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DD5C" w14:textId="35763A65" w:rsidR="00CA125B" w:rsidRDefault="00CA125B" w:rsidP="00216AA1">
      <w:pPr>
        <w:suppressAutoHyphens w:val="0"/>
        <w:autoSpaceDE w:val="0"/>
        <w:jc w:val="center"/>
        <w:rPr>
          <w:b/>
          <w:lang w:eastAsia="lv-LV"/>
        </w:rPr>
      </w:pPr>
      <w:r w:rsidRPr="00216AA1">
        <w:rPr>
          <w:b/>
          <w:lang w:eastAsia="lv-LV"/>
        </w:rPr>
        <w:t xml:space="preserve">Atskaite par finansējuma izlietojumu </w:t>
      </w:r>
      <w:r w:rsidR="003F2F21" w:rsidRPr="00216AA1">
        <w:rPr>
          <w:b/>
          <w:lang w:eastAsia="lv-LV"/>
        </w:rPr>
        <w:t>no budžeta apakšprogrammas 33.01.00</w:t>
      </w:r>
      <w:r w:rsidR="00216AA1" w:rsidRPr="00216AA1">
        <w:rPr>
          <w:b/>
          <w:lang w:eastAsia="lv-LV"/>
        </w:rPr>
        <w:t xml:space="preserve"> </w:t>
      </w:r>
      <w:r w:rsidR="00216AA1" w:rsidRPr="00216AA1">
        <w:rPr>
          <w:b/>
          <w:sz w:val="22"/>
          <w:szCs w:val="22"/>
        </w:rPr>
        <w:t>“</w:t>
      </w:r>
      <w:r w:rsidR="00216AA1" w:rsidRPr="00216AA1">
        <w:rPr>
          <w:b/>
        </w:rPr>
        <w:t>Emisijas kvotu izsolīšanas instrumenta administrācija”</w:t>
      </w:r>
      <w:r w:rsidR="003F2F21" w:rsidRPr="00216AA1">
        <w:rPr>
          <w:b/>
          <w:lang w:eastAsia="lv-LV"/>
        </w:rPr>
        <w:t xml:space="preserve"> </w:t>
      </w:r>
      <w:r w:rsidR="00BF1CE5">
        <w:rPr>
          <w:b/>
          <w:lang w:eastAsia="lv-LV"/>
        </w:rPr>
        <w:t xml:space="preserve"> atsevišķu </w:t>
      </w:r>
      <w:r w:rsidRPr="00216AA1">
        <w:rPr>
          <w:b/>
          <w:lang w:eastAsia="lv-LV"/>
        </w:rPr>
        <w:t>pārvaldes uzdevum</w:t>
      </w:r>
      <w:r w:rsidR="00BF1CE5">
        <w:rPr>
          <w:b/>
          <w:lang w:eastAsia="lv-LV"/>
        </w:rPr>
        <w:t xml:space="preserve">u veikšanai </w:t>
      </w:r>
      <w:r w:rsidR="006B208C">
        <w:rPr>
          <w:b/>
          <w:lang w:eastAsia="lv-LV"/>
        </w:rPr>
        <w:t xml:space="preserve"> </w:t>
      </w:r>
      <w:r w:rsidR="001F2B94">
        <w:rPr>
          <w:b/>
          <w:lang w:eastAsia="lv-LV"/>
        </w:rPr>
        <w:t>2022</w:t>
      </w:r>
      <w:r w:rsidR="006B208C">
        <w:rPr>
          <w:b/>
          <w:lang w:eastAsia="lv-LV"/>
        </w:rPr>
        <w:t>.</w:t>
      </w:r>
      <w:ins w:id="0" w:author="Raimonds Kašs" w:date="2022-02-19T22:32:00Z">
        <w:r w:rsidR="000F12C8">
          <w:rPr>
            <w:b/>
            <w:lang w:eastAsia="lv-LV"/>
          </w:rPr>
          <w:t> </w:t>
        </w:r>
      </w:ins>
      <w:del w:id="1" w:author="Raimonds Kašs" w:date="2022-02-19T22:32:00Z">
        <w:r w:rsidR="006B208C" w:rsidDel="000F12C8">
          <w:rPr>
            <w:b/>
            <w:lang w:eastAsia="lv-LV"/>
          </w:rPr>
          <w:delText xml:space="preserve"> </w:delText>
        </w:r>
      </w:del>
      <w:r w:rsidR="006B208C">
        <w:rPr>
          <w:b/>
          <w:lang w:eastAsia="lv-LV"/>
        </w:rPr>
        <w:t xml:space="preserve">gada </w:t>
      </w:r>
      <w:r w:rsidR="00BF1CE5">
        <w:rPr>
          <w:b/>
          <w:lang w:eastAsia="lv-LV"/>
        </w:rPr>
        <w:t xml:space="preserve">deleģēšanas līguma </w:t>
      </w:r>
      <w:r w:rsidR="006B208C">
        <w:rPr>
          <w:b/>
          <w:lang w:eastAsia="lv-LV"/>
        </w:rPr>
        <w:t xml:space="preserve">Nr. _____ </w:t>
      </w:r>
      <w:r w:rsidR="00BF1CE5">
        <w:rPr>
          <w:b/>
          <w:lang w:eastAsia="lv-LV"/>
        </w:rPr>
        <w:t>ietvaros</w:t>
      </w:r>
    </w:p>
    <w:p w14:paraId="7D527699" w14:textId="5F9CCD82" w:rsidR="008B4D24" w:rsidRDefault="008B4D24" w:rsidP="00216AA1">
      <w:pPr>
        <w:suppressAutoHyphens w:val="0"/>
        <w:autoSpaceDE w:val="0"/>
        <w:jc w:val="center"/>
        <w:rPr>
          <w:b/>
          <w:lang w:eastAsia="lv-LV"/>
        </w:rPr>
      </w:pPr>
    </w:p>
    <w:p w14:paraId="1D84CCDF" w14:textId="77777777" w:rsidR="008B4D24" w:rsidRDefault="008B4D24" w:rsidP="00216AA1">
      <w:pPr>
        <w:suppressAutoHyphens w:val="0"/>
        <w:autoSpaceDE w:val="0"/>
        <w:jc w:val="center"/>
        <w:rPr>
          <w:b/>
          <w:lang w:eastAsia="lv-LV"/>
        </w:rPr>
      </w:pPr>
    </w:p>
    <w:p w14:paraId="3AC472C2" w14:textId="1D735C63" w:rsidR="006B208C" w:rsidRDefault="006B208C" w:rsidP="00216AA1">
      <w:pPr>
        <w:suppressAutoHyphens w:val="0"/>
        <w:autoSpaceDE w:val="0"/>
        <w:jc w:val="center"/>
        <w:rPr>
          <w:b/>
          <w:lang w:eastAsia="lv-LV"/>
        </w:rPr>
      </w:pPr>
    </w:p>
    <w:p w14:paraId="6DAC089F" w14:textId="32C50F36" w:rsidR="006B208C" w:rsidRDefault="006B208C" w:rsidP="006B208C">
      <w:pPr>
        <w:suppressAutoHyphens w:val="0"/>
        <w:autoSpaceDE w:val="0"/>
        <w:rPr>
          <w:b/>
          <w:lang w:eastAsia="lv-LV"/>
        </w:rPr>
      </w:pPr>
    </w:p>
    <w:tbl>
      <w:tblPr>
        <w:tblpPr w:leftFromText="180" w:rightFromText="180" w:vertAnchor="text" w:horzAnchor="margin" w:tblpY="-494"/>
        <w:tblOverlap w:val="never"/>
        <w:tblW w:w="12895" w:type="dxa"/>
        <w:tblLook w:val="04A0" w:firstRow="1" w:lastRow="0" w:firstColumn="1" w:lastColumn="0" w:noHBand="0" w:noVBand="1"/>
      </w:tblPr>
      <w:tblGrid>
        <w:gridCol w:w="943"/>
        <w:gridCol w:w="2337"/>
        <w:gridCol w:w="3661"/>
        <w:gridCol w:w="2552"/>
        <w:gridCol w:w="3402"/>
      </w:tblGrid>
      <w:tr w:rsidR="008B4D24" w:rsidRPr="008B4D24" w14:paraId="589161E5" w14:textId="77777777" w:rsidTr="00090945">
        <w:trPr>
          <w:trHeight w:val="25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D0B3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proofErr w:type="spellStart"/>
            <w:r w:rsidRPr="008B4D24">
              <w:rPr>
                <w:b/>
                <w:bCs/>
                <w:color w:val="000000"/>
                <w:lang w:eastAsia="en-US"/>
              </w:rPr>
              <w:t>Nr.p.k</w:t>
            </w:r>
            <w:proofErr w:type="spellEnd"/>
            <w:r w:rsidRPr="008B4D24"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372D" w14:textId="18631D24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Uzdevums, saskaņā ar tehnisko specifikāciju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76C26" w14:textId="54CAFF14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Informācija par uzdevuma izpildi</w:t>
            </w:r>
            <w:r w:rsidR="002F17F3">
              <w:rPr>
                <w:b/>
                <w:bCs/>
                <w:color w:val="000000"/>
                <w:lang w:eastAsia="en-US"/>
              </w:rPr>
              <w:t>, sasniegtie rezultāti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CD7E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Uzdevuma ieviešanai izmaksātais finansējums*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0C87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lv-LV"/>
              </w:rPr>
              <w:t>Maksājumu apliecinošs dokuments* *(nosaukums, datums, numurs)</w:t>
            </w:r>
          </w:p>
        </w:tc>
      </w:tr>
      <w:tr w:rsidR="008B4D24" w:rsidRPr="008B4D24" w14:paraId="12F28F6E" w14:textId="77777777" w:rsidTr="00090945"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79A3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4E30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C5776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2369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28F2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lv-LV"/>
              </w:rPr>
              <w:t> </w:t>
            </w:r>
          </w:p>
        </w:tc>
      </w:tr>
      <w:tr w:rsidR="008B4D24" w:rsidRPr="008B4D24" w14:paraId="16D0A0A4" w14:textId="77777777" w:rsidTr="00090945"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2C53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6349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7E087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825F" w14:textId="77777777" w:rsidR="008B4D24" w:rsidRPr="008B4D24" w:rsidRDefault="008B4D24" w:rsidP="008B4D24">
            <w:pPr>
              <w:suppressAutoHyphens w:val="0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  <w:r w:rsidRPr="008B4D24">
              <w:rPr>
                <w:b/>
                <w:bCs/>
                <w:color w:val="000000"/>
                <w:lang w:eastAsia="en-US"/>
              </w:rPr>
              <w:t>Kopā: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3C7F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</w:p>
        </w:tc>
      </w:tr>
    </w:tbl>
    <w:p w14:paraId="5CAF7883" w14:textId="77777777" w:rsidR="008B4D24" w:rsidRPr="008B4D24" w:rsidRDefault="008B4D24" w:rsidP="008B4D24">
      <w:pPr>
        <w:suppressAutoHyphens w:val="0"/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14:paraId="4CE54CEE" w14:textId="13C516C9" w:rsidR="008B4D24" w:rsidRDefault="008B4D24" w:rsidP="006B208C">
      <w:pPr>
        <w:suppressAutoHyphens w:val="0"/>
        <w:autoSpaceDE w:val="0"/>
        <w:rPr>
          <w:b/>
          <w:lang w:eastAsia="lv-LV"/>
        </w:rPr>
      </w:pPr>
    </w:p>
    <w:p w14:paraId="6CAD0612" w14:textId="3F1EB719" w:rsidR="00090945" w:rsidRDefault="0049271D" w:rsidP="0049271D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</w:t>
      </w:r>
      <w:r w:rsidRPr="00573B70">
        <w:rPr>
          <w:color w:val="000000"/>
          <w:sz w:val="20"/>
          <w:szCs w:val="20"/>
        </w:rPr>
        <w:t>Uzdevuma ieviešanai izmaksātais finansējums – lūdzu atšifrēt pa izdevuma kategorijām- atalgojums, valsts sociālās apdrošināšanas obligātās iemaksas, preces</w:t>
      </w:r>
    </w:p>
    <w:p w14:paraId="4101CB26" w14:textId="7E004D93" w:rsidR="0049271D" w:rsidRDefault="0049271D" w:rsidP="0049271D">
      <w:pPr>
        <w:rPr>
          <w:color w:val="000000"/>
          <w:sz w:val="20"/>
          <w:szCs w:val="20"/>
        </w:rPr>
      </w:pPr>
      <w:r w:rsidRPr="00573B70">
        <w:rPr>
          <w:color w:val="000000"/>
          <w:sz w:val="20"/>
          <w:szCs w:val="20"/>
        </w:rPr>
        <w:t xml:space="preserve"> un pakalpojumi</w:t>
      </w:r>
      <w:r>
        <w:rPr>
          <w:color w:val="000000"/>
          <w:sz w:val="20"/>
          <w:szCs w:val="20"/>
        </w:rPr>
        <w:t>.</w:t>
      </w:r>
    </w:p>
    <w:p w14:paraId="7CDB4924" w14:textId="77777777" w:rsidR="0049271D" w:rsidRPr="00573B70" w:rsidRDefault="0049271D" w:rsidP="0049271D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**</w:t>
      </w:r>
      <w:r w:rsidRPr="00573B70">
        <w:rPr>
          <w:color w:val="000000"/>
          <w:sz w:val="20"/>
          <w:szCs w:val="20"/>
          <w:lang w:eastAsia="lv-LV"/>
        </w:rPr>
        <w:t xml:space="preserve"> Maksājumu apliecinošs dokuments – maksājuma uzdevums, kvīts, čeks</w:t>
      </w:r>
    </w:p>
    <w:p w14:paraId="0B07EC13" w14:textId="0515E9C7" w:rsidR="008B4D24" w:rsidRDefault="008B4D24" w:rsidP="006B208C">
      <w:pPr>
        <w:suppressAutoHyphens w:val="0"/>
        <w:autoSpaceDE w:val="0"/>
        <w:rPr>
          <w:b/>
          <w:lang w:eastAsia="lv-LV"/>
        </w:rPr>
      </w:pPr>
    </w:p>
    <w:p w14:paraId="34B62FF1" w14:textId="77777777" w:rsidR="00234C19" w:rsidRPr="00216AA1" w:rsidRDefault="00234C19" w:rsidP="006B208C">
      <w:pPr>
        <w:suppressAutoHyphens w:val="0"/>
        <w:autoSpaceDE w:val="0"/>
        <w:rPr>
          <w:b/>
          <w:lang w:eastAsia="lv-LV"/>
        </w:rPr>
      </w:pPr>
    </w:p>
    <w:p w14:paraId="42854FB8" w14:textId="3EA618E5" w:rsidR="00B65990" w:rsidRDefault="00234C19" w:rsidP="00B65990">
      <w:r>
        <w:t>Atskaiti sagatavoja:</w:t>
      </w:r>
    </w:p>
    <w:p w14:paraId="0ACEF1D7" w14:textId="015C78DE" w:rsidR="00234C19" w:rsidRDefault="00234C19" w:rsidP="00B65990">
      <w:r>
        <w:t>Iestādes vadītāja paraksts, datums</w:t>
      </w:r>
    </w:p>
    <w:p w14:paraId="1388C78F" w14:textId="77777777" w:rsidR="009D3E66" w:rsidRDefault="009D3E66" w:rsidP="00B65990"/>
    <w:p w14:paraId="0B6727E2" w14:textId="0F71CC51" w:rsidR="009D3E66" w:rsidRDefault="009D3E66" w:rsidP="00B65990"/>
    <w:tbl>
      <w:tblPr>
        <w:tblW w:w="9707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9D3E66" w:rsidRPr="009D3E66" w14:paraId="07BD965E" w14:textId="77777777" w:rsidTr="009D3E66">
        <w:tc>
          <w:tcPr>
            <w:tcW w:w="4854" w:type="dxa"/>
          </w:tcPr>
          <w:p w14:paraId="2B7F7B2B" w14:textId="77777777" w:rsidR="009D3E66" w:rsidRPr="009D3E66" w:rsidRDefault="009D3E66" w:rsidP="009D3E66">
            <w:pPr>
              <w:ind w:right="68"/>
              <w:jc w:val="both"/>
              <w:rPr>
                <w:b/>
                <w:kern w:val="1"/>
                <w:lang w:eastAsia="ar-SA"/>
              </w:rPr>
            </w:pPr>
            <w:r w:rsidRPr="009D3E66">
              <w:rPr>
                <w:b/>
                <w:kern w:val="1"/>
                <w:lang w:eastAsia="ar-SA"/>
              </w:rPr>
              <w:t>Vides aizsardzības un reģionālās attīstības ministrija</w:t>
            </w:r>
          </w:p>
          <w:p w14:paraId="54A4DC1D" w14:textId="77777777" w:rsidR="009D3E66" w:rsidRPr="009D3E66" w:rsidRDefault="009D3E66" w:rsidP="009D3E66">
            <w:pPr>
              <w:jc w:val="both"/>
              <w:rPr>
                <w:kern w:val="1"/>
                <w:lang w:eastAsia="ar-SA"/>
              </w:rPr>
            </w:pPr>
            <w:r w:rsidRPr="009D3E66">
              <w:rPr>
                <w:kern w:val="1"/>
                <w:lang w:eastAsia="ar-SA"/>
              </w:rPr>
              <w:t>vienotais reģistrācijas Nr. 90000028508</w:t>
            </w:r>
          </w:p>
          <w:p w14:paraId="539D26EA" w14:textId="77777777" w:rsidR="009D3E66" w:rsidRPr="009D3E66" w:rsidRDefault="009D3E66" w:rsidP="009D3E66">
            <w:pPr>
              <w:spacing w:after="120"/>
              <w:jc w:val="both"/>
              <w:rPr>
                <w:kern w:val="1"/>
                <w:lang w:eastAsia="ar-SA"/>
              </w:rPr>
            </w:pPr>
            <w:r w:rsidRPr="009D3E66">
              <w:rPr>
                <w:kern w:val="1"/>
                <w:lang w:eastAsia="ar-SA"/>
              </w:rPr>
              <w:t>Peldu ielā 25, Rīgā, LV–1494</w:t>
            </w:r>
          </w:p>
          <w:p w14:paraId="1C730565" w14:textId="77777777" w:rsidR="001957EF" w:rsidRDefault="00CE6048" w:rsidP="009D3E66">
            <w:pPr>
              <w:jc w:val="both"/>
              <w:rPr>
                <w:kern w:val="1"/>
                <w:lang w:eastAsia="ar-SA"/>
              </w:rPr>
            </w:pPr>
            <w:r w:rsidRPr="00CE6048">
              <w:rPr>
                <w:kern w:val="1"/>
                <w:lang w:eastAsia="ar-SA"/>
              </w:rPr>
              <w:t xml:space="preserve">Valsts sekretāra vietnieks klimata </w:t>
            </w:r>
          </w:p>
          <w:p w14:paraId="20996DC9" w14:textId="7E44475F" w:rsidR="009D3E66" w:rsidRPr="001B189A" w:rsidRDefault="00CE6048" w:rsidP="009D3E66">
            <w:pPr>
              <w:jc w:val="both"/>
              <w:rPr>
                <w:kern w:val="1"/>
                <w:lang w:eastAsia="ar-SA"/>
              </w:rPr>
            </w:pPr>
            <w:r w:rsidRPr="00CE6048">
              <w:rPr>
                <w:kern w:val="1"/>
                <w:lang w:eastAsia="ar-SA"/>
              </w:rPr>
              <w:t xml:space="preserve">politikas jautājumos </w:t>
            </w:r>
          </w:p>
          <w:p w14:paraId="39158A97" w14:textId="77777777" w:rsidR="009D3E66" w:rsidRPr="001B189A" w:rsidRDefault="009D3E66" w:rsidP="009D3E66">
            <w:pPr>
              <w:jc w:val="both"/>
              <w:rPr>
                <w:kern w:val="1"/>
                <w:lang w:eastAsia="ar-SA"/>
              </w:rPr>
            </w:pPr>
            <w:r w:rsidRPr="001B189A">
              <w:rPr>
                <w:kern w:val="1"/>
                <w:lang w:eastAsia="ar-SA"/>
              </w:rPr>
              <w:t>________________________________</w:t>
            </w:r>
          </w:p>
          <w:p w14:paraId="0A72A324" w14:textId="34CB81EE" w:rsidR="009D3E66" w:rsidRPr="009D3E66" w:rsidRDefault="00CE6048" w:rsidP="009D3E66">
            <w:pPr>
              <w:jc w:val="both"/>
              <w:rPr>
                <w:kern w:val="1"/>
                <w:lang w:eastAsia="ar-SA"/>
              </w:rPr>
            </w:pPr>
            <w:r w:rsidRPr="001B189A">
              <w:rPr>
                <w:kern w:val="1"/>
                <w:lang w:eastAsia="ar-SA"/>
              </w:rPr>
              <w:t>Dagnis Dubrovskis</w:t>
            </w:r>
          </w:p>
        </w:tc>
        <w:tc>
          <w:tcPr>
            <w:tcW w:w="4853" w:type="dxa"/>
          </w:tcPr>
          <w:p w14:paraId="6AE95F36" w14:textId="77777777" w:rsidR="009D3E66" w:rsidRPr="009D3E66" w:rsidRDefault="009D3E66" w:rsidP="009D3E66">
            <w:pPr>
              <w:jc w:val="right"/>
              <w:rPr>
                <w:b/>
                <w:kern w:val="1"/>
                <w:lang w:eastAsia="ar-SA"/>
              </w:rPr>
            </w:pPr>
            <w:r w:rsidRPr="009D3E66">
              <w:rPr>
                <w:b/>
                <w:kern w:val="1"/>
                <w:lang w:eastAsia="ar-SA"/>
              </w:rPr>
              <w:t xml:space="preserve">Latvijas Lauksaimniecības </w:t>
            </w:r>
          </w:p>
          <w:p w14:paraId="15F6913B" w14:textId="77777777" w:rsidR="009D3E66" w:rsidRPr="009D3E66" w:rsidRDefault="009D3E66" w:rsidP="009D3E66">
            <w:pPr>
              <w:jc w:val="right"/>
              <w:rPr>
                <w:kern w:val="1"/>
                <w:lang w:eastAsia="ar-SA"/>
              </w:rPr>
            </w:pPr>
            <w:r w:rsidRPr="009D3E66">
              <w:rPr>
                <w:b/>
                <w:kern w:val="1"/>
                <w:lang w:eastAsia="ar-SA"/>
              </w:rPr>
              <w:t>universitāte</w:t>
            </w:r>
          </w:p>
          <w:p w14:paraId="2F2E4C97" w14:textId="77777777" w:rsidR="009D3E66" w:rsidRPr="009D3E66" w:rsidRDefault="009D3E66" w:rsidP="009D3E66">
            <w:pPr>
              <w:jc w:val="right"/>
              <w:rPr>
                <w:kern w:val="1"/>
                <w:lang w:eastAsia="ar-SA"/>
              </w:rPr>
            </w:pPr>
            <w:r w:rsidRPr="009D3E66">
              <w:rPr>
                <w:kern w:val="1"/>
                <w:lang w:eastAsia="ar-SA"/>
              </w:rPr>
              <w:t>vienotais reģistrācijas Nr. 90000041898</w:t>
            </w:r>
          </w:p>
          <w:p w14:paraId="1E3D13A0" w14:textId="77777777" w:rsidR="009D3E66" w:rsidRPr="009D3E66" w:rsidRDefault="009D3E66" w:rsidP="009D3E66">
            <w:pPr>
              <w:spacing w:after="120"/>
              <w:jc w:val="right"/>
              <w:rPr>
                <w:kern w:val="1"/>
                <w:lang w:eastAsia="ar-SA"/>
              </w:rPr>
            </w:pPr>
            <w:r w:rsidRPr="009D3E66">
              <w:rPr>
                <w:kern w:val="1"/>
                <w:lang w:eastAsia="ar-SA"/>
              </w:rPr>
              <w:t>Lielā iela 2,Jelgava, LV-3001</w:t>
            </w:r>
          </w:p>
          <w:p w14:paraId="2C96E4C4" w14:textId="2FF55344" w:rsidR="009D3E66" w:rsidRPr="009D3E66" w:rsidRDefault="001957EF" w:rsidP="001957EF">
            <w:pPr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                              </w:t>
            </w:r>
            <w:r w:rsidR="009D3E66" w:rsidRPr="009D3E66">
              <w:rPr>
                <w:kern w:val="1"/>
                <w:lang w:eastAsia="ar-SA"/>
              </w:rPr>
              <w:t xml:space="preserve">Zinātņu </w:t>
            </w:r>
            <w:proofErr w:type="spellStart"/>
            <w:r w:rsidR="009D3E66" w:rsidRPr="009D3E66">
              <w:rPr>
                <w:kern w:val="1"/>
                <w:lang w:eastAsia="ar-SA"/>
              </w:rPr>
              <w:t>prorektore</w:t>
            </w:r>
            <w:proofErr w:type="spellEnd"/>
          </w:p>
          <w:p w14:paraId="41F679EE" w14:textId="77777777" w:rsidR="001957EF" w:rsidRDefault="001957EF" w:rsidP="009D3E66">
            <w:pPr>
              <w:jc w:val="right"/>
              <w:rPr>
                <w:kern w:val="1"/>
                <w:lang w:eastAsia="ar-SA"/>
              </w:rPr>
            </w:pPr>
          </w:p>
          <w:p w14:paraId="33D2F5F7" w14:textId="7B3F2EE1" w:rsidR="009D3E66" w:rsidRPr="009D3E66" w:rsidRDefault="009D3E66" w:rsidP="009D3E66">
            <w:pPr>
              <w:jc w:val="right"/>
              <w:rPr>
                <w:kern w:val="1"/>
                <w:lang w:eastAsia="ar-SA"/>
              </w:rPr>
            </w:pPr>
            <w:r w:rsidRPr="009D3E66">
              <w:rPr>
                <w:kern w:val="1"/>
                <w:lang w:eastAsia="ar-SA"/>
              </w:rPr>
              <w:t xml:space="preserve">______________________________ </w:t>
            </w:r>
          </w:p>
          <w:p w14:paraId="3F32D880" w14:textId="77777777" w:rsidR="009D3E66" w:rsidRPr="009D3E66" w:rsidRDefault="009D3E66" w:rsidP="009D3E66">
            <w:pPr>
              <w:spacing w:before="120"/>
              <w:ind w:firstLine="567"/>
              <w:jc w:val="right"/>
              <w:rPr>
                <w:rFonts w:cs="Calibri"/>
                <w:color w:val="FF0000"/>
                <w:szCs w:val="22"/>
                <w:lang w:eastAsia="en-US"/>
              </w:rPr>
            </w:pPr>
            <w:r w:rsidRPr="009D3E66">
              <w:rPr>
                <w:lang w:eastAsia="en-US"/>
              </w:rPr>
              <w:t>Irina Arhipova</w:t>
            </w:r>
          </w:p>
          <w:p w14:paraId="1CA88330" w14:textId="77777777" w:rsidR="009D3E66" w:rsidRPr="009D3E66" w:rsidRDefault="009D3E66" w:rsidP="009D3E66">
            <w:pPr>
              <w:jc w:val="both"/>
              <w:rPr>
                <w:kern w:val="1"/>
                <w:lang w:eastAsia="ar-SA"/>
              </w:rPr>
            </w:pPr>
          </w:p>
        </w:tc>
      </w:tr>
      <w:tr w:rsidR="001957EF" w:rsidRPr="009D3E66" w14:paraId="25BE6F5C" w14:textId="77777777" w:rsidTr="009D3E66">
        <w:tc>
          <w:tcPr>
            <w:tcW w:w="4854" w:type="dxa"/>
          </w:tcPr>
          <w:p w14:paraId="326F30C0" w14:textId="77777777" w:rsidR="001957EF" w:rsidRPr="009D3E66" w:rsidRDefault="001957EF" w:rsidP="009D3E66">
            <w:pPr>
              <w:ind w:right="68"/>
              <w:jc w:val="both"/>
              <w:rPr>
                <w:b/>
                <w:kern w:val="1"/>
                <w:lang w:eastAsia="ar-SA"/>
              </w:rPr>
            </w:pPr>
          </w:p>
        </w:tc>
        <w:tc>
          <w:tcPr>
            <w:tcW w:w="4853" w:type="dxa"/>
          </w:tcPr>
          <w:p w14:paraId="6EAE09E4" w14:textId="77777777" w:rsidR="001957EF" w:rsidRPr="009D3E66" w:rsidRDefault="001957EF" w:rsidP="009D3E66">
            <w:pPr>
              <w:jc w:val="right"/>
              <w:rPr>
                <w:b/>
                <w:kern w:val="1"/>
                <w:lang w:eastAsia="ar-SA"/>
              </w:rPr>
            </w:pPr>
          </w:p>
        </w:tc>
      </w:tr>
    </w:tbl>
    <w:p w14:paraId="1BB7F048" w14:textId="77777777" w:rsidR="009D3E66" w:rsidRPr="00B65990" w:rsidRDefault="009D3E66" w:rsidP="00B65990"/>
    <w:sectPr w:rsidR="009D3E66" w:rsidRPr="00B65990" w:rsidSect="00CA125B">
      <w:head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8A4B4" w14:textId="77777777" w:rsidR="00507719" w:rsidRDefault="00507719" w:rsidP="00CA125B">
      <w:r>
        <w:separator/>
      </w:r>
    </w:p>
  </w:endnote>
  <w:endnote w:type="continuationSeparator" w:id="0">
    <w:p w14:paraId="4E8F492C" w14:textId="77777777" w:rsidR="00507719" w:rsidRDefault="00507719" w:rsidP="00CA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13C00" w14:textId="77777777" w:rsidR="00507719" w:rsidRDefault="00507719" w:rsidP="00CA125B">
      <w:r>
        <w:separator/>
      </w:r>
    </w:p>
  </w:footnote>
  <w:footnote w:type="continuationSeparator" w:id="0">
    <w:p w14:paraId="1741D9AC" w14:textId="77777777" w:rsidR="00507719" w:rsidRDefault="00507719" w:rsidP="00CA1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CDDEA" w14:textId="77777777" w:rsidR="004F6886" w:rsidRPr="002C3746" w:rsidRDefault="004F6886" w:rsidP="004F6886">
    <w:pPr>
      <w:pStyle w:val="Header"/>
      <w:jc w:val="right"/>
      <w:rPr>
        <w:rFonts w:ascii="Arial" w:hAnsi="Arial" w:cs="Arial"/>
        <w:smallCaps/>
        <w:color w:val="333333"/>
        <w:sz w:val="16"/>
        <w:szCs w:val="16"/>
      </w:rPr>
    </w:pPr>
    <w:r w:rsidRPr="002C3746">
      <w:rPr>
        <w:rFonts w:ascii="Arial" w:hAnsi="Arial" w:cs="Arial"/>
        <w:smallCaps/>
        <w:color w:val="333333"/>
        <w:sz w:val="16"/>
        <w:szCs w:val="16"/>
      </w:rPr>
      <w:t>Atsevišķu pārvaldes uzdevumu deleģēšanas līguma starp Vides aizsardzības</w:t>
    </w:r>
  </w:p>
  <w:p w14:paraId="59CCDDEB" w14:textId="77777777" w:rsidR="004F6886" w:rsidRPr="002C3746" w:rsidRDefault="004F6886" w:rsidP="004F6886">
    <w:pPr>
      <w:pStyle w:val="Header"/>
      <w:jc w:val="right"/>
      <w:rPr>
        <w:rFonts w:ascii="Arial" w:hAnsi="Arial" w:cs="Arial"/>
        <w:smallCaps/>
        <w:color w:val="333333"/>
        <w:sz w:val="16"/>
        <w:szCs w:val="16"/>
      </w:rPr>
    </w:pPr>
    <w:r w:rsidRPr="002C3746">
      <w:rPr>
        <w:rFonts w:ascii="Arial" w:hAnsi="Arial" w:cs="Arial"/>
        <w:smallCaps/>
        <w:color w:val="333333"/>
        <w:sz w:val="16"/>
        <w:szCs w:val="16"/>
      </w:rPr>
      <w:t xml:space="preserve">un reģionālas attīstības ministriju un Latvijas </w:t>
    </w:r>
    <w:r>
      <w:rPr>
        <w:rFonts w:ascii="Arial" w:hAnsi="Arial" w:cs="Arial"/>
        <w:smallCaps/>
        <w:color w:val="333333"/>
        <w:sz w:val="16"/>
        <w:szCs w:val="16"/>
      </w:rPr>
      <w:t>lauksaimniecības universitāti</w:t>
    </w:r>
  </w:p>
  <w:p w14:paraId="59CCDDEC" w14:textId="77777777" w:rsidR="004F6886" w:rsidRPr="007432D4" w:rsidRDefault="004F6886" w:rsidP="004F6886">
    <w:pPr>
      <w:pStyle w:val="Header"/>
      <w:jc w:val="right"/>
    </w:pPr>
    <w:r>
      <w:rPr>
        <w:rFonts w:ascii="Arial" w:hAnsi="Arial" w:cs="Arial"/>
        <w:b/>
        <w:smallCaps/>
        <w:color w:val="333333"/>
        <w:sz w:val="16"/>
        <w:szCs w:val="16"/>
      </w:rPr>
      <w:t>4</w:t>
    </w:r>
    <w:r w:rsidRPr="002C3746">
      <w:rPr>
        <w:rFonts w:ascii="Arial" w:hAnsi="Arial" w:cs="Arial"/>
        <w:b/>
        <w:smallCaps/>
        <w:color w:val="333333"/>
        <w:sz w:val="16"/>
        <w:szCs w:val="16"/>
      </w:rPr>
      <w:t>.pielikums</w:t>
    </w:r>
  </w:p>
  <w:p w14:paraId="59CCDDED" w14:textId="77777777" w:rsidR="00CA125B" w:rsidRPr="004F6886" w:rsidRDefault="00CA125B" w:rsidP="004F6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C3AF6"/>
    <w:multiLevelType w:val="hybridMultilevel"/>
    <w:tmpl w:val="9250B556"/>
    <w:lvl w:ilvl="0" w:tplc="0426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33F92"/>
    <w:multiLevelType w:val="hybridMultilevel"/>
    <w:tmpl w:val="8CA03E40"/>
    <w:lvl w:ilvl="0" w:tplc="36FCC0E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443239"/>
    <w:multiLevelType w:val="hybridMultilevel"/>
    <w:tmpl w:val="08307452"/>
    <w:lvl w:ilvl="0" w:tplc="4ED0E3B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imonds Kašs">
    <w15:presenceInfo w15:providerId="AD" w15:userId="S::RaimondsK@varam.gov.lv::9a00200a-1db9-4b9c-805a-8283233f45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5B"/>
    <w:rsid w:val="000658E5"/>
    <w:rsid w:val="00070396"/>
    <w:rsid w:val="00090945"/>
    <w:rsid w:val="000D3273"/>
    <w:rsid w:val="000F12C8"/>
    <w:rsid w:val="001347A2"/>
    <w:rsid w:val="001957EF"/>
    <w:rsid w:val="001B189A"/>
    <w:rsid w:val="001F1363"/>
    <w:rsid w:val="001F2B94"/>
    <w:rsid w:val="00213048"/>
    <w:rsid w:val="00216AA1"/>
    <w:rsid w:val="00234C19"/>
    <w:rsid w:val="002459A3"/>
    <w:rsid w:val="00285EFE"/>
    <w:rsid w:val="002C1D39"/>
    <w:rsid w:val="002F17F3"/>
    <w:rsid w:val="003F0BE8"/>
    <w:rsid w:val="003F2F21"/>
    <w:rsid w:val="00402E77"/>
    <w:rsid w:val="0049271D"/>
    <w:rsid w:val="004F6511"/>
    <w:rsid w:val="004F6886"/>
    <w:rsid w:val="0050617B"/>
    <w:rsid w:val="00507719"/>
    <w:rsid w:val="005E6BC0"/>
    <w:rsid w:val="00693AEB"/>
    <w:rsid w:val="006B208C"/>
    <w:rsid w:val="006D7AFD"/>
    <w:rsid w:val="007F6A84"/>
    <w:rsid w:val="008B2C1E"/>
    <w:rsid w:val="008B4D24"/>
    <w:rsid w:val="009461CF"/>
    <w:rsid w:val="00980ABE"/>
    <w:rsid w:val="009D3E66"/>
    <w:rsid w:val="00A72F96"/>
    <w:rsid w:val="00AA7A54"/>
    <w:rsid w:val="00B65990"/>
    <w:rsid w:val="00B90428"/>
    <w:rsid w:val="00BC79F1"/>
    <w:rsid w:val="00BF1CE5"/>
    <w:rsid w:val="00C22D64"/>
    <w:rsid w:val="00CA125B"/>
    <w:rsid w:val="00CC1393"/>
    <w:rsid w:val="00CE6048"/>
    <w:rsid w:val="00DB371B"/>
    <w:rsid w:val="00E455D5"/>
    <w:rsid w:val="00EA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CDD5B"/>
  <w15:chartTrackingRefBased/>
  <w15:docId w15:val="{F995D994-3626-4D6F-A746-391A1087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A7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71B"/>
    <w:pPr>
      <w:ind w:left="720"/>
      <w:contextualSpacing/>
    </w:pPr>
  </w:style>
  <w:style w:type="paragraph" w:styleId="Revision">
    <w:name w:val="Revision"/>
    <w:hidden/>
    <w:uiPriority w:val="99"/>
    <w:semiHidden/>
    <w:rsid w:val="001F2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DD5B-C1B6-4695-BB93-38B954A8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Skrebe</dc:creator>
  <cp:keywords/>
  <dc:description/>
  <cp:lastModifiedBy>Raimonds Kašs</cp:lastModifiedBy>
  <cp:revision>44</cp:revision>
  <dcterms:created xsi:type="dcterms:W3CDTF">2020-03-25T07:04:00Z</dcterms:created>
  <dcterms:modified xsi:type="dcterms:W3CDTF">2022-02-19T20:32:00Z</dcterms:modified>
</cp:coreProperties>
</file>