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FD" w:rsidRPr="00961F36" w:rsidRDefault="003436FD" w:rsidP="003436FD">
      <w:pPr>
        <w:pStyle w:val="ListParagraph"/>
        <w:spacing w:before="64" w:after="120"/>
        <w:ind w:left="1080"/>
        <w:jc w:val="right"/>
        <w:rPr>
          <w:sz w:val="28"/>
          <w:szCs w:val="28"/>
          <w:lang w:val="de-DE"/>
        </w:rPr>
      </w:pPr>
      <w:r w:rsidRPr="00961F36">
        <w:rPr>
          <w:sz w:val="28"/>
          <w:szCs w:val="28"/>
          <w:lang w:val="de-DE"/>
        </w:rPr>
        <w:t>2.pielikums</w:t>
      </w:r>
    </w:p>
    <w:p w:rsidR="003436FD" w:rsidRPr="00961F36" w:rsidRDefault="003436FD" w:rsidP="003436FD">
      <w:pPr>
        <w:pStyle w:val="ListParagraph"/>
        <w:spacing w:line="276" w:lineRule="auto"/>
        <w:ind w:left="1080"/>
        <w:jc w:val="right"/>
        <w:rPr>
          <w:sz w:val="28"/>
          <w:szCs w:val="28"/>
          <w:lang w:eastAsia="lv-LV"/>
        </w:rPr>
      </w:pPr>
      <w:proofErr w:type="spellStart"/>
      <w:r w:rsidRPr="00961F36">
        <w:rPr>
          <w:sz w:val="28"/>
          <w:szCs w:val="28"/>
          <w:lang w:eastAsia="lv-LV"/>
        </w:rPr>
        <w:t>Ministru</w:t>
      </w:r>
      <w:proofErr w:type="spellEnd"/>
      <w:r w:rsidRPr="00961F36">
        <w:rPr>
          <w:sz w:val="28"/>
          <w:szCs w:val="28"/>
          <w:lang w:eastAsia="lv-LV"/>
        </w:rPr>
        <w:t xml:space="preserve"> </w:t>
      </w:r>
      <w:proofErr w:type="spellStart"/>
      <w:r w:rsidRPr="00961F36">
        <w:rPr>
          <w:sz w:val="28"/>
          <w:szCs w:val="28"/>
          <w:lang w:eastAsia="lv-LV"/>
        </w:rPr>
        <w:t>kabineta</w:t>
      </w:r>
      <w:proofErr w:type="spellEnd"/>
    </w:p>
    <w:p w:rsidR="003436FD" w:rsidRPr="00961F36" w:rsidRDefault="003436FD" w:rsidP="003436FD">
      <w:pPr>
        <w:pStyle w:val="ListParagraph"/>
        <w:spacing w:line="276" w:lineRule="auto"/>
        <w:ind w:left="1080"/>
        <w:jc w:val="right"/>
        <w:rPr>
          <w:ins w:id="0" w:author="AijaC" w:date="2016-02-01T15:46:00Z"/>
          <w:sz w:val="28"/>
          <w:szCs w:val="28"/>
          <w:lang w:eastAsia="lv-LV"/>
        </w:rPr>
      </w:pPr>
      <w:r w:rsidRPr="00961F36">
        <w:rPr>
          <w:sz w:val="28"/>
          <w:szCs w:val="28"/>
          <w:lang w:eastAsia="lv-LV"/>
        </w:rPr>
        <w:t xml:space="preserve">____. </w:t>
      </w:r>
      <w:proofErr w:type="spellStart"/>
      <w:proofErr w:type="gramStart"/>
      <w:r w:rsidRPr="00961F36">
        <w:rPr>
          <w:sz w:val="28"/>
          <w:szCs w:val="28"/>
          <w:lang w:eastAsia="lv-LV"/>
        </w:rPr>
        <w:t>gada</w:t>
      </w:r>
      <w:proofErr w:type="spellEnd"/>
      <w:r w:rsidRPr="00961F36">
        <w:rPr>
          <w:sz w:val="28"/>
          <w:szCs w:val="28"/>
          <w:lang w:eastAsia="lv-LV"/>
        </w:rPr>
        <w:t xml:space="preserve">  _</w:t>
      </w:r>
      <w:proofErr w:type="gramEnd"/>
      <w:r w:rsidRPr="00961F36">
        <w:rPr>
          <w:sz w:val="28"/>
          <w:szCs w:val="28"/>
          <w:lang w:eastAsia="lv-LV"/>
        </w:rPr>
        <w:t xml:space="preserve">__. ___________ </w:t>
      </w:r>
    </w:p>
    <w:p w:rsidR="003436FD" w:rsidRPr="00961F36" w:rsidRDefault="003436FD" w:rsidP="003436FD">
      <w:pPr>
        <w:pStyle w:val="ListParagraph"/>
        <w:spacing w:line="276" w:lineRule="auto"/>
        <w:ind w:left="1080"/>
        <w:jc w:val="right"/>
        <w:rPr>
          <w:sz w:val="28"/>
          <w:szCs w:val="28"/>
          <w:lang w:val="lv-LV" w:eastAsia="lv-LV"/>
        </w:rPr>
      </w:pPr>
      <w:proofErr w:type="spellStart"/>
      <w:proofErr w:type="gramStart"/>
      <w:r w:rsidRPr="00961F36">
        <w:rPr>
          <w:sz w:val="28"/>
          <w:szCs w:val="28"/>
          <w:lang w:eastAsia="lv-LV"/>
        </w:rPr>
        <w:t>noteikumiem</w:t>
      </w:r>
      <w:proofErr w:type="spellEnd"/>
      <w:proofErr w:type="gramEnd"/>
      <w:r w:rsidRPr="00961F36">
        <w:rPr>
          <w:sz w:val="28"/>
          <w:szCs w:val="28"/>
          <w:lang w:eastAsia="lv-LV"/>
        </w:rPr>
        <w:t xml:space="preserve"> Nr. ___</w:t>
      </w:r>
    </w:p>
    <w:p w:rsidR="003436FD" w:rsidRPr="00961F36" w:rsidRDefault="003436FD" w:rsidP="003436FD">
      <w:pPr>
        <w:pStyle w:val="ListParagraph"/>
        <w:spacing w:before="64" w:after="120"/>
        <w:ind w:left="1080"/>
        <w:jc w:val="right"/>
        <w:rPr>
          <w:sz w:val="28"/>
          <w:szCs w:val="28"/>
          <w:lang w:val="de-DE"/>
        </w:rPr>
      </w:pPr>
    </w:p>
    <w:p w:rsidR="003436FD" w:rsidRPr="00961F36" w:rsidRDefault="003436FD" w:rsidP="003B73A8">
      <w:pPr>
        <w:spacing w:before="64" w:after="120"/>
        <w:ind w:firstLine="360"/>
        <w:jc w:val="center"/>
        <w:rPr>
          <w:b/>
          <w:sz w:val="28"/>
          <w:szCs w:val="28"/>
          <w:lang w:val="de-DE"/>
        </w:rPr>
      </w:pPr>
      <w:r w:rsidRPr="00961F36">
        <w:rPr>
          <w:b/>
          <w:sz w:val="28"/>
          <w:szCs w:val="28"/>
          <w:lang w:val="de-DE"/>
        </w:rPr>
        <w:t>Teritorijas, kurās aizliegts veikt darbības, kuru rezultātā tiek mainīta zemes lietošanas kategorija,</w:t>
      </w:r>
      <w:r w:rsidRPr="00961F36">
        <w:rPr>
          <w:b/>
          <w:sz w:val="28"/>
          <w:szCs w:val="28"/>
          <w:lang w:val="lv-LV"/>
        </w:rPr>
        <w:t xml:space="preserve"> un pieļaut dabisko apmežošanos</w:t>
      </w:r>
    </w:p>
    <w:p w:rsidR="003436FD" w:rsidRPr="00961F36" w:rsidRDefault="003436FD" w:rsidP="003436FD">
      <w:pPr>
        <w:autoSpaceDE w:val="0"/>
        <w:autoSpaceDN w:val="0"/>
        <w:adjustRightInd w:val="0"/>
        <w:rPr>
          <w:color w:val="000000"/>
          <w:sz w:val="28"/>
          <w:szCs w:val="28"/>
          <w:lang w:val="de-DE"/>
        </w:rPr>
      </w:pPr>
    </w:p>
    <w:p w:rsidR="003436FD" w:rsidRPr="00961F36" w:rsidRDefault="003436FD" w:rsidP="003436F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de-DE"/>
        </w:rPr>
      </w:pPr>
      <w:r w:rsidRPr="00961F36">
        <w:rPr>
          <w:color w:val="000000"/>
          <w:sz w:val="28"/>
          <w:szCs w:val="28"/>
          <w:lang w:val="de-DE"/>
        </w:rPr>
        <w:t>Vaides pļavas</w:t>
      </w:r>
      <w:r w:rsidRPr="00961F36">
        <w:rPr>
          <w:sz w:val="28"/>
          <w:szCs w:val="28"/>
          <w:lang w:val="de-DE"/>
        </w:rPr>
        <w:t xml:space="preserve"> </w:t>
      </w:r>
    </w:p>
    <w:p w:rsidR="003436FD" w:rsidRPr="00961F36" w:rsidRDefault="003436FD" w:rsidP="003436FD">
      <w:pPr>
        <w:autoSpaceDE w:val="0"/>
        <w:autoSpaceDN w:val="0"/>
        <w:adjustRightInd w:val="0"/>
        <w:rPr>
          <w:sz w:val="28"/>
          <w:szCs w:val="28"/>
          <w:lang w:val="de-DE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891"/>
      </w:tblGrid>
      <w:tr w:rsidR="003436FD" w:rsidRPr="0000735C" w:rsidTr="00B44084">
        <w:tc>
          <w:tcPr>
            <w:tcW w:w="5118" w:type="dxa"/>
            <w:shd w:val="clear" w:color="auto" w:fill="auto"/>
          </w:tcPr>
          <w:tbl>
            <w:tblPr>
              <w:tblStyle w:val="TableGrid"/>
              <w:tblW w:w="5244" w:type="dxa"/>
              <w:tblInd w:w="313" w:type="dxa"/>
              <w:tblLook w:val="04A0" w:firstRow="1" w:lastRow="0" w:firstColumn="1" w:lastColumn="0" w:noHBand="0" w:noVBand="1"/>
            </w:tblPr>
            <w:tblGrid>
              <w:gridCol w:w="1134"/>
              <w:gridCol w:w="4110"/>
            </w:tblGrid>
            <w:tr w:rsidR="003436FD" w:rsidRPr="0000735C" w:rsidTr="00B44084">
              <w:tc>
                <w:tcPr>
                  <w:tcW w:w="1134" w:type="dxa"/>
                </w:tcPr>
                <w:p w:rsidR="003436FD" w:rsidRPr="00961F36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961F36">
                    <w:rPr>
                      <w:sz w:val="28"/>
                      <w:szCs w:val="28"/>
                      <w:lang w:val="de-DE"/>
                    </w:rPr>
                    <w:t>Nr.p.k.</w:t>
                  </w:r>
                </w:p>
              </w:tc>
              <w:tc>
                <w:tcPr>
                  <w:tcW w:w="4110" w:type="dxa"/>
                </w:tcPr>
                <w:p w:rsidR="003436FD" w:rsidRPr="00961F36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961F36">
                    <w:rPr>
                      <w:sz w:val="28"/>
                      <w:szCs w:val="28"/>
                      <w:lang w:val="de-DE"/>
                    </w:rPr>
                    <w:t>Zemes vienības kadastra apzīmējums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1.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8850 001 0043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2.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8850 001 0021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3.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8850 001 0024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4.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8850 001 0084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5.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8850 001 0033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6.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8850 001 0007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7.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8850 001 0019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8850 001 0004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9.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8850 001 0130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10.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8850 001 0005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11.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8850 001 0032</w:t>
                  </w:r>
                </w:p>
              </w:tc>
            </w:tr>
            <w:tr w:rsidR="003436FD" w:rsidRPr="0000735C" w:rsidTr="00B44084">
              <w:tc>
                <w:tcPr>
                  <w:tcW w:w="1134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12.</w:t>
                  </w:r>
                </w:p>
              </w:tc>
              <w:tc>
                <w:tcPr>
                  <w:tcW w:w="4110" w:type="dxa"/>
                </w:tcPr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  <w:r w:rsidRPr="001018AB">
                    <w:rPr>
                      <w:color w:val="000000"/>
                      <w:sz w:val="28"/>
                      <w:szCs w:val="28"/>
                      <w:lang w:val="de-DE"/>
                    </w:rPr>
                    <w:t>8850 001 0085</w:t>
                  </w:r>
                </w:p>
              </w:tc>
            </w:tr>
          </w:tbl>
          <w:p w:rsidR="003436FD" w:rsidRPr="001018AB" w:rsidRDefault="003436FD" w:rsidP="00B4408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</w:p>
          <w:p w:rsidR="003436FD" w:rsidRPr="001018AB" w:rsidRDefault="003436FD" w:rsidP="003436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8"/>
                <w:szCs w:val="28"/>
                <w:lang w:val="de-DE"/>
              </w:rPr>
            </w:pPr>
            <w:r w:rsidRPr="001018AB">
              <w:rPr>
                <w:color w:val="000000"/>
                <w:sz w:val="28"/>
                <w:szCs w:val="28"/>
                <w:lang w:val="de-DE"/>
              </w:rPr>
              <w:t>Purleja</w:t>
            </w:r>
          </w:p>
          <w:p w:rsidR="003436FD" w:rsidRPr="001018AB" w:rsidRDefault="003436FD" w:rsidP="00B44084">
            <w:pPr>
              <w:autoSpaceDE w:val="0"/>
              <w:autoSpaceDN w:val="0"/>
              <w:adjustRightInd w:val="0"/>
              <w:rPr>
                <w:sz w:val="28"/>
                <w:szCs w:val="28"/>
                <w:lang w:val="de-DE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5567"/>
            </w:tblGrid>
            <w:tr w:rsidR="003436FD" w:rsidRPr="0000735C" w:rsidTr="00B44084">
              <w:tc>
                <w:tcPr>
                  <w:tcW w:w="4217" w:type="dxa"/>
                  <w:shd w:val="clear" w:color="auto" w:fill="auto"/>
                </w:tcPr>
                <w:tbl>
                  <w:tblPr>
                    <w:tblStyle w:val="TableGrid"/>
                    <w:tblW w:w="5244" w:type="dxa"/>
                    <w:tblInd w:w="97" w:type="dxa"/>
                    <w:tblLook w:val="04A0" w:firstRow="1" w:lastRow="0" w:firstColumn="1" w:lastColumn="0" w:noHBand="0" w:noVBand="1"/>
                  </w:tblPr>
                  <w:tblGrid>
                    <w:gridCol w:w="1275"/>
                    <w:gridCol w:w="3969"/>
                  </w:tblGrid>
                  <w:tr w:rsidR="003436FD" w:rsidRPr="0000735C" w:rsidTr="00B44084">
                    <w:tc>
                      <w:tcPr>
                        <w:tcW w:w="1275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sz w:val="28"/>
                            <w:szCs w:val="28"/>
                            <w:lang w:val="de-DE"/>
                          </w:rPr>
                          <w:t>Nr.p.k.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sz w:val="28"/>
                            <w:szCs w:val="28"/>
                            <w:lang w:val="de-DE"/>
                          </w:rPr>
                          <w:t>Zemes vienības kadastra apzīmējums</w:t>
                        </w:r>
                      </w:p>
                    </w:tc>
                  </w:tr>
                  <w:tr w:rsidR="003436FD" w:rsidRPr="0000735C" w:rsidTr="00B44084">
                    <w:tc>
                      <w:tcPr>
                        <w:tcW w:w="1275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8850 001 0065</w:t>
                        </w:r>
                      </w:p>
                    </w:tc>
                  </w:tr>
                  <w:tr w:rsidR="003436FD" w:rsidRPr="0000735C" w:rsidTr="00B44084">
                    <w:tc>
                      <w:tcPr>
                        <w:tcW w:w="1275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8850 004 0032</w:t>
                        </w:r>
                      </w:p>
                    </w:tc>
                  </w:tr>
                  <w:tr w:rsidR="003436FD" w:rsidRPr="0000735C" w:rsidTr="00B44084">
                    <w:tc>
                      <w:tcPr>
                        <w:tcW w:w="1275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8850 004 0003</w:t>
                        </w:r>
                      </w:p>
                    </w:tc>
                  </w:tr>
                  <w:tr w:rsidR="003436FD" w:rsidRPr="0000735C" w:rsidTr="00B44084">
                    <w:tc>
                      <w:tcPr>
                        <w:tcW w:w="1275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8850 004 0050</w:t>
                        </w:r>
                      </w:p>
                    </w:tc>
                  </w:tr>
                  <w:tr w:rsidR="003436FD" w:rsidRPr="0000735C" w:rsidTr="00B44084">
                    <w:tc>
                      <w:tcPr>
                        <w:tcW w:w="1275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:rsidR="003436FD" w:rsidRPr="001018AB" w:rsidRDefault="003436FD" w:rsidP="00B44084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</w:pPr>
                        <w:r w:rsidRPr="001018AB">
                          <w:rPr>
                            <w:color w:val="000000"/>
                            <w:sz w:val="28"/>
                            <w:szCs w:val="28"/>
                            <w:lang w:val="de-DE"/>
                          </w:rPr>
                          <w:t>8850 004 0042</w:t>
                        </w:r>
                      </w:p>
                    </w:tc>
                  </w:tr>
                </w:tbl>
                <w:p w:rsidR="003436FD" w:rsidRPr="001018AB" w:rsidRDefault="003436FD" w:rsidP="00B4408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8"/>
                      <w:szCs w:val="28"/>
                      <w:lang w:val="de-DE"/>
                    </w:rPr>
                  </w:pPr>
                </w:p>
              </w:tc>
            </w:tr>
          </w:tbl>
          <w:p w:rsidR="003436FD" w:rsidRPr="001018AB" w:rsidRDefault="003436FD" w:rsidP="00B4408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de-DE"/>
              </w:rPr>
            </w:pPr>
          </w:p>
        </w:tc>
      </w:tr>
    </w:tbl>
    <w:p w:rsidR="003436FD" w:rsidRPr="001018AB" w:rsidRDefault="003436FD" w:rsidP="003436FD">
      <w:pPr>
        <w:spacing w:before="64" w:after="120"/>
        <w:rPr>
          <w:sz w:val="28"/>
          <w:szCs w:val="28"/>
          <w:lang w:val="de-DE"/>
        </w:rPr>
      </w:pPr>
    </w:p>
    <w:p w:rsidR="003436FD" w:rsidRPr="001018AB" w:rsidRDefault="003436FD" w:rsidP="003436FD">
      <w:pPr>
        <w:spacing w:before="64" w:after="120"/>
        <w:rPr>
          <w:sz w:val="28"/>
          <w:szCs w:val="28"/>
          <w:lang w:val="de-DE"/>
        </w:rPr>
      </w:pPr>
      <w:r w:rsidRPr="001018AB">
        <w:rPr>
          <w:sz w:val="28"/>
          <w:szCs w:val="28"/>
          <w:lang w:val="de-DE"/>
        </w:rPr>
        <w:t>Piezīmes.</w:t>
      </w:r>
    </w:p>
    <w:p w:rsidR="003436FD" w:rsidRPr="0000735C" w:rsidRDefault="003436FD" w:rsidP="00961F36">
      <w:pPr>
        <w:spacing w:before="64" w:after="120"/>
        <w:jc w:val="both"/>
        <w:rPr>
          <w:sz w:val="28"/>
          <w:szCs w:val="28"/>
          <w:lang w:val="de-DE"/>
        </w:rPr>
      </w:pPr>
      <w:r w:rsidRPr="001018AB">
        <w:rPr>
          <w:sz w:val="28"/>
          <w:szCs w:val="28"/>
          <w:lang w:val="de-DE"/>
        </w:rPr>
        <w:t>Kadastra informācija norādīta saskaņā ar Nekustamā īpašuma valsts kadastra informācijas sistēmas datiem uz 2015. gada 4. jūliju.</w:t>
      </w:r>
    </w:p>
    <w:p w:rsidR="00F71B69" w:rsidRPr="00961F36" w:rsidRDefault="00F71B69" w:rsidP="003436FD">
      <w:pPr>
        <w:spacing w:after="200" w:line="276" w:lineRule="auto"/>
        <w:rPr>
          <w:sz w:val="28"/>
          <w:szCs w:val="28"/>
          <w:lang w:val="de-DE"/>
        </w:rPr>
      </w:pPr>
    </w:p>
    <w:p w:rsidR="003436FD" w:rsidRPr="0000735C" w:rsidRDefault="003436FD" w:rsidP="003436FD">
      <w:pPr>
        <w:jc w:val="both"/>
        <w:rPr>
          <w:sz w:val="28"/>
          <w:szCs w:val="28"/>
        </w:rPr>
      </w:pPr>
      <w:r w:rsidRPr="0000735C">
        <w:rPr>
          <w:sz w:val="28"/>
          <w:szCs w:val="28"/>
        </w:rPr>
        <w:lastRenderedPageBreak/>
        <w:t xml:space="preserve">Vides </w:t>
      </w:r>
      <w:proofErr w:type="spellStart"/>
      <w:r w:rsidRPr="0000735C">
        <w:rPr>
          <w:sz w:val="28"/>
          <w:szCs w:val="28"/>
        </w:rPr>
        <w:t>aizsardzības</w:t>
      </w:r>
      <w:proofErr w:type="spellEnd"/>
      <w:r w:rsidRPr="0000735C">
        <w:rPr>
          <w:sz w:val="28"/>
          <w:szCs w:val="28"/>
        </w:rPr>
        <w:t xml:space="preserve"> </w:t>
      </w:r>
      <w:proofErr w:type="gramStart"/>
      <w:r w:rsidRPr="0000735C">
        <w:rPr>
          <w:sz w:val="28"/>
          <w:szCs w:val="28"/>
        </w:rPr>
        <w:t>un</w:t>
      </w:r>
      <w:proofErr w:type="gramEnd"/>
      <w:r w:rsidRPr="0000735C">
        <w:rPr>
          <w:sz w:val="28"/>
          <w:szCs w:val="28"/>
        </w:rPr>
        <w:t xml:space="preserve"> </w:t>
      </w:r>
    </w:p>
    <w:p w:rsidR="003436FD" w:rsidRPr="00D51D88" w:rsidRDefault="003436FD" w:rsidP="003436FD">
      <w:pPr>
        <w:jc w:val="both"/>
        <w:rPr>
          <w:sz w:val="28"/>
          <w:szCs w:val="28"/>
        </w:rPr>
      </w:pPr>
      <w:proofErr w:type="spellStart"/>
      <w:proofErr w:type="gramStart"/>
      <w:r w:rsidRPr="0000735C">
        <w:rPr>
          <w:sz w:val="28"/>
          <w:szCs w:val="28"/>
        </w:rPr>
        <w:t>reģionālās</w:t>
      </w:r>
      <w:proofErr w:type="spellEnd"/>
      <w:proofErr w:type="gramEnd"/>
      <w:r w:rsidRPr="0000735C">
        <w:rPr>
          <w:sz w:val="28"/>
          <w:szCs w:val="28"/>
        </w:rPr>
        <w:t xml:space="preserve"> </w:t>
      </w:r>
      <w:proofErr w:type="spellStart"/>
      <w:r w:rsidRPr="0000735C">
        <w:rPr>
          <w:sz w:val="28"/>
          <w:szCs w:val="28"/>
        </w:rPr>
        <w:t>attīstības</w:t>
      </w:r>
      <w:proofErr w:type="spellEnd"/>
      <w:r w:rsidRPr="0000735C">
        <w:rPr>
          <w:sz w:val="28"/>
          <w:szCs w:val="28"/>
        </w:rPr>
        <w:t xml:space="preserve"> </w:t>
      </w:r>
      <w:proofErr w:type="spellStart"/>
      <w:r w:rsidRPr="0000735C">
        <w:rPr>
          <w:sz w:val="28"/>
          <w:szCs w:val="28"/>
        </w:rPr>
        <w:t>ministrs</w:t>
      </w:r>
      <w:proofErr w:type="spellEnd"/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proofErr w:type="spellStart"/>
      <w:r w:rsidRPr="0000735C">
        <w:rPr>
          <w:sz w:val="28"/>
          <w:szCs w:val="28"/>
        </w:rPr>
        <w:t>K.Gerhards</w:t>
      </w:r>
      <w:proofErr w:type="spellEnd"/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</w:p>
    <w:p w:rsidR="003436FD" w:rsidRPr="0000735C" w:rsidRDefault="003436FD" w:rsidP="003436FD">
      <w:pPr>
        <w:jc w:val="both"/>
        <w:rPr>
          <w:sz w:val="28"/>
          <w:szCs w:val="28"/>
        </w:rPr>
      </w:pPr>
    </w:p>
    <w:p w:rsidR="008F5F92" w:rsidRPr="0000735C" w:rsidRDefault="008F5F92" w:rsidP="003436FD">
      <w:pPr>
        <w:jc w:val="both"/>
        <w:rPr>
          <w:sz w:val="28"/>
          <w:szCs w:val="28"/>
        </w:rPr>
      </w:pPr>
    </w:p>
    <w:p w:rsidR="003436FD" w:rsidRPr="00D51D88" w:rsidRDefault="003436FD" w:rsidP="003436FD">
      <w:pPr>
        <w:rPr>
          <w:sz w:val="28"/>
          <w:szCs w:val="28"/>
        </w:rPr>
      </w:pPr>
      <w:proofErr w:type="spellStart"/>
      <w:r w:rsidRPr="0000735C">
        <w:rPr>
          <w:sz w:val="28"/>
          <w:szCs w:val="28"/>
        </w:rPr>
        <w:t>Iesniedzējs</w:t>
      </w:r>
      <w:proofErr w:type="spellEnd"/>
      <w:r w:rsidRPr="0000735C">
        <w:rPr>
          <w:sz w:val="28"/>
          <w:szCs w:val="28"/>
        </w:rPr>
        <w:t>:</w:t>
      </w:r>
    </w:p>
    <w:p w:rsidR="003436FD" w:rsidRPr="0000735C" w:rsidRDefault="003436FD" w:rsidP="003436FD">
      <w:pPr>
        <w:rPr>
          <w:sz w:val="28"/>
          <w:szCs w:val="28"/>
        </w:rPr>
      </w:pPr>
      <w:r w:rsidRPr="0000735C">
        <w:rPr>
          <w:sz w:val="28"/>
          <w:szCs w:val="28"/>
        </w:rPr>
        <w:t xml:space="preserve">Vides </w:t>
      </w:r>
      <w:proofErr w:type="spellStart"/>
      <w:r w:rsidRPr="0000735C">
        <w:rPr>
          <w:sz w:val="28"/>
          <w:szCs w:val="28"/>
        </w:rPr>
        <w:t>aizsardzības</w:t>
      </w:r>
      <w:proofErr w:type="spellEnd"/>
      <w:r w:rsidRPr="0000735C">
        <w:rPr>
          <w:sz w:val="28"/>
          <w:szCs w:val="28"/>
        </w:rPr>
        <w:t xml:space="preserve"> </w:t>
      </w:r>
      <w:proofErr w:type="gramStart"/>
      <w:r w:rsidRPr="0000735C">
        <w:rPr>
          <w:sz w:val="28"/>
          <w:szCs w:val="28"/>
        </w:rPr>
        <w:t>un</w:t>
      </w:r>
      <w:proofErr w:type="gramEnd"/>
    </w:p>
    <w:p w:rsidR="003436FD" w:rsidRPr="0000735C" w:rsidRDefault="003436FD" w:rsidP="003436FD">
      <w:pPr>
        <w:rPr>
          <w:sz w:val="28"/>
          <w:szCs w:val="28"/>
        </w:rPr>
      </w:pPr>
      <w:r w:rsidRPr="0000735C">
        <w:rPr>
          <w:sz w:val="28"/>
          <w:szCs w:val="28"/>
        </w:rPr>
        <w:t xml:space="preserve"> </w:t>
      </w:r>
      <w:proofErr w:type="spellStart"/>
      <w:proofErr w:type="gramStart"/>
      <w:r w:rsidRPr="0000735C">
        <w:rPr>
          <w:sz w:val="28"/>
          <w:szCs w:val="28"/>
        </w:rPr>
        <w:t>reģionālās</w:t>
      </w:r>
      <w:proofErr w:type="spellEnd"/>
      <w:proofErr w:type="gramEnd"/>
      <w:r w:rsidRPr="0000735C">
        <w:rPr>
          <w:sz w:val="28"/>
          <w:szCs w:val="28"/>
        </w:rPr>
        <w:t xml:space="preserve"> </w:t>
      </w:r>
      <w:proofErr w:type="spellStart"/>
      <w:r w:rsidRPr="0000735C">
        <w:rPr>
          <w:sz w:val="28"/>
          <w:szCs w:val="28"/>
        </w:rPr>
        <w:t>attīstības</w:t>
      </w:r>
      <w:proofErr w:type="spellEnd"/>
      <w:r w:rsidRPr="0000735C">
        <w:rPr>
          <w:sz w:val="28"/>
          <w:szCs w:val="28"/>
        </w:rPr>
        <w:t xml:space="preserve"> </w:t>
      </w:r>
      <w:proofErr w:type="spellStart"/>
      <w:r w:rsidRPr="0000735C">
        <w:rPr>
          <w:sz w:val="28"/>
          <w:szCs w:val="28"/>
        </w:rPr>
        <w:t>ministrs</w:t>
      </w:r>
      <w:proofErr w:type="spellEnd"/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proofErr w:type="spellStart"/>
      <w:r w:rsidRPr="0000735C">
        <w:rPr>
          <w:sz w:val="28"/>
          <w:szCs w:val="28"/>
        </w:rPr>
        <w:t>K.Gerhards</w:t>
      </w:r>
      <w:proofErr w:type="spellEnd"/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</w:p>
    <w:p w:rsidR="003436FD" w:rsidRPr="0000735C" w:rsidRDefault="003436FD" w:rsidP="003436FD">
      <w:pPr>
        <w:rPr>
          <w:sz w:val="28"/>
          <w:szCs w:val="28"/>
        </w:rPr>
      </w:pPr>
    </w:p>
    <w:p w:rsidR="003436FD" w:rsidRPr="0000735C" w:rsidRDefault="003436FD" w:rsidP="003436FD">
      <w:pPr>
        <w:rPr>
          <w:sz w:val="28"/>
          <w:szCs w:val="28"/>
        </w:rPr>
      </w:pPr>
    </w:p>
    <w:p w:rsidR="003436FD" w:rsidRPr="0000735C" w:rsidRDefault="003436FD" w:rsidP="003436FD">
      <w:pPr>
        <w:rPr>
          <w:sz w:val="28"/>
          <w:szCs w:val="28"/>
        </w:rPr>
      </w:pPr>
      <w:proofErr w:type="spellStart"/>
      <w:r w:rsidRPr="0000735C">
        <w:rPr>
          <w:sz w:val="28"/>
          <w:szCs w:val="28"/>
        </w:rPr>
        <w:t>Vīza</w:t>
      </w:r>
      <w:proofErr w:type="spellEnd"/>
      <w:r w:rsidRPr="0000735C">
        <w:rPr>
          <w:sz w:val="28"/>
          <w:szCs w:val="28"/>
        </w:rPr>
        <w:t>:</w:t>
      </w:r>
    </w:p>
    <w:p w:rsidR="003436FD" w:rsidRPr="003436FD" w:rsidRDefault="003436FD" w:rsidP="003436FD">
      <w:pPr>
        <w:rPr>
          <w:sz w:val="28"/>
          <w:szCs w:val="28"/>
        </w:rPr>
      </w:pPr>
      <w:r w:rsidRPr="0000735C">
        <w:rPr>
          <w:sz w:val="28"/>
          <w:szCs w:val="28"/>
        </w:rPr>
        <w:t xml:space="preserve">Valsts </w:t>
      </w:r>
      <w:proofErr w:type="spellStart"/>
      <w:r w:rsidRPr="0000735C">
        <w:rPr>
          <w:sz w:val="28"/>
          <w:szCs w:val="28"/>
        </w:rPr>
        <w:t>sekretār</w:t>
      </w:r>
      <w:r w:rsidR="0000735C">
        <w:rPr>
          <w:sz w:val="28"/>
          <w:szCs w:val="28"/>
        </w:rPr>
        <w:t>s</w:t>
      </w:r>
      <w:proofErr w:type="spellEnd"/>
      <w:r w:rsidR="0000735C">
        <w:rPr>
          <w:sz w:val="28"/>
          <w:szCs w:val="28"/>
        </w:rPr>
        <w:t xml:space="preserve">                                                                   </w:t>
      </w:r>
      <w:proofErr w:type="spellStart"/>
      <w:r w:rsidR="0000735C">
        <w:rPr>
          <w:sz w:val="28"/>
          <w:szCs w:val="28"/>
        </w:rPr>
        <w:t>R.Muciņš</w:t>
      </w:r>
      <w:proofErr w:type="spellEnd"/>
      <w:r w:rsidR="0000735C">
        <w:rPr>
          <w:sz w:val="28"/>
          <w:szCs w:val="28"/>
        </w:rPr>
        <w:t xml:space="preserve"> </w:t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00735C">
        <w:rPr>
          <w:sz w:val="28"/>
          <w:szCs w:val="28"/>
        </w:rPr>
        <w:tab/>
      </w:r>
      <w:r w:rsidRPr="003436FD">
        <w:rPr>
          <w:sz w:val="28"/>
          <w:szCs w:val="28"/>
        </w:rPr>
        <w:tab/>
      </w:r>
    </w:p>
    <w:p w:rsidR="003436FD" w:rsidRPr="003436FD" w:rsidRDefault="003436FD" w:rsidP="003436FD">
      <w:pPr>
        <w:spacing w:before="64" w:after="120"/>
        <w:jc w:val="both"/>
      </w:pPr>
    </w:p>
    <w:p w:rsidR="003436FD" w:rsidRPr="003436FD" w:rsidRDefault="003436FD" w:rsidP="003436FD">
      <w:pPr>
        <w:spacing w:before="64" w:after="120"/>
        <w:jc w:val="both"/>
        <w:rPr>
          <w:ins w:id="1" w:author="AijaC" w:date="2016-02-01T15:50:00Z"/>
        </w:rPr>
      </w:pPr>
    </w:p>
    <w:p w:rsidR="003436FD" w:rsidRPr="003436FD" w:rsidRDefault="003436FD" w:rsidP="003436FD">
      <w:pPr>
        <w:spacing w:before="64" w:after="120"/>
        <w:jc w:val="both"/>
        <w:rPr>
          <w:ins w:id="2" w:author="AijaC" w:date="2016-02-01T15:50:00Z"/>
        </w:rPr>
      </w:pPr>
    </w:p>
    <w:p w:rsidR="003436FD" w:rsidRPr="003436FD" w:rsidRDefault="00B703CC" w:rsidP="003436FD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3436FD" w:rsidRPr="003436FD">
        <w:rPr>
          <w:sz w:val="20"/>
          <w:szCs w:val="20"/>
        </w:rPr>
        <w:t>5.0</w:t>
      </w:r>
      <w:r>
        <w:rPr>
          <w:sz w:val="20"/>
          <w:szCs w:val="20"/>
        </w:rPr>
        <w:t>5</w:t>
      </w:r>
      <w:r w:rsidR="003436FD" w:rsidRPr="003436FD">
        <w:rPr>
          <w:sz w:val="20"/>
          <w:szCs w:val="20"/>
        </w:rPr>
        <w:t>.2016. 1</w:t>
      </w:r>
      <w:r>
        <w:rPr>
          <w:sz w:val="20"/>
          <w:szCs w:val="20"/>
        </w:rPr>
        <w:t>0</w:t>
      </w:r>
      <w:r w:rsidR="003436FD" w:rsidRPr="003436FD">
        <w:rPr>
          <w:sz w:val="20"/>
          <w:szCs w:val="20"/>
        </w:rPr>
        <w:t>:</w:t>
      </w:r>
      <w:r>
        <w:rPr>
          <w:sz w:val="20"/>
          <w:szCs w:val="20"/>
        </w:rPr>
        <w:t>43</w:t>
      </w:r>
    </w:p>
    <w:p w:rsidR="003436FD" w:rsidRPr="003436FD" w:rsidRDefault="007F7226" w:rsidP="003436FD">
      <w:pPr>
        <w:rPr>
          <w:sz w:val="20"/>
          <w:szCs w:val="20"/>
        </w:rPr>
      </w:pPr>
      <w:r>
        <w:rPr>
          <w:sz w:val="20"/>
          <w:szCs w:val="20"/>
        </w:rPr>
        <w:t>15</w:t>
      </w:r>
      <w:r w:rsidR="0000735C">
        <w:rPr>
          <w:sz w:val="20"/>
          <w:szCs w:val="20"/>
        </w:rPr>
        <w:t>2</w:t>
      </w:r>
      <w:bookmarkStart w:id="3" w:name="_GoBack"/>
      <w:bookmarkEnd w:id="3"/>
    </w:p>
    <w:p w:rsidR="003436FD" w:rsidRPr="003436FD" w:rsidRDefault="003436FD" w:rsidP="003436FD">
      <w:pPr>
        <w:rPr>
          <w:sz w:val="20"/>
          <w:szCs w:val="20"/>
        </w:rPr>
      </w:pPr>
      <w:proofErr w:type="spellStart"/>
      <w:r w:rsidRPr="003436FD">
        <w:rPr>
          <w:sz w:val="20"/>
          <w:szCs w:val="20"/>
        </w:rPr>
        <w:t>L.Seile</w:t>
      </w:r>
      <w:proofErr w:type="spellEnd"/>
    </w:p>
    <w:p w:rsidR="003436FD" w:rsidRPr="003436FD" w:rsidRDefault="003436FD" w:rsidP="003436FD">
      <w:pPr>
        <w:spacing w:after="200" w:line="276" w:lineRule="auto"/>
        <w:rPr>
          <w:lang w:val="de-DE"/>
        </w:rPr>
      </w:pPr>
      <w:r w:rsidRPr="003436FD">
        <w:rPr>
          <w:sz w:val="20"/>
          <w:szCs w:val="20"/>
        </w:rPr>
        <w:t xml:space="preserve">67026484, </w:t>
      </w:r>
      <w:ins w:id="4" w:author="Madara Gaile" w:date="2016-04-26T13:11:00Z">
        <w:r w:rsidR="0000735C" w:rsidRPr="00961F36">
          <w:rPr>
            <w:sz w:val="20"/>
            <w:szCs w:val="20"/>
          </w:rPr>
          <w:fldChar w:fldCharType="begin"/>
        </w:r>
        <w:r w:rsidR="0000735C" w:rsidRPr="00961F36">
          <w:rPr>
            <w:sz w:val="20"/>
            <w:szCs w:val="20"/>
          </w:rPr>
          <w:instrText xml:space="preserve"> HYPERLINK "mailto:</w:instrText>
        </w:r>
      </w:ins>
      <w:r w:rsidR="0000735C" w:rsidRPr="00961F36">
        <w:rPr>
          <w:sz w:val="20"/>
          <w:szCs w:val="20"/>
        </w:rPr>
        <w:instrText>laura.seile@varam.gov.lv</w:instrText>
      </w:r>
      <w:ins w:id="5" w:author="Madara Gaile" w:date="2016-04-26T13:11:00Z">
        <w:r w:rsidR="0000735C" w:rsidRPr="00961F36">
          <w:rPr>
            <w:sz w:val="20"/>
            <w:szCs w:val="20"/>
          </w:rPr>
          <w:instrText xml:space="preserve">" </w:instrText>
        </w:r>
        <w:r w:rsidR="0000735C" w:rsidRPr="00961F36">
          <w:rPr>
            <w:sz w:val="20"/>
            <w:szCs w:val="20"/>
          </w:rPr>
          <w:fldChar w:fldCharType="separate"/>
        </w:r>
      </w:ins>
      <w:r w:rsidR="0000735C" w:rsidRPr="00961F36">
        <w:rPr>
          <w:rStyle w:val="Hyperlink"/>
          <w:color w:val="auto"/>
          <w:sz w:val="20"/>
          <w:szCs w:val="20"/>
          <w:u w:val="none"/>
        </w:rPr>
        <w:t>laura.seile@varam.gov.lv</w:t>
      </w:r>
      <w:ins w:id="6" w:author="Madara Gaile" w:date="2016-04-26T13:11:00Z">
        <w:r w:rsidR="0000735C" w:rsidRPr="00961F36">
          <w:rPr>
            <w:sz w:val="20"/>
            <w:szCs w:val="20"/>
          </w:rPr>
          <w:fldChar w:fldCharType="end"/>
        </w:r>
        <w:r w:rsidR="0000735C" w:rsidRPr="00961F36">
          <w:rPr>
            <w:sz w:val="20"/>
            <w:szCs w:val="20"/>
          </w:rPr>
          <w:t xml:space="preserve"> </w:t>
        </w:r>
      </w:ins>
    </w:p>
    <w:sectPr w:rsidR="003436FD" w:rsidRPr="003436F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CCB" w:rsidRDefault="00CE0CCB" w:rsidP="003436FD">
      <w:r>
        <w:separator/>
      </w:r>
    </w:p>
  </w:endnote>
  <w:endnote w:type="continuationSeparator" w:id="0">
    <w:p w:rsidR="00CE0CCB" w:rsidRDefault="00CE0CCB" w:rsidP="003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FD" w:rsidRDefault="003436FD" w:rsidP="003436FD">
    <w:pPr>
      <w:pStyle w:val="Footer"/>
      <w:jc w:val="both"/>
    </w:pPr>
    <w:r w:rsidRPr="003436FD">
      <w:rPr>
        <w:lang w:val="lv-LV"/>
      </w:rPr>
      <w:t>VARAMNotp0</w:t>
    </w:r>
    <w:r>
      <w:rPr>
        <w:lang w:val="lv-LV"/>
      </w:rPr>
      <w:t>2</w:t>
    </w:r>
    <w:r w:rsidR="00961F36">
      <w:rPr>
        <w:lang w:val="lv-LV"/>
      </w:rPr>
      <w:t>_0</w:t>
    </w:r>
    <w:r w:rsidRPr="003436FD">
      <w:rPr>
        <w:lang w:val="lv-LV"/>
      </w:rPr>
      <w:t>50</w:t>
    </w:r>
    <w:r w:rsidR="00961F36">
      <w:rPr>
        <w:lang w:val="lv-LV"/>
      </w:rPr>
      <w:t>5</w:t>
    </w:r>
    <w:r w:rsidRPr="003436FD">
      <w:rPr>
        <w:lang w:val="lv-LV"/>
      </w:rPr>
      <w:t>16_Slitere;</w:t>
    </w:r>
    <w:r w:rsidR="00D51D88" w:rsidRPr="00D51D88">
      <w:t xml:space="preserve"> </w:t>
    </w:r>
    <w:r w:rsidR="00D51D88" w:rsidRPr="00D51D88">
      <w:rPr>
        <w:lang w:val="lv-LV"/>
      </w:rPr>
      <w:t>Ministru kabineta noteikumu projekts „</w:t>
    </w:r>
    <w:proofErr w:type="gramStart"/>
    <w:r w:rsidR="00D51D88" w:rsidRPr="00D51D88">
      <w:rPr>
        <w:lang w:val="lv-LV"/>
      </w:rPr>
      <w:t>Slīteres nacionālā parka</w:t>
    </w:r>
    <w:proofErr w:type="gramEnd"/>
    <w:r w:rsidR="00D51D88" w:rsidRPr="00D51D88">
      <w:rPr>
        <w:lang w:val="lv-LV"/>
      </w:rPr>
      <w:t xml:space="preserve"> individuālie aizsardzības un izmantošanas noteikumi”</w:t>
    </w:r>
    <w:r w:rsidRPr="003436FD">
      <w:rPr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CCB" w:rsidRDefault="00CE0CCB" w:rsidP="003436FD">
      <w:r>
        <w:separator/>
      </w:r>
    </w:p>
  </w:footnote>
  <w:footnote w:type="continuationSeparator" w:id="0">
    <w:p w:rsidR="00CE0CCB" w:rsidRDefault="00CE0CCB" w:rsidP="0034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D3"/>
    <w:multiLevelType w:val="hybridMultilevel"/>
    <w:tmpl w:val="5F34DFD6"/>
    <w:lvl w:ilvl="0" w:tplc="3C1EC6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FD"/>
    <w:rsid w:val="0000735C"/>
    <w:rsid w:val="000D2BFB"/>
    <w:rsid w:val="001018AB"/>
    <w:rsid w:val="003436FD"/>
    <w:rsid w:val="003B73A8"/>
    <w:rsid w:val="007F7226"/>
    <w:rsid w:val="008F5F92"/>
    <w:rsid w:val="00961F36"/>
    <w:rsid w:val="00B703CC"/>
    <w:rsid w:val="00CE0CCB"/>
    <w:rsid w:val="00D51D88"/>
    <w:rsid w:val="00F7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6FD"/>
    <w:pPr>
      <w:ind w:left="720"/>
      <w:contextualSpacing/>
    </w:pPr>
  </w:style>
  <w:style w:type="table" w:styleId="TableGrid">
    <w:name w:val="Table Grid"/>
    <w:basedOn w:val="TableNormal"/>
    <w:rsid w:val="0034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36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36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3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5C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00735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0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6FD"/>
    <w:pPr>
      <w:ind w:left="720"/>
      <w:contextualSpacing/>
    </w:pPr>
  </w:style>
  <w:style w:type="table" w:styleId="TableGrid">
    <w:name w:val="Table Grid"/>
    <w:basedOn w:val="TableNormal"/>
    <w:rsid w:val="0034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36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36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3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5C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00735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01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Seile</dc:creator>
  <cp:lastModifiedBy>Laura Seile</cp:lastModifiedBy>
  <cp:revision>9</cp:revision>
  <dcterms:created xsi:type="dcterms:W3CDTF">2016-04-25T08:52:00Z</dcterms:created>
  <dcterms:modified xsi:type="dcterms:W3CDTF">2016-05-05T07:43:00Z</dcterms:modified>
</cp:coreProperties>
</file>