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379C5F" w14:textId="77777777" w:rsidR="00BE079C" w:rsidRPr="00D47800" w:rsidRDefault="00BE079C" w:rsidP="0020748C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 pielietošanas jomas un veidi</w:t>
      </w:r>
    </w:p>
    <w:tbl>
      <w:tblPr>
        <w:tblStyle w:val="TableGrid"/>
        <w:tblW w:w="13973" w:type="dxa"/>
        <w:tblLook w:val="04A0" w:firstRow="1" w:lastRow="0" w:firstColumn="1" w:lastColumn="0" w:noHBand="0" w:noVBand="1"/>
      </w:tblPr>
      <w:tblGrid>
        <w:gridCol w:w="1696"/>
        <w:gridCol w:w="1843"/>
        <w:gridCol w:w="2688"/>
        <w:gridCol w:w="2840"/>
        <w:gridCol w:w="2410"/>
        <w:gridCol w:w="2496"/>
      </w:tblGrid>
      <w:tr w:rsidR="00793ACF" w14:paraId="2B9F94BF" w14:textId="77777777" w:rsidTr="009D0DB3">
        <w:trPr>
          <w:trHeight w:val="355"/>
        </w:trPr>
        <w:tc>
          <w:tcPr>
            <w:tcW w:w="3539" w:type="dxa"/>
            <w:gridSpan w:val="2"/>
          </w:tcPr>
          <w:p w14:paraId="0076CB0C" w14:textId="77777777" w:rsidR="00793ACF" w:rsidRPr="00BE079C" w:rsidRDefault="00793ACF" w:rsidP="00D4780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Pielietojuma jomas</w:t>
            </w:r>
          </w:p>
        </w:tc>
        <w:tc>
          <w:tcPr>
            <w:tcW w:w="2688" w:type="dxa"/>
          </w:tcPr>
          <w:p w14:paraId="6858395D" w14:textId="77777777" w:rsidR="00793ACF" w:rsidRPr="00BE079C" w:rsidRDefault="00793ACF" w:rsidP="00D4780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Pilsoņu iesaiste</w:t>
            </w:r>
          </w:p>
        </w:tc>
        <w:tc>
          <w:tcPr>
            <w:tcW w:w="2840" w:type="dxa"/>
          </w:tcPr>
          <w:p w14:paraId="1B9D92DC" w14:textId="77777777" w:rsidR="00793ACF" w:rsidRPr="00BE079C" w:rsidRDefault="00793ACF" w:rsidP="00D4780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Pakalpojumu transformācija</w:t>
            </w:r>
          </w:p>
        </w:tc>
        <w:tc>
          <w:tcPr>
            <w:tcW w:w="2410" w:type="dxa"/>
          </w:tcPr>
          <w:p w14:paraId="0717BA59" w14:textId="5340853D" w:rsidR="00793ACF" w:rsidRDefault="009D0DB3" w:rsidP="00D4780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Valsts pārvaldes funkcijas</w:t>
            </w:r>
            <w:r w:rsidR="00793A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96" w:type="dxa"/>
          </w:tcPr>
          <w:p w14:paraId="34549331" w14:textId="77777777" w:rsidR="00793ACF" w:rsidRPr="00793ACF" w:rsidRDefault="00793ACF" w:rsidP="00D4780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ACF">
              <w:rPr>
                <w:rFonts w:ascii="Times New Roman" w:hAnsi="Times New Roman" w:cs="Times New Roman"/>
                <w:b/>
                <w:sz w:val="20"/>
                <w:szCs w:val="20"/>
              </w:rPr>
              <w:t>Darbību optimizācija</w:t>
            </w:r>
          </w:p>
        </w:tc>
      </w:tr>
      <w:tr w:rsidR="00BE079C" w14:paraId="3AD70BF8" w14:textId="77777777" w:rsidTr="00FE2BBB">
        <w:trPr>
          <w:trHeight w:val="1383"/>
        </w:trPr>
        <w:tc>
          <w:tcPr>
            <w:tcW w:w="1696" w:type="dxa"/>
          </w:tcPr>
          <w:p w14:paraId="241A23FA" w14:textId="77777777" w:rsidR="00BE079C" w:rsidRPr="00BE079C" w:rsidRDefault="00793ACF" w:rsidP="00BE079C">
            <w:pPr>
              <w:pStyle w:val="NormalWeb"/>
              <w:rPr>
                <w:color w:val="000000"/>
                <w:sz w:val="20"/>
                <w:szCs w:val="20"/>
              </w:rPr>
            </w:pPr>
            <w:r w:rsidRPr="00BE079C">
              <w:rPr>
                <w:noProof/>
                <w:color w:val="000000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1AD97165" wp14:editId="22DFFD18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287655</wp:posOffset>
                      </wp:positionV>
                      <wp:extent cx="784747" cy="730155"/>
                      <wp:effectExtent l="0" t="0" r="0" b="0"/>
                      <wp:wrapTopAndBottom/>
                      <wp:docPr id="138" name="Group 1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84747" cy="730155"/>
                                <a:chOff x="0" y="0"/>
                                <a:chExt cx="706438" cy="955676"/>
                              </a:xfrm>
                              <a:solidFill>
                                <a:srgbClr val="002060"/>
                              </a:solidFill>
                            </wpg:grpSpPr>
                            <wps:wsp>
                              <wps:cNvPr id="2" name="Freeform 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5250" y="0"/>
                                  <a:ext cx="519113" cy="573088"/>
                                </a:xfrm>
                                <a:custGeom>
                                  <a:avLst/>
                                  <a:gdLst>
                                    <a:gd name="T0" fmla="*/ 0 w 136"/>
                                    <a:gd name="T1" fmla="*/ 151 h 151"/>
                                    <a:gd name="T2" fmla="*/ 68 w 136"/>
                                    <a:gd name="T3" fmla="*/ 130 h 151"/>
                                    <a:gd name="T4" fmla="*/ 136 w 136"/>
                                    <a:gd name="T5" fmla="*/ 151 h 151"/>
                                    <a:gd name="T6" fmla="*/ 85 w 136"/>
                                    <a:gd name="T7" fmla="*/ 77 h 151"/>
                                    <a:gd name="T8" fmla="*/ 85 w 136"/>
                                    <a:gd name="T9" fmla="*/ 47 h 151"/>
                                    <a:gd name="T10" fmla="*/ 91 w 136"/>
                                    <a:gd name="T11" fmla="*/ 41 h 151"/>
                                    <a:gd name="T12" fmla="*/ 85 w 136"/>
                                    <a:gd name="T13" fmla="*/ 36 h 151"/>
                                    <a:gd name="T14" fmla="*/ 80 w 136"/>
                                    <a:gd name="T15" fmla="*/ 36 h 151"/>
                                    <a:gd name="T16" fmla="*/ 73 w 136"/>
                                    <a:gd name="T17" fmla="*/ 24 h 151"/>
                                    <a:gd name="T18" fmla="*/ 73 w 136"/>
                                    <a:gd name="T19" fmla="*/ 18 h 151"/>
                                    <a:gd name="T20" fmla="*/ 79 w 136"/>
                                    <a:gd name="T21" fmla="*/ 18 h 151"/>
                                    <a:gd name="T22" fmla="*/ 93 w 136"/>
                                    <a:gd name="T23" fmla="*/ 14 h 151"/>
                                    <a:gd name="T24" fmla="*/ 84 w 136"/>
                                    <a:gd name="T25" fmla="*/ 8 h 151"/>
                                    <a:gd name="T26" fmla="*/ 68 w 136"/>
                                    <a:gd name="T27" fmla="*/ 1 h 151"/>
                                    <a:gd name="T28" fmla="*/ 62 w 136"/>
                                    <a:gd name="T29" fmla="*/ 7 h 151"/>
                                    <a:gd name="T30" fmla="*/ 62 w 136"/>
                                    <a:gd name="T31" fmla="*/ 24 h 151"/>
                                    <a:gd name="T32" fmla="*/ 55 w 136"/>
                                    <a:gd name="T33" fmla="*/ 36 h 151"/>
                                    <a:gd name="T34" fmla="*/ 50 w 136"/>
                                    <a:gd name="T35" fmla="*/ 36 h 151"/>
                                    <a:gd name="T36" fmla="*/ 44 w 136"/>
                                    <a:gd name="T37" fmla="*/ 41 h 151"/>
                                    <a:gd name="T38" fmla="*/ 50 w 136"/>
                                    <a:gd name="T39" fmla="*/ 47 h 151"/>
                                    <a:gd name="T40" fmla="*/ 50 w 136"/>
                                    <a:gd name="T41" fmla="*/ 77 h 151"/>
                                    <a:gd name="T42" fmla="*/ 0 w 136"/>
                                    <a:gd name="T43" fmla="*/ 151 h 151"/>
                                    <a:gd name="T44" fmla="*/ 61 w 136"/>
                                    <a:gd name="T45" fmla="*/ 47 h 151"/>
                                    <a:gd name="T46" fmla="*/ 74 w 136"/>
                                    <a:gd name="T47" fmla="*/ 47 h 151"/>
                                    <a:gd name="T48" fmla="*/ 74 w 136"/>
                                    <a:gd name="T49" fmla="*/ 75 h 151"/>
                                    <a:gd name="T50" fmla="*/ 68 w 136"/>
                                    <a:gd name="T51" fmla="*/ 74 h 151"/>
                                    <a:gd name="T52" fmla="*/ 61 w 136"/>
                                    <a:gd name="T53" fmla="*/ 75 h 151"/>
                                    <a:gd name="T54" fmla="*/ 61 w 136"/>
                                    <a:gd name="T55" fmla="*/ 47 h 1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</a:cxnLst>
                                  <a:rect l="0" t="0" r="r" b="b"/>
                                  <a:pathLst>
                                    <a:path w="136" h="151">
                                      <a:moveTo>
                                        <a:pt x="0" y="151"/>
                                      </a:moveTo>
                                      <a:cubicBezTo>
                                        <a:pt x="68" y="130"/>
                                        <a:pt x="68" y="130"/>
                                        <a:pt x="68" y="130"/>
                                      </a:cubicBezTo>
                                      <a:cubicBezTo>
                                        <a:pt x="136" y="151"/>
                                        <a:pt x="136" y="151"/>
                                        <a:pt x="136" y="151"/>
                                      </a:cubicBezTo>
                                      <a:cubicBezTo>
                                        <a:pt x="136" y="104"/>
                                        <a:pt x="113" y="84"/>
                                        <a:pt x="85" y="77"/>
                                      </a:cubicBezTo>
                                      <a:cubicBezTo>
                                        <a:pt x="85" y="47"/>
                                        <a:pt x="85" y="47"/>
                                        <a:pt x="85" y="47"/>
                                      </a:cubicBezTo>
                                      <a:cubicBezTo>
                                        <a:pt x="89" y="47"/>
                                        <a:pt x="91" y="45"/>
                                        <a:pt x="91" y="41"/>
                                      </a:cubicBezTo>
                                      <a:cubicBezTo>
                                        <a:pt x="91" y="38"/>
                                        <a:pt x="89" y="36"/>
                                        <a:pt x="85" y="36"/>
                                      </a:cubicBezTo>
                                      <a:cubicBezTo>
                                        <a:pt x="80" y="36"/>
                                        <a:pt x="80" y="36"/>
                                        <a:pt x="80" y="36"/>
                                      </a:cubicBezTo>
                                      <a:cubicBezTo>
                                        <a:pt x="80" y="31"/>
                                        <a:pt x="78" y="27"/>
                                        <a:pt x="73" y="24"/>
                                      </a:cubicBezTo>
                                      <a:cubicBezTo>
                                        <a:pt x="73" y="18"/>
                                        <a:pt x="73" y="18"/>
                                        <a:pt x="73" y="18"/>
                                      </a:cubicBezTo>
                                      <a:cubicBezTo>
                                        <a:pt x="75" y="17"/>
                                        <a:pt x="77" y="17"/>
                                        <a:pt x="79" y="18"/>
                                      </a:cubicBezTo>
                                      <a:cubicBezTo>
                                        <a:pt x="85" y="21"/>
                                        <a:pt x="95" y="15"/>
                                        <a:pt x="93" y="14"/>
                                      </a:cubicBezTo>
                                      <a:cubicBezTo>
                                        <a:pt x="93" y="13"/>
                                        <a:pt x="86" y="13"/>
                                        <a:pt x="84" y="8"/>
                                      </a:cubicBezTo>
                                      <a:cubicBezTo>
                                        <a:pt x="81" y="0"/>
                                        <a:pt x="68" y="1"/>
                                        <a:pt x="68" y="1"/>
                                      </a:cubicBezTo>
                                      <a:cubicBezTo>
                                        <a:pt x="65" y="1"/>
                                        <a:pt x="62" y="4"/>
                                        <a:pt x="62" y="7"/>
                                      </a:cubicBezTo>
                                      <a:cubicBezTo>
                                        <a:pt x="62" y="24"/>
                                        <a:pt x="62" y="24"/>
                                        <a:pt x="62" y="24"/>
                                      </a:cubicBezTo>
                                      <a:cubicBezTo>
                                        <a:pt x="58" y="27"/>
                                        <a:pt x="55" y="31"/>
                                        <a:pt x="55" y="36"/>
                                      </a:cubicBezTo>
                                      <a:cubicBezTo>
                                        <a:pt x="50" y="36"/>
                                        <a:pt x="50" y="36"/>
                                        <a:pt x="50" y="36"/>
                                      </a:cubicBezTo>
                                      <a:cubicBezTo>
                                        <a:pt x="47" y="36"/>
                                        <a:pt x="44" y="38"/>
                                        <a:pt x="44" y="41"/>
                                      </a:cubicBezTo>
                                      <a:cubicBezTo>
                                        <a:pt x="44" y="45"/>
                                        <a:pt x="47" y="47"/>
                                        <a:pt x="50" y="47"/>
                                      </a:cubicBezTo>
                                      <a:cubicBezTo>
                                        <a:pt x="50" y="77"/>
                                        <a:pt x="50" y="77"/>
                                        <a:pt x="50" y="77"/>
                                      </a:cubicBezTo>
                                      <a:cubicBezTo>
                                        <a:pt x="23" y="84"/>
                                        <a:pt x="0" y="104"/>
                                        <a:pt x="0" y="151"/>
                                      </a:cubicBezTo>
                                      <a:close/>
                                      <a:moveTo>
                                        <a:pt x="61" y="47"/>
                                      </a:moveTo>
                                      <a:cubicBezTo>
                                        <a:pt x="74" y="47"/>
                                        <a:pt x="74" y="47"/>
                                        <a:pt x="74" y="47"/>
                                      </a:cubicBezTo>
                                      <a:cubicBezTo>
                                        <a:pt x="74" y="75"/>
                                        <a:pt x="74" y="75"/>
                                        <a:pt x="74" y="75"/>
                                      </a:cubicBezTo>
                                      <a:cubicBezTo>
                                        <a:pt x="72" y="74"/>
                                        <a:pt x="70" y="74"/>
                                        <a:pt x="68" y="74"/>
                                      </a:cubicBezTo>
                                      <a:cubicBezTo>
                                        <a:pt x="66" y="74"/>
                                        <a:pt x="63" y="74"/>
                                        <a:pt x="61" y="75"/>
                                      </a:cubicBezTo>
                                      <a:lnTo>
                                        <a:pt x="61" y="47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3297" tIns="46649" rIns="93297" bIns="46649" numCol="1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Freeform 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538163"/>
                                  <a:ext cx="706438" cy="417513"/>
                                </a:xfrm>
                                <a:custGeom>
                                  <a:avLst/>
                                  <a:gdLst>
                                    <a:gd name="T0" fmla="*/ 179 w 185"/>
                                    <a:gd name="T1" fmla="*/ 97 h 110"/>
                                    <a:gd name="T2" fmla="*/ 179 w 185"/>
                                    <a:gd name="T3" fmla="*/ 38 h 110"/>
                                    <a:gd name="T4" fmla="*/ 185 w 185"/>
                                    <a:gd name="T5" fmla="*/ 32 h 110"/>
                                    <a:gd name="T6" fmla="*/ 179 w 185"/>
                                    <a:gd name="T7" fmla="*/ 26 h 110"/>
                                    <a:gd name="T8" fmla="*/ 93 w 185"/>
                                    <a:gd name="T9" fmla="*/ 0 h 110"/>
                                    <a:gd name="T10" fmla="*/ 6 w 185"/>
                                    <a:gd name="T11" fmla="*/ 26 h 110"/>
                                    <a:gd name="T12" fmla="*/ 0 w 185"/>
                                    <a:gd name="T13" fmla="*/ 32 h 110"/>
                                    <a:gd name="T14" fmla="*/ 6 w 185"/>
                                    <a:gd name="T15" fmla="*/ 38 h 110"/>
                                    <a:gd name="T16" fmla="*/ 6 w 185"/>
                                    <a:gd name="T17" fmla="*/ 97 h 110"/>
                                    <a:gd name="T18" fmla="*/ 0 w 185"/>
                                    <a:gd name="T19" fmla="*/ 103 h 110"/>
                                    <a:gd name="T20" fmla="*/ 6 w 185"/>
                                    <a:gd name="T21" fmla="*/ 110 h 110"/>
                                    <a:gd name="T22" fmla="*/ 179 w 185"/>
                                    <a:gd name="T23" fmla="*/ 110 h 110"/>
                                    <a:gd name="T24" fmla="*/ 185 w 185"/>
                                    <a:gd name="T25" fmla="*/ 103 h 110"/>
                                    <a:gd name="T26" fmla="*/ 179 w 185"/>
                                    <a:gd name="T27" fmla="*/ 97 h 110"/>
                                    <a:gd name="T28" fmla="*/ 42 w 185"/>
                                    <a:gd name="T29" fmla="*/ 97 h 110"/>
                                    <a:gd name="T30" fmla="*/ 23 w 185"/>
                                    <a:gd name="T31" fmla="*/ 97 h 110"/>
                                    <a:gd name="T32" fmla="*/ 23 w 185"/>
                                    <a:gd name="T33" fmla="*/ 54 h 110"/>
                                    <a:gd name="T34" fmla="*/ 32 w 185"/>
                                    <a:gd name="T35" fmla="*/ 44 h 110"/>
                                    <a:gd name="T36" fmla="*/ 42 w 185"/>
                                    <a:gd name="T37" fmla="*/ 54 h 110"/>
                                    <a:gd name="T38" fmla="*/ 42 w 185"/>
                                    <a:gd name="T39" fmla="*/ 97 h 110"/>
                                    <a:gd name="T40" fmla="*/ 82 w 185"/>
                                    <a:gd name="T41" fmla="*/ 97 h 110"/>
                                    <a:gd name="T42" fmla="*/ 63 w 185"/>
                                    <a:gd name="T43" fmla="*/ 97 h 110"/>
                                    <a:gd name="T44" fmla="*/ 63 w 185"/>
                                    <a:gd name="T45" fmla="*/ 54 h 110"/>
                                    <a:gd name="T46" fmla="*/ 73 w 185"/>
                                    <a:gd name="T47" fmla="*/ 44 h 110"/>
                                    <a:gd name="T48" fmla="*/ 82 w 185"/>
                                    <a:gd name="T49" fmla="*/ 54 h 110"/>
                                    <a:gd name="T50" fmla="*/ 82 w 185"/>
                                    <a:gd name="T51" fmla="*/ 54 h 110"/>
                                    <a:gd name="T52" fmla="*/ 82 w 185"/>
                                    <a:gd name="T53" fmla="*/ 97 h 110"/>
                                    <a:gd name="T54" fmla="*/ 123 w 185"/>
                                    <a:gd name="T55" fmla="*/ 97 h 110"/>
                                    <a:gd name="T56" fmla="*/ 103 w 185"/>
                                    <a:gd name="T57" fmla="*/ 97 h 110"/>
                                    <a:gd name="T58" fmla="*/ 103 w 185"/>
                                    <a:gd name="T59" fmla="*/ 54 h 110"/>
                                    <a:gd name="T60" fmla="*/ 113 w 185"/>
                                    <a:gd name="T61" fmla="*/ 44 h 110"/>
                                    <a:gd name="T62" fmla="*/ 123 w 185"/>
                                    <a:gd name="T63" fmla="*/ 54 h 110"/>
                                    <a:gd name="T64" fmla="*/ 123 w 185"/>
                                    <a:gd name="T65" fmla="*/ 97 h 110"/>
                                    <a:gd name="T66" fmla="*/ 163 w 185"/>
                                    <a:gd name="T67" fmla="*/ 97 h 110"/>
                                    <a:gd name="T68" fmla="*/ 143 w 185"/>
                                    <a:gd name="T69" fmla="*/ 97 h 110"/>
                                    <a:gd name="T70" fmla="*/ 143 w 185"/>
                                    <a:gd name="T71" fmla="*/ 54 h 110"/>
                                    <a:gd name="T72" fmla="*/ 153 w 185"/>
                                    <a:gd name="T73" fmla="*/ 44 h 110"/>
                                    <a:gd name="T74" fmla="*/ 163 w 185"/>
                                    <a:gd name="T75" fmla="*/ 54 h 110"/>
                                    <a:gd name="T76" fmla="*/ 163 w 185"/>
                                    <a:gd name="T77" fmla="*/ 54 h 110"/>
                                    <a:gd name="T78" fmla="*/ 163 w 185"/>
                                    <a:gd name="T79" fmla="*/ 97 h 1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85" h="110">
                                      <a:moveTo>
                                        <a:pt x="179" y="97"/>
                                      </a:moveTo>
                                      <a:cubicBezTo>
                                        <a:pt x="179" y="38"/>
                                        <a:pt x="179" y="38"/>
                                        <a:pt x="179" y="38"/>
                                      </a:cubicBezTo>
                                      <a:cubicBezTo>
                                        <a:pt x="182" y="38"/>
                                        <a:pt x="185" y="35"/>
                                        <a:pt x="185" y="32"/>
                                      </a:cubicBezTo>
                                      <a:cubicBezTo>
                                        <a:pt x="185" y="29"/>
                                        <a:pt x="182" y="26"/>
                                        <a:pt x="179" y="26"/>
                                      </a:cubicBezTo>
                                      <a:cubicBezTo>
                                        <a:pt x="93" y="0"/>
                                        <a:pt x="93" y="0"/>
                                        <a:pt x="93" y="0"/>
                                      </a:cubicBezTo>
                                      <a:cubicBezTo>
                                        <a:pt x="6" y="26"/>
                                        <a:pt x="6" y="26"/>
                                        <a:pt x="6" y="26"/>
                                      </a:cubicBezTo>
                                      <a:cubicBezTo>
                                        <a:pt x="3" y="26"/>
                                        <a:pt x="0" y="29"/>
                                        <a:pt x="0" y="32"/>
                                      </a:cubicBezTo>
                                      <a:cubicBezTo>
                                        <a:pt x="0" y="35"/>
                                        <a:pt x="3" y="38"/>
                                        <a:pt x="6" y="38"/>
                                      </a:cubicBezTo>
                                      <a:cubicBezTo>
                                        <a:pt x="6" y="97"/>
                                        <a:pt x="6" y="97"/>
                                        <a:pt x="6" y="97"/>
                                      </a:cubicBezTo>
                                      <a:cubicBezTo>
                                        <a:pt x="3" y="97"/>
                                        <a:pt x="0" y="100"/>
                                        <a:pt x="0" y="103"/>
                                      </a:cubicBezTo>
                                      <a:cubicBezTo>
                                        <a:pt x="0" y="107"/>
                                        <a:pt x="3" y="110"/>
                                        <a:pt x="6" y="110"/>
                                      </a:cubicBezTo>
                                      <a:cubicBezTo>
                                        <a:pt x="179" y="110"/>
                                        <a:pt x="179" y="110"/>
                                        <a:pt x="179" y="110"/>
                                      </a:cubicBezTo>
                                      <a:cubicBezTo>
                                        <a:pt x="182" y="110"/>
                                        <a:pt x="185" y="107"/>
                                        <a:pt x="185" y="103"/>
                                      </a:cubicBezTo>
                                      <a:cubicBezTo>
                                        <a:pt x="185" y="100"/>
                                        <a:pt x="182" y="97"/>
                                        <a:pt x="179" y="97"/>
                                      </a:cubicBezTo>
                                      <a:close/>
                                      <a:moveTo>
                                        <a:pt x="42" y="97"/>
                                      </a:moveTo>
                                      <a:cubicBezTo>
                                        <a:pt x="23" y="97"/>
                                        <a:pt x="23" y="97"/>
                                        <a:pt x="23" y="97"/>
                                      </a:cubicBezTo>
                                      <a:cubicBezTo>
                                        <a:pt x="23" y="54"/>
                                        <a:pt x="23" y="54"/>
                                        <a:pt x="23" y="54"/>
                                      </a:cubicBezTo>
                                      <a:cubicBezTo>
                                        <a:pt x="23" y="48"/>
                                        <a:pt x="27" y="44"/>
                                        <a:pt x="32" y="44"/>
                                      </a:cubicBezTo>
                                      <a:cubicBezTo>
                                        <a:pt x="38" y="44"/>
                                        <a:pt x="42" y="48"/>
                                        <a:pt x="42" y="54"/>
                                      </a:cubicBezTo>
                                      <a:lnTo>
                                        <a:pt x="42" y="97"/>
                                      </a:lnTo>
                                      <a:close/>
                                      <a:moveTo>
                                        <a:pt x="82" y="97"/>
                                      </a:moveTo>
                                      <a:cubicBezTo>
                                        <a:pt x="63" y="97"/>
                                        <a:pt x="63" y="97"/>
                                        <a:pt x="63" y="97"/>
                                      </a:cubicBezTo>
                                      <a:cubicBezTo>
                                        <a:pt x="63" y="54"/>
                                        <a:pt x="63" y="54"/>
                                        <a:pt x="63" y="54"/>
                                      </a:cubicBezTo>
                                      <a:cubicBezTo>
                                        <a:pt x="63" y="48"/>
                                        <a:pt x="67" y="44"/>
                                        <a:pt x="73" y="44"/>
                                      </a:cubicBezTo>
                                      <a:cubicBezTo>
                                        <a:pt x="78" y="44"/>
                                        <a:pt x="82" y="48"/>
                                        <a:pt x="82" y="54"/>
                                      </a:cubicBezTo>
                                      <a:cubicBezTo>
                                        <a:pt x="82" y="54"/>
                                        <a:pt x="82" y="54"/>
                                        <a:pt x="82" y="54"/>
                                      </a:cubicBezTo>
                                      <a:lnTo>
                                        <a:pt x="82" y="97"/>
                                      </a:lnTo>
                                      <a:close/>
                                      <a:moveTo>
                                        <a:pt x="123" y="97"/>
                                      </a:moveTo>
                                      <a:cubicBezTo>
                                        <a:pt x="103" y="97"/>
                                        <a:pt x="103" y="97"/>
                                        <a:pt x="103" y="97"/>
                                      </a:cubicBezTo>
                                      <a:cubicBezTo>
                                        <a:pt x="103" y="54"/>
                                        <a:pt x="103" y="54"/>
                                        <a:pt x="103" y="54"/>
                                      </a:cubicBezTo>
                                      <a:cubicBezTo>
                                        <a:pt x="103" y="48"/>
                                        <a:pt x="108" y="44"/>
                                        <a:pt x="113" y="44"/>
                                      </a:cubicBezTo>
                                      <a:cubicBezTo>
                                        <a:pt x="118" y="44"/>
                                        <a:pt x="123" y="48"/>
                                        <a:pt x="123" y="54"/>
                                      </a:cubicBezTo>
                                      <a:lnTo>
                                        <a:pt x="123" y="97"/>
                                      </a:lnTo>
                                      <a:close/>
                                      <a:moveTo>
                                        <a:pt x="163" y="97"/>
                                      </a:moveTo>
                                      <a:cubicBezTo>
                                        <a:pt x="143" y="97"/>
                                        <a:pt x="143" y="97"/>
                                        <a:pt x="143" y="97"/>
                                      </a:cubicBezTo>
                                      <a:cubicBezTo>
                                        <a:pt x="143" y="54"/>
                                        <a:pt x="143" y="54"/>
                                        <a:pt x="143" y="54"/>
                                      </a:cubicBezTo>
                                      <a:cubicBezTo>
                                        <a:pt x="143" y="48"/>
                                        <a:pt x="148" y="44"/>
                                        <a:pt x="153" y="44"/>
                                      </a:cubicBezTo>
                                      <a:cubicBezTo>
                                        <a:pt x="158" y="44"/>
                                        <a:pt x="163" y="48"/>
                                        <a:pt x="163" y="54"/>
                                      </a:cubicBezTo>
                                      <a:cubicBezTo>
                                        <a:pt x="163" y="54"/>
                                        <a:pt x="163" y="54"/>
                                        <a:pt x="163" y="54"/>
                                      </a:cubicBezTo>
                                      <a:lnTo>
                                        <a:pt x="163" y="97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vert="horz" wrap="square" lIns="93297" tIns="46649" rIns="93297" bIns="46649" numCol="1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26F942" id="Group 137" o:spid="_x0000_s1026" style="position:absolute;margin-left:4.1pt;margin-top:22.65pt;width:61.8pt;height:57.5pt;z-index:251685888;mso-width-relative:margin;mso-height-relative:margin" coordsize="7064,9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">
                      <v:shape id="Freeform 2" o:spid="_x0000_s1027" style="position:absolute;left:952;width:5191;height:5730;visibility:visible;mso-wrap-style:square;v-text-anchor:top" coordsize="136,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TObsMA&#10;AADaAAAADwAAAGRycy9kb3ducmV2LnhtbESPzWrDMBCE74W+g9hCLyGRnUMIjpVgCoZCT/m55Lax&#10;traotTKSErt9+igQ6HGYmW+YcjfZXtzIB+NYQb7IQBA3ThtuFZyO9XwNIkRkjb1jUvBLAXbb15cS&#10;C+1G3tPtEFuRIBwKVNDFOBRShqYji2HhBuLkfTtvMSbpW6k9jglue7nMspW0aDgtdDjQR0fNz+Fq&#10;FVzr85/JdX4cmlntxn11qYz/Uur9bao2ICJN8T/8bH9qBUt4XEk3QG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TObsMAAADaAAAADwAAAAAAAAAAAAAAAACYAgAAZHJzL2Rv&#10;d25yZXYueG1sUEsFBgAAAAAEAAQA9QAAAIgDAAAAAA==&#10;" path="m,151c68,130,68,130,68,130v68,21,68,21,68,21c136,104,113,84,85,77v,-30,,-30,,-30c89,47,91,45,91,41v,-3,-2,-5,-6,-5c80,36,80,36,80,36v,-5,-2,-9,-7,-12c73,18,73,18,73,18v2,-1,4,-1,6,c85,21,95,15,93,14v,-1,-7,-1,-9,-6c81,,68,1,68,1v-3,,-6,3,-6,6c62,24,62,24,62,24v-4,3,-7,7,-7,12c50,36,50,36,50,36v-3,,-6,2,-6,5c44,45,47,47,50,47v,30,,30,,30c23,84,,104,,151xm61,47v13,,13,,13,c74,75,74,75,74,75,72,74,70,74,68,74v-2,,-5,,-7,1l61,47xe" filled="f" stroked="f">
                        <v:path arrowok="t" o:connecttype="custom" o:connectlocs="0,573088;259557,493387;519113,573088;324446,292237;324446,178378;347348,155607;324446,136630;305361,136630;278642,91087;278642,68315;301544,68315;354982,53134;320629,30362;259557,3795;236654,26567;236654,91087;209935,136630;190850,136630;167948,155607;190850,178378;190850,292237;0,573088;232837,178378;282459,178378;282459,284646;259557,280851;232837,284646;232837,178378" o:connectangles="0,0,0,0,0,0,0,0,0,0,0,0,0,0,0,0,0,0,0,0,0,0,0,0,0,0,0,0"/>
                        <o:lock v:ext="edit" verticies="t"/>
                      </v:shape>
                      <v:shape id="Freeform 3" o:spid="_x0000_s1028" style="position:absolute;top:5381;width:7064;height:4175;visibility:visible;mso-wrap-style:square;v-text-anchor:top" coordsize="185,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bkKcMA&#10;AADaAAAADwAAAGRycy9kb3ducmV2LnhtbESPQUvDQBSE74L/YXlCb3ajQpG02xIq2tKLGIXS2yP7&#10;mg3Nvo3ZZ5r+e1cQehxm5htmsRp9qwbqYxPYwMM0A0VcBdtwbeDr8/X+GVQUZIttYDJwoQir5e3N&#10;AnMbzvxBQym1ShCOORpwIl2udawceYzT0BEn7xh6j5JkX2vb4znBfasfs2ymPTacFhx2tHZUncof&#10;b2CcDbgXX7rs/XtT7IrN4eVNOmMmd2MxByU0yjX8395aA0/wdyXdAL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bkKcMAAADaAAAADwAAAAAAAAAAAAAAAACYAgAAZHJzL2Rv&#10;d25yZXYueG1sUEsFBgAAAAAEAAQA9QAAAIgDAAAAAA==&#10;" path="m179,97v,-59,,-59,,-59c182,38,185,35,185,32v,-3,-3,-6,-6,-6c93,,93,,93,,6,26,6,26,6,26,3,26,,29,,32v,3,3,6,6,6c6,97,6,97,6,97v-3,,-6,3,-6,6c,107,3,110,6,110v173,,173,,173,c182,110,185,107,185,103v,-3,-3,-6,-6,-6xm42,97v-19,,-19,,-19,c23,54,23,54,23,54v,-6,4,-10,9,-10c38,44,42,48,42,54r,43xm82,97v-19,,-19,,-19,c63,54,63,54,63,54v,-6,4,-10,10,-10c78,44,82,48,82,54v,,,,,l82,97xm123,97v-20,,-20,,-20,c103,54,103,54,103,54v,-6,5,-10,10,-10c118,44,123,48,123,54r,43xm163,97v-20,,-20,,-20,c143,54,143,54,143,54v,-6,5,-10,10,-10c158,44,163,48,163,54v,,,,,l163,97xe" filled="f" stroked="f">
                        <v:path arrowok="t" o:connecttype="custom" o:connectlocs="683526,368171;683526,144232;706438,121458;683526,98685;355128,0;22912,98685;0,121458;22912,144232;22912,368171;0,390944;22912,417513;683526,417513;706438,390944;683526,368171;160381,368171;87827,368171;87827,204961;122195,167005;160381,204961;160381,368171;313124,368171;240571,368171;240571,204961;278757,167005;313124,204961;313124,204961;313124,368171;469686,368171;393314,368171;393314,204961;431500,167005;469686,204961;469686,368171;622429,368171;546057,368171;546057,204961;584243,167005;622429,204961;622429,204961;622429,368171" o:connectangles="0,0,0,0,0,0,0,0,0,0,0,0,0,0,0,0,0,0,0,0,0,0,0,0,0,0,0,0,0,0,0,0,0,0,0,0,0,0,0,0"/>
                        <o:lock v:ext="edit" verticies="t"/>
                      </v:shape>
                      <w10:wrap type="topAndBottom"/>
                    </v:group>
                  </w:pict>
                </mc:Fallback>
              </mc:AlternateContent>
            </w:r>
          </w:p>
        </w:tc>
        <w:tc>
          <w:tcPr>
            <w:tcW w:w="1843" w:type="dxa"/>
          </w:tcPr>
          <w:p w14:paraId="19E2F754" w14:textId="77777777" w:rsidR="00BE079C" w:rsidRPr="00793ACF" w:rsidRDefault="00BE079C" w:rsidP="00BE079C">
            <w:pPr>
              <w:pStyle w:val="NormalWeb"/>
              <w:rPr>
                <w:color w:val="000000"/>
                <w:sz w:val="20"/>
                <w:szCs w:val="20"/>
              </w:rPr>
            </w:pPr>
            <w:r w:rsidRPr="00793ACF">
              <w:rPr>
                <w:rStyle w:val="notranslate"/>
                <w:color w:val="000000"/>
                <w:sz w:val="20"/>
                <w:szCs w:val="20"/>
              </w:rPr>
              <w:t>Vispārējā pārvalde, budžeta veidošana un politikas veidošana</w:t>
            </w:r>
          </w:p>
        </w:tc>
        <w:tc>
          <w:tcPr>
            <w:tcW w:w="2688" w:type="dxa"/>
          </w:tcPr>
          <w:p w14:paraId="33370C43" w14:textId="77777777" w:rsidR="00793ACF" w:rsidRPr="00FE2BBB" w:rsidRDefault="00793ACF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B">
              <w:rPr>
                <w:rFonts w:ascii="Times New Roman" w:hAnsi="Times New Roman" w:cs="Times New Roman"/>
                <w:sz w:val="20"/>
                <w:szCs w:val="20"/>
              </w:rPr>
              <w:t>Ienākošā – izejošā komunikācija</w:t>
            </w:r>
          </w:p>
          <w:p w14:paraId="61DE2966" w14:textId="77777777" w:rsidR="00793ACF" w:rsidRPr="00FE2BBB" w:rsidRDefault="00793ACF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B">
              <w:rPr>
                <w:rFonts w:ascii="Times New Roman" w:hAnsi="Times New Roman" w:cs="Times New Roman"/>
                <w:sz w:val="20"/>
                <w:szCs w:val="20"/>
              </w:rPr>
              <w:t>Viedais zvanu centrs</w:t>
            </w:r>
          </w:p>
        </w:tc>
        <w:tc>
          <w:tcPr>
            <w:tcW w:w="2840" w:type="dxa"/>
          </w:tcPr>
          <w:p w14:paraId="22E71DB3" w14:textId="77777777" w:rsidR="00793ACF" w:rsidRPr="00FE2BBB" w:rsidRDefault="00793ACF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2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 xml:space="preserve">Politikas </w:t>
            </w:r>
            <w:r w:rsidR="00FE2BBB">
              <w:rPr>
                <w:sz w:val="20"/>
                <w:szCs w:val="20"/>
              </w:rPr>
              <w:t>ieviešana</w:t>
            </w:r>
          </w:p>
          <w:p w14:paraId="176B283B" w14:textId="77777777" w:rsidR="00793ACF" w:rsidRPr="00FE2BBB" w:rsidRDefault="00793ACF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2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 xml:space="preserve">Regulējuma vienkāršošana </w:t>
            </w:r>
          </w:p>
        </w:tc>
        <w:tc>
          <w:tcPr>
            <w:tcW w:w="2410" w:type="dxa"/>
          </w:tcPr>
          <w:p w14:paraId="04F32EDD" w14:textId="77777777" w:rsidR="00793ACF" w:rsidRPr="00FE2BBB" w:rsidRDefault="00793ACF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267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Politikas ietekmes simulēšana</w:t>
            </w:r>
          </w:p>
          <w:p w14:paraId="00597615" w14:textId="77777777" w:rsidR="00BE079C" w:rsidRPr="00FE2BBB" w:rsidRDefault="00793ACF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267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Budžeta tēriņu</w:t>
            </w:r>
            <w:r w:rsidR="008F3020" w:rsidRPr="00FE2BBB">
              <w:rPr>
                <w:sz w:val="20"/>
                <w:szCs w:val="20"/>
              </w:rPr>
              <w:t xml:space="preserve"> pārraudzība, reāllaika monitorings</w:t>
            </w:r>
          </w:p>
          <w:p w14:paraId="0313B409" w14:textId="77777777" w:rsidR="008F3020" w:rsidRPr="00FE2BBB" w:rsidRDefault="008F3020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267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 xml:space="preserve">Valsts pārvaldes darbinieku </w:t>
            </w:r>
            <w:r w:rsidR="00FE2BBB">
              <w:rPr>
                <w:sz w:val="20"/>
                <w:szCs w:val="20"/>
              </w:rPr>
              <w:t>asistents</w:t>
            </w:r>
          </w:p>
        </w:tc>
        <w:tc>
          <w:tcPr>
            <w:tcW w:w="2496" w:type="dxa"/>
          </w:tcPr>
          <w:p w14:paraId="25EE7DC9" w14:textId="77777777" w:rsidR="00BE079C" w:rsidRPr="00FE2BBB" w:rsidRDefault="008F3020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Atskaišu izveide</w:t>
            </w:r>
          </w:p>
          <w:p w14:paraId="495C58EE" w14:textId="77777777" w:rsidR="008F3020" w:rsidRPr="00FE2BBB" w:rsidRDefault="008F3020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Atvērto datu pārraudzība un publikācija</w:t>
            </w:r>
          </w:p>
          <w:p w14:paraId="76CC8301" w14:textId="77777777" w:rsidR="008F3020" w:rsidRPr="00FE2BBB" w:rsidRDefault="008F3020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Informācijas meklēšana</w:t>
            </w:r>
          </w:p>
          <w:p w14:paraId="1ECAAC1C" w14:textId="77777777" w:rsidR="008F3020" w:rsidRPr="00FE2BBB" w:rsidRDefault="008F3020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Finanses un grāmatvedība</w:t>
            </w:r>
          </w:p>
          <w:p w14:paraId="603973A1" w14:textId="77777777" w:rsidR="008F3020" w:rsidRPr="00FE2BBB" w:rsidRDefault="008F3020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Iepirkumu vadība</w:t>
            </w:r>
          </w:p>
          <w:p w14:paraId="1715CFF1" w14:textId="77777777" w:rsidR="008F3020" w:rsidRPr="00FE2BBB" w:rsidRDefault="008F3020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Aplikāciju izstrāde, datu migrācija</w:t>
            </w:r>
          </w:p>
        </w:tc>
      </w:tr>
      <w:tr w:rsidR="00BE079C" w14:paraId="670DA57A" w14:textId="77777777" w:rsidTr="00FE2BBB">
        <w:trPr>
          <w:trHeight w:val="1545"/>
        </w:trPr>
        <w:tc>
          <w:tcPr>
            <w:tcW w:w="1696" w:type="dxa"/>
          </w:tcPr>
          <w:p w14:paraId="66F30481" w14:textId="77777777" w:rsidR="00BE079C" w:rsidRPr="00BE079C" w:rsidRDefault="00793ACF" w:rsidP="00BE079C">
            <w:pPr>
              <w:pStyle w:val="NormalWeb"/>
              <w:rPr>
                <w:rStyle w:val="notranslate"/>
                <w:color w:val="000000"/>
                <w:sz w:val="20"/>
                <w:szCs w:val="20"/>
              </w:rPr>
            </w:pPr>
            <w:r w:rsidRPr="00BE079C">
              <w:rPr>
                <w:noProof/>
                <w:color w:val="000000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05FD4D8D" wp14:editId="6194C6CE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61595</wp:posOffset>
                      </wp:positionV>
                      <wp:extent cx="798394" cy="696036"/>
                      <wp:effectExtent l="0" t="0" r="1905" b="8890"/>
                      <wp:wrapTopAndBottom/>
                      <wp:docPr id="1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8394" cy="696036"/>
                                <a:chOff x="0" y="0"/>
                                <a:chExt cx="352512" cy="288751"/>
                              </a:xfrm>
                              <a:solidFill>
                                <a:srgbClr val="002060"/>
                              </a:solidFill>
                            </wpg:grpSpPr>
                            <wps:wsp>
                              <wps:cNvPr id="4" name="Freeform 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352512" cy="288751"/>
                                </a:xfrm>
                                <a:custGeom>
                                  <a:avLst/>
                                  <a:gdLst>
                                    <a:gd name="T0" fmla="*/ 151 w 161"/>
                                    <a:gd name="T1" fmla="*/ 101 h 131"/>
                                    <a:gd name="T2" fmla="*/ 10 w 161"/>
                                    <a:gd name="T3" fmla="*/ 101 h 131"/>
                                    <a:gd name="T4" fmla="*/ 0 w 161"/>
                                    <a:gd name="T5" fmla="*/ 121 h 131"/>
                                    <a:gd name="T6" fmla="*/ 10 w 161"/>
                                    <a:gd name="T7" fmla="*/ 131 h 131"/>
                                    <a:gd name="T8" fmla="*/ 151 w 161"/>
                                    <a:gd name="T9" fmla="*/ 131 h 131"/>
                                    <a:gd name="T10" fmla="*/ 161 w 161"/>
                                    <a:gd name="T11" fmla="*/ 121 h 131"/>
                                    <a:gd name="T12" fmla="*/ 151 w 161"/>
                                    <a:gd name="T13" fmla="*/ 101 h 131"/>
                                    <a:gd name="T14" fmla="*/ 95 w 161"/>
                                    <a:gd name="T15" fmla="*/ 126 h 131"/>
                                    <a:gd name="T16" fmla="*/ 65 w 161"/>
                                    <a:gd name="T17" fmla="*/ 126 h 131"/>
                                    <a:gd name="T18" fmla="*/ 60 w 161"/>
                                    <a:gd name="T19" fmla="*/ 121 h 131"/>
                                    <a:gd name="T20" fmla="*/ 100 w 161"/>
                                    <a:gd name="T21" fmla="*/ 121 h 131"/>
                                    <a:gd name="T22" fmla="*/ 95 w 161"/>
                                    <a:gd name="T23" fmla="*/ 126 h 131"/>
                                    <a:gd name="T24" fmla="*/ 20 w 161"/>
                                    <a:gd name="T25" fmla="*/ 10 h 131"/>
                                    <a:gd name="T26" fmla="*/ 141 w 161"/>
                                    <a:gd name="T27" fmla="*/ 10 h 131"/>
                                    <a:gd name="T28" fmla="*/ 141 w 161"/>
                                    <a:gd name="T29" fmla="*/ 91 h 131"/>
                                    <a:gd name="T30" fmla="*/ 151 w 161"/>
                                    <a:gd name="T31" fmla="*/ 91 h 131"/>
                                    <a:gd name="T32" fmla="*/ 151 w 161"/>
                                    <a:gd name="T33" fmla="*/ 10 h 131"/>
                                    <a:gd name="T34" fmla="*/ 141 w 161"/>
                                    <a:gd name="T35" fmla="*/ 0 h 131"/>
                                    <a:gd name="T36" fmla="*/ 20 w 161"/>
                                    <a:gd name="T37" fmla="*/ 0 h 131"/>
                                    <a:gd name="T38" fmla="*/ 10 w 161"/>
                                    <a:gd name="T39" fmla="*/ 10 h 131"/>
                                    <a:gd name="T40" fmla="*/ 10 w 161"/>
                                    <a:gd name="T41" fmla="*/ 91 h 131"/>
                                    <a:gd name="T42" fmla="*/ 20 w 161"/>
                                    <a:gd name="T43" fmla="*/ 91 h 131"/>
                                    <a:gd name="T44" fmla="*/ 20 w 161"/>
                                    <a:gd name="T45" fmla="*/ 10 h 13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161" h="131">
                                      <a:moveTo>
                                        <a:pt x="151" y="101"/>
                                      </a:moveTo>
                                      <a:cubicBezTo>
                                        <a:pt x="10" y="101"/>
                                        <a:pt x="10" y="101"/>
                                        <a:pt x="10" y="101"/>
                                      </a:cubicBezTo>
                                      <a:cubicBezTo>
                                        <a:pt x="0" y="121"/>
                                        <a:pt x="0" y="121"/>
                                        <a:pt x="0" y="121"/>
                                      </a:cubicBezTo>
                                      <a:cubicBezTo>
                                        <a:pt x="0" y="127"/>
                                        <a:pt x="4" y="131"/>
                                        <a:pt x="10" y="131"/>
                                      </a:cubicBezTo>
                                      <a:cubicBezTo>
                                        <a:pt x="151" y="131"/>
                                        <a:pt x="151" y="131"/>
                                        <a:pt x="151" y="131"/>
                                      </a:cubicBezTo>
                                      <a:cubicBezTo>
                                        <a:pt x="156" y="131"/>
                                        <a:pt x="161" y="127"/>
                                        <a:pt x="161" y="121"/>
                                      </a:cubicBezTo>
                                      <a:lnTo>
                                        <a:pt x="151" y="101"/>
                                      </a:lnTo>
                                      <a:close/>
                                      <a:moveTo>
                                        <a:pt x="95" y="126"/>
                                      </a:moveTo>
                                      <a:cubicBezTo>
                                        <a:pt x="65" y="126"/>
                                        <a:pt x="65" y="126"/>
                                        <a:pt x="65" y="126"/>
                                      </a:cubicBezTo>
                                      <a:cubicBezTo>
                                        <a:pt x="60" y="121"/>
                                        <a:pt x="60" y="121"/>
                                        <a:pt x="60" y="121"/>
                                      </a:cubicBezTo>
                                      <a:cubicBezTo>
                                        <a:pt x="100" y="121"/>
                                        <a:pt x="100" y="121"/>
                                        <a:pt x="100" y="121"/>
                                      </a:cubicBezTo>
                                      <a:lnTo>
                                        <a:pt x="95" y="126"/>
                                      </a:lnTo>
                                      <a:close/>
                                      <a:moveTo>
                                        <a:pt x="20" y="10"/>
                                      </a:moveTo>
                                      <a:cubicBezTo>
                                        <a:pt x="141" y="10"/>
                                        <a:pt x="141" y="10"/>
                                        <a:pt x="141" y="10"/>
                                      </a:cubicBezTo>
                                      <a:cubicBezTo>
                                        <a:pt x="141" y="91"/>
                                        <a:pt x="141" y="91"/>
                                        <a:pt x="141" y="91"/>
                                      </a:cubicBezTo>
                                      <a:cubicBezTo>
                                        <a:pt x="151" y="91"/>
                                        <a:pt x="151" y="91"/>
                                        <a:pt x="151" y="91"/>
                                      </a:cubicBezTo>
                                      <a:cubicBezTo>
                                        <a:pt x="151" y="10"/>
                                        <a:pt x="151" y="10"/>
                                        <a:pt x="151" y="10"/>
                                      </a:cubicBezTo>
                                      <a:cubicBezTo>
                                        <a:pt x="151" y="5"/>
                                        <a:pt x="146" y="0"/>
                                        <a:pt x="141" y="0"/>
                                      </a:cubicBezTo>
                                      <a:cubicBezTo>
                                        <a:pt x="20" y="0"/>
                                        <a:pt x="20" y="0"/>
                                        <a:pt x="20" y="0"/>
                                      </a:cubicBezTo>
                                      <a:cubicBezTo>
                                        <a:pt x="14" y="0"/>
                                        <a:pt x="10" y="5"/>
                                        <a:pt x="10" y="10"/>
                                      </a:cubicBezTo>
                                      <a:cubicBezTo>
                                        <a:pt x="10" y="91"/>
                                        <a:pt x="10" y="91"/>
                                        <a:pt x="10" y="91"/>
                                      </a:cubicBezTo>
                                      <a:cubicBezTo>
                                        <a:pt x="20" y="91"/>
                                        <a:pt x="20" y="91"/>
                                        <a:pt x="20" y="91"/>
                                      </a:cubicBezTo>
                                      <a:lnTo>
                                        <a:pt x="20" y="1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bodyPr vert="horz" wrap="square" lIns="93297" tIns="46649" rIns="93297" bIns="46649" numCol="1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Freeform 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6881" y="36635"/>
                                  <a:ext cx="158750" cy="160189"/>
                                </a:xfrm>
                                <a:custGeom>
                                  <a:avLst/>
                                  <a:gdLst>
                                    <a:gd name="T0" fmla="*/ 69 w 137"/>
                                    <a:gd name="T1" fmla="*/ 0 h 138"/>
                                    <a:gd name="T2" fmla="*/ 0 w 137"/>
                                    <a:gd name="T3" fmla="*/ 69 h 138"/>
                                    <a:gd name="T4" fmla="*/ 69 w 137"/>
                                    <a:gd name="T5" fmla="*/ 138 h 138"/>
                                    <a:gd name="T6" fmla="*/ 137 w 137"/>
                                    <a:gd name="T7" fmla="*/ 69 h 138"/>
                                    <a:gd name="T8" fmla="*/ 69 w 137"/>
                                    <a:gd name="T9" fmla="*/ 0 h 138"/>
                                    <a:gd name="T10" fmla="*/ 92 w 137"/>
                                    <a:gd name="T11" fmla="*/ 106 h 138"/>
                                    <a:gd name="T12" fmla="*/ 76 w 137"/>
                                    <a:gd name="T13" fmla="*/ 113 h 138"/>
                                    <a:gd name="T14" fmla="*/ 76 w 137"/>
                                    <a:gd name="T15" fmla="*/ 121 h 138"/>
                                    <a:gd name="T16" fmla="*/ 69 w 137"/>
                                    <a:gd name="T17" fmla="*/ 128 h 138"/>
                                    <a:gd name="T18" fmla="*/ 61 w 137"/>
                                    <a:gd name="T19" fmla="*/ 121 h 138"/>
                                    <a:gd name="T20" fmla="*/ 61 w 137"/>
                                    <a:gd name="T21" fmla="*/ 113 h 138"/>
                                    <a:gd name="T22" fmla="*/ 43 w 137"/>
                                    <a:gd name="T23" fmla="*/ 106 h 138"/>
                                    <a:gd name="T24" fmla="*/ 36 w 137"/>
                                    <a:gd name="T25" fmla="*/ 100 h 138"/>
                                    <a:gd name="T26" fmla="*/ 44 w 137"/>
                                    <a:gd name="T27" fmla="*/ 88 h 138"/>
                                    <a:gd name="T28" fmla="*/ 47 w 137"/>
                                    <a:gd name="T29" fmla="*/ 86 h 138"/>
                                    <a:gd name="T30" fmla="*/ 55 w 137"/>
                                    <a:gd name="T31" fmla="*/ 91 h 138"/>
                                    <a:gd name="T32" fmla="*/ 57 w 137"/>
                                    <a:gd name="T33" fmla="*/ 93 h 138"/>
                                    <a:gd name="T34" fmla="*/ 67 w 137"/>
                                    <a:gd name="T35" fmla="*/ 96 h 138"/>
                                    <a:gd name="T36" fmla="*/ 78 w 137"/>
                                    <a:gd name="T37" fmla="*/ 93 h 138"/>
                                    <a:gd name="T38" fmla="*/ 82 w 137"/>
                                    <a:gd name="T39" fmla="*/ 86 h 138"/>
                                    <a:gd name="T40" fmla="*/ 78 w 137"/>
                                    <a:gd name="T41" fmla="*/ 80 h 138"/>
                                    <a:gd name="T42" fmla="*/ 66 w 137"/>
                                    <a:gd name="T43" fmla="*/ 76 h 138"/>
                                    <a:gd name="T44" fmla="*/ 45 w 137"/>
                                    <a:gd name="T45" fmla="*/ 69 h 138"/>
                                    <a:gd name="T46" fmla="*/ 36 w 137"/>
                                    <a:gd name="T47" fmla="*/ 51 h 138"/>
                                    <a:gd name="T48" fmla="*/ 61 w 137"/>
                                    <a:gd name="T49" fmla="*/ 26 h 138"/>
                                    <a:gd name="T50" fmla="*/ 61 w 137"/>
                                    <a:gd name="T51" fmla="*/ 18 h 138"/>
                                    <a:gd name="T52" fmla="*/ 69 w 137"/>
                                    <a:gd name="T53" fmla="*/ 10 h 138"/>
                                    <a:gd name="T54" fmla="*/ 76 w 137"/>
                                    <a:gd name="T55" fmla="*/ 18 h 138"/>
                                    <a:gd name="T56" fmla="*/ 76 w 137"/>
                                    <a:gd name="T57" fmla="*/ 26 h 138"/>
                                    <a:gd name="T58" fmla="*/ 96 w 137"/>
                                    <a:gd name="T59" fmla="*/ 36 h 138"/>
                                    <a:gd name="T60" fmla="*/ 90 w 137"/>
                                    <a:gd name="T61" fmla="*/ 48 h 138"/>
                                    <a:gd name="T62" fmla="*/ 86 w 137"/>
                                    <a:gd name="T63" fmla="*/ 51 h 138"/>
                                    <a:gd name="T64" fmla="*/ 79 w 137"/>
                                    <a:gd name="T65" fmla="*/ 46 h 138"/>
                                    <a:gd name="T66" fmla="*/ 67 w 137"/>
                                    <a:gd name="T67" fmla="*/ 42 h 138"/>
                                    <a:gd name="T68" fmla="*/ 57 w 137"/>
                                    <a:gd name="T69" fmla="*/ 51 h 138"/>
                                    <a:gd name="T70" fmla="*/ 60 w 137"/>
                                    <a:gd name="T71" fmla="*/ 56 h 138"/>
                                    <a:gd name="T72" fmla="*/ 69 w 137"/>
                                    <a:gd name="T73" fmla="*/ 59 h 138"/>
                                    <a:gd name="T74" fmla="*/ 92 w 137"/>
                                    <a:gd name="T75" fmla="*/ 67 h 138"/>
                                    <a:gd name="T76" fmla="*/ 103 w 137"/>
                                    <a:gd name="T77" fmla="*/ 86 h 138"/>
                                    <a:gd name="T78" fmla="*/ 92 w 137"/>
                                    <a:gd name="T79" fmla="*/ 106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37" h="138">
                                      <a:moveTo>
                                        <a:pt x="69" y="0"/>
                                      </a:moveTo>
                                      <a:cubicBezTo>
                                        <a:pt x="31" y="0"/>
                                        <a:pt x="0" y="31"/>
                                        <a:pt x="0" y="69"/>
                                      </a:cubicBezTo>
                                      <a:cubicBezTo>
                                        <a:pt x="0" y="107"/>
                                        <a:pt x="31" y="138"/>
                                        <a:pt x="69" y="138"/>
                                      </a:cubicBezTo>
                                      <a:cubicBezTo>
                                        <a:pt x="107" y="138"/>
                                        <a:pt x="137" y="107"/>
                                        <a:pt x="137" y="69"/>
                                      </a:cubicBezTo>
                                      <a:cubicBezTo>
                                        <a:pt x="137" y="31"/>
                                        <a:pt x="107" y="0"/>
                                        <a:pt x="69" y="0"/>
                                      </a:cubicBezTo>
                                      <a:close/>
                                      <a:moveTo>
                                        <a:pt x="92" y="106"/>
                                      </a:moveTo>
                                      <a:cubicBezTo>
                                        <a:pt x="88" y="109"/>
                                        <a:pt x="82" y="112"/>
                                        <a:pt x="76" y="113"/>
                                      </a:cubicBezTo>
                                      <a:cubicBezTo>
                                        <a:pt x="76" y="121"/>
                                        <a:pt x="76" y="121"/>
                                        <a:pt x="76" y="121"/>
                                      </a:cubicBezTo>
                                      <a:cubicBezTo>
                                        <a:pt x="76" y="125"/>
                                        <a:pt x="73" y="128"/>
                                        <a:pt x="69" y="128"/>
                                      </a:cubicBezTo>
                                      <a:cubicBezTo>
                                        <a:pt x="65" y="128"/>
                                        <a:pt x="61" y="125"/>
                                        <a:pt x="61" y="121"/>
                                      </a:cubicBezTo>
                                      <a:cubicBezTo>
                                        <a:pt x="61" y="113"/>
                                        <a:pt x="61" y="113"/>
                                        <a:pt x="61" y="113"/>
                                      </a:cubicBezTo>
                                      <a:cubicBezTo>
                                        <a:pt x="54" y="112"/>
                                        <a:pt x="48" y="110"/>
                                        <a:pt x="43" y="106"/>
                                      </a:cubicBezTo>
                                      <a:cubicBezTo>
                                        <a:pt x="41" y="105"/>
                                        <a:pt x="37" y="101"/>
                                        <a:pt x="36" y="100"/>
                                      </a:cubicBezTo>
                                      <a:cubicBezTo>
                                        <a:pt x="31" y="95"/>
                                        <a:pt x="37" y="90"/>
                                        <a:pt x="44" y="88"/>
                                      </a:cubicBezTo>
                                      <a:cubicBezTo>
                                        <a:pt x="47" y="86"/>
                                        <a:pt x="47" y="86"/>
                                        <a:pt x="47" y="86"/>
                                      </a:cubicBezTo>
                                      <a:cubicBezTo>
                                        <a:pt x="51" y="86"/>
                                        <a:pt x="53" y="89"/>
                                        <a:pt x="55" y="91"/>
                                      </a:cubicBezTo>
                                      <a:cubicBezTo>
                                        <a:pt x="55" y="92"/>
                                        <a:pt x="56" y="93"/>
                                        <a:pt x="57" y="93"/>
                                      </a:cubicBezTo>
                                      <a:cubicBezTo>
                                        <a:pt x="59" y="95"/>
                                        <a:pt x="63" y="96"/>
                                        <a:pt x="67" y="96"/>
                                      </a:cubicBezTo>
                                      <a:cubicBezTo>
                                        <a:pt x="72" y="96"/>
                                        <a:pt x="76" y="95"/>
                                        <a:pt x="78" y="93"/>
                                      </a:cubicBezTo>
                                      <a:cubicBezTo>
                                        <a:pt x="80" y="92"/>
                                        <a:pt x="82" y="89"/>
                                        <a:pt x="82" y="86"/>
                                      </a:cubicBezTo>
                                      <a:cubicBezTo>
                                        <a:pt x="82" y="83"/>
                                        <a:pt x="80" y="82"/>
                                        <a:pt x="78" y="80"/>
                                      </a:cubicBezTo>
                                      <a:cubicBezTo>
                                        <a:pt x="76" y="78"/>
                                        <a:pt x="71" y="77"/>
                                        <a:pt x="66" y="76"/>
                                      </a:cubicBezTo>
                                      <a:cubicBezTo>
                                        <a:pt x="58" y="75"/>
                                        <a:pt x="51" y="73"/>
                                        <a:pt x="45" y="69"/>
                                      </a:cubicBezTo>
                                      <a:cubicBezTo>
                                        <a:pt x="39" y="64"/>
                                        <a:pt x="36" y="58"/>
                                        <a:pt x="36" y="51"/>
                                      </a:cubicBezTo>
                                      <a:cubicBezTo>
                                        <a:pt x="36" y="38"/>
                                        <a:pt x="47" y="28"/>
                                        <a:pt x="61" y="26"/>
                                      </a:cubicBezTo>
                                      <a:cubicBezTo>
                                        <a:pt x="61" y="18"/>
                                        <a:pt x="61" y="18"/>
                                        <a:pt x="61" y="18"/>
                                      </a:cubicBezTo>
                                      <a:cubicBezTo>
                                        <a:pt x="61" y="14"/>
                                        <a:pt x="65" y="10"/>
                                        <a:pt x="69" y="10"/>
                                      </a:cubicBezTo>
                                      <a:cubicBezTo>
                                        <a:pt x="73" y="10"/>
                                        <a:pt x="76" y="14"/>
                                        <a:pt x="76" y="18"/>
                                      </a:cubicBezTo>
                                      <a:cubicBezTo>
                                        <a:pt x="76" y="26"/>
                                        <a:pt x="76" y="26"/>
                                        <a:pt x="76" y="26"/>
                                      </a:cubicBezTo>
                                      <a:cubicBezTo>
                                        <a:pt x="84" y="28"/>
                                        <a:pt x="92" y="32"/>
                                        <a:pt x="96" y="36"/>
                                      </a:cubicBezTo>
                                      <a:cubicBezTo>
                                        <a:pt x="101" y="40"/>
                                        <a:pt x="95" y="45"/>
                                        <a:pt x="90" y="48"/>
                                      </a:cubicBezTo>
                                      <a:cubicBezTo>
                                        <a:pt x="86" y="51"/>
                                        <a:pt x="86" y="51"/>
                                        <a:pt x="86" y="51"/>
                                      </a:cubicBezTo>
                                      <a:cubicBezTo>
                                        <a:pt x="82" y="51"/>
                                        <a:pt x="80" y="49"/>
                                        <a:pt x="79" y="46"/>
                                      </a:cubicBezTo>
                                      <a:cubicBezTo>
                                        <a:pt x="77" y="44"/>
                                        <a:pt x="71" y="42"/>
                                        <a:pt x="67" y="42"/>
                                      </a:cubicBezTo>
                                      <a:cubicBezTo>
                                        <a:pt x="62" y="42"/>
                                        <a:pt x="57" y="46"/>
                                        <a:pt x="57" y="51"/>
                                      </a:cubicBezTo>
                                      <a:cubicBezTo>
                                        <a:pt x="57" y="53"/>
                                        <a:pt x="58" y="55"/>
                                        <a:pt x="60" y="56"/>
                                      </a:cubicBezTo>
                                      <a:cubicBezTo>
                                        <a:pt x="62" y="58"/>
                                        <a:pt x="65" y="59"/>
                                        <a:pt x="69" y="59"/>
                                      </a:cubicBezTo>
                                      <a:cubicBezTo>
                                        <a:pt x="77" y="60"/>
                                        <a:pt x="85" y="62"/>
                                        <a:pt x="92" y="67"/>
                                      </a:cubicBezTo>
                                      <a:cubicBezTo>
                                        <a:pt x="98" y="71"/>
                                        <a:pt x="103" y="78"/>
                                        <a:pt x="103" y="86"/>
                                      </a:cubicBezTo>
                                      <a:cubicBezTo>
                                        <a:pt x="103" y="94"/>
                                        <a:pt x="99" y="101"/>
                                        <a:pt x="92" y="10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bodyPr vert="horz" wrap="square" lIns="93297" tIns="46649" rIns="93297" bIns="46649" numCol="1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49AF8D" id="Group 65" o:spid="_x0000_s1026" style="position:absolute;margin-left:4.85pt;margin-top:4.85pt;width:62.85pt;height:54.8pt;z-index:251683840;mso-width-relative:margin;mso-height-relative:margin" coordsize="352512,288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">
                      <v:shape id="Freeform 4" o:spid="_x0000_s1027" style="position:absolute;width:352512;height:288751;visibility:visible;mso-wrap-style:square;v-text-anchor:top" coordsize="161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UejsMA&#10;AADaAAAADwAAAGRycy9kb3ducmV2LnhtbESPQWvCQBSE74L/YXmF3nRjKSKpq0ijIJRQtBWvj+wz&#10;iWbfhuw22f77riD0OMx8M8xyHUwjeupcbVnBbJqAIC6srrlU8P21myxAOI+ssbFMCn7JwXo1Hi0x&#10;1XbgA/VHX4pYwi5FBZX3bSqlKyoy6Ka2JY7exXYGfZRdKXWHQyw3jXxJkrk0WHNcqLCl94qK2/HH&#10;KHjN5icXPj9O100WZsl2l5/DPlfq+Sls3kB4Cv4//KD3OnJwvxJv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UejsMAAADaAAAADwAAAAAAAAAAAAAAAACYAgAAZHJzL2Rv&#10;d25yZXYueG1sUEsFBgAAAAAEAAQA9QAAAIgDAAAAAA==&#10;" path="m151,101v-141,,-141,,-141,c,121,,121,,121v,6,4,10,10,10c151,131,151,131,151,131v5,,10,-4,10,-10l151,101xm95,126v-30,,-30,,-30,c60,121,60,121,60,121v40,,40,,40,l95,126xm20,10v121,,121,,121,c141,91,141,91,141,91v10,,10,,10,c151,10,151,10,151,10,151,5,146,,141,,20,,20,,20,,14,,10,5,10,10v,81,,81,,81c20,91,20,91,20,91r,-81xe" filled="f" stroked="f">
                        <v:path arrowok="t" o:connecttype="custom" o:connectlocs="330617,222625;21895,222625;0,266709;21895,288751;330617,288751;352512,266709;330617,222625;208004,277730;142319,277730;131371,266709;218952,266709;208004,277730;43790,22042;308722,22042;308722,200583;330617,200583;330617,22042;308722,0;43790,0;21895,22042;21895,200583;43790,200583;43790,22042" o:connectangles="0,0,0,0,0,0,0,0,0,0,0,0,0,0,0,0,0,0,0,0,0,0,0"/>
                        <o:lock v:ext="edit" verticies="t"/>
                      </v:shape>
                      <v:shape id="Freeform 5" o:spid="_x0000_s1028" style="position:absolute;left:96881;top:36635;width:158750;height:160189;visibility:visible;mso-wrap-style:square;v-text-anchor:top" coordsize="137,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iUQcEA&#10;AADaAAAADwAAAGRycy9kb3ducmV2LnhtbESPQWvCQBSE7wX/w/KE3pqNlqpEV5HSYq6NAa+P7DMJ&#10;Zt+G3W2M/vquIPQ4zMw3zGY3mk4M5HxrWcEsSUEQV1a3XCsoj99vKxA+IGvsLJOCG3nYbScvG8y0&#10;vfIPDUWoRYSwz1BBE0KfSemrhgz6xPbE0TtbZzBE6WqpHV4j3HRynqYLabDluNBgT58NVZfi1yiY&#10;58uxP9xO5f0iF+5roPfz0LJSr9NxvwYRaAz/4Wc71wo+4HEl3gC5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4lEHBAAAA2gAAAA8AAAAAAAAAAAAAAAAAmAIAAGRycy9kb3du&#10;cmV2LnhtbFBLBQYAAAAABAAEAPUAAACGAwAAAAA=&#10;" path="m69,c31,,,31,,69v,38,31,69,69,69c107,138,137,107,137,69,137,31,107,,69,xm92,106v-4,3,-10,6,-16,7c76,121,76,121,76,121v,4,-3,7,-7,7c65,128,61,125,61,121v,-8,,-8,,-8c54,112,48,110,43,106v-2,-1,-6,-5,-7,-6c31,95,37,90,44,88v3,-2,3,-2,3,-2c51,86,53,89,55,91v,1,1,2,2,2c59,95,63,96,67,96v5,,9,-1,11,-3c80,92,82,89,82,86v,-3,-2,-4,-4,-6c76,78,71,77,66,76,58,75,51,73,45,69,39,64,36,58,36,51,36,38,47,28,61,26v,-8,,-8,,-8c61,14,65,10,69,10v4,,7,4,7,8c76,26,76,26,76,26v8,2,16,6,20,10c101,40,95,45,90,48v-4,3,-4,3,-4,3c82,51,80,49,79,46,77,44,71,42,67,42v-5,,-10,4,-10,9c57,53,58,55,60,56v2,2,5,3,9,3c77,60,85,62,92,67v6,4,11,11,11,19c103,94,99,101,92,106xe" filled="f" stroked="f">
                        <v:path arrowok="t" o:connecttype="custom" o:connectlocs="79954,0;0,80095;79954,160189;158750,80095;79954,0;106606,123044;88066,131169;88066,140456;79954,148581;70684,140456;70684,131169;49827,123044;41715,116079;50985,102150;54462,99828;63732,105632;66049,107953;77637,111436;90383,107953;95018,99828;90383,92863;76478,88220;52144,80095;41715,59200;70684,30181;70684,20894;79954,11608;88066,20894;88066,30181;111241,41788;104288,55718;99653,59200;91542,53396;77637,48753;66049,59200;69526,65004;79954,68487;106606,77773;119352,99828;106606,123044" o:connectangles="0,0,0,0,0,0,0,0,0,0,0,0,0,0,0,0,0,0,0,0,0,0,0,0,0,0,0,0,0,0,0,0,0,0,0,0,0,0,0,0"/>
                        <o:lock v:ext="edit" verticies="t"/>
                      </v:shape>
                      <w10:wrap type="topAndBottom"/>
                    </v:group>
                  </w:pict>
                </mc:Fallback>
              </mc:AlternateContent>
            </w:r>
          </w:p>
        </w:tc>
        <w:tc>
          <w:tcPr>
            <w:tcW w:w="1843" w:type="dxa"/>
          </w:tcPr>
          <w:p w14:paraId="1400B9C9" w14:textId="77777777" w:rsidR="00BE079C" w:rsidRPr="00793ACF" w:rsidRDefault="00BE079C" w:rsidP="008F3020">
            <w:pPr>
              <w:pStyle w:val="NormalWeb"/>
              <w:rPr>
                <w:color w:val="000000"/>
                <w:sz w:val="20"/>
                <w:szCs w:val="20"/>
              </w:rPr>
            </w:pPr>
            <w:r w:rsidRPr="00793ACF">
              <w:rPr>
                <w:rStyle w:val="notranslate"/>
                <w:color w:val="000000"/>
                <w:sz w:val="20"/>
                <w:szCs w:val="20"/>
              </w:rPr>
              <w:t>Nodokļ</w:t>
            </w:r>
            <w:r w:rsidR="008F3020">
              <w:rPr>
                <w:rStyle w:val="notranslate"/>
                <w:color w:val="000000"/>
                <w:sz w:val="20"/>
                <w:szCs w:val="20"/>
              </w:rPr>
              <w:t>i</w:t>
            </w:r>
            <w:r w:rsidRPr="00793ACF">
              <w:rPr>
                <w:rStyle w:val="notranslate"/>
                <w:color w:val="000000"/>
                <w:sz w:val="20"/>
                <w:szCs w:val="20"/>
              </w:rPr>
              <w:t xml:space="preserve"> un ekonomikas attīstība</w:t>
            </w:r>
          </w:p>
        </w:tc>
        <w:tc>
          <w:tcPr>
            <w:tcW w:w="2688" w:type="dxa"/>
          </w:tcPr>
          <w:p w14:paraId="7AE3FD3A" w14:textId="77777777" w:rsidR="00BE079C" w:rsidRDefault="00BE079C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FE2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Ģeotelpisko attēlu interpretācija</w:t>
            </w:r>
          </w:p>
          <w:p w14:paraId="17769687" w14:textId="77777777" w:rsidR="00FE2BBB" w:rsidRPr="00FE2BBB" w:rsidRDefault="00FE2BBB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Nodokļu atvieglojumi</w:t>
            </w:r>
          </w:p>
        </w:tc>
        <w:tc>
          <w:tcPr>
            <w:tcW w:w="2840" w:type="dxa"/>
          </w:tcPr>
          <w:p w14:paraId="3B7987A5" w14:textId="77777777" w:rsidR="00BE079C" w:rsidRPr="00FE2BBB" w:rsidRDefault="00E0416C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2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 xml:space="preserve">Ekonomikas sektoru monitorings un </w:t>
            </w:r>
            <w:proofErr w:type="spellStart"/>
            <w:r w:rsidRPr="00FE2BBB">
              <w:rPr>
                <w:sz w:val="20"/>
                <w:szCs w:val="20"/>
              </w:rPr>
              <w:t>prioritizēšana</w:t>
            </w:r>
            <w:proofErr w:type="spellEnd"/>
            <w:r w:rsidRPr="00FE2BBB">
              <w:rPr>
                <w:sz w:val="20"/>
                <w:szCs w:val="20"/>
              </w:rPr>
              <w:t xml:space="preserve"> caur simulāciju</w:t>
            </w:r>
          </w:p>
        </w:tc>
        <w:tc>
          <w:tcPr>
            <w:tcW w:w="2410" w:type="dxa"/>
          </w:tcPr>
          <w:p w14:paraId="40558D2C" w14:textId="77777777" w:rsidR="00BE079C" w:rsidRPr="00FE2BBB" w:rsidRDefault="00E0416C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267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Nodokļu administrēšana</w:t>
            </w:r>
          </w:p>
          <w:p w14:paraId="2D15AEB9" w14:textId="77777777" w:rsidR="00E0416C" w:rsidRPr="00FE2BBB" w:rsidRDefault="00E0416C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267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Cīņa pret ēnu ekonomiku</w:t>
            </w:r>
          </w:p>
          <w:p w14:paraId="33DCAB9A" w14:textId="77777777" w:rsidR="00E0416C" w:rsidRPr="00FE2BBB" w:rsidRDefault="00E0416C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267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Naudas atmazgāšanas novēršanas</w:t>
            </w:r>
          </w:p>
        </w:tc>
        <w:tc>
          <w:tcPr>
            <w:tcW w:w="2496" w:type="dxa"/>
          </w:tcPr>
          <w:p w14:paraId="33AFF5DB" w14:textId="77777777" w:rsidR="00BE079C" w:rsidRPr="00FE2BBB" w:rsidRDefault="00E0416C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Audita atskaites</w:t>
            </w:r>
          </w:p>
          <w:p w14:paraId="0077B445" w14:textId="77777777" w:rsidR="00E0416C" w:rsidRPr="00FE2BBB" w:rsidRDefault="00E0416C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Datu ievākšana</w:t>
            </w:r>
          </w:p>
          <w:p w14:paraId="0B4B6927" w14:textId="77777777" w:rsidR="00E0416C" w:rsidRPr="00FE2BBB" w:rsidRDefault="00E0416C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Maksājumu apstrāde un saskaņošana</w:t>
            </w:r>
          </w:p>
        </w:tc>
      </w:tr>
      <w:tr w:rsidR="00BE079C" w14:paraId="707C1D78" w14:textId="77777777" w:rsidTr="00FE2BBB">
        <w:trPr>
          <w:trHeight w:val="1399"/>
        </w:trPr>
        <w:tc>
          <w:tcPr>
            <w:tcW w:w="1696" w:type="dxa"/>
          </w:tcPr>
          <w:p w14:paraId="11923A63" w14:textId="77777777" w:rsidR="00BE079C" w:rsidRPr="00BE079C" w:rsidRDefault="00793ACF" w:rsidP="00BE079C">
            <w:pPr>
              <w:pStyle w:val="NormalWeb"/>
              <w:rPr>
                <w:rStyle w:val="notranslate"/>
                <w:color w:val="000000"/>
                <w:sz w:val="20"/>
                <w:szCs w:val="20"/>
              </w:rPr>
            </w:pPr>
            <w:r w:rsidRPr="00BE079C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39BA999" wp14:editId="25C6277A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73660</wp:posOffset>
                      </wp:positionV>
                      <wp:extent cx="716508" cy="675464"/>
                      <wp:effectExtent l="0" t="0" r="26670" b="10795"/>
                      <wp:wrapNone/>
                      <wp:docPr id="54" name="umbrella" title="Icon of an umbrella">
                        <a:extLst xmlns:a="http://schemas.openxmlformats.org/drawingml/2006/main">
                          <a:ext uri="{FF2B5EF4-FFF2-40B4-BE49-F238E27FC236}">
  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id="{240BE15E-0EC6-40D7-BC21-3E7B70DE8E90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/>
                            </wps:cNvSpPr>
                            <wps:spPr bwMode="auto">
                              <a:xfrm>
                                <a:off x="0" y="0"/>
                                <a:ext cx="716508" cy="675464"/>
                              </a:xfrm>
                              <a:custGeom>
                                <a:avLst/>
                                <a:gdLst>
                                  <a:gd name="T0" fmla="*/ 0 w 333"/>
                                  <a:gd name="T1" fmla="*/ 167 h 312"/>
                                  <a:gd name="T2" fmla="*/ 166 w 333"/>
                                  <a:gd name="T3" fmla="*/ 0 h 312"/>
                                  <a:gd name="T4" fmla="*/ 333 w 333"/>
                                  <a:gd name="T5" fmla="*/ 167 h 312"/>
                                  <a:gd name="T6" fmla="*/ 111 w 333"/>
                                  <a:gd name="T7" fmla="*/ 173 h 312"/>
                                  <a:gd name="T8" fmla="*/ 55 w 333"/>
                                  <a:gd name="T9" fmla="*/ 117 h 312"/>
                                  <a:gd name="T10" fmla="*/ 0 w 333"/>
                                  <a:gd name="T11" fmla="*/ 173 h 312"/>
                                  <a:gd name="T12" fmla="*/ 222 w 333"/>
                                  <a:gd name="T13" fmla="*/ 173 h 312"/>
                                  <a:gd name="T14" fmla="*/ 166 w 333"/>
                                  <a:gd name="T15" fmla="*/ 117 h 312"/>
                                  <a:gd name="T16" fmla="*/ 111 w 333"/>
                                  <a:gd name="T17" fmla="*/ 173 h 312"/>
                                  <a:gd name="T18" fmla="*/ 93 w 333"/>
                                  <a:gd name="T19" fmla="*/ 253 h 312"/>
                                  <a:gd name="T20" fmla="*/ 93 w 333"/>
                                  <a:gd name="T21" fmla="*/ 275 h 312"/>
                                  <a:gd name="T22" fmla="*/ 131 w 333"/>
                                  <a:gd name="T23" fmla="*/ 312 h 312"/>
                                  <a:gd name="T24" fmla="*/ 168 w 333"/>
                                  <a:gd name="T25" fmla="*/ 275 h 312"/>
                                  <a:gd name="T26" fmla="*/ 168 w 333"/>
                                  <a:gd name="T27" fmla="*/ 117 h 312"/>
                                  <a:gd name="T28" fmla="*/ 333 w 333"/>
                                  <a:gd name="T29" fmla="*/ 173 h 312"/>
                                  <a:gd name="T30" fmla="*/ 277 w 333"/>
                                  <a:gd name="T31" fmla="*/ 117 h 312"/>
                                  <a:gd name="T32" fmla="*/ 222 w 333"/>
                                  <a:gd name="T33" fmla="*/ 173 h 3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333" h="312">
                                    <a:moveTo>
                                      <a:pt x="0" y="167"/>
                                    </a:moveTo>
                                    <a:cubicBezTo>
                                      <a:pt x="0" y="75"/>
                                      <a:pt x="74" y="0"/>
                                      <a:pt x="166" y="0"/>
                                    </a:cubicBezTo>
                                    <a:cubicBezTo>
                                      <a:pt x="258" y="0"/>
                                      <a:pt x="333" y="75"/>
                                      <a:pt x="333" y="167"/>
                                    </a:cubicBezTo>
                                    <a:moveTo>
                                      <a:pt x="111" y="173"/>
                                    </a:moveTo>
                                    <a:cubicBezTo>
                                      <a:pt x="111" y="142"/>
                                      <a:pt x="86" y="117"/>
                                      <a:pt x="55" y="117"/>
                                    </a:cubicBezTo>
                                    <a:cubicBezTo>
                                      <a:pt x="24" y="117"/>
                                      <a:pt x="0" y="142"/>
                                      <a:pt x="0" y="173"/>
                                    </a:cubicBezTo>
                                    <a:moveTo>
                                      <a:pt x="222" y="173"/>
                                    </a:moveTo>
                                    <a:cubicBezTo>
                                      <a:pt x="222" y="142"/>
                                      <a:pt x="197" y="117"/>
                                      <a:pt x="166" y="117"/>
                                    </a:cubicBezTo>
                                    <a:cubicBezTo>
                                      <a:pt x="136" y="117"/>
                                      <a:pt x="111" y="142"/>
                                      <a:pt x="111" y="173"/>
                                    </a:cubicBezTo>
                                    <a:moveTo>
                                      <a:pt x="93" y="253"/>
                                    </a:moveTo>
                                    <a:cubicBezTo>
                                      <a:pt x="93" y="275"/>
                                      <a:pt x="93" y="275"/>
                                      <a:pt x="93" y="275"/>
                                    </a:cubicBezTo>
                                    <a:cubicBezTo>
                                      <a:pt x="93" y="296"/>
                                      <a:pt x="110" y="312"/>
                                      <a:pt x="131" y="312"/>
                                    </a:cubicBezTo>
                                    <a:cubicBezTo>
                                      <a:pt x="151" y="312"/>
                                      <a:pt x="168" y="296"/>
                                      <a:pt x="168" y="275"/>
                                    </a:cubicBezTo>
                                    <a:cubicBezTo>
                                      <a:pt x="168" y="117"/>
                                      <a:pt x="168" y="117"/>
                                      <a:pt x="168" y="117"/>
                                    </a:cubicBezTo>
                                    <a:moveTo>
                                      <a:pt x="333" y="173"/>
                                    </a:moveTo>
                                    <a:cubicBezTo>
                                      <a:pt x="333" y="142"/>
                                      <a:pt x="308" y="117"/>
                                      <a:pt x="277" y="117"/>
                                    </a:cubicBezTo>
                                    <a:cubicBezTo>
                                      <a:pt x="247" y="117"/>
                                      <a:pt x="222" y="142"/>
                                      <a:pt x="222" y="173"/>
                                    </a:cubicBezTo>
                                  </a:path>
                                </a:pathLst>
                              </a:custGeom>
                              <a:noFill/>
                              <a:ln w="15875" cap="flat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E808E0" id="umbrella" o:spid="_x0000_s1026" alt="Title: Icon of an umbrella" style="position:absolute;margin-left:5.4pt;margin-top:5.8pt;width:56.4pt;height:53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33,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" path="m,167c,75,74,,166,v92,,167,75,167,167m111,173v,-31,-25,-56,-56,-56c24,117,,142,,173t222,c222,142,197,117,166,117v-30,,-55,25,-55,56m93,253v,22,,22,,22c93,296,110,312,131,312v20,,37,-16,37,-37c168,117,168,117,168,117t165,56c333,142,308,117,277,117v-30,,-55,25,-55,56e" filled="f" strokecolor="black [3213]" strokeweight="1.25pt">
                      <v:stroke joinstyle="miter"/>
                      <v:path arrowok="t" o:connecttype="custom" o:connectlocs="0,361546;357178,0;716508,361546;238836,374536;118342,253299;0,374536;477672,374536;357178,253299;238836,374536;200106,547732;200106,595361;281870,675464;361482,595361;361482,253299;716508,374536;596014,253299;477672,374536" o:connectangles="0,0,0,0,0,0,0,0,0,0,0,0,0,0,0,0,0"/>
                      <o:lock v:ext="edit" aspectratio="t" verticies="t"/>
                    </v:shape>
                  </w:pict>
                </mc:Fallback>
              </mc:AlternateContent>
            </w:r>
          </w:p>
        </w:tc>
        <w:tc>
          <w:tcPr>
            <w:tcW w:w="1843" w:type="dxa"/>
          </w:tcPr>
          <w:p w14:paraId="31D6A9E7" w14:textId="77777777" w:rsidR="00BE079C" w:rsidRPr="00793ACF" w:rsidRDefault="00BE079C" w:rsidP="00BE079C">
            <w:pPr>
              <w:pStyle w:val="NormalWeb"/>
              <w:rPr>
                <w:color w:val="000000"/>
                <w:sz w:val="20"/>
                <w:szCs w:val="20"/>
              </w:rPr>
            </w:pPr>
            <w:r w:rsidRPr="00793ACF">
              <w:rPr>
                <w:rStyle w:val="notranslate"/>
                <w:color w:val="000000"/>
                <w:sz w:val="20"/>
                <w:szCs w:val="20"/>
              </w:rPr>
              <w:t>Labklājība un nodarbinātība</w:t>
            </w:r>
          </w:p>
        </w:tc>
        <w:tc>
          <w:tcPr>
            <w:tcW w:w="2688" w:type="dxa"/>
          </w:tcPr>
          <w:p w14:paraId="1340D6C4" w14:textId="77777777" w:rsidR="00BE079C" w:rsidRPr="00FE2BBB" w:rsidRDefault="00E0416C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17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 xml:space="preserve">Bezdarbnieku </w:t>
            </w:r>
            <w:proofErr w:type="spellStart"/>
            <w:r w:rsidRPr="00FE2BBB">
              <w:rPr>
                <w:sz w:val="20"/>
                <w:szCs w:val="20"/>
              </w:rPr>
              <w:t>pārkvalifikācijas</w:t>
            </w:r>
            <w:proofErr w:type="spellEnd"/>
            <w:r w:rsidRPr="00FE2BBB">
              <w:rPr>
                <w:sz w:val="20"/>
                <w:szCs w:val="20"/>
              </w:rPr>
              <w:t xml:space="preserve"> programmas</w:t>
            </w:r>
          </w:p>
        </w:tc>
        <w:tc>
          <w:tcPr>
            <w:tcW w:w="2840" w:type="dxa"/>
          </w:tcPr>
          <w:p w14:paraId="397BDA7F" w14:textId="77777777" w:rsidR="00BE079C" w:rsidRPr="00FE2BBB" w:rsidRDefault="00E0416C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2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Personāla vad</w:t>
            </w:r>
            <w:r w:rsidR="00316015">
              <w:rPr>
                <w:sz w:val="20"/>
                <w:szCs w:val="20"/>
              </w:rPr>
              <w:t>ība</w:t>
            </w:r>
          </w:p>
          <w:p w14:paraId="5F7A03F1" w14:textId="77777777" w:rsidR="00E0416C" w:rsidRPr="00FE2BBB" w:rsidRDefault="00E0416C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2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Kvalifikācijas celšana</w:t>
            </w:r>
          </w:p>
        </w:tc>
        <w:tc>
          <w:tcPr>
            <w:tcW w:w="2410" w:type="dxa"/>
          </w:tcPr>
          <w:p w14:paraId="66F60B2A" w14:textId="77777777" w:rsidR="00BE079C" w:rsidRPr="00FE2BBB" w:rsidRDefault="00E0416C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267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Ieguvumu identificēšana</w:t>
            </w:r>
          </w:p>
          <w:p w14:paraId="08174991" w14:textId="77777777" w:rsidR="00E0416C" w:rsidRPr="00FE2BBB" w:rsidRDefault="00E0416C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267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Cīņa pret krāpšanu</w:t>
            </w:r>
          </w:p>
        </w:tc>
        <w:tc>
          <w:tcPr>
            <w:tcW w:w="2496" w:type="dxa"/>
          </w:tcPr>
          <w:p w14:paraId="006DE418" w14:textId="77777777" w:rsidR="00BE079C" w:rsidRPr="00FE2BBB" w:rsidRDefault="00E0416C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Automatizētie servisi</w:t>
            </w:r>
          </w:p>
          <w:p w14:paraId="12D42AD6" w14:textId="77777777" w:rsidR="00E0416C" w:rsidRPr="00FE2BBB" w:rsidRDefault="00E0416C" w:rsidP="00FE2BBB">
            <w:pPr>
              <w:spacing w:line="276" w:lineRule="auto"/>
              <w:ind w:left="35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79C" w14:paraId="2D056B60" w14:textId="77777777" w:rsidTr="00FE2BBB">
        <w:tc>
          <w:tcPr>
            <w:tcW w:w="1696" w:type="dxa"/>
          </w:tcPr>
          <w:p w14:paraId="6483861B" w14:textId="77777777" w:rsidR="00BE079C" w:rsidRPr="00BE079C" w:rsidRDefault="00793ACF" w:rsidP="00D4780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BE079C">
              <w:rPr>
                <w:noProof/>
                <w:color w:val="000000"/>
                <w:sz w:val="20"/>
                <w:szCs w:val="20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DE54571" wp14:editId="1FA5DCE4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187325</wp:posOffset>
                      </wp:positionV>
                      <wp:extent cx="791342" cy="842880"/>
                      <wp:effectExtent l="0" t="0" r="27940" b="33655"/>
                      <wp:wrapNone/>
                      <wp:docPr id="56" name="Shield_EA18" title="Icon of a shield">
                        <a:extLst xmlns:a="http://schemas.openxmlformats.org/drawingml/2006/main">
                          <a:ext uri="{FF2B5EF4-FFF2-40B4-BE49-F238E27FC236}">
  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id="{AF498645-7CD6-426B-A7C5-802AF5977A95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0" y="0"/>
                                <a:ext cx="791342" cy="842880"/>
                              </a:xfrm>
                              <a:custGeom>
                                <a:avLst/>
                                <a:gdLst>
                                  <a:gd name="T0" fmla="*/ 3500 w 3500"/>
                                  <a:gd name="T1" fmla="*/ 1375 h 3725"/>
                                  <a:gd name="T2" fmla="*/ 1750 w 3500"/>
                                  <a:gd name="T3" fmla="*/ 3725 h 3725"/>
                                  <a:gd name="T4" fmla="*/ 0 w 3500"/>
                                  <a:gd name="T5" fmla="*/ 1375 h 3725"/>
                                  <a:gd name="T6" fmla="*/ 0 w 3500"/>
                                  <a:gd name="T7" fmla="*/ 500 h 3725"/>
                                  <a:gd name="T8" fmla="*/ 1125 w 3500"/>
                                  <a:gd name="T9" fmla="*/ 187 h 3725"/>
                                  <a:gd name="T10" fmla="*/ 1750 w 3500"/>
                                  <a:gd name="T11" fmla="*/ 0 h 3725"/>
                                  <a:gd name="T12" fmla="*/ 2375 w 3500"/>
                                  <a:gd name="T13" fmla="*/ 187 h 3725"/>
                                  <a:gd name="T14" fmla="*/ 3500 w 3500"/>
                                  <a:gd name="T15" fmla="*/ 500 h 3725"/>
                                  <a:gd name="T16" fmla="*/ 3500 w 3500"/>
                                  <a:gd name="T17" fmla="*/ 1375 h 372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3500" h="3725">
                                    <a:moveTo>
                                      <a:pt x="3500" y="1375"/>
                                    </a:moveTo>
                                    <a:cubicBezTo>
                                      <a:pt x="3500" y="2302"/>
                                      <a:pt x="2831" y="3117"/>
                                      <a:pt x="1750" y="3725"/>
                                    </a:cubicBezTo>
                                    <a:cubicBezTo>
                                      <a:pt x="669" y="3117"/>
                                      <a:pt x="0" y="2302"/>
                                      <a:pt x="0" y="1375"/>
                                    </a:cubicBezTo>
                                    <a:cubicBezTo>
                                      <a:pt x="0" y="500"/>
                                      <a:pt x="0" y="500"/>
                                      <a:pt x="0" y="500"/>
                                    </a:cubicBezTo>
                                    <a:cubicBezTo>
                                      <a:pt x="440" y="500"/>
                                      <a:pt x="837" y="380"/>
                                      <a:pt x="1125" y="187"/>
                                    </a:cubicBezTo>
                                    <a:cubicBezTo>
                                      <a:pt x="1285" y="71"/>
                                      <a:pt x="1506" y="0"/>
                                      <a:pt x="1750" y="0"/>
                                    </a:cubicBezTo>
                                    <a:cubicBezTo>
                                      <a:pt x="1994" y="0"/>
                                      <a:pt x="2215" y="71"/>
                                      <a:pt x="2375" y="187"/>
                                    </a:cubicBezTo>
                                    <a:cubicBezTo>
                                      <a:pt x="2663" y="380"/>
                                      <a:pt x="3060" y="500"/>
                                      <a:pt x="3500" y="500"/>
                                    </a:cubicBezTo>
                                    <a:lnTo>
                                      <a:pt x="3500" y="1375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5875" cap="sq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1C4BE5" id="Shield_EA18" o:spid="_x0000_s1026" alt="Title: Icon of a shield" style="position:absolute;margin-left:4pt;margin-top:14.75pt;width:62.3pt;height:66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500,3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" path="m3500,1375v,927,-669,1742,-1750,2350c669,3117,,2302,,1375,,500,,500,,500v440,,837,-120,1125,-313c1285,71,1506,,1750,v244,,465,71,625,187c2663,380,3060,500,3500,500r,875xe" filled="f" strokecolor="black [3213]" strokeweight="1.25pt">
                      <v:stroke joinstyle="miter" endcap="square"/>
                      <v:path arrowok="t" o:connecttype="custom" o:connectlocs="791342,311130;395671,842880;0,311130;0,113138;254360,42314;395671,0;536982,42314;791342,113138;791342,311130" o:connectangles="0,0,0,0,0,0,0,0,0"/>
                      <o:lock v:ext="edit" aspectratio="t"/>
                    </v:shape>
                  </w:pict>
                </mc:Fallback>
              </mc:AlternateContent>
            </w:r>
          </w:p>
        </w:tc>
        <w:tc>
          <w:tcPr>
            <w:tcW w:w="1843" w:type="dxa"/>
          </w:tcPr>
          <w:p w14:paraId="24BCA5A2" w14:textId="77777777" w:rsidR="00BE079C" w:rsidRPr="00793ACF" w:rsidRDefault="008F3020" w:rsidP="008F3020">
            <w:pPr>
              <w:pStyle w:val="NormalWeb"/>
              <w:rPr>
                <w:b/>
                <w:sz w:val="20"/>
                <w:szCs w:val="20"/>
              </w:rPr>
            </w:pPr>
            <w:r>
              <w:rPr>
                <w:rStyle w:val="notranslate"/>
                <w:sz w:val="20"/>
                <w:szCs w:val="20"/>
              </w:rPr>
              <w:t xml:space="preserve">Drošība </w:t>
            </w:r>
            <w:r w:rsidR="00BE079C" w:rsidRPr="00793ACF">
              <w:rPr>
                <w:rStyle w:val="notranslate"/>
                <w:sz w:val="20"/>
                <w:szCs w:val="20"/>
              </w:rPr>
              <w:t>un tiesiskums</w:t>
            </w:r>
          </w:p>
        </w:tc>
        <w:tc>
          <w:tcPr>
            <w:tcW w:w="2688" w:type="dxa"/>
          </w:tcPr>
          <w:p w14:paraId="742AF9EF" w14:textId="77777777" w:rsidR="00BE079C" w:rsidRPr="00BE079C" w:rsidRDefault="00316015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Identitātes kontrole</w:t>
            </w:r>
          </w:p>
          <w:p w14:paraId="2FC34DF8" w14:textId="77777777" w:rsidR="00BE079C" w:rsidRPr="00BE079C" w:rsidRDefault="00BE079C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FE2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Sūdzību iesniegšana</w:t>
            </w:r>
          </w:p>
          <w:p w14:paraId="7292FE94" w14:textId="77777777" w:rsidR="00BE079C" w:rsidRPr="00FE2BBB" w:rsidRDefault="00BE079C" w:rsidP="00FE2BBB">
            <w:pPr>
              <w:spacing w:before="100" w:beforeAutospacing="1" w:after="100" w:afterAutospacing="1"/>
              <w:ind w:left="31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0" w:type="dxa"/>
          </w:tcPr>
          <w:p w14:paraId="0C3D6BA8" w14:textId="77777777" w:rsidR="00BE079C" w:rsidRPr="00BE079C" w:rsidRDefault="00BE079C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3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FE2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Krimināl</w:t>
            </w:r>
            <w:r w:rsidR="00316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o nodomu</w:t>
            </w:r>
            <w:r w:rsidRPr="00FE2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agrīna atklāšana</w:t>
            </w:r>
          </w:p>
          <w:p w14:paraId="2B57B11F" w14:textId="77777777" w:rsidR="00BE079C" w:rsidRDefault="00BE079C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3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FE2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Noziedzības </w:t>
            </w:r>
            <w:r w:rsidR="003160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prognozēšana</w:t>
            </w:r>
            <w:r w:rsidRPr="00FE2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</w:p>
          <w:p w14:paraId="5E32C8BA" w14:textId="77777777" w:rsidR="00316015" w:rsidRPr="00BE079C" w:rsidRDefault="00316015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3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Katastrofu prognozēšana</w:t>
            </w:r>
          </w:p>
          <w:p w14:paraId="5D4B78EF" w14:textId="77777777" w:rsidR="00BE079C" w:rsidRPr="00BE079C" w:rsidRDefault="00BE079C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3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FE2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Autonomās uzraudzības sistēmas</w:t>
            </w:r>
          </w:p>
          <w:p w14:paraId="336B6236" w14:textId="77777777" w:rsidR="00BE079C" w:rsidRDefault="00316015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3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Videomateriālu / video analīze</w:t>
            </w:r>
          </w:p>
          <w:p w14:paraId="39A36EFC" w14:textId="77777777" w:rsidR="00316015" w:rsidRPr="00BE079C" w:rsidRDefault="00316015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3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Izmeklēšanas asistents</w:t>
            </w:r>
          </w:p>
          <w:p w14:paraId="4DE58A52" w14:textId="77777777" w:rsidR="00BE079C" w:rsidRPr="00FE2BBB" w:rsidRDefault="00BE079C" w:rsidP="00316015">
            <w:pPr>
              <w:pStyle w:val="ListParagraph"/>
              <w:spacing w:line="276" w:lineRule="auto"/>
              <w:ind w:left="323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9F83E48" w14:textId="77777777" w:rsidR="00BE079C" w:rsidRPr="00FE2BBB" w:rsidRDefault="00E0416C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267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B">
              <w:rPr>
                <w:rFonts w:ascii="Times New Roman" w:hAnsi="Times New Roman" w:cs="Times New Roman"/>
                <w:sz w:val="20"/>
                <w:szCs w:val="20"/>
              </w:rPr>
              <w:t>Pārrunu atbalsts</w:t>
            </w:r>
          </w:p>
          <w:p w14:paraId="437A4FD6" w14:textId="77777777" w:rsidR="00E0416C" w:rsidRPr="00FE2BBB" w:rsidRDefault="00E0416C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267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B">
              <w:rPr>
                <w:rFonts w:ascii="Times New Roman" w:hAnsi="Times New Roman" w:cs="Times New Roman"/>
                <w:sz w:val="20"/>
                <w:szCs w:val="20"/>
              </w:rPr>
              <w:t>Organizētās noziedzības un terorisma konstatēšana</w:t>
            </w:r>
          </w:p>
          <w:p w14:paraId="46558C00" w14:textId="77777777" w:rsidR="00E0416C" w:rsidRPr="00FE2BBB" w:rsidRDefault="00E0416C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267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B">
              <w:rPr>
                <w:rFonts w:ascii="Times New Roman" w:hAnsi="Times New Roman" w:cs="Times New Roman"/>
                <w:sz w:val="20"/>
                <w:szCs w:val="20"/>
              </w:rPr>
              <w:t>Robežu kontrole un nelegālā imigrācija</w:t>
            </w:r>
          </w:p>
        </w:tc>
        <w:tc>
          <w:tcPr>
            <w:tcW w:w="2496" w:type="dxa"/>
          </w:tcPr>
          <w:p w14:paraId="5AE8ABDF" w14:textId="77777777" w:rsidR="00BE079C" w:rsidRPr="00FE2BBB" w:rsidRDefault="00E0416C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Tiesu kontrole</w:t>
            </w:r>
          </w:p>
          <w:p w14:paraId="2B167BFB" w14:textId="77777777" w:rsidR="00E0416C" w:rsidRPr="00FE2BBB" w:rsidRDefault="00E0416C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 xml:space="preserve">Tiesu debašu </w:t>
            </w:r>
            <w:r w:rsidR="00835219" w:rsidRPr="00FE2BBB">
              <w:rPr>
                <w:sz w:val="20"/>
                <w:szCs w:val="20"/>
              </w:rPr>
              <w:t>protokolēšana</w:t>
            </w:r>
          </w:p>
          <w:p w14:paraId="189F0A3A" w14:textId="77777777" w:rsidR="00835219" w:rsidRPr="00FE2BBB" w:rsidRDefault="00835219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Informācijas aprite starp policiju un tiesu</w:t>
            </w:r>
          </w:p>
          <w:p w14:paraId="285815D5" w14:textId="77777777" w:rsidR="00835219" w:rsidRPr="00FE2BBB" w:rsidRDefault="00835219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 xml:space="preserve">Recidīvu </w:t>
            </w:r>
            <w:proofErr w:type="spellStart"/>
            <w:r w:rsidRPr="00FE2BBB">
              <w:rPr>
                <w:sz w:val="20"/>
                <w:szCs w:val="20"/>
              </w:rPr>
              <w:t>prevencija</w:t>
            </w:r>
            <w:proofErr w:type="spellEnd"/>
          </w:p>
          <w:p w14:paraId="564A6026" w14:textId="77777777" w:rsidR="00835219" w:rsidRPr="00FE2BBB" w:rsidRDefault="00835219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proofErr w:type="spellStart"/>
            <w:r w:rsidRPr="00FE2BBB">
              <w:rPr>
                <w:sz w:val="20"/>
                <w:szCs w:val="20"/>
              </w:rPr>
              <w:t>Reallaika</w:t>
            </w:r>
            <w:proofErr w:type="spellEnd"/>
            <w:r w:rsidRPr="00FE2BBB">
              <w:rPr>
                <w:sz w:val="20"/>
                <w:szCs w:val="20"/>
              </w:rPr>
              <w:t xml:space="preserve"> </w:t>
            </w:r>
            <w:r w:rsidR="003E0DE5" w:rsidRPr="00FE2BBB">
              <w:rPr>
                <w:sz w:val="20"/>
                <w:szCs w:val="20"/>
              </w:rPr>
              <w:t>reakcija uz noziegumiem</w:t>
            </w:r>
          </w:p>
          <w:p w14:paraId="7E576E7D" w14:textId="77777777" w:rsidR="003E0DE5" w:rsidRPr="00FE2BBB" w:rsidRDefault="003E0DE5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Pūļa kontrole</w:t>
            </w:r>
          </w:p>
          <w:p w14:paraId="7B36A5B2" w14:textId="77777777" w:rsidR="003E0DE5" w:rsidRPr="00FE2BBB" w:rsidRDefault="003E0DE5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lastRenderedPageBreak/>
              <w:t>Krīzes pārvaldība</w:t>
            </w:r>
          </w:p>
          <w:p w14:paraId="7A7F9A44" w14:textId="77777777" w:rsidR="003E0DE5" w:rsidRPr="00FE2BBB" w:rsidRDefault="003E0DE5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Policijas resursu plānošana</w:t>
            </w:r>
          </w:p>
          <w:p w14:paraId="0C4E259B" w14:textId="77777777" w:rsidR="003E0DE5" w:rsidRPr="00FE2BBB" w:rsidRDefault="003E0DE5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Pirkstu nospiedumu klasifikācija</w:t>
            </w:r>
          </w:p>
        </w:tc>
      </w:tr>
      <w:tr w:rsidR="00793ACF" w14:paraId="7A7AF222" w14:textId="77777777" w:rsidTr="00FE2BBB">
        <w:trPr>
          <w:trHeight w:val="1129"/>
        </w:trPr>
        <w:tc>
          <w:tcPr>
            <w:tcW w:w="1696" w:type="dxa"/>
          </w:tcPr>
          <w:p w14:paraId="43F500F7" w14:textId="77777777" w:rsidR="00793ACF" w:rsidRPr="00BE079C" w:rsidRDefault="00793ACF" w:rsidP="00D4780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93ACF">
              <w:rPr>
                <w:noProof/>
                <w:color w:val="000000"/>
                <w:sz w:val="20"/>
                <w:szCs w:val="20"/>
                <w:lang w:eastAsia="lv-LV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917CC54" wp14:editId="61068084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107950</wp:posOffset>
                      </wp:positionV>
                      <wp:extent cx="781050" cy="624689"/>
                      <wp:effectExtent l="0" t="0" r="19050" b="23495"/>
                      <wp:wrapNone/>
                      <wp:docPr id="118" name="Data &amp; AI" title="Icon of several circles connected to eachother by lines">
                        <a:extLst xmlns:a="http://schemas.openxmlformats.org/drawingml/2006/main">
                          <a:ext uri="{FF2B5EF4-FFF2-40B4-BE49-F238E27FC236}">
  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id="{A4B7FCFF-D7A6-4FB6-BE67-736B78059BD6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/>
                            </wps:cNvSpPr>
                            <wps:spPr bwMode="auto">
                              <a:xfrm>
                                <a:off x="0" y="0"/>
                                <a:ext cx="781050" cy="624689"/>
                              </a:xfrm>
                              <a:custGeom>
                                <a:avLst/>
                                <a:gdLst>
                                  <a:gd name="T0" fmla="*/ 465 w 706"/>
                                  <a:gd name="T1" fmla="*/ 76 h 564"/>
                                  <a:gd name="T2" fmla="*/ 465 w 706"/>
                                  <a:gd name="T3" fmla="*/ 0 h 564"/>
                                  <a:gd name="T4" fmla="*/ 668 w 706"/>
                                  <a:gd name="T5" fmla="*/ 138 h 564"/>
                                  <a:gd name="T6" fmla="*/ 668 w 706"/>
                                  <a:gd name="T7" fmla="*/ 214 h 564"/>
                                  <a:gd name="T8" fmla="*/ 668 w 706"/>
                                  <a:gd name="T9" fmla="*/ 138 h 564"/>
                                  <a:gd name="T10" fmla="*/ 454 w 706"/>
                                  <a:gd name="T11" fmla="*/ 314 h 564"/>
                                  <a:gd name="T12" fmla="*/ 530 w 706"/>
                                  <a:gd name="T13" fmla="*/ 314 h 564"/>
                                  <a:gd name="T14" fmla="*/ 637 w 706"/>
                                  <a:gd name="T15" fmla="*/ 422 h 564"/>
                                  <a:gd name="T16" fmla="*/ 637 w 706"/>
                                  <a:gd name="T17" fmla="*/ 499 h 564"/>
                                  <a:gd name="T18" fmla="*/ 637 w 706"/>
                                  <a:gd name="T19" fmla="*/ 422 h 564"/>
                                  <a:gd name="T20" fmla="*/ 282 w 706"/>
                                  <a:gd name="T21" fmla="*/ 526 h 564"/>
                                  <a:gd name="T22" fmla="*/ 358 w 706"/>
                                  <a:gd name="T23" fmla="*/ 526 h 564"/>
                                  <a:gd name="T24" fmla="*/ 38 w 706"/>
                                  <a:gd name="T25" fmla="*/ 338 h 564"/>
                                  <a:gd name="T26" fmla="*/ 38 w 706"/>
                                  <a:gd name="T27" fmla="*/ 415 h 564"/>
                                  <a:gd name="T28" fmla="*/ 38 w 706"/>
                                  <a:gd name="T29" fmla="*/ 338 h 564"/>
                                  <a:gd name="T30" fmla="*/ 258 w 706"/>
                                  <a:gd name="T31" fmla="*/ 205 h 564"/>
                                  <a:gd name="T32" fmla="*/ 334 w 706"/>
                                  <a:gd name="T33" fmla="*/ 205 h 564"/>
                                  <a:gd name="T34" fmla="*/ 120 w 706"/>
                                  <a:gd name="T35" fmla="*/ 75 h 564"/>
                                  <a:gd name="T36" fmla="*/ 120 w 706"/>
                                  <a:gd name="T37" fmla="*/ 152 h 564"/>
                                  <a:gd name="T38" fmla="*/ 120 w 706"/>
                                  <a:gd name="T39" fmla="*/ 75 h 564"/>
                                  <a:gd name="T40" fmla="*/ 258 w 706"/>
                                  <a:gd name="T41" fmla="*/ 188 h 564"/>
                                  <a:gd name="T42" fmla="*/ 460 w 706"/>
                                  <a:gd name="T43" fmla="*/ 294 h 564"/>
                                  <a:gd name="T44" fmla="*/ 76 w 706"/>
                                  <a:gd name="T45" fmla="*/ 376 h 564"/>
                                  <a:gd name="T46" fmla="*/ 288 w 706"/>
                                  <a:gd name="T47" fmla="*/ 505 h 564"/>
                                  <a:gd name="T48" fmla="*/ 603 w 706"/>
                                  <a:gd name="T49" fmla="*/ 479 h 564"/>
                                  <a:gd name="T50" fmla="*/ 159 w 706"/>
                                  <a:gd name="T51" fmla="*/ 104 h 564"/>
                                  <a:gd name="T52" fmla="*/ 637 w 706"/>
                                  <a:gd name="T53" fmla="*/ 151 h 564"/>
                                  <a:gd name="T54" fmla="*/ 523 w 706"/>
                                  <a:gd name="T55" fmla="*/ 291 h 564"/>
                                  <a:gd name="T56" fmla="*/ 465 w 706"/>
                                  <a:gd name="T57" fmla="*/ 347 h 564"/>
                                  <a:gd name="T58" fmla="*/ 334 w 706"/>
                                  <a:gd name="T59" fmla="*/ 490 h 564"/>
                                  <a:gd name="T60" fmla="*/ 320 w 706"/>
                                  <a:gd name="T61" fmla="*/ 488 h 564"/>
                                  <a:gd name="T62" fmla="*/ 134 w 706"/>
                                  <a:gd name="T63" fmla="*/ 149 h 564"/>
                                  <a:gd name="T64" fmla="*/ 438 w 706"/>
                                  <a:gd name="T65" fmla="*/ 65 h 564"/>
                                  <a:gd name="T66" fmla="*/ 624 w 706"/>
                                  <a:gd name="T67" fmla="*/ 425 h 564"/>
                                  <a:gd name="T68" fmla="*/ 603 w 706"/>
                                  <a:gd name="T69" fmla="*/ 434 h 5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706" h="564">
                                    <a:moveTo>
                                      <a:pt x="503" y="38"/>
                                    </a:moveTo>
                                    <a:cubicBezTo>
                                      <a:pt x="503" y="59"/>
                                      <a:pt x="486" y="76"/>
                                      <a:pt x="465" y="76"/>
                                    </a:cubicBezTo>
                                    <a:cubicBezTo>
                                      <a:pt x="444" y="76"/>
                                      <a:pt x="427" y="59"/>
                                      <a:pt x="427" y="38"/>
                                    </a:cubicBezTo>
                                    <a:cubicBezTo>
                                      <a:pt x="427" y="17"/>
                                      <a:pt x="444" y="0"/>
                                      <a:pt x="465" y="0"/>
                                    </a:cubicBezTo>
                                    <a:cubicBezTo>
                                      <a:pt x="486" y="0"/>
                                      <a:pt x="503" y="17"/>
                                      <a:pt x="503" y="38"/>
                                    </a:cubicBezTo>
                                    <a:close/>
                                    <a:moveTo>
                                      <a:pt x="668" y="138"/>
                                    </a:moveTo>
                                    <a:cubicBezTo>
                                      <a:pt x="647" y="138"/>
                                      <a:pt x="630" y="155"/>
                                      <a:pt x="630" y="176"/>
                                    </a:cubicBezTo>
                                    <a:cubicBezTo>
                                      <a:pt x="630" y="197"/>
                                      <a:pt x="647" y="214"/>
                                      <a:pt x="668" y="214"/>
                                    </a:cubicBezTo>
                                    <a:cubicBezTo>
                                      <a:pt x="689" y="214"/>
                                      <a:pt x="706" y="197"/>
                                      <a:pt x="706" y="176"/>
                                    </a:cubicBezTo>
                                    <a:cubicBezTo>
                                      <a:pt x="706" y="155"/>
                                      <a:pt x="689" y="138"/>
                                      <a:pt x="668" y="138"/>
                                    </a:cubicBezTo>
                                    <a:close/>
                                    <a:moveTo>
                                      <a:pt x="492" y="276"/>
                                    </a:moveTo>
                                    <a:cubicBezTo>
                                      <a:pt x="471" y="276"/>
                                      <a:pt x="454" y="293"/>
                                      <a:pt x="454" y="314"/>
                                    </a:cubicBezTo>
                                    <a:cubicBezTo>
                                      <a:pt x="454" y="335"/>
                                      <a:pt x="471" y="352"/>
                                      <a:pt x="492" y="352"/>
                                    </a:cubicBezTo>
                                    <a:cubicBezTo>
                                      <a:pt x="513" y="352"/>
                                      <a:pt x="530" y="335"/>
                                      <a:pt x="530" y="314"/>
                                    </a:cubicBezTo>
                                    <a:cubicBezTo>
                                      <a:pt x="530" y="293"/>
                                      <a:pt x="513" y="276"/>
                                      <a:pt x="492" y="276"/>
                                    </a:cubicBezTo>
                                    <a:close/>
                                    <a:moveTo>
                                      <a:pt x="637" y="422"/>
                                    </a:moveTo>
                                    <a:cubicBezTo>
                                      <a:pt x="616" y="422"/>
                                      <a:pt x="599" y="440"/>
                                      <a:pt x="599" y="461"/>
                                    </a:cubicBezTo>
                                    <a:cubicBezTo>
                                      <a:pt x="599" y="482"/>
                                      <a:pt x="616" y="499"/>
                                      <a:pt x="637" y="499"/>
                                    </a:cubicBezTo>
                                    <a:cubicBezTo>
                                      <a:pt x="658" y="499"/>
                                      <a:pt x="675" y="482"/>
                                      <a:pt x="675" y="461"/>
                                    </a:cubicBezTo>
                                    <a:cubicBezTo>
                                      <a:pt x="675" y="440"/>
                                      <a:pt x="658" y="422"/>
                                      <a:pt x="637" y="422"/>
                                    </a:cubicBezTo>
                                    <a:close/>
                                    <a:moveTo>
                                      <a:pt x="320" y="488"/>
                                    </a:moveTo>
                                    <a:cubicBezTo>
                                      <a:pt x="299" y="488"/>
                                      <a:pt x="282" y="505"/>
                                      <a:pt x="282" y="526"/>
                                    </a:cubicBezTo>
                                    <a:cubicBezTo>
                                      <a:pt x="282" y="547"/>
                                      <a:pt x="299" y="564"/>
                                      <a:pt x="320" y="564"/>
                                    </a:cubicBezTo>
                                    <a:cubicBezTo>
                                      <a:pt x="341" y="564"/>
                                      <a:pt x="358" y="547"/>
                                      <a:pt x="358" y="526"/>
                                    </a:cubicBezTo>
                                    <a:cubicBezTo>
                                      <a:pt x="358" y="505"/>
                                      <a:pt x="341" y="488"/>
                                      <a:pt x="320" y="488"/>
                                    </a:cubicBezTo>
                                    <a:close/>
                                    <a:moveTo>
                                      <a:pt x="38" y="338"/>
                                    </a:moveTo>
                                    <a:cubicBezTo>
                                      <a:pt x="17" y="338"/>
                                      <a:pt x="0" y="355"/>
                                      <a:pt x="0" y="376"/>
                                    </a:cubicBezTo>
                                    <a:cubicBezTo>
                                      <a:pt x="0" y="398"/>
                                      <a:pt x="17" y="415"/>
                                      <a:pt x="38" y="415"/>
                                    </a:cubicBezTo>
                                    <a:cubicBezTo>
                                      <a:pt x="59" y="415"/>
                                      <a:pt x="76" y="398"/>
                                      <a:pt x="76" y="376"/>
                                    </a:cubicBezTo>
                                    <a:cubicBezTo>
                                      <a:pt x="76" y="355"/>
                                      <a:pt x="59" y="338"/>
                                      <a:pt x="38" y="338"/>
                                    </a:cubicBezTo>
                                    <a:close/>
                                    <a:moveTo>
                                      <a:pt x="296" y="167"/>
                                    </a:moveTo>
                                    <a:cubicBezTo>
                                      <a:pt x="275" y="167"/>
                                      <a:pt x="258" y="184"/>
                                      <a:pt x="258" y="205"/>
                                    </a:cubicBezTo>
                                    <a:cubicBezTo>
                                      <a:pt x="258" y="226"/>
                                      <a:pt x="275" y="243"/>
                                      <a:pt x="296" y="243"/>
                                    </a:cubicBezTo>
                                    <a:cubicBezTo>
                                      <a:pt x="317" y="243"/>
                                      <a:pt x="334" y="226"/>
                                      <a:pt x="334" y="205"/>
                                    </a:cubicBezTo>
                                    <a:cubicBezTo>
                                      <a:pt x="334" y="184"/>
                                      <a:pt x="317" y="167"/>
                                      <a:pt x="296" y="167"/>
                                    </a:cubicBezTo>
                                    <a:close/>
                                    <a:moveTo>
                                      <a:pt x="120" y="75"/>
                                    </a:moveTo>
                                    <a:cubicBezTo>
                                      <a:pt x="99" y="75"/>
                                      <a:pt x="82" y="93"/>
                                      <a:pt x="82" y="114"/>
                                    </a:cubicBezTo>
                                    <a:cubicBezTo>
                                      <a:pt x="82" y="135"/>
                                      <a:pt x="99" y="152"/>
                                      <a:pt x="120" y="152"/>
                                    </a:cubicBezTo>
                                    <a:cubicBezTo>
                                      <a:pt x="142" y="152"/>
                                      <a:pt x="159" y="135"/>
                                      <a:pt x="159" y="114"/>
                                    </a:cubicBezTo>
                                    <a:cubicBezTo>
                                      <a:pt x="159" y="93"/>
                                      <a:pt x="142" y="75"/>
                                      <a:pt x="120" y="75"/>
                                    </a:cubicBezTo>
                                    <a:close/>
                                    <a:moveTo>
                                      <a:pt x="153" y="133"/>
                                    </a:moveTo>
                                    <a:cubicBezTo>
                                      <a:pt x="258" y="188"/>
                                      <a:pt x="258" y="188"/>
                                      <a:pt x="258" y="188"/>
                                    </a:cubicBezTo>
                                    <a:moveTo>
                                      <a:pt x="328" y="225"/>
                                    </a:moveTo>
                                    <a:cubicBezTo>
                                      <a:pt x="460" y="294"/>
                                      <a:pt x="460" y="294"/>
                                      <a:pt x="460" y="294"/>
                                    </a:cubicBezTo>
                                    <a:moveTo>
                                      <a:pt x="454" y="314"/>
                                    </a:moveTo>
                                    <a:cubicBezTo>
                                      <a:pt x="76" y="376"/>
                                      <a:pt x="76" y="376"/>
                                      <a:pt x="76" y="376"/>
                                    </a:cubicBezTo>
                                    <a:moveTo>
                                      <a:pt x="71" y="395"/>
                                    </a:moveTo>
                                    <a:cubicBezTo>
                                      <a:pt x="288" y="505"/>
                                      <a:pt x="288" y="505"/>
                                      <a:pt x="288" y="505"/>
                                    </a:cubicBezTo>
                                    <a:moveTo>
                                      <a:pt x="358" y="526"/>
                                    </a:moveTo>
                                    <a:cubicBezTo>
                                      <a:pt x="603" y="479"/>
                                      <a:pt x="603" y="479"/>
                                      <a:pt x="603" y="479"/>
                                    </a:cubicBezTo>
                                    <a:moveTo>
                                      <a:pt x="427" y="38"/>
                                    </a:moveTo>
                                    <a:cubicBezTo>
                                      <a:pt x="159" y="104"/>
                                      <a:pt x="159" y="104"/>
                                      <a:pt x="159" y="104"/>
                                    </a:cubicBezTo>
                                    <a:moveTo>
                                      <a:pt x="497" y="59"/>
                                    </a:moveTo>
                                    <a:cubicBezTo>
                                      <a:pt x="637" y="151"/>
                                      <a:pt x="637" y="151"/>
                                      <a:pt x="637" y="151"/>
                                    </a:cubicBezTo>
                                    <a:moveTo>
                                      <a:pt x="637" y="198"/>
                                    </a:moveTo>
                                    <a:cubicBezTo>
                                      <a:pt x="523" y="291"/>
                                      <a:pt x="523" y="291"/>
                                      <a:pt x="523" y="291"/>
                                    </a:cubicBezTo>
                                    <a:moveTo>
                                      <a:pt x="346" y="497"/>
                                    </a:moveTo>
                                    <a:cubicBezTo>
                                      <a:pt x="465" y="347"/>
                                      <a:pt x="465" y="347"/>
                                      <a:pt x="465" y="347"/>
                                    </a:cubicBezTo>
                                    <a:moveTo>
                                      <a:pt x="447" y="76"/>
                                    </a:moveTo>
                                    <a:cubicBezTo>
                                      <a:pt x="334" y="490"/>
                                      <a:pt x="334" y="490"/>
                                      <a:pt x="334" y="490"/>
                                    </a:cubicBezTo>
                                    <a:moveTo>
                                      <a:pt x="296" y="243"/>
                                    </a:moveTo>
                                    <a:cubicBezTo>
                                      <a:pt x="320" y="488"/>
                                      <a:pt x="320" y="488"/>
                                      <a:pt x="320" y="488"/>
                                    </a:cubicBezTo>
                                    <a:moveTo>
                                      <a:pt x="305" y="488"/>
                                    </a:moveTo>
                                    <a:cubicBezTo>
                                      <a:pt x="134" y="149"/>
                                      <a:pt x="134" y="149"/>
                                      <a:pt x="134" y="149"/>
                                    </a:cubicBezTo>
                                    <a:moveTo>
                                      <a:pt x="323" y="179"/>
                                    </a:moveTo>
                                    <a:cubicBezTo>
                                      <a:pt x="438" y="65"/>
                                      <a:pt x="438" y="65"/>
                                      <a:pt x="438" y="65"/>
                                    </a:cubicBezTo>
                                    <a:moveTo>
                                      <a:pt x="481" y="76"/>
                                    </a:moveTo>
                                    <a:cubicBezTo>
                                      <a:pt x="624" y="425"/>
                                      <a:pt x="624" y="425"/>
                                      <a:pt x="624" y="425"/>
                                    </a:cubicBezTo>
                                    <a:moveTo>
                                      <a:pt x="514" y="347"/>
                                    </a:moveTo>
                                    <a:cubicBezTo>
                                      <a:pt x="603" y="434"/>
                                      <a:pt x="603" y="434"/>
                                      <a:pt x="603" y="434"/>
                                    </a:cubicBezTo>
                                  </a:path>
                                </a:pathLst>
                              </a:custGeom>
                              <a:noFill/>
                              <a:ln w="15875" cap="sq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BBF673" id="Data &amp; AI" o:spid="_x0000_s1026" alt="Title: Icon of several circles connected to eachother by lines" style="position:absolute;margin-left:4.85pt;margin-top:8.5pt;width:61.5pt;height:49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706,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" path="m503,38v,21,-17,38,-38,38c444,76,427,59,427,38,427,17,444,,465,v21,,38,17,38,38xm668,138v-21,,-38,17,-38,38c630,197,647,214,668,214v21,,38,-17,38,-38c706,155,689,138,668,138xm492,276v-21,,-38,17,-38,38c454,335,471,352,492,352v21,,38,-17,38,-38c530,293,513,276,492,276xm637,422v-21,,-38,18,-38,39c599,482,616,499,637,499v21,,38,-17,38,-38c675,440,658,422,637,422xm320,488v-21,,-38,17,-38,38c282,547,299,564,320,564v21,,38,-17,38,-38c358,505,341,488,320,488xm38,338c17,338,,355,,376v,22,17,39,38,39c59,415,76,398,76,376,76,355,59,338,38,338xm296,167v-21,,-38,17,-38,38c258,226,275,243,296,243v21,,38,-17,38,-38c334,184,317,167,296,167xm120,75c99,75,82,93,82,114v,21,17,38,38,38c142,152,159,135,159,114,159,93,142,75,120,75xm153,133v105,55,105,55,105,55m328,225v132,69,132,69,132,69m454,314c76,376,76,376,76,376t-5,19c288,505,288,505,288,505t70,21c603,479,603,479,603,479m427,38c159,104,159,104,159,104m497,59v140,92,140,92,140,92m637,198c523,291,523,291,523,291m346,497c465,347,465,347,465,347m447,76c334,490,334,490,334,490m296,243v24,245,24,245,24,245m305,488c134,149,134,149,134,149t189,30c438,65,438,65,438,65t43,11c624,425,624,425,624,425m514,347v89,87,89,87,89,87e" filled="f" strokecolor="black [3213]" strokeweight="1.25pt">
                      <v:stroke joinstyle="miter" endcap="square"/>
                      <v:path arrowok="t" o:connecttype="custom" o:connectlocs="514431,84178;514431,0;739010,152849;739010,237027;739010,152849;502262,347788;586341,347788;704715,467409;704715,552695;704715,467409;311977,582600;396057,582600;42040,374370;42040,459656;42040,374370;285426,227059;369505,227059;132756,83070;132756,168356;132756,83070;285426,208230;508899,325636;84079,416459;318615,559340;667101,530543;175902,115191;704715,167248;578597,322313;514431,384339;369505,542726;354017,540511;148245,165033;484561,71994;690333,470732;667101,480700" o:connectangles="0,0,0,0,0,0,0,0,0,0,0,0,0,0,0,0,0,0,0,0,0,0,0,0,0,0,0,0,0,0,0,0,0,0,0"/>
                      <o:lock v:ext="edit" aspectratio="t" verticies="t"/>
                    </v:shape>
                  </w:pict>
                </mc:Fallback>
              </mc:AlternateContent>
            </w:r>
          </w:p>
        </w:tc>
        <w:tc>
          <w:tcPr>
            <w:tcW w:w="1843" w:type="dxa"/>
          </w:tcPr>
          <w:p w14:paraId="2932DB53" w14:textId="77777777" w:rsidR="00793ACF" w:rsidRPr="00793ACF" w:rsidRDefault="00793ACF" w:rsidP="00BE079C">
            <w:pPr>
              <w:pStyle w:val="NormalWeb"/>
              <w:rPr>
                <w:rStyle w:val="notranslate"/>
                <w:sz w:val="20"/>
                <w:szCs w:val="20"/>
              </w:rPr>
            </w:pPr>
            <w:r w:rsidRPr="00793ACF">
              <w:rPr>
                <w:rStyle w:val="notranslate"/>
                <w:sz w:val="20"/>
                <w:szCs w:val="20"/>
              </w:rPr>
              <w:t>Transporta infrastruktūra</w:t>
            </w:r>
          </w:p>
        </w:tc>
        <w:tc>
          <w:tcPr>
            <w:tcW w:w="2688" w:type="dxa"/>
          </w:tcPr>
          <w:p w14:paraId="1F14BF98" w14:textId="77777777" w:rsidR="00793ACF" w:rsidRPr="00FE2BBB" w:rsidRDefault="003E0DE5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FE2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Personīgie asistenti (multimodālā transporta plānošana)</w:t>
            </w:r>
          </w:p>
          <w:p w14:paraId="7A06E5C9" w14:textId="77777777" w:rsidR="00FE2BBB" w:rsidRPr="00FE2BBB" w:rsidRDefault="00FE2BBB" w:rsidP="00FE2BBB">
            <w:pPr>
              <w:spacing w:before="100" w:beforeAutospacing="1" w:after="100" w:afterAutospacing="1"/>
              <w:ind w:left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2840" w:type="dxa"/>
          </w:tcPr>
          <w:p w14:paraId="75AA395E" w14:textId="77777777" w:rsidR="00793ACF" w:rsidRPr="00FE2BBB" w:rsidRDefault="003E0DE5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3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FE2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Viedā un multimodālā maršrutēšana</w:t>
            </w:r>
          </w:p>
        </w:tc>
        <w:tc>
          <w:tcPr>
            <w:tcW w:w="2410" w:type="dxa"/>
          </w:tcPr>
          <w:p w14:paraId="1E67B3FA" w14:textId="77777777" w:rsidR="00793ACF" w:rsidRPr="00FE2BBB" w:rsidRDefault="00FE2BBB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267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B">
              <w:rPr>
                <w:rFonts w:ascii="Times New Roman" w:hAnsi="Times New Roman" w:cs="Times New Roman"/>
                <w:sz w:val="20"/>
                <w:szCs w:val="20"/>
              </w:rPr>
              <w:t>Infrastruktūras optimizācija</w:t>
            </w:r>
          </w:p>
          <w:p w14:paraId="0B7035CC" w14:textId="77777777" w:rsidR="00FE2BBB" w:rsidRPr="00FE2BBB" w:rsidRDefault="00FE2BBB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267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B">
              <w:rPr>
                <w:rFonts w:ascii="Times New Roman" w:hAnsi="Times New Roman" w:cs="Times New Roman"/>
                <w:sz w:val="20"/>
                <w:szCs w:val="20"/>
              </w:rPr>
              <w:t>Satiksmes drošība</w:t>
            </w:r>
          </w:p>
          <w:p w14:paraId="6ACC7A85" w14:textId="77777777" w:rsidR="00FE2BBB" w:rsidRPr="00FE2BBB" w:rsidRDefault="00FE2BBB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267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B">
              <w:rPr>
                <w:rFonts w:ascii="Times New Roman" w:hAnsi="Times New Roman" w:cs="Times New Roman"/>
                <w:sz w:val="20"/>
                <w:szCs w:val="20"/>
              </w:rPr>
              <w:t>Enerģijas patēriņa optimizācija</w:t>
            </w:r>
          </w:p>
        </w:tc>
        <w:tc>
          <w:tcPr>
            <w:tcW w:w="2496" w:type="dxa"/>
          </w:tcPr>
          <w:p w14:paraId="41852EFC" w14:textId="77777777" w:rsidR="00793ACF" w:rsidRPr="00FE2BBB" w:rsidRDefault="00FE2BBB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Viedā pilsēta</w:t>
            </w:r>
          </w:p>
          <w:p w14:paraId="2D685E54" w14:textId="77777777" w:rsidR="00FE2BBB" w:rsidRPr="00FE2BBB" w:rsidRDefault="00FE2BBB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proofErr w:type="spellStart"/>
            <w:r w:rsidRPr="00FE2BBB">
              <w:rPr>
                <w:sz w:val="20"/>
                <w:szCs w:val="20"/>
              </w:rPr>
              <w:t>Proaktīva</w:t>
            </w:r>
            <w:proofErr w:type="spellEnd"/>
            <w:r w:rsidRPr="00FE2BBB">
              <w:rPr>
                <w:sz w:val="20"/>
                <w:szCs w:val="20"/>
              </w:rPr>
              <w:t xml:space="preserve"> mehānismu apkalpošana</w:t>
            </w:r>
          </w:p>
          <w:p w14:paraId="17F77BC2" w14:textId="77777777" w:rsidR="00FE2BBB" w:rsidRPr="00FE2BBB" w:rsidRDefault="00FE2BBB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Projektu vadība</w:t>
            </w:r>
          </w:p>
          <w:p w14:paraId="0C5380A5" w14:textId="77777777" w:rsidR="00FE2BBB" w:rsidRPr="00FE2BBB" w:rsidRDefault="00FE2BBB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Satiksmes menedžments</w:t>
            </w:r>
          </w:p>
        </w:tc>
      </w:tr>
      <w:tr w:rsidR="00793ACF" w14:paraId="467D336A" w14:textId="77777777" w:rsidTr="00FE2BBB">
        <w:trPr>
          <w:trHeight w:val="1117"/>
        </w:trPr>
        <w:tc>
          <w:tcPr>
            <w:tcW w:w="1696" w:type="dxa"/>
          </w:tcPr>
          <w:p w14:paraId="59A80B65" w14:textId="77777777" w:rsidR="00793ACF" w:rsidRPr="00793ACF" w:rsidRDefault="00793ACF" w:rsidP="00D4780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93ACF">
              <w:rPr>
                <w:noProof/>
                <w:color w:val="000000"/>
                <w:sz w:val="20"/>
                <w:szCs w:val="20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17D252A" wp14:editId="49079499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37465</wp:posOffset>
                      </wp:positionV>
                      <wp:extent cx="754861" cy="647700"/>
                      <wp:effectExtent l="0" t="0" r="26670" b="19050"/>
                      <wp:wrapNone/>
                      <wp:docPr id="119" name="graduate" title="Icon of a graduation cap">
                        <a:extLst xmlns:a="http://schemas.openxmlformats.org/drawingml/2006/main">
                          <a:ext uri="{FF2B5EF4-FFF2-40B4-BE49-F238E27FC236}">
  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id="{98F31817-79EC-40E3-A487-8F54D5B3EF96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/>
                            </wps:cNvSpPr>
                            <wps:spPr bwMode="auto">
                              <a:xfrm>
                                <a:off x="0" y="0"/>
                                <a:ext cx="754861" cy="647700"/>
                              </a:xfrm>
                              <a:custGeom>
                                <a:avLst/>
                                <a:gdLst>
                                  <a:gd name="T0" fmla="*/ 103 w 312"/>
                                  <a:gd name="T1" fmla="*/ 32 h 268"/>
                                  <a:gd name="T2" fmla="*/ 165 w 312"/>
                                  <a:gd name="T3" fmla="*/ 0 h 268"/>
                                  <a:gd name="T4" fmla="*/ 312 w 312"/>
                                  <a:gd name="T5" fmla="*/ 74 h 268"/>
                                  <a:gd name="T6" fmla="*/ 165 w 312"/>
                                  <a:gd name="T7" fmla="*/ 147 h 268"/>
                                  <a:gd name="T8" fmla="*/ 21 w 312"/>
                                  <a:gd name="T9" fmla="*/ 74 h 268"/>
                                  <a:gd name="T10" fmla="*/ 103 w 312"/>
                                  <a:gd name="T11" fmla="*/ 32 h 268"/>
                                  <a:gd name="T12" fmla="*/ 87 w 312"/>
                                  <a:gd name="T13" fmla="*/ 108 h 268"/>
                                  <a:gd name="T14" fmla="*/ 69 w 312"/>
                                  <a:gd name="T15" fmla="*/ 174 h 268"/>
                                  <a:gd name="T16" fmla="*/ 165 w 312"/>
                                  <a:gd name="T17" fmla="*/ 224 h 268"/>
                                  <a:gd name="T18" fmla="*/ 260 w 312"/>
                                  <a:gd name="T19" fmla="*/ 174 h 268"/>
                                  <a:gd name="T20" fmla="*/ 243 w 312"/>
                                  <a:gd name="T21" fmla="*/ 108 h 268"/>
                                  <a:gd name="T22" fmla="*/ 53 w 312"/>
                                  <a:gd name="T23" fmla="*/ 268 h 268"/>
                                  <a:gd name="T24" fmla="*/ 53 w 312"/>
                                  <a:gd name="T25" fmla="*/ 226 h 268"/>
                                  <a:gd name="T26" fmla="*/ 26 w 312"/>
                                  <a:gd name="T27" fmla="*/ 200 h 268"/>
                                  <a:gd name="T28" fmla="*/ 26 w 312"/>
                                  <a:gd name="T29" fmla="*/ 200 h 268"/>
                                  <a:gd name="T30" fmla="*/ 0 w 312"/>
                                  <a:gd name="T31" fmla="*/ 226 h 268"/>
                                  <a:gd name="T32" fmla="*/ 0 w 312"/>
                                  <a:gd name="T33" fmla="*/ 268 h 268"/>
                                  <a:gd name="T34" fmla="*/ 53 w 312"/>
                                  <a:gd name="T35" fmla="*/ 268 h 268"/>
                                  <a:gd name="T36" fmla="*/ 26 w 312"/>
                                  <a:gd name="T37" fmla="*/ 77 h 268"/>
                                  <a:gd name="T38" fmla="*/ 26 w 312"/>
                                  <a:gd name="T39" fmla="*/ 200 h 2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312" h="268">
                                    <a:moveTo>
                                      <a:pt x="103" y="32"/>
                                    </a:moveTo>
                                    <a:cubicBezTo>
                                      <a:pt x="165" y="0"/>
                                      <a:pt x="165" y="0"/>
                                      <a:pt x="165" y="0"/>
                                    </a:cubicBezTo>
                                    <a:cubicBezTo>
                                      <a:pt x="312" y="74"/>
                                      <a:pt x="312" y="74"/>
                                      <a:pt x="312" y="74"/>
                                    </a:cubicBezTo>
                                    <a:cubicBezTo>
                                      <a:pt x="165" y="147"/>
                                      <a:pt x="165" y="147"/>
                                      <a:pt x="165" y="147"/>
                                    </a:cubicBezTo>
                                    <a:cubicBezTo>
                                      <a:pt x="21" y="74"/>
                                      <a:pt x="21" y="74"/>
                                      <a:pt x="21" y="74"/>
                                    </a:cubicBezTo>
                                    <a:lnTo>
                                      <a:pt x="103" y="32"/>
                                    </a:lnTo>
                                    <a:close/>
                                    <a:moveTo>
                                      <a:pt x="87" y="108"/>
                                    </a:moveTo>
                                    <a:cubicBezTo>
                                      <a:pt x="69" y="130"/>
                                      <a:pt x="69" y="174"/>
                                      <a:pt x="69" y="174"/>
                                    </a:cubicBezTo>
                                    <a:cubicBezTo>
                                      <a:pt x="165" y="224"/>
                                      <a:pt x="165" y="224"/>
                                      <a:pt x="165" y="224"/>
                                    </a:cubicBezTo>
                                    <a:cubicBezTo>
                                      <a:pt x="260" y="174"/>
                                      <a:pt x="260" y="174"/>
                                      <a:pt x="260" y="174"/>
                                    </a:cubicBezTo>
                                    <a:cubicBezTo>
                                      <a:pt x="260" y="174"/>
                                      <a:pt x="260" y="131"/>
                                      <a:pt x="243" y="108"/>
                                    </a:cubicBezTo>
                                    <a:moveTo>
                                      <a:pt x="53" y="268"/>
                                    </a:moveTo>
                                    <a:cubicBezTo>
                                      <a:pt x="53" y="226"/>
                                      <a:pt x="53" y="226"/>
                                      <a:pt x="53" y="226"/>
                                    </a:cubicBezTo>
                                    <a:cubicBezTo>
                                      <a:pt x="53" y="212"/>
                                      <a:pt x="41" y="200"/>
                                      <a:pt x="26" y="200"/>
                                    </a:cubicBezTo>
                                    <a:cubicBezTo>
                                      <a:pt x="26" y="200"/>
                                      <a:pt x="26" y="200"/>
                                      <a:pt x="26" y="200"/>
                                    </a:cubicBezTo>
                                    <a:cubicBezTo>
                                      <a:pt x="12" y="200"/>
                                      <a:pt x="0" y="212"/>
                                      <a:pt x="0" y="226"/>
                                    </a:cubicBezTo>
                                    <a:cubicBezTo>
                                      <a:pt x="0" y="268"/>
                                      <a:pt x="0" y="268"/>
                                      <a:pt x="0" y="268"/>
                                    </a:cubicBezTo>
                                    <a:lnTo>
                                      <a:pt x="53" y="268"/>
                                    </a:lnTo>
                                    <a:close/>
                                    <a:moveTo>
                                      <a:pt x="26" y="77"/>
                                    </a:moveTo>
                                    <a:cubicBezTo>
                                      <a:pt x="26" y="200"/>
                                      <a:pt x="26" y="200"/>
                                      <a:pt x="26" y="200"/>
                                    </a:cubicBezTo>
                                  </a:path>
                                </a:pathLst>
                              </a:custGeom>
                              <a:noFill/>
                              <a:ln w="15875" cap="sq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83CE51" id="graduate" o:spid="_x0000_s1026" alt="Title: Icon of a graduation cap" style="position:absolute;margin-left:3.9pt;margin-top:2.95pt;width:59.45pt;height:5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12,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" path="m103,32c165,,165,,165,,312,74,312,74,312,74,165,147,165,147,165,147,21,74,21,74,21,74l103,32xm87,108c69,130,69,174,69,174v96,50,96,50,96,50c260,174,260,174,260,174v,,,-43,-17,-66m53,268v,-42,,-42,,-42c53,212,41,200,26,200v,,,,,c12,200,,212,,226v,42,,42,,42l53,268xm26,77v,123,,123,,123e" filled="f" strokecolor="black [3213]" strokeweight="1.25pt">
                      <v:stroke joinstyle="miter" endcap="square"/>
                      <v:path arrowok="t" o:connecttype="custom" o:connectlocs="249201,77337;399205,0;754861,178843;399205,355268;50808,178843;249201,77337;210490,261013;166940,420522;399205,541361;629051,420522;587921,261013;128230,647700;128230,546195;62905,483358;62905,483358;0,546195;0,647700;128230,647700;62905,186093;62905,483358" o:connectangles="0,0,0,0,0,0,0,0,0,0,0,0,0,0,0,0,0,0,0,0"/>
                      <o:lock v:ext="edit" aspectratio="t" verticies="t"/>
                    </v:shape>
                  </w:pict>
                </mc:Fallback>
              </mc:AlternateContent>
            </w:r>
          </w:p>
        </w:tc>
        <w:tc>
          <w:tcPr>
            <w:tcW w:w="1843" w:type="dxa"/>
          </w:tcPr>
          <w:p w14:paraId="1ECA0413" w14:textId="77777777" w:rsidR="00793ACF" w:rsidRPr="00793ACF" w:rsidRDefault="00793ACF" w:rsidP="00BE079C">
            <w:pPr>
              <w:pStyle w:val="NormalWeb"/>
              <w:rPr>
                <w:rStyle w:val="notranslate"/>
                <w:sz w:val="20"/>
                <w:szCs w:val="20"/>
              </w:rPr>
            </w:pPr>
            <w:r w:rsidRPr="00793ACF">
              <w:rPr>
                <w:rStyle w:val="notranslate"/>
                <w:sz w:val="20"/>
                <w:szCs w:val="20"/>
              </w:rPr>
              <w:t>Izglītība</w:t>
            </w:r>
          </w:p>
        </w:tc>
        <w:tc>
          <w:tcPr>
            <w:tcW w:w="2688" w:type="dxa"/>
          </w:tcPr>
          <w:p w14:paraId="470B1356" w14:textId="77777777" w:rsidR="00793ACF" w:rsidRPr="00FE2BBB" w:rsidRDefault="00FE2BBB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FE2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Virtuālais </w:t>
            </w:r>
            <w:proofErr w:type="spellStart"/>
            <w:r w:rsidRPr="00FE2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mentorings</w:t>
            </w:r>
            <w:proofErr w:type="spellEnd"/>
          </w:p>
          <w:p w14:paraId="0EF19A32" w14:textId="77777777" w:rsidR="00FE2BBB" w:rsidRPr="00FE2BBB" w:rsidRDefault="00FE2BBB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FE2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Izglītības vadība</w:t>
            </w:r>
          </w:p>
          <w:p w14:paraId="65B51C5F" w14:textId="77777777" w:rsidR="00FE2BBB" w:rsidRPr="00FE2BBB" w:rsidRDefault="00FE2BBB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FE2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Apmācāmo un vecāku iesaiste</w:t>
            </w:r>
          </w:p>
        </w:tc>
        <w:tc>
          <w:tcPr>
            <w:tcW w:w="2840" w:type="dxa"/>
          </w:tcPr>
          <w:p w14:paraId="700E48CB" w14:textId="77777777" w:rsidR="00793ACF" w:rsidRPr="00FE2BBB" w:rsidRDefault="00FE2BBB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3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FE2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Pasniedzēju snieguma mērīšana</w:t>
            </w:r>
          </w:p>
          <w:p w14:paraId="6F0B7D3E" w14:textId="77777777" w:rsidR="00FE2BBB" w:rsidRPr="00FE2BBB" w:rsidRDefault="00FE2BBB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3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FE2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Kognitīva valodas apmācība</w:t>
            </w:r>
          </w:p>
          <w:p w14:paraId="26D0AA23" w14:textId="77777777" w:rsidR="00FE2BBB" w:rsidRPr="00FE2BBB" w:rsidRDefault="00FE2BBB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3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FE2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Spēļu bāzēta apmācība</w:t>
            </w:r>
          </w:p>
        </w:tc>
        <w:tc>
          <w:tcPr>
            <w:tcW w:w="2410" w:type="dxa"/>
          </w:tcPr>
          <w:p w14:paraId="2E1BC8DF" w14:textId="77777777" w:rsidR="00793ACF" w:rsidRPr="00FE2BBB" w:rsidRDefault="00FE2BBB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267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B">
              <w:rPr>
                <w:rFonts w:ascii="Times New Roman" w:hAnsi="Times New Roman" w:cs="Times New Roman"/>
                <w:sz w:val="20"/>
                <w:szCs w:val="20"/>
              </w:rPr>
              <w:t>Pasniedzēja asistents</w:t>
            </w:r>
          </w:p>
          <w:p w14:paraId="7AF5E9C7" w14:textId="77777777" w:rsidR="00FE2BBB" w:rsidRPr="00FE2BBB" w:rsidRDefault="00FE2BBB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267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B">
              <w:rPr>
                <w:rFonts w:ascii="Times New Roman" w:hAnsi="Times New Roman" w:cs="Times New Roman"/>
                <w:sz w:val="20"/>
                <w:szCs w:val="20"/>
              </w:rPr>
              <w:t>Skolotāja snieguma analīze</w:t>
            </w:r>
          </w:p>
        </w:tc>
        <w:tc>
          <w:tcPr>
            <w:tcW w:w="2496" w:type="dxa"/>
          </w:tcPr>
          <w:p w14:paraId="47165E2B" w14:textId="77777777" w:rsidR="00793ACF" w:rsidRPr="00FE2BBB" w:rsidRDefault="00FE2BBB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Plaģiāta noteikšana</w:t>
            </w:r>
          </w:p>
          <w:p w14:paraId="40278099" w14:textId="77777777" w:rsidR="00FE2BBB" w:rsidRPr="00FE2BBB" w:rsidRDefault="00316015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 un z</w:t>
            </w:r>
            <w:r w:rsidR="00FE2BBB" w:rsidRPr="00FE2BBB">
              <w:rPr>
                <w:sz w:val="20"/>
                <w:szCs w:val="20"/>
              </w:rPr>
              <w:t xml:space="preserve">ināšanu </w:t>
            </w:r>
            <w:proofErr w:type="spellStart"/>
            <w:r w:rsidR="00FE2BBB" w:rsidRPr="00FE2BBB">
              <w:rPr>
                <w:sz w:val="20"/>
                <w:szCs w:val="20"/>
              </w:rPr>
              <w:t>izrace</w:t>
            </w:r>
            <w:proofErr w:type="spellEnd"/>
          </w:p>
        </w:tc>
      </w:tr>
      <w:tr w:rsidR="00793ACF" w14:paraId="45D41D28" w14:textId="77777777" w:rsidTr="00FE2BBB">
        <w:trPr>
          <w:trHeight w:val="1133"/>
        </w:trPr>
        <w:tc>
          <w:tcPr>
            <w:tcW w:w="1696" w:type="dxa"/>
          </w:tcPr>
          <w:p w14:paraId="4C2A4E70" w14:textId="77777777" w:rsidR="00793ACF" w:rsidRPr="00793ACF" w:rsidRDefault="00793ACF" w:rsidP="00D4780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93ACF">
              <w:rPr>
                <w:noProof/>
                <w:color w:val="000000"/>
                <w:sz w:val="20"/>
                <w:szCs w:val="20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2DC9157" wp14:editId="22C095B1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240665</wp:posOffset>
                      </wp:positionV>
                      <wp:extent cx="762000" cy="628650"/>
                      <wp:effectExtent l="0" t="0" r="0" b="0"/>
                      <wp:wrapNone/>
                      <wp:docPr id="95" name="Freeform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62000" cy="628650"/>
                              </a:xfrm>
                              <a:custGeom>
                                <a:avLst/>
                                <a:gdLst>
                                  <a:gd name="T0" fmla="*/ 167 w 167"/>
                                  <a:gd name="T1" fmla="*/ 84 h 135"/>
                                  <a:gd name="T2" fmla="*/ 161 w 167"/>
                                  <a:gd name="T3" fmla="*/ 78 h 135"/>
                                  <a:gd name="T4" fmla="*/ 109 w 167"/>
                                  <a:gd name="T5" fmla="*/ 78 h 135"/>
                                  <a:gd name="T6" fmla="*/ 104 w 167"/>
                                  <a:gd name="T7" fmla="*/ 75 h 135"/>
                                  <a:gd name="T8" fmla="*/ 92 w 167"/>
                                  <a:gd name="T9" fmla="*/ 54 h 135"/>
                                  <a:gd name="T10" fmla="*/ 76 w 167"/>
                                  <a:gd name="T11" fmla="*/ 98 h 135"/>
                                  <a:gd name="T12" fmla="*/ 71 w 167"/>
                                  <a:gd name="T13" fmla="*/ 102 h 135"/>
                                  <a:gd name="T14" fmla="*/ 70 w 167"/>
                                  <a:gd name="T15" fmla="*/ 102 h 135"/>
                                  <a:gd name="T16" fmla="*/ 66 w 167"/>
                                  <a:gd name="T17" fmla="*/ 100 h 135"/>
                                  <a:gd name="T18" fmla="*/ 42 w 167"/>
                                  <a:gd name="T19" fmla="*/ 77 h 135"/>
                                  <a:gd name="T20" fmla="*/ 42 w 167"/>
                                  <a:gd name="T21" fmla="*/ 69 h 135"/>
                                  <a:gd name="T22" fmla="*/ 51 w 167"/>
                                  <a:gd name="T23" fmla="*/ 69 h 135"/>
                                  <a:gd name="T24" fmla="*/ 68 w 167"/>
                                  <a:gd name="T25" fmla="*/ 86 h 135"/>
                                  <a:gd name="T26" fmla="*/ 85 w 167"/>
                                  <a:gd name="T27" fmla="*/ 38 h 135"/>
                                  <a:gd name="T28" fmla="*/ 91 w 167"/>
                                  <a:gd name="T29" fmla="*/ 34 h 135"/>
                                  <a:gd name="T30" fmla="*/ 96 w 167"/>
                                  <a:gd name="T31" fmla="*/ 37 h 135"/>
                                  <a:gd name="T32" fmla="*/ 113 w 167"/>
                                  <a:gd name="T33" fmla="*/ 67 h 135"/>
                                  <a:gd name="T34" fmla="*/ 148 w 167"/>
                                  <a:gd name="T35" fmla="*/ 67 h 135"/>
                                  <a:gd name="T36" fmla="*/ 155 w 167"/>
                                  <a:gd name="T37" fmla="*/ 43 h 135"/>
                                  <a:gd name="T38" fmla="*/ 114 w 167"/>
                                  <a:gd name="T39" fmla="*/ 0 h 135"/>
                                  <a:gd name="T40" fmla="*/ 78 w 167"/>
                                  <a:gd name="T41" fmla="*/ 24 h 135"/>
                                  <a:gd name="T42" fmla="*/ 41 w 167"/>
                                  <a:gd name="T43" fmla="*/ 0 h 135"/>
                                  <a:gd name="T44" fmla="*/ 0 w 167"/>
                                  <a:gd name="T45" fmla="*/ 43 h 135"/>
                                  <a:gd name="T46" fmla="*/ 13 w 167"/>
                                  <a:gd name="T47" fmla="*/ 73 h 135"/>
                                  <a:gd name="T48" fmla="*/ 13 w 167"/>
                                  <a:gd name="T49" fmla="*/ 73 h 135"/>
                                  <a:gd name="T50" fmla="*/ 74 w 167"/>
                                  <a:gd name="T51" fmla="*/ 133 h 135"/>
                                  <a:gd name="T52" fmla="*/ 82 w 167"/>
                                  <a:gd name="T53" fmla="*/ 133 h 135"/>
                                  <a:gd name="T54" fmla="*/ 126 w 167"/>
                                  <a:gd name="T55" fmla="*/ 90 h 135"/>
                                  <a:gd name="T56" fmla="*/ 161 w 167"/>
                                  <a:gd name="T57" fmla="*/ 90 h 135"/>
                                  <a:gd name="T58" fmla="*/ 167 w 167"/>
                                  <a:gd name="T59" fmla="*/ 84 h 13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</a:cxnLst>
                                <a:rect l="0" t="0" r="r" b="b"/>
                                <a:pathLst>
                                  <a:path w="167" h="135">
                                    <a:moveTo>
                                      <a:pt x="167" y="84"/>
                                    </a:moveTo>
                                    <a:cubicBezTo>
                                      <a:pt x="167" y="81"/>
                                      <a:pt x="165" y="78"/>
                                      <a:pt x="161" y="78"/>
                                    </a:cubicBezTo>
                                    <a:cubicBezTo>
                                      <a:pt x="109" y="78"/>
                                      <a:pt x="109" y="78"/>
                                      <a:pt x="109" y="78"/>
                                    </a:cubicBezTo>
                                    <a:cubicBezTo>
                                      <a:pt x="107" y="78"/>
                                      <a:pt x="105" y="77"/>
                                      <a:pt x="104" y="75"/>
                                    </a:cubicBezTo>
                                    <a:cubicBezTo>
                                      <a:pt x="92" y="54"/>
                                      <a:pt x="92" y="54"/>
                                      <a:pt x="92" y="54"/>
                                    </a:cubicBezTo>
                                    <a:cubicBezTo>
                                      <a:pt x="76" y="98"/>
                                      <a:pt x="76" y="98"/>
                                      <a:pt x="76" y="98"/>
                                    </a:cubicBezTo>
                                    <a:cubicBezTo>
                                      <a:pt x="75" y="100"/>
                                      <a:pt x="74" y="102"/>
                                      <a:pt x="71" y="102"/>
                                    </a:cubicBezTo>
                                    <a:cubicBezTo>
                                      <a:pt x="71" y="102"/>
                                      <a:pt x="71" y="102"/>
                                      <a:pt x="70" y="102"/>
                                    </a:cubicBezTo>
                                    <a:cubicBezTo>
                                      <a:pt x="69" y="102"/>
                                      <a:pt x="67" y="102"/>
                                      <a:pt x="66" y="100"/>
                                    </a:cubicBezTo>
                                    <a:cubicBezTo>
                                      <a:pt x="42" y="77"/>
                                      <a:pt x="42" y="77"/>
                                      <a:pt x="42" y="77"/>
                                    </a:cubicBezTo>
                                    <a:cubicBezTo>
                                      <a:pt x="40" y="74"/>
                                      <a:pt x="40" y="71"/>
                                      <a:pt x="42" y="69"/>
                                    </a:cubicBezTo>
                                    <a:cubicBezTo>
                                      <a:pt x="45" y="67"/>
                                      <a:pt x="48" y="67"/>
                                      <a:pt x="51" y="69"/>
                                    </a:cubicBezTo>
                                    <a:cubicBezTo>
                                      <a:pt x="68" y="86"/>
                                      <a:pt x="68" y="86"/>
                                      <a:pt x="68" y="86"/>
                                    </a:cubicBezTo>
                                    <a:cubicBezTo>
                                      <a:pt x="85" y="38"/>
                                      <a:pt x="85" y="38"/>
                                      <a:pt x="85" y="38"/>
                                    </a:cubicBezTo>
                                    <a:cubicBezTo>
                                      <a:pt x="86" y="35"/>
                                      <a:pt x="88" y="34"/>
                                      <a:pt x="91" y="34"/>
                                    </a:cubicBezTo>
                                    <a:cubicBezTo>
                                      <a:pt x="93" y="34"/>
                                      <a:pt x="95" y="35"/>
                                      <a:pt x="96" y="37"/>
                                    </a:cubicBezTo>
                                    <a:cubicBezTo>
                                      <a:pt x="113" y="67"/>
                                      <a:pt x="113" y="67"/>
                                      <a:pt x="113" y="67"/>
                                    </a:cubicBezTo>
                                    <a:cubicBezTo>
                                      <a:pt x="148" y="67"/>
                                      <a:pt x="148" y="67"/>
                                      <a:pt x="148" y="67"/>
                                    </a:cubicBezTo>
                                    <a:cubicBezTo>
                                      <a:pt x="153" y="60"/>
                                      <a:pt x="155" y="52"/>
                                      <a:pt x="155" y="43"/>
                                    </a:cubicBezTo>
                                    <a:cubicBezTo>
                                      <a:pt x="155" y="19"/>
                                      <a:pt x="137" y="0"/>
                                      <a:pt x="114" y="0"/>
                                    </a:cubicBezTo>
                                    <a:cubicBezTo>
                                      <a:pt x="98" y="0"/>
                                      <a:pt x="84" y="10"/>
                                      <a:pt x="78" y="24"/>
                                    </a:cubicBezTo>
                                    <a:cubicBezTo>
                                      <a:pt x="71" y="10"/>
                                      <a:pt x="57" y="0"/>
                                      <a:pt x="41" y="0"/>
                                    </a:cubicBezTo>
                                    <a:cubicBezTo>
                                      <a:pt x="18" y="0"/>
                                      <a:pt x="0" y="19"/>
                                      <a:pt x="0" y="43"/>
                                    </a:cubicBezTo>
                                    <a:cubicBezTo>
                                      <a:pt x="0" y="55"/>
                                      <a:pt x="5" y="65"/>
                                      <a:pt x="13" y="73"/>
                                    </a:cubicBezTo>
                                    <a:cubicBezTo>
                                      <a:pt x="13" y="73"/>
                                      <a:pt x="13" y="73"/>
                                      <a:pt x="13" y="73"/>
                                    </a:cubicBezTo>
                                    <a:cubicBezTo>
                                      <a:pt x="74" y="133"/>
                                      <a:pt x="74" y="133"/>
                                      <a:pt x="74" y="133"/>
                                    </a:cubicBezTo>
                                    <a:cubicBezTo>
                                      <a:pt x="76" y="135"/>
                                      <a:pt x="80" y="135"/>
                                      <a:pt x="82" y="133"/>
                                    </a:cubicBezTo>
                                    <a:cubicBezTo>
                                      <a:pt x="126" y="90"/>
                                      <a:pt x="126" y="90"/>
                                      <a:pt x="126" y="90"/>
                                    </a:cubicBezTo>
                                    <a:cubicBezTo>
                                      <a:pt x="161" y="90"/>
                                      <a:pt x="161" y="90"/>
                                      <a:pt x="161" y="90"/>
                                    </a:cubicBezTo>
                                    <a:cubicBezTo>
                                      <a:pt x="165" y="90"/>
                                      <a:pt x="167" y="87"/>
                                      <a:pt x="167" y="8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>
                                <a:noFill/>
                              </a:ln>
                            </wps:spPr>
                            <wps:bodyPr vert="horz" wrap="square" lIns="93297" tIns="46649" rIns="93297" bIns="46649" numCol="1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4028DB" id="Freeform 78" o:spid="_x0000_s1026" style="position:absolute;margin-left:3.35pt;margin-top:18.95pt;width:60pt;height:4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6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" path="m167,84v,-3,-2,-6,-6,-6c109,78,109,78,109,78v-2,,-4,-1,-5,-3c92,54,92,54,92,54,76,98,76,98,76,98v-1,2,-2,4,-5,4c71,102,71,102,70,102v-1,,-3,,-4,-2c42,77,42,77,42,77v-2,-3,-2,-6,,-8c45,67,48,67,51,69,68,86,68,86,68,86,85,38,85,38,85,38v1,-3,3,-4,6,-4c93,34,95,35,96,37v17,30,17,30,17,30c148,67,148,67,148,67v5,-7,7,-15,7,-24c155,19,137,,114,,98,,84,10,78,24,71,10,57,,41,,18,,,19,,43,,55,5,65,13,73v,,,,,c74,133,74,133,74,133v2,2,6,2,8,c126,90,126,90,126,90v35,,35,,35,c165,90,167,87,167,84xe" fillcolor="#002060" stroked="f">
                      <v:path arrowok="t" o:connecttype="custom" o:connectlocs="762000,391160;734623,363220;497353,363220;474539,349250;419784,251460;346778,456353;323964,474980;319401,474980;301150,465667;191641,358563;191641,321310;232707,321310;310275,400473;387844,176953;415222,158327;438036,172297;515605,311997;675305,311997;707246,200237;520168,0;355904,111760;187078,0;0,200237;59317,339937;59317,339937;337653,619337;374156,619337;574922,419100;734623,419100;762000,391160" o:connectangles="0,0,0,0,0,0,0,0,0,0,0,0,0,0,0,0,0,0,0,0,0,0,0,0,0,0,0,0,0,0"/>
                    </v:shape>
                  </w:pict>
                </mc:Fallback>
              </mc:AlternateContent>
            </w:r>
          </w:p>
        </w:tc>
        <w:tc>
          <w:tcPr>
            <w:tcW w:w="1843" w:type="dxa"/>
          </w:tcPr>
          <w:p w14:paraId="0E0FEBDE" w14:textId="77777777" w:rsidR="00793ACF" w:rsidRPr="00793ACF" w:rsidRDefault="00793ACF" w:rsidP="00BE079C">
            <w:pPr>
              <w:pStyle w:val="NormalWeb"/>
              <w:rPr>
                <w:rStyle w:val="notranslate"/>
                <w:sz w:val="20"/>
                <w:szCs w:val="20"/>
              </w:rPr>
            </w:pPr>
            <w:r w:rsidRPr="00793ACF">
              <w:rPr>
                <w:rStyle w:val="notranslate"/>
                <w:sz w:val="20"/>
                <w:szCs w:val="20"/>
              </w:rPr>
              <w:t>E-veselība</w:t>
            </w:r>
          </w:p>
        </w:tc>
        <w:tc>
          <w:tcPr>
            <w:tcW w:w="2688" w:type="dxa"/>
          </w:tcPr>
          <w:p w14:paraId="13D85A93" w14:textId="77777777" w:rsidR="00793ACF" w:rsidRPr="00FE2BBB" w:rsidRDefault="00FE2BBB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FE2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Personālais veselības konsultants</w:t>
            </w:r>
          </w:p>
          <w:p w14:paraId="6E177258" w14:textId="77777777" w:rsidR="00FE2BBB" w:rsidRPr="00FE2BBB" w:rsidRDefault="00FE2BBB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FE2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Automatizētā diagnostika</w:t>
            </w:r>
          </w:p>
        </w:tc>
        <w:tc>
          <w:tcPr>
            <w:tcW w:w="2840" w:type="dxa"/>
          </w:tcPr>
          <w:p w14:paraId="148A9BF9" w14:textId="77777777" w:rsidR="00793ACF" w:rsidRPr="00FE2BBB" w:rsidRDefault="00FE2BBB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3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FE2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Epidēmiju agrīna brīdināšana</w:t>
            </w:r>
          </w:p>
          <w:p w14:paraId="248E58A1" w14:textId="77777777" w:rsidR="00FE2BBB" w:rsidRPr="00FE2BBB" w:rsidRDefault="00FE2BBB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3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FE2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Zaļu nepareizās lietošanas konstatēšana</w:t>
            </w:r>
          </w:p>
          <w:p w14:paraId="03EAE2AC" w14:textId="77777777" w:rsidR="00FE2BBB" w:rsidRPr="00FE2BBB" w:rsidRDefault="00FE2BBB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3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FE2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Zāļu cenu monitorings</w:t>
            </w:r>
          </w:p>
        </w:tc>
        <w:tc>
          <w:tcPr>
            <w:tcW w:w="2410" w:type="dxa"/>
          </w:tcPr>
          <w:p w14:paraId="65068D37" w14:textId="13F96CCA" w:rsidR="00793ACF" w:rsidRPr="00FE2BBB" w:rsidRDefault="009D0DB3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2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Izmaksu kontrole</w:t>
            </w:r>
            <w:bookmarkStart w:id="0" w:name="_GoBack"/>
            <w:bookmarkEnd w:id="0"/>
          </w:p>
        </w:tc>
        <w:tc>
          <w:tcPr>
            <w:tcW w:w="2496" w:type="dxa"/>
          </w:tcPr>
          <w:p w14:paraId="476461AE" w14:textId="77777777" w:rsidR="00793ACF" w:rsidRPr="00FE2BBB" w:rsidRDefault="00FE2BBB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Slimnīcu automatizācija un optimizācija</w:t>
            </w:r>
          </w:p>
          <w:p w14:paraId="71041CDC" w14:textId="77777777" w:rsidR="00FE2BBB" w:rsidRPr="00FE2BBB" w:rsidRDefault="00FE2BBB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Automatizēta diagnostika un ārstēšanas plāna sagatavošana</w:t>
            </w:r>
          </w:p>
        </w:tc>
      </w:tr>
      <w:tr w:rsidR="00793ACF" w14:paraId="34447D78" w14:textId="77777777" w:rsidTr="00FE2BBB">
        <w:trPr>
          <w:trHeight w:val="1975"/>
        </w:trPr>
        <w:tc>
          <w:tcPr>
            <w:tcW w:w="1696" w:type="dxa"/>
          </w:tcPr>
          <w:p w14:paraId="756F5D79" w14:textId="77777777" w:rsidR="00793ACF" w:rsidRPr="00793ACF" w:rsidRDefault="00793ACF" w:rsidP="00D4780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93ACF">
              <w:rPr>
                <w:noProof/>
                <w:color w:val="000000"/>
                <w:sz w:val="20"/>
                <w:szCs w:val="20"/>
                <w:lang w:eastAsia="lv-LV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13B6E08" wp14:editId="6FF914BA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104775</wp:posOffset>
                      </wp:positionV>
                      <wp:extent cx="704850" cy="1204729"/>
                      <wp:effectExtent l="0" t="0" r="19050" b="14605"/>
                      <wp:wrapNone/>
                      <wp:docPr id="121" name="plant_3" title="Icon of three stalks of wheat">
                        <a:extLst xmlns:a="http://schemas.openxmlformats.org/drawingml/2006/main">
                          <a:ext uri="{FF2B5EF4-FFF2-40B4-BE49-F238E27FC236}">
  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id="{D401DC71-348A-43C3-AD35-4F739E651CD1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/>
                            </wps:cNvSpPr>
                            <wps:spPr bwMode="auto">
                              <a:xfrm>
                                <a:off x="0" y="0"/>
                                <a:ext cx="704850" cy="1204729"/>
                              </a:xfrm>
                              <a:custGeom>
                                <a:avLst/>
                                <a:gdLst>
                                  <a:gd name="T0" fmla="*/ 130 w 205"/>
                                  <a:gd name="T1" fmla="*/ 78 h 355"/>
                                  <a:gd name="T2" fmla="*/ 102 w 205"/>
                                  <a:gd name="T3" fmla="*/ 106 h 355"/>
                                  <a:gd name="T4" fmla="*/ 73 w 205"/>
                                  <a:gd name="T5" fmla="*/ 77 h 355"/>
                                  <a:gd name="T6" fmla="*/ 73 w 205"/>
                                  <a:gd name="T7" fmla="*/ 47 h 355"/>
                                  <a:gd name="T8" fmla="*/ 102 w 205"/>
                                  <a:gd name="T9" fmla="*/ 76 h 355"/>
                                  <a:gd name="T10" fmla="*/ 130 w 205"/>
                                  <a:gd name="T11" fmla="*/ 48 h 355"/>
                                  <a:gd name="T12" fmla="*/ 73 w 205"/>
                                  <a:gd name="T13" fmla="*/ 17 h 355"/>
                                  <a:gd name="T14" fmla="*/ 102 w 205"/>
                                  <a:gd name="T15" fmla="*/ 46 h 355"/>
                                  <a:gd name="T16" fmla="*/ 130 w 205"/>
                                  <a:gd name="T17" fmla="*/ 18 h 355"/>
                                  <a:gd name="T18" fmla="*/ 102 w 205"/>
                                  <a:gd name="T19" fmla="*/ 0 h 355"/>
                                  <a:gd name="T20" fmla="*/ 102 w 205"/>
                                  <a:gd name="T21" fmla="*/ 46 h 355"/>
                                  <a:gd name="T22" fmla="*/ 146 w 205"/>
                                  <a:gd name="T23" fmla="*/ 137 h 355"/>
                                  <a:gd name="T24" fmla="*/ 174 w 205"/>
                                  <a:gd name="T25" fmla="*/ 166 h 355"/>
                                  <a:gd name="T26" fmla="*/ 202 w 205"/>
                                  <a:gd name="T27" fmla="*/ 138 h 355"/>
                                  <a:gd name="T28" fmla="*/ 146 w 205"/>
                                  <a:gd name="T29" fmla="*/ 107 h 355"/>
                                  <a:gd name="T30" fmla="*/ 174 w 205"/>
                                  <a:gd name="T31" fmla="*/ 136 h 355"/>
                                  <a:gd name="T32" fmla="*/ 202 w 205"/>
                                  <a:gd name="T33" fmla="*/ 108 h 355"/>
                                  <a:gd name="T34" fmla="*/ 146 w 205"/>
                                  <a:gd name="T35" fmla="*/ 77 h 355"/>
                                  <a:gd name="T36" fmla="*/ 174 w 205"/>
                                  <a:gd name="T37" fmla="*/ 106 h 355"/>
                                  <a:gd name="T38" fmla="*/ 202 w 205"/>
                                  <a:gd name="T39" fmla="*/ 78 h 355"/>
                                  <a:gd name="T40" fmla="*/ 174 w 205"/>
                                  <a:gd name="T41" fmla="*/ 60 h 355"/>
                                  <a:gd name="T42" fmla="*/ 174 w 205"/>
                                  <a:gd name="T43" fmla="*/ 106 h 355"/>
                                  <a:gd name="T44" fmla="*/ 5 w 205"/>
                                  <a:gd name="T45" fmla="*/ 137 h 355"/>
                                  <a:gd name="T46" fmla="*/ 34 w 205"/>
                                  <a:gd name="T47" fmla="*/ 166 h 355"/>
                                  <a:gd name="T48" fmla="*/ 62 w 205"/>
                                  <a:gd name="T49" fmla="*/ 138 h 355"/>
                                  <a:gd name="T50" fmla="*/ 5 w 205"/>
                                  <a:gd name="T51" fmla="*/ 107 h 355"/>
                                  <a:gd name="T52" fmla="*/ 34 w 205"/>
                                  <a:gd name="T53" fmla="*/ 136 h 355"/>
                                  <a:gd name="T54" fmla="*/ 62 w 205"/>
                                  <a:gd name="T55" fmla="*/ 108 h 355"/>
                                  <a:gd name="T56" fmla="*/ 5 w 205"/>
                                  <a:gd name="T57" fmla="*/ 77 h 355"/>
                                  <a:gd name="T58" fmla="*/ 34 w 205"/>
                                  <a:gd name="T59" fmla="*/ 106 h 355"/>
                                  <a:gd name="T60" fmla="*/ 62 w 205"/>
                                  <a:gd name="T61" fmla="*/ 78 h 355"/>
                                  <a:gd name="T62" fmla="*/ 34 w 205"/>
                                  <a:gd name="T63" fmla="*/ 60 h 355"/>
                                  <a:gd name="T64" fmla="*/ 34 w 205"/>
                                  <a:gd name="T65" fmla="*/ 106 h 355"/>
                                  <a:gd name="T66" fmla="*/ 34 w 205"/>
                                  <a:gd name="T67" fmla="*/ 208 h 355"/>
                                  <a:gd name="T68" fmla="*/ 34 w 205"/>
                                  <a:gd name="T69" fmla="*/ 166 h 355"/>
                                  <a:gd name="T70" fmla="*/ 102 w 205"/>
                                  <a:gd name="T71" fmla="*/ 106 h 355"/>
                                  <a:gd name="T72" fmla="*/ 102 w 205"/>
                                  <a:gd name="T73" fmla="*/ 252 h 355"/>
                                  <a:gd name="T74" fmla="*/ 174 w 205"/>
                                  <a:gd name="T75" fmla="*/ 166 h 355"/>
                                  <a:gd name="T76" fmla="*/ 174 w 205"/>
                                  <a:gd name="T77" fmla="*/ 204 h 355"/>
                                  <a:gd name="T78" fmla="*/ 31 w 205"/>
                                  <a:gd name="T79" fmla="*/ 294 h 355"/>
                                  <a:gd name="T80" fmla="*/ 88 w 205"/>
                                  <a:gd name="T81" fmla="*/ 349 h 355"/>
                                  <a:gd name="T82" fmla="*/ 78 w 205"/>
                                  <a:gd name="T83" fmla="*/ 270 h 355"/>
                                  <a:gd name="T84" fmla="*/ 2 w 205"/>
                                  <a:gd name="T85" fmla="*/ 173 h 355"/>
                                  <a:gd name="T86" fmla="*/ 31 w 205"/>
                                  <a:gd name="T87" fmla="*/ 294 h 355"/>
                                  <a:gd name="T88" fmla="*/ 174 w 205"/>
                                  <a:gd name="T89" fmla="*/ 294 h 355"/>
                                  <a:gd name="T90" fmla="*/ 203 w 205"/>
                                  <a:gd name="T91" fmla="*/ 173 h 355"/>
                                  <a:gd name="T92" fmla="*/ 127 w 205"/>
                                  <a:gd name="T93" fmla="*/ 270 h 355"/>
                                  <a:gd name="T94" fmla="*/ 117 w 205"/>
                                  <a:gd name="T95" fmla="*/ 349 h 355"/>
                                  <a:gd name="T96" fmla="*/ 174 w 205"/>
                                  <a:gd name="T97" fmla="*/ 294 h 3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205" h="355">
                                    <a:moveTo>
                                      <a:pt x="130" y="78"/>
                                    </a:moveTo>
                                    <a:cubicBezTo>
                                      <a:pt x="102" y="106"/>
                                      <a:pt x="102" y="106"/>
                                      <a:pt x="102" y="106"/>
                                    </a:cubicBezTo>
                                    <a:cubicBezTo>
                                      <a:pt x="73" y="77"/>
                                      <a:pt x="73" y="77"/>
                                      <a:pt x="73" y="77"/>
                                    </a:cubicBezTo>
                                    <a:moveTo>
                                      <a:pt x="73" y="47"/>
                                    </a:moveTo>
                                    <a:cubicBezTo>
                                      <a:pt x="102" y="76"/>
                                      <a:pt x="102" y="76"/>
                                      <a:pt x="102" y="76"/>
                                    </a:cubicBezTo>
                                    <a:cubicBezTo>
                                      <a:pt x="130" y="48"/>
                                      <a:pt x="130" y="48"/>
                                      <a:pt x="130" y="48"/>
                                    </a:cubicBezTo>
                                    <a:moveTo>
                                      <a:pt x="73" y="17"/>
                                    </a:moveTo>
                                    <a:cubicBezTo>
                                      <a:pt x="102" y="46"/>
                                      <a:pt x="102" y="46"/>
                                      <a:pt x="102" y="46"/>
                                    </a:cubicBezTo>
                                    <a:cubicBezTo>
                                      <a:pt x="130" y="18"/>
                                      <a:pt x="130" y="18"/>
                                      <a:pt x="130" y="18"/>
                                    </a:cubicBezTo>
                                    <a:moveTo>
                                      <a:pt x="102" y="0"/>
                                    </a:moveTo>
                                    <a:cubicBezTo>
                                      <a:pt x="102" y="46"/>
                                      <a:pt x="102" y="46"/>
                                      <a:pt x="102" y="46"/>
                                    </a:cubicBezTo>
                                    <a:moveTo>
                                      <a:pt x="146" y="137"/>
                                    </a:moveTo>
                                    <a:cubicBezTo>
                                      <a:pt x="174" y="166"/>
                                      <a:pt x="174" y="166"/>
                                      <a:pt x="174" y="166"/>
                                    </a:cubicBezTo>
                                    <a:cubicBezTo>
                                      <a:pt x="202" y="138"/>
                                      <a:pt x="202" y="138"/>
                                      <a:pt x="202" y="138"/>
                                    </a:cubicBezTo>
                                    <a:moveTo>
                                      <a:pt x="146" y="107"/>
                                    </a:moveTo>
                                    <a:cubicBezTo>
                                      <a:pt x="174" y="136"/>
                                      <a:pt x="174" y="136"/>
                                      <a:pt x="174" y="136"/>
                                    </a:cubicBezTo>
                                    <a:cubicBezTo>
                                      <a:pt x="202" y="108"/>
                                      <a:pt x="202" y="108"/>
                                      <a:pt x="202" y="108"/>
                                    </a:cubicBezTo>
                                    <a:moveTo>
                                      <a:pt x="146" y="77"/>
                                    </a:moveTo>
                                    <a:cubicBezTo>
                                      <a:pt x="174" y="106"/>
                                      <a:pt x="174" y="106"/>
                                      <a:pt x="174" y="106"/>
                                    </a:cubicBezTo>
                                    <a:cubicBezTo>
                                      <a:pt x="202" y="78"/>
                                      <a:pt x="202" y="78"/>
                                      <a:pt x="202" y="78"/>
                                    </a:cubicBezTo>
                                    <a:moveTo>
                                      <a:pt x="174" y="60"/>
                                    </a:moveTo>
                                    <a:cubicBezTo>
                                      <a:pt x="174" y="106"/>
                                      <a:pt x="174" y="106"/>
                                      <a:pt x="174" y="106"/>
                                    </a:cubicBezTo>
                                    <a:moveTo>
                                      <a:pt x="5" y="137"/>
                                    </a:moveTo>
                                    <a:cubicBezTo>
                                      <a:pt x="34" y="166"/>
                                      <a:pt x="34" y="166"/>
                                      <a:pt x="34" y="166"/>
                                    </a:cubicBezTo>
                                    <a:cubicBezTo>
                                      <a:pt x="62" y="138"/>
                                      <a:pt x="62" y="138"/>
                                      <a:pt x="62" y="138"/>
                                    </a:cubicBezTo>
                                    <a:moveTo>
                                      <a:pt x="5" y="107"/>
                                    </a:moveTo>
                                    <a:cubicBezTo>
                                      <a:pt x="34" y="136"/>
                                      <a:pt x="34" y="136"/>
                                      <a:pt x="34" y="136"/>
                                    </a:cubicBezTo>
                                    <a:cubicBezTo>
                                      <a:pt x="62" y="108"/>
                                      <a:pt x="62" y="108"/>
                                      <a:pt x="62" y="108"/>
                                    </a:cubicBezTo>
                                    <a:moveTo>
                                      <a:pt x="5" y="77"/>
                                    </a:moveTo>
                                    <a:cubicBezTo>
                                      <a:pt x="34" y="106"/>
                                      <a:pt x="34" y="106"/>
                                      <a:pt x="34" y="106"/>
                                    </a:cubicBezTo>
                                    <a:cubicBezTo>
                                      <a:pt x="62" y="78"/>
                                      <a:pt x="62" y="78"/>
                                      <a:pt x="62" y="78"/>
                                    </a:cubicBezTo>
                                    <a:moveTo>
                                      <a:pt x="34" y="60"/>
                                    </a:moveTo>
                                    <a:cubicBezTo>
                                      <a:pt x="34" y="106"/>
                                      <a:pt x="34" y="106"/>
                                      <a:pt x="34" y="106"/>
                                    </a:cubicBezTo>
                                    <a:moveTo>
                                      <a:pt x="34" y="208"/>
                                    </a:moveTo>
                                    <a:cubicBezTo>
                                      <a:pt x="34" y="166"/>
                                      <a:pt x="34" y="166"/>
                                      <a:pt x="34" y="166"/>
                                    </a:cubicBezTo>
                                    <a:moveTo>
                                      <a:pt x="102" y="106"/>
                                    </a:moveTo>
                                    <a:cubicBezTo>
                                      <a:pt x="102" y="252"/>
                                      <a:pt x="102" y="252"/>
                                      <a:pt x="102" y="252"/>
                                    </a:cubicBezTo>
                                    <a:moveTo>
                                      <a:pt x="174" y="166"/>
                                    </a:moveTo>
                                    <a:cubicBezTo>
                                      <a:pt x="174" y="204"/>
                                      <a:pt x="174" y="204"/>
                                      <a:pt x="174" y="204"/>
                                    </a:cubicBezTo>
                                    <a:moveTo>
                                      <a:pt x="31" y="294"/>
                                    </a:moveTo>
                                    <a:cubicBezTo>
                                      <a:pt x="45" y="323"/>
                                      <a:pt x="75" y="355"/>
                                      <a:pt x="88" y="349"/>
                                    </a:cubicBezTo>
                                    <a:cubicBezTo>
                                      <a:pt x="101" y="342"/>
                                      <a:pt x="97" y="307"/>
                                      <a:pt x="78" y="270"/>
                                    </a:cubicBezTo>
                                    <a:cubicBezTo>
                                      <a:pt x="60" y="233"/>
                                      <a:pt x="3" y="173"/>
                                      <a:pt x="2" y="173"/>
                                    </a:cubicBezTo>
                                    <a:cubicBezTo>
                                      <a:pt x="0" y="172"/>
                                      <a:pt x="17" y="264"/>
                                      <a:pt x="31" y="294"/>
                                    </a:cubicBezTo>
                                    <a:close/>
                                    <a:moveTo>
                                      <a:pt x="174" y="294"/>
                                    </a:moveTo>
                                    <a:cubicBezTo>
                                      <a:pt x="189" y="264"/>
                                      <a:pt x="205" y="172"/>
                                      <a:pt x="203" y="173"/>
                                    </a:cubicBezTo>
                                    <a:cubicBezTo>
                                      <a:pt x="202" y="173"/>
                                      <a:pt x="145" y="233"/>
                                      <a:pt x="127" y="270"/>
                                    </a:cubicBezTo>
                                    <a:cubicBezTo>
                                      <a:pt x="109" y="307"/>
                                      <a:pt x="104" y="342"/>
                                      <a:pt x="117" y="349"/>
                                    </a:cubicBezTo>
                                    <a:cubicBezTo>
                                      <a:pt x="130" y="355"/>
                                      <a:pt x="160" y="323"/>
                                      <a:pt x="174" y="294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5875" cap="flat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39A548" id="plant_3" o:spid="_x0000_s1026" alt="Title: Icon of three stalks of wheat" style="position:absolute;margin-left:6.35pt;margin-top:8.25pt;width:55.5pt;height:94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05,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" path="m130,78v-28,28,-28,28,-28,28c73,77,73,77,73,77t,-30c102,76,102,76,102,76,130,48,130,48,130,48m73,17v29,29,29,29,29,29c130,18,130,18,130,18m102,v,46,,46,,46m146,137v28,29,28,29,28,29c202,138,202,138,202,138m146,107v28,29,28,29,28,29c202,108,202,108,202,108m146,77v28,29,28,29,28,29c202,78,202,78,202,78m174,60v,46,,46,,46m5,137v29,29,29,29,29,29c62,138,62,138,62,138m5,107v29,29,29,29,29,29c62,108,62,108,62,108m5,77v29,29,29,29,29,29c62,78,62,78,62,78m34,60v,46,,46,,46m34,208v,-42,,-42,,-42m102,106v,146,,146,,146m174,166v,38,,38,,38m31,294v14,29,44,61,57,55c101,342,97,307,78,270,60,233,3,173,2,173,,172,17,264,31,294xm174,294v15,-30,31,-122,29,-121c202,173,145,233,127,270v-18,37,-23,72,-10,79c130,355,160,323,174,294xe" filled="f" strokecolor="black [3213]" strokeweight="1.25pt">
                      <v:stroke joinstyle="miter"/>
                      <v:path arrowok="t" o:connecttype="custom" o:connectlocs="446978,264701;350706,359722;250995,261307;250995,159499;350706,257914;446978,162893;250995,57691;350706,156106;446978,61085;350706,0;350706,156106;501991,464924;598263,563338;694535,468317;501991,363116;598263,461530;694535,366509;501991,261307;598263,359722;694535,264701;598263,203616;598263,359722;17191,464924;116902,563338;213174,468317;17191,363116;116902,461530;213174,366509;17191,261307;116902,359722;213174,264701;116902,203616;116902,359722;116902,705869;116902,563338;350706,359722;350706,855188;598263,563338;598263,692295;106587,997719;302570,1184367;268187,916273;6877,587093;106587,997719;598263,997719;697973,587093;436663,916273;402280,1184367;598263,997719" o:connectangles="0,0,0,0,0,0,0,0,0,0,0,0,0,0,0,0,0,0,0,0,0,0,0,0,0,0,0,0,0,0,0,0,0,0,0,0,0,0,0,0,0,0,0,0,0,0,0,0,0"/>
                      <o:lock v:ext="edit" aspectratio="t" verticies="t"/>
                    </v:shape>
                  </w:pict>
                </mc:Fallback>
              </mc:AlternateContent>
            </w:r>
          </w:p>
        </w:tc>
        <w:tc>
          <w:tcPr>
            <w:tcW w:w="1843" w:type="dxa"/>
          </w:tcPr>
          <w:p w14:paraId="4C61D1E8" w14:textId="77777777" w:rsidR="00793ACF" w:rsidRPr="00793ACF" w:rsidRDefault="00793ACF" w:rsidP="00BE079C">
            <w:pPr>
              <w:pStyle w:val="NormalWeb"/>
              <w:rPr>
                <w:rStyle w:val="notranslate"/>
                <w:sz w:val="20"/>
                <w:szCs w:val="20"/>
              </w:rPr>
            </w:pPr>
            <w:r w:rsidRPr="00793ACF">
              <w:rPr>
                <w:rStyle w:val="notranslate"/>
                <w:sz w:val="20"/>
                <w:szCs w:val="20"/>
              </w:rPr>
              <w:t>Vide un lauksaimniecība</w:t>
            </w:r>
          </w:p>
        </w:tc>
        <w:tc>
          <w:tcPr>
            <w:tcW w:w="2688" w:type="dxa"/>
          </w:tcPr>
          <w:p w14:paraId="5FBEA14C" w14:textId="77777777" w:rsidR="00793ACF" w:rsidRPr="00FE2BBB" w:rsidRDefault="00FE2BBB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FE2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Satelīt un </w:t>
            </w:r>
            <w:r w:rsidR="00444F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bezpilota gaisa kuģu</w:t>
            </w:r>
            <w:r w:rsidRPr="00FE2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attēlu automatizēta analīze</w:t>
            </w:r>
          </w:p>
          <w:p w14:paraId="2F3ECFA8" w14:textId="77777777" w:rsidR="00FE2BBB" w:rsidRPr="00FE2BBB" w:rsidRDefault="00FE2BBB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FE2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Kadastrs</w:t>
            </w:r>
          </w:p>
          <w:p w14:paraId="17B11ADA" w14:textId="77777777" w:rsidR="00FE2BBB" w:rsidRPr="00FE2BBB" w:rsidRDefault="00FE2BBB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FE2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Precīza lauksaimniecība</w:t>
            </w:r>
          </w:p>
        </w:tc>
        <w:tc>
          <w:tcPr>
            <w:tcW w:w="2840" w:type="dxa"/>
          </w:tcPr>
          <w:p w14:paraId="005FE73B" w14:textId="77777777" w:rsidR="00793ACF" w:rsidRPr="00FE2BBB" w:rsidRDefault="00316015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3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Ilgtspējas uzlabošana</w:t>
            </w:r>
          </w:p>
          <w:p w14:paraId="7A36613A" w14:textId="77777777" w:rsidR="00FE2BBB" w:rsidRPr="00FE2BBB" w:rsidRDefault="00FE2BBB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3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FE2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Pārtikas ceļa izsekošana</w:t>
            </w:r>
          </w:p>
          <w:p w14:paraId="133CE104" w14:textId="77777777" w:rsidR="00FE2BBB" w:rsidRPr="00FE2BBB" w:rsidRDefault="00FE2BBB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32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FE2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Prognozēšana</w:t>
            </w:r>
          </w:p>
        </w:tc>
        <w:tc>
          <w:tcPr>
            <w:tcW w:w="2410" w:type="dxa"/>
          </w:tcPr>
          <w:p w14:paraId="21910A61" w14:textId="77777777" w:rsidR="00793ACF" w:rsidRPr="00FE2BBB" w:rsidRDefault="00FE2BBB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267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B">
              <w:rPr>
                <w:rFonts w:ascii="Times New Roman" w:hAnsi="Times New Roman" w:cs="Times New Roman"/>
                <w:sz w:val="20"/>
                <w:szCs w:val="20"/>
              </w:rPr>
              <w:t>Subsīdiju piešķiršanas kontrole</w:t>
            </w:r>
          </w:p>
          <w:p w14:paraId="5448005B" w14:textId="77777777" w:rsidR="00FE2BBB" w:rsidRPr="00FE2BBB" w:rsidRDefault="00FE2BBB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267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B">
              <w:rPr>
                <w:rFonts w:ascii="Times New Roman" w:hAnsi="Times New Roman" w:cs="Times New Roman"/>
                <w:sz w:val="20"/>
                <w:szCs w:val="20"/>
              </w:rPr>
              <w:t>Precīza lauksaimniecība</w:t>
            </w:r>
          </w:p>
        </w:tc>
        <w:tc>
          <w:tcPr>
            <w:tcW w:w="2496" w:type="dxa"/>
          </w:tcPr>
          <w:p w14:paraId="69428A15" w14:textId="77777777" w:rsidR="00793ACF" w:rsidRPr="00FE2BBB" w:rsidRDefault="00FE2BBB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Piesārņojuma kontrole</w:t>
            </w:r>
          </w:p>
          <w:p w14:paraId="38B83E77" w14:textId="77777777" w:rsidR="00FE2BBB" w:rsidRPr="00FE2BBB" w:rsidRDefault="00FE2BBB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Regulējuma izpildes monitorings</w:t>
            </w:r>
          </w:p>
          <w:p w14:paraId="0F413838" w14:textId="77777777" w:rsidR="00FE2BBB" w:rsidRPr="00FE2BBB" w:rsidRDefault="00FE2BBB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proofErr w:type="spellStart"/>
            <w:r w:rsidRPr="00FE2BBB">
              <w:rPr>
                <w:sz w:val="20"/>
                <w:szCs w:val="20"/>
              </w:rPr>
              <w:t>Satelītattēlu</w:t>
            </w:r>
            <w:proofErr w:type="spellEnd"/>
            <w:r w:rsidRPr="00FE2BBB">
              <w:rPr>
                <w:sz w:val="20"/>
                <w:szCs w:val="20"/>
              </w:rPr>
              <w:t xml:space="preserve"> analīze</w:t>
            </w:r>
          </w:p>
          <w:p w14:paraId="54167FC7" w14:textId="77777777" w:rsidR="00FE2BBB" w:rsidRPr="00FE2BBB" w:rsidRDefault="00FE2BBB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Viedais kadastrs</w:t>
            </w:r>
          </w:p>
          <w:p w14:paraId="7E30E169" w14:textId="77777777" w:rsidR="00FE2BBB" w:rsidRPr="00FE2BBB" w:rsidRDefault="00FE2BBB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Pesticīdu un citu ķīmisko vielu izlietojuma kontrole</w:t>
            </w:r>
          </w:p>
        </w:tc>
      </w:tr>
      <w:tr w:rsidR="00793ACF" w14:paraId="46185304" w14:textId="77777777" w:rsidTr="00FE2BBB">
        <w:trPr>
          <w:trHeight w:val="1694"/>
        </w:trPr>
        <w:tc>
          <w:tcPr>
            <w:tcW w:w="1696" w:type="dxa"/>
          </w:tcPr>
          <w:p w14:paraId="428E360A" w14:textId="77777777" w:rsidR="00793ACF" w:rsidRPr="00793ACF" w:rsidRDefault="00793ACF" w:rsidP="00D47800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93ACF">
              <w:rPr>
                <w:noProof/>
                <w:color w:val="000000"/>
                <w:sz w:val="20"/>
                <w:szCs w:val="20"/>
                <w:lang w:eastAsia="lv-LV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19D0C05" wp14:editId="40E2FDBF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127000</wp:posOffset>
                      </wp:positionV>
                      <wp:extent cx="638175" cy="892206"/>
                      <wp:effectExtent l="19050" t="0" r="28575" b="22225"/>
                      <wp:wrapNone/>
                      <wp:docPr id="126" name="LightningBolt_E945" title="Icon of a lightning bolt">
                        <a:extLst xmlns:a="http://schemas.openxmlformats.org/drawingml/2006/main">
                          <a:ext uri="{FF2B5EF4-FFF2-40B4-BE49-F238E27FC236}">
  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id="{58AD5B37-EF6A-4A4D-9669-63707AC35424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0" y="0"/>
                                <a:ext cx="638175" cy="892206"/>
                              </a:xfrm>
                              <a:custGeom>
                                <a:avLst/>
                                <a:gdLst>
                                  <a:gd name="T0" fmla="*/ 481 w 2961"/>
                                  <a:gd name="T1" fmla="*/ 4132 h 4132"/>
                                  <a:gd name="T2" fmla="*/ 2961 w 2961"/>
                                  <a:gd name="T3" fmla="*/ 1653 h 4132"/>
                                  <a:gd name="T4" fmla="*/ 1652 w 2961"/>
                                  <a:gd name="T5" fmla="*/ 1653 h 4132"/>
                                  <a:gd name="T6" fmla="*/ 2479 w 2961"/>
                                  <a:gd name="T7" fmla="*/ 0 h 4132"/>
                                  <a:gd name="T8" fmla="*/ 1239 w 2961"/>
                                  <a:gd name="T9" fmla="*/ 0 h 4132"/>
                                  <a:gd name="T10" fmla="*/ 0 w 2961"/>
                                  <a:gd name="T11" fmla="*/ 2479 h 4132"/>
                                  <a:gd name="T12" fmla="*/ 964 w 2961"/>
                                  <a:gd name="T13" fmla="*/ 2479 h 4132"/>
                                  <a:gd name="T14" fmla="*/ 137 w 2961"/>
                                  <a:gd name="T15" fmla="*/ 4132 h 4132"/>
                                  <a:gd name="T16" fmla="*/ 481 w 2961"/>
                                  <a:gd name="T17" fmla="*/ 4132 h 41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961" h="4132">
                                    <a:moveTo>
                                      <a:pt x="481" y="4132"/>
                                    </a:moveTo>
                                    <a:lnTo>
                                      <a:pt x="2961" y="1653"/>
                                    </a:lnTo>
                                    <a:lnTo>
                                      <a:pt x="1652" y="1653"/>
                                    </a:lnTo>
                                    <a:lnTo>
                                      <a:pt x="2479" y="0"/>
                                    </a:lnTo>
                                    <a:lnTo>
                                      <a:pt x="1239" y="0"/>
                                    </a:lnTo>
                                    <a:lnTo>
                                      <a:pt x="0" y="2479"/>
                                    </a:lnTo>
                                    <a:lnTo>
                                      <a:pt x="964" y="2479"/>
                                    </a:lnTo>
                                    <a:lnTo>
                                      <a:pt x="137" y="4132"/>
                                    </a:lnTo>
                                    <a:lnTo>
                                      <a:pt x="481" y="4132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5875" cap="sq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F719E1" id="LightningBolt_E945" o:spid="_x0000_s1026" alt="Title: Icon of a lightning bolt" style="position:absolute;margin-left:7.1pt;margin-top:10pt;width:50.25pt;height:70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961,4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" path="m481,4132l2961,1653r-1309,l2479,,1239,,,2479r964,l137,4132r344,xe" filled="f" strokecolor="black [3213]" strokeweight="1.25pt">
                      <v:stroke joinstyle="miter" endcap="square"/>
                      <v:path arrowok="t" o:connecttype="custom" o:connectlocs="103668,892206;638175,356926;356050,356926;534291,0;267038,0;0,535280;207768,535280;29527,892206;103668,892206" o:connectangles="0,0,0,0,0,0,0,0,0"/>
                      <o:lock v:ext="edit" aspectratio="t"/>
                    </v:shape>
                  </w:pict>
                </mc:Fallback>
              </mc:AlternateContent>
            </w:r>
          </w:p>
        </w:tc>
        <w:tc>
          <w:tcPr>
            <w:tcW w:w="1843" w:type="dxa"/>
          </w:tcPr>
          <w:p w14:paraId="64BC087B" w14:textId="77777777" w:rsidR="00793ACF" w:rsidRPr="00793ACF" w:rsidRDefault="00FE2BBB" w:rsidP="00BE079C">
            <w:pPr>
              <w:pStyle w:val="NormalWeb"/>
              <w:rPr>
                <w:rStyle w:val="notranslate"/>
                <w:sz w:val="20"/>
                <w:szCs w:val="20"/>
              </w:rPr>
            </w:pPr>
            <w:r>
              <w:rPr>
                <w:rStyle w:val="notranslate"/>
                <w:sz w:val="20"/>
                <w:szCs w:val="20"/>
              </w:rPr>
              <w:t>Aizsardzība</w:t>
            </w:r>
          </w:p>
        </w:tc>
        <w:tc>
          <w:tcPr>
            <w:tcW w:w="2688" w:type="dxa"/>
          </w:tcPr>
          <w:p w14:paraId="1C9E3146" w14:textId="77777777" w:rsidR="00793ACF" w:rsidRPr="00FE2BBB" w:rsidRDefault="00793ACF" w:rsidP="00FE2BBB">
            <w:pPr>
              <w:pStyle w:val="ListParagraph"/>
              <w:spacing w:before="100" w:beforeAutospacing="1" w:after="100" w:afterAutospacing="1"/>
              <w:ind w:left="1440"/>
              <w:rPr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2840" w:type="dxa"/>
          </w:tcPr>
          <w:p w14:paraId="7BD5150E" w14:textId="77777777" w:rsidR="00793ACF" w:rsidRPr="00FE2BBB" w:rsidRDefault="00793ACF" w:rsidP="00FE2BBB">
            <w:pPr>
              <w:pStyle w:val="ListParagraph"/>
              <w:spacing w:before="100" w:beforeAutospacing="1" w:after="100" w:afterAutospacing="1"/>
              <w:ind w:left="1440"/>
              <w:rPr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2410" w:type="dxa"/>
          </w:tcPr>
          <w:p w14:paraId="3895B6FE" w14:textId="77777777" w:rsidR="00793ACF" w:rsidRPr="00FE2BBB" w:rsidRDefault="00793ACF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267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B">
              <w:rPr>
                <w:rFonts w:ascii="Times New Roman" w:hAnsi="Times New Roman" w:cs="Times New Roman"/>
                <w:sz w:val="20"/>
                <w:szCs w:val="20"/>
              </w:rPr>
              <w:t>Karavīra virtuālais palīgs</w:t>
            </w:r>
          </w:p>
          <w:p w14:paraId="629A0051" w14:textId="77777777" w:rsidR="00793ACF" w:rsidRPr="00FE2BBB" w:rsidRDefault="00793ACF" w:rsidP="00FE2BBB">
            <w:pPr>
              <w:numPr>
                <w:ilvl w:val="0"/>
                <w:numId w:val="12"/>
              </w:numPr>
              <w:tabs>
                <w:tab w:val="clear" w:pos="720"/>
              </w:tabs>
              <w:spacing w:before="100" w:beforeAutospacing="1" w:after="100" w:afterAutospacing="1"/>
              <w:ind w:left="267"/>
              <w:rPr>
                <w:rFonts w:ascii="Times New Roman" w:hAnsi="Times New Roman" w:cs="Times New Roman"/>
                <w:sz w:val="20"/>
                <w:szCs w:val="20"/>
              </w:rPr>
            </w:pPr>
            <w:r w:rsidRPr="00FE2BBB">
              <w:rPr>
                <w:rFonts w:ascii="Times New Roman" w:hAnsi="Times New Roman" w:cs="Times New Roman"/>
                <w:sz w:val="20"/>
                <w:szCs w:val="20"/>
              </w:rPr>
              <w:t>Ekipējums, rezerves daļas un piegādes</w:t>
            </w:r>
          </w:p>
        </w:tc>
        <w:tc>
          <w:tcPr>
            <w:tcW w:w="2496" w:type="dxa"/>
          </w:tcPr>
          <w:p w14:paraId="490B1FA8" w14:textId="77777777" w:rsidR="00793ACF" w:rsidRPr="00FE2BBB" w:rsidRDefault="00793ACF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Autonomie ieroči</w:t>
            </w:r>
          </w:p>
          <w:p w14:paraId="4ACA5004" w14:textId="77777777" w:rsidR="00793ACF" w:rsidRPr="00FE2BBB" w:rsidRDefault="00793ACF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Simulācijas</w:t>
            </w:r>
          </w:p>
          <w:p w14:paraId="4E6C7714" w14:textId="77777777" w:rsidR="00793ACF" w:rsidRPr="00FE2BBB" w:rsidRDefault="00793ACF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Piegādes ķēžu optimizācija</w:t>
            </w:r>
          </w:p>
          <w:p w14:paraId="32211B00" w14:textId="77777777" w:rsidR="00793ACF" w:rsidRPr="00FE2BBB" w:rsidRDefault="00793ACF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Attēlu atpazīšana, analītika</w:t>
            </w:r>
          </w:p>
          <w:p w14:paraId="3B159595" w14:textId="77777777" w:rsidR="00793ACF" w:rsidRPr="00FE2BBB" w:rsidRDefault="00793ACF" w:rsidP="00FE2BBB">
            <w:pPr>
              <w:pStyle w:val="ListParagraph"/>
              <w:numPr>
                <w:ilvl w:val="0"/>
                <w:numId w:val="12"/>
              </w:numPr>
              <w:tabs>
                <w:tab w:val="clear" w:pos="720"/>
              </w:tabs>
              <w:spacing w:line="276" w:lineRule="auto"/>
              <w:ind w:left="353"/>
              <w:rPr>
                <w:sz w:val="20"/>
                <w:szCs w:val="20"/>
              </w:rPr>
            </w:pPr>
            <w:r w:rsidRPr="00FE2BBB">
              <w:rPr>
                <w:sz w:val="20"/>
                <w:szCs w:val="20"/>
              </w:rPr>
              <w:t>Uzturēšanā</w:t>
            </w:r>
          </w:p>
        </w:tc>
      </w:tr>
    </w:tbl>
    <w:p w14:paraId="2E358AC9" w14:textId="77777777" w:rsidR="00AD1927" w:rsidRPr="00D47800" w:rsidRDefault="00AD1927" w:rsidP="00D47800">
      <w:pPr>
        <w:spacing w:line="276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19FBB0" w14:textId="77777777" w:rsidR="00C52982" w:rsidRPr="00F965E6" w:rsidRDefault="00C52982">
      <w:pPr>
        <w:rPr>
          <w:rFonts w:ascii="Times New Roman" w:hAnsi="Times New Roman" w:cs="Times New Roman"/>
          <w:sz w:val="24"/>
          <w:szCs w:val="24"/>
        </w:rPr>
      </w:pPr>
    </w:p>
    <w:sectPr w:rsidR="00C52982" w:rsidRPr="00F965E6" w:rsidSect="00793ACF">
      <w:headerReference w:type="default" r:id="rId8"/>
      <w:pgSz w:w="16838" w:h="11906" w:orient="landscape"/>
      <w:pgMar w:top="1800" w:right="1440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E68FF8" w14:textId="77777777" w:rsidR="00E313EF" w:rsidRDefault="00E313EF" w:rsidP="005F2323">
      <w:pPr>
        <w:spacing w:after="0" w:line="240" w:lineRule="auto"/>
      </w:pPr>
      <w:r>
        <w:separator/>
      </w:r>
    </w:p>
  </w:endnote>
  <w:endnote w:type="continuationSeparator" w:id="0">
    <w:p w14:paraId="42E01216" w14:textId="77777777" w:rsidR="00E313EF" w:rsidRDefault="00E313EF" w:rsidP="005F2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62B1E2" w14:textId="77777777" w:rsidR="00E313EF" w:rsidRDefault="00E313EF" w:rsidP="005F2323">
      <w:pPr>
        <w:spacing w:after="0" w:line="240" w:lineRule="auto"/>
      </w:pPr>
      <w:r>
        <w:separator/>
      </w:r>
    </w:p>
  </w:footnote>
  <w:footnote w:type="continuationSeparator" w:id="0">
    <w:p w14:paraId="03CD88A9" w14:textId="77777777" w:rsidR="00E313EF" w:rsidRDefault="00E313EF" w:rsidP="005F2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CE26A4" w14:textId="4248E4E0" w:rsidR="0020748C" w:rsidRDefault="0020748C" w:rsidP="0020748C">
    <w:pPr>
      <w:spacing w:line="276" w:lineRule="auto"/>
      <w:ind w:firstLine="720"/>
      <w:jc w:val="right"/>
      <w:rPr>
        <w:rFonts w:ascii="Times New Roman" w:hAnsi="Times New Roman" w:cs="Times New Roman"/>
        <w:sz w:val="24"/>
        <w:szCs w:val="24"/>
      </w:rPr>
    </w:pPr>
    <w:r w:rsidRPr="00D915D4">
      <w:rPr>
        <w:rFonts w:ascii="Times New Roman" w:hAnsi="Times New Roman" w:cs="Times New Roman"/>
        <w:sz w:val="24"/>
        <w:szCs w:val="24"/>
      </w:rPr>
      <w:t>Pielikums Nr.1</w:t>
    </w:r>
    <w:r>
      <w:rPr>
        <w:rFonts w:ascii="Times New Roman" w:hAnsi="Times New Roman" w:cs="Times New Roman"/>
        <w:sz w:val="24"/>
        <w:szCs w:val="24"/>
      </w:rPr>
      <w:t xml:space="preserve"> informatīvajam </w:t>
    </w:r>
    <w:r w:rsidRPr="00620C42">
      <w:rPr>
        <w:rFonts w:ascii="Times New Roman" w:hAnsi="Times New Roman" w:cs="Times New Roman"/>
        <w:sz w:val="24"/>
        <w:szCs w:val="24"/>
      </w:rPr>
      <w:t xml:space="preserve">ziņojumam </w:t>
    </w:r>
  </w:p>
  <w:p w14:paraId="045F13B2" w14:textId="534ECB1F" w:rsidR="005F2323" w:rsidRPr="0020748C" w:rsidRDefault="0020748C" w:rsidP="0020748C">
    <w:pPr>
      <w:spacing w:line="276" w:lineRule="auto"/>
      <w:ind w:firstLine="720"/>
      <w:jc w:val="right"/>
      <w:rPr>
        <w:rFonts w:ascii="Times New Roman" w:hAnsi="Times New Roman" w:cs="Times New Roman"/>
        <w:sz w:val="24"/>
        <w:szCs w:val="24"/>
      </w:rPr>
    </w:pPr>
    <w:r w:rsidRPr="00620C42">
      <w:rPr>
        <w:rFonts w:ascii="Times New Roman" w:hAnsi="Times New Roman" w:cs="Times New Roman"/>
        <w:sz w:val="24"/>
        <w:szCs w:val="24"/>
      </w:rPr>
      <w:t>“Par mākslīgā intelekta risinājumu attīstību”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22D7D"/>
    <w:multiLevelType w:val="hybridMultilevel"/>
    <w:tmpl w:val="8E20D10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F2957"/>
    <w:multiLevelType w:val="hybridMultilevel"/>
    <w:tmpl w:val="B36CAF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B79AF"/>
    <w:multiLevelType w:val="multilevel"/>
    <w:tmpl w:val="E1F29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E13C34"/>
    <w:multiLevelType w:val="hybridMultilevel"/>
    <w:tmpl w:val="1C2E845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476EB"/>
    <w:multiLevelType w:val="hybridMultilevel"/>
    <w:tmpl w:val="B36CAF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73975"/>
    <w:multiLevelType w:val="multilevel"/>
    <w:tmpl w:val="E8303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BB79CF"/>
    <w:multiLevelType w:val="hybridMultilevel"/>
    <w:tmpl w:val="90A6B10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5519F2"/>
    <w:multiLevelType w:val="multilevel"/>
    <w:tmpl w:val="00589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6D3957"/>
    <w:multiLevelType w:val="multilevel"/>
    <w:tmpl w:val="E1F29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C677206"/>
    <w:multiLevelType w:val="hybridMultilevel"/>
    <w:tmpl w:val="987067B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AE4D60"/>
    <w:multiLevelType w:val="hybridMultilevel"/>
    <w:tmpl w:val="3850B0E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B66AC1"/>
    <w:multiLevelType w:val="hybridMultilevel"/>
    <w:tmpl w:val="40B0F0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4"/>
  </w:num>
  <w:num w:numId="5">
    <w:abstractNumId w:val="1"/>
  </w:num>
  <w:num w:numId="6">
    <w:abstractNumId w:val="9"/>
  </w:num>
  <w:num w:numId="7">
    <w:abstractNumId w:val="10"/>
  </w:num>
  <w:num w:numId="8">
    <w:abstractNumId w:val="0"/>
  </w:num>
  <w:num w:numId="9">
    <w:abstractNumId w:val="2"/>
  </w:num>
  <w:num w:numId="10">
    <w:abstractNumId w:val="7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979"/>
    <w:rsid w:val="00115979"/>
    <w:rsid w:val="001839F1"/>
    <w:rsid w:val="0020748C"/>
    <w:rsid w:val="002511A8"/>
    <w:rsid w:val="00316015"/>
    <w:rsid w:val="00382340"/>
    <w:rsid w:val="003E0DE5"/>
    <w:rsid w:val="00444F3B"/>
    <w:rsid w:val="00470629"/>
    <w:rsid w:val="004B3D06"/>
    <w:rsid w:val="004D5046"/>
    <w:rsid w:val="005108AB"/>
    <w:rsid w:val="00591968"/>
    <w:rsid w:val="005F2323"/>
    <w:rsid w:val="00676D6F"/>
    <w:rsid w:val="00786363"/>
    <w:rsid w:val="00793ACF"/>
    <w:rsid w:val="007B5E86"/>
    <w:rsid w:val="007D79D7"/>
    <w:rsid w:val="00810F7B"/>
    <w:rsid w:val="00835219"/>
    <w:rsid w:val="00854134"/>
    <w:rsid w:val="008A708E"/>
    <w:rsid w:val="008F3020"/>
    <w:rsid w:val="00917046"/>
    <w:rsid w:val="0093325B"/>
    <w:rsid w:val="00933755"/>
    <w:rsid w:val="009838A2"/>
    <w:rsid w:val="009C304B"/>
    <w:rsid w:val="009D0DB3"/>
    <w:rsid w:val="00AD1927"/>
    <w:rsid w:val="00B8147F"/>
    <w:rsid w:val="00BB76C2"/>
    <w:rsid w:val="00BE079C"/>
    <w:rsid w:val="00BF716A"/>
    <w:rsid w:val="00C31895"/>
    <w:rsid w:val="00C42805"/>
    <w:rsid w:val="00C52982"/>
    <w:rsid w:val="00CC68C6"/>
    <w:rsid w:val="00CE4DDF"/>
    <w:rsid w:val="00CF358C"/>
    <w:rsid w:val="00D42867"/>
    <w:rsid w:val="00D47800"/>
    <w:rsid w:val="00D915D4"/>
    <w:rsid w:val="00D97C7B"/>
    <w:rsid w:val="00DE638F"/>
    <w:rsid w:val="00E0416C"/>
    <w:rsid w:val="00E276A2"/>
    <w:rsid w:val="00E313EF"/>
    <w:rsid w:val="00E800EE"/>
    <w:rsid w:val="00EB667B"/>
    <w:rsid w:val="00ED1174"/>
    <w:rsid w:val="00F965E6"/>
    <w:rsid w:val="00FC05AE"/>
    <w:rsid w:val="00FE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16077"/>
  <w15:chartTrackingRefBased/>
  <w15:docId w15:val="{CE351E21-1722-4CCE-8331-A790DDEE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9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1927"/>
    <w:rPr>
      <w:color w:val="0563C1"/>
      <w:u w:val="single"/>
    </w:rPr>
  </w:style>
  <w:style w:type="paragraph" w:styleId="ListParagraph">
    <w:name w:val="List Paragraph"/>
    <w:aliases w:val="2,Numbered Para 1,Dot pt,No Spacing1,List Paragraph Char Char Char,Indicator Text,List Paragraph1,Bullet 1,Bullet Points,MAIN CONTENT,IFCL - List Paragraph,List Paragraph12,OBC Bullet,F5 List Paragraph,Colorful List - Accent 11,Strip,Bull"/>
    <w:basedOn w:val="Normal"/>
    <w:link w:val="ListParagraphChar"/>
    <w:uiPriority w:val="34"/>
    <w:qFormat/>
    <w:rsid w:val="00AD19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2 Char,Numbered Para 1 Char,Dot pt Char,No Spacing1 Char,List Paragraph Char Char Char Char,Indicator Text Char,List Paragraph1 Char,Bullet 1 Char,Bullet Points Char,MAIN CONTENT Char,IFCL - List Paragraph Char,List Paragraph12 Char"/>
    <w:link w:val="ListParagraph"/>
    <w:uiPriority w:val="34"/>
    <w:qFormat/>
    <w:locked/>
    <w:rsid w:val="00AD1927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D19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D19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D1927"/>
    <w:rPr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D1927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232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2323"/>
  </w:style>
  <w:style w:type="paragraph" w:styleId="Footer">
    <w:name w:val="footer"/>
    <w:basedOn w:val="Normal"/>
    <w:link w:val="FooterChar"/>
    <w:uiPriority w:val="99"/>
    <w:unhideWhenUsed/>
    <w:rsid w:val="005F232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323"/>
  </w:style>
  <w:style w:type="table" w:styleId="TableGrid">
    <w:name w:val="Table Grid"/>
    <w:basedOn w:val="TableNormal"/>
    <w:uiPriority w:val="39"/>
    <w:rsid w:val="00BE0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E0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notranslate">
    <w:name w:val="notranslate"/>
    <w:basedOn w:val="DefaultParagraphFont"/>
    <w:rsid w:val="00BE079C"/>
  </w:style>
  <w:style w:type="paragraph" w:styleId="BalloonText">
    <w:name w:val="Balloon Text"/>
    <w:basedOn w:val="Normal"/>
    <w:link w:val="BalloonTextChar"/>
    <w:uiPriority w:val="99"/>
    <w:semiHidden/>
    <w:unhideWhenUsed/>
    <w:rsid w:val="00D915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5D4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15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15D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2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D6881-2F31-40B4-999B-15B3FDBDB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1920</Words>
  <Characters>1095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Informatīvais ziņojums “Par mākslīgā intelekta risinājumu attīstību” 1. pielikums</vt:lpstr>
    </vt:vector>
  </TitlesOfParts>
  <Company/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Informatīvais ziņojums “Par mākslīgā intelekta risinājumu attīstību” 1. pielikums</dc:title>
  <dc:subject/>
  <dc:creator>Jānis Ratkevičs</dc:creator>
  <cp:keywords/>
  <dc:description/>
  <cp:lastModifiedBy>Jānis Ratkevičs</cp:lastModifiedBy>
  <cp:revision>4</cp:revision>
  <dcterms:created xsi:type="dcterms:W3CDTF">2019-06-11T11:51:00Z</dcterms:created>
  <dcterms:modified xsi:type="dcterms:W3CDTF">2019-06-12T13:14:00Z</dcterms:modified>
</cp:coreProperties>
</file>