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C86" w:rsidRPr="00BE18F2" w:rsidRDefault="00A27CED" w:rsidP="006C72AE">
      <w:pPr>
        <w:tabs>
          <w:tab w:val="left" w:pos="6663"/>
        </w:tabs>
        <w:jc w:val="right"/>
        <w:rPr>
          <w:sz w:val="28"/>
        </w:rPr>
      </w:pPr>
      <w:r>
        <w:rPr>
          <w:sz w:val="28"/>
        </w:rPr>
        <w:t>1</w:t>
      </w:r>
      <w:r w:rsidR="0084402C">
        <w:rPr>
          <w:sz w:val="28"/>
        </w:rPr>
        <w:t>9</w:t>
      </w:r>
      <w:r w:rsidR="00265C86" w:rsidRPr="00BE18F2">
        <w:rPr>
          <w:sz w:val="28"/>
        </w:rPr>
        <w:t>.03.2012</w:t>
      </w:r>
    </w:p>
    <w:p w:rsidR="00265C86" w:rsidRPr="00BE18F2" w:rsidRDefault="00265C86">
      <w:pPr>
        <w:tabs>
          <w:tab w:val="left" w:pos="6663"/>
        </w:tabs>
        <w:rPr>
          <w:sz w:val="28"/>
        </w:rPr>
      </w:pPr>
    </w:p>
    <w:p w:rsidR="00265C86" w:rsidRPr="00BE18F2" w:rsidRDefault="00265C86">
      <w:pPr>
        <w:tabs>
          <w:tab w:val="left" w:pos="6663"/>
        </w:tabs>
        <w:rPr>
          <w:sz w:val="28"/>
        </w:rPr>
      </w:pPr>
    </w:p>
    <w:p w:rsidR="00265C86" w:rsidRPr="00BE18F2" w:rsidRDefault="00265C86" w:rsidP="00BE29AA">
      <w:pPr>
        <w:tabs>
          <w:tab w:val="left" w:pos="5204"/>
        </w:tabs>
        <w:rPr>
          <w:sz w:val="28"/>
        </w:rPr>
      </w:pPr>
      <w:r w:rsidRPr="00BE18F2">
        <w:rPr>
          <w:sz w:val="28"/>
        </w:rPr>
        <w:tab/>
      </w:r>
    </w:p>
    <w:p w:rsidR="00265C86" w:rsidRDefault="00265C86">
      <w:pPr>
        <w:tabs>
          <w:tab w:val="left" w:pos="6663"/>
        </w:tabs>
        <w:rPr>
          <w:sz w:val="28"/>
        </w:rPr>
      </w:pPr>
    </w:p>
    <w:p w:rsidR="00336FEF" w:rsidRPr="00BE18F2" w:rsidRDefault="00336FEF">
      <w:pPr>
        <w:tabs>
          <w:tab w:val="left" w:pos="6663"/>
        </w:tabs>
        <w:rPr>
          <w:sz w:val="28"/>
        </w:rPr>
      </w:pPr>
    </w:p>
    <w:p w:rsidR="00265C86" w:rsidRPr="00BE18F2" w:rsidRDefault="00265C86">
      <w:pPr>
        <w:tabs>
          <w:tab w:val="left" w:pos="6663"/>
        </w:tabs>
        <w:rPr>
          <w:sz w:val="28"/>
        </w:rPr>
      </w:pPr>
    </w:p>
    <w:p w:rsidR="00265C86" w:rsidRPr="00BE18F2" w:rsidRDefault="00265C86" w:rsidP="000166CD">
      <w:pPr>
        <w:tabs>
          <w:tab w:val="left" w:pos="6663"/>
        </w:tabs>
        <w:rPr>
          <w:sz w:val="28"/>
          <w:szCs w:val="28"/>
        </w:rPr>
      </w:pPr>
      <w:r w:rsidRPr="00BE18F2">
        <w:rPr>
          <w:sz w:val="28"/>
          <w:szCs w:val="28"/>
        </w:rPr>
        <w:t xml:space="preserve">2012.gada            </w:t>
      </w:r>
      <w:r w:rsidRPr="00BE18F2">
        <w:rPr>
          <w:sz w:val="28"/>
          <w:szCs w:val="28"/>
        </w:rPr>
        <w:tab/>
        <w:t xml:space="preserve">Noteikumi </w:t>
      </w:r>
      <w:proofErr w:type="spellStart"/>
      <w:r w:rsidRPr="00BE18F2">
        <w:rPr>
          <w:sz w:val="28"/>
          <w:szCs w:val="28"/>
        </w:rPr>
        <w:t>Nr</w:t>
      </w:r>
      <w:proofErr w:type="spellEnd"/>
      <w:r w:rsidRPr="00BE18F2">
        <w:rPr>
          <w:sz w:val="28"/>
          <w:szCs w:val="28"/>
        </w:rPr>
        <w:t>.</w:t>
      </w:r>
    </w:p>
    <w:p w:rsidR="00265C86" w:rsidRPr="00BE18F2" w:rsidRDefault="00265C86" w:rsidP="000166CD">
      <w:pPr>
        <w:tabs>
          <w:tab w:val="left" w:pos="6663"/>
        </w:tabs>
        <w:rPr>
          <w:sz w:val="28"/>
        </w:rPr>
      </w:pPr>
      <w:r w:rsidRPr="00BE18F2">
        <w:rPr>
          <w:sz w:val="28"/>
        </w:rPr>
        <w:t>Rīgā</w:t>
      </w:r>
      <w:r w:rsidRPr="00BE18F2">
        <w:rPr>
          <w:sz w:val="28"/>
        </w:rPr>
        <w:tab/>
        <w:t>(</w:t>
      </w:r>
      <w:proofErr w:type="spellStart"/>
      <w:r w:rsidRPr="00BE18F2">
        <w:rPr>
          <w:sz w:val="28"/>
        </w:rPr>
        <w:t>prot</w:t>
      </w:r>
      <w:proofErr w:type="spellEnd"/>
      <w:r w:rsidRPr="00BE18F2">
        <w:rPr>
          <w:sz w:val="28"/>
        </w:rPr>
        <w:t xml:space="preserve">. </w:t>
      </w:r>
      <w:proofErr w:type="spellStart"/>
      <w:r w:rsidRPr="00BE18F2">
        <w:rPr>
          <w:sz w:val="28"/>
        </w:rPr>
        <w:t>Nr</w:t>
      </w:r>
      <w:proofErr w:type="spellEnd"/>
      <w:r w:rsidRPr="00BE18F2">
        <w:rPr>
          <w:sz w:val="28"/>
        </w:rPr>
        <w:t>.               .§)</w:t>
      </w:r>
    </w:p>
    <w:p w:rsidR="00265C86" w:rsidRPr="00BE18F2" w:rsidRDefault="00265C86" w:rsidP="009A1A2A">
      <w:pPr>
        <w:jc w:val="both"/>
        <w:rPr>
          <w:sz w:val="28"/>
          <w:szCs w:val="28"/>
        </w:rPr>
      </w:pPr>
    </w:p>
    <w:p w:rsidR="00265C86" w:rsidRPr="00BE18F2" w:rsidRDefault="00265C86" w:rsidP="009A1A2A">
      <w:pPr>
        <w:jc w:val="both"/>
        <w:rPr>
          <w:sz w:val="28"/>
          <w:szCs w:val="28"/>
        </w:rPr>
      </w:pPr>
    </w:p>
    <w:p w:rsidR="00265C86" w:rsidRDefault="00265C86" w:rsidP="009A1A2A">
      <w:pPr>
        <w:jc w:val="both"/>
        <w:rPr>
          <w:sz w:val="28"/>
          <w:szCs w:val="28"/>
        </w:rPr>
      </w:pPr>
    </w:p>
    <w:p w:rsidR="00336FEF" w:rsidRPr="00BE18F2" w:rsidRDefault="00336FEF" w:rsidP="009A1A2A">
      <w:pPr>
        <w:jc w:val="both"/>
        <w:rPr>
          <w:sz w:val="28"/>
          <w:szCs w:val="28"/>
        </w:rPr>
      </w:pPr>
    </w:p>
    <w:p w:rsidR="00265C86" w:rsidRPr="00BE18F2" w:rsidRDefault="00265C86" w:rsidP="009A1A2A">
      <w:pPr>
        <w:shd w:val="clear" w:color="auto" w:fill="FFFFFF"/>
        <w:jc w:val="center"/>
        <w:rPr>
          <w:b/>
          <w:bCs/>
          <w:sz w:val="28"/>
          <w:szCs w:val="28"/>
        </w:rPr>
      </w:pPr>
      <w:bookmarkStart w:id="0" w:name="OLE_LINK1"/>
      <w:r w:rsidRPr="00BE18F2">
        <w:rPr>
          <w:b/>
          <w:bCs/>
          <w:sz w:val="28"/>
          <w:szCs w:val="28"/>
        </w:rPr>
        <w:t xml:space="preserve">Klimata pārmaiņu finanšu instrumenta finansēto projektu </w:t>
      </w:r>
      <w:r w:rsidRPr="00BE18F2">
        <w:rPr>
          <w:b/>
          <w:bCs/>
          <w:sz w:val="28"/>
          <w:szCs w:val="28"/>
        </w:rPr>
        <w:br/>
        <w:t xml:space="preserve">atklāta konkursa </w:t>
      </w:r>
      <w:r w:rsidRPr="00BE18F2">
        <w:rPr>
          <w:b/>
          <w:sz w:val="28"/>
          <w:szCs w:val="28"/>
        </w:rPr>
        <w:t>"Siltumnīcefekta gāzu emisijas samazināšana transporta sektorā – atbalsts elektromobiļu un to uzlādes infrastruktūras ieviešanai"</w:t>
      </w:r>
      <w:r w:rsidRPr="00BE18F2">
        <w:rPr>
          <w:b/>
          <w:bCs/>
          <w:sz w:val="28"/>
          <w:szCs w:val="28"/>
        </w:rPr>
        <w:t xml:space="preserve"> nolikums</w:t>
      </w:r>
    </w:p>
    <w:bookmarkEnd w:id="0"/>
    <w:p w:rsidR="00265C86" w:rsidRPr="00BE18F2" w:rsidRDefault="00265C86" w:rsidP="00D3687E">
      <w:pPr>
        <w:pStyle w:val="naisf"/>
        <w:spacing w:before="0" w:after="0"/>
        <w:ind w:left="709" w:firstLine="0"/>
        <w:rPr>
          <w:sz w:val="28"/>
          <w:szCs w:val="28"/>
        </w:rPr>
      </w:pPr>
    </w:p>
    <w:p w:rsidR="00265C86" w:rsidRDefault="00265C86" w:rsidP="00D3687E">
      <w:pPr>
        <w:pStyle w:val="naisf"/>
        <w:spacing w:before="0" w:after="0"/>
        <w:ind w:left="709" w:firstLine="0"/>
        <w:rPr>
          <w:sz w:val="28"/>
          <w:szCs w:val="28"/>
        </w:rPr>
      </w:pPr>
      <w:r w:rsidRPr="00BE18F2">
        <w:rPr>
          <w:sz w:val="28"/>
          <w:szCs w:val="28"/>
        </w:rPr>
        <w:t xml:space="preserve">   </w:t>
      </w:r>
    </w:p>
    <w:p w:rsidR="00336FEF" w:rsidRPr="00BE18F2" w:rsidRDefault="00336FEF" w:rsidP="00D3687E">
      <w:pPr>
        <w:pStyle w:val="naisf"/>
        <w:spacing w:before="0" w:after="0"/>
        <w:ind w:left="709" w:firstLine="0"/>
        <w:rPr>
          <w:sz w:val="28"/>
          <w:szCs w:val="28"/>
        </w:rPr>
      </w:pPr>
    </w:p>
    <w:p w:rsidR="00265C86" w:rsidRPr="00BE18F2" w:rsidRDefault="00265C86" w:rsidP="00D3687E">
      <w:pPr>
        <w:pStyle w:val="naisf"/>
        <w:spacing w:before="0" w:after="0"/>
        <w:ind w:left="709" w:firstLine="0"/>
        <w:rPr>
          <w:sz w:val="28"/>
          <w:szCs w:val="28"/>
        </w:rPr>
      </w:pPr>
    </w:p>
    <w:p w:rsidR="00265C86" w:rsidRPr="00BE18F2" w:rsidRDefault="00265C86" w:rsidP="009A1A2A">
      <w:pPr>
        <w:shd w:val="clear" w:color="auto" w:fill="FFFFFF"/>
        <w:jc w:val="right"/>
        <w:rPr>
          <w:iCs/>
          <w:sz w:val="28"/>
          <w:szCs w:val="28"/>
        </w:rPr>
      </w:pPr>
      <w:r w:rsidRPr="00BE18F2">
        <w:rPr>
          <w:iCs/>
          <w:sz w:val="28"/>
          <w:szCs w:val="28"/>
        </w:rPr>
        <w:t>Izdoti saskaņā ar likuma</w:t>
      </w:r>
    </w:p>
    <w:p w:rsidR="00265C86" w:rsidRPr="00BE18F2" w:rsidRDefault="00265C86" w:rsidP="009A1A2A">
      <w:pPr>
        <w:shd w:val="clear" w:color="auto" w:fill="FFFFFF"/>
        <w:jc w:val="right"/>
        <w:rPr>
          <w:iCs/>
          <w:sz w:val="28"/>
          <w:szCs w:val="28"/>
        </w:rPr>
      </w:pPr>
      <w:r w:rsidRPr="00BE18F2">
        <w:rPr>
          <w:sz w:val="28"/>
          <w:szCs w:val="28"/>
        </w:rPr>
        <w:t>"</w:t>
      </w:r>
      <w:r w:rsidRPr="00BE18F2">
        <w:rPr>
          <w:iCs/>
          <w:sz w:val="28"/>
          <w:szCs w:val="28"/>
        </w:rPr>
        <w:t>Par Latvijas Republikas dalību Kioto</w:t>
      </w:r>
    </w:p>
    <w:p w:rsidR="00265C86" w:rsidRPr="00BE18F2" w:rsidRDefault="00265C86" w:rsidP="009A1A2A">
      <w:pPr>
        <w:shd w:val="clear" w:color="auto" w:fill="FFFFFF"/>
        <w:jc w:val="right"/>
        <w:rPr>
          <w:iCs/>
          <w:sz w:val="28"/>
          <w:szCs w:val="28"/>
        </w:rPr>
      </w:pPr>
      <w:r w:rsidRPr="00BE18F2">
        <w:rPr>
          <w:iCs/>
          <w:sz w:val="28"/>
          <w:szCs w:val="28"/>
        </w:rPr>
        <w:t>protokola elastīgajos mehānismos</w:t>
      </w:r>
      <w:r w:rsidRPr="00BE18F2">
        <w:rPr>
          <w:sz w:val="28"/>
          <w:szCs w:val="28"/>
        </w:rPr>
        <w:t>"</w:t>
      </w:r>
    </w:p>
    <w:p w:rsidR="00265C86" w:rsidRPr="00BE18F2" w:rsidRDefault="00265C86" w:rsidP="009A1A2A">
      <w:pPr>
        <w:jc w:val="right"/>
        <w:rPr>
          <w:sz w:val="28"/>
          <w:szCs w:val="28"/>
        </w:rPr>
      </w:pPr>
      <w:r w:rsidRPr="00BE18F2">
        <w:rPr>
          <w:iCs/>
          <w:sz w:val="28"/>
          <w:szCs w:val="28"/>
        </w:rPr>
        <w:t xml:space="preserve"> 10.panta trešās daļas 1.un 2.punktu</w:t>
      </w:r>
    </w:p>
    <w:p w:rsidR="00265C86" w:rsidRPr="00BE18F2" w:rsidRDefault="00265C86" w:rsidP="00D3687E">
      <w:pPr>
        <w:pStyle w:val="naisf"/>
        <w:spacing w:before="0" w:after="0"/>
        <w:ind w:left="709" w:firstLine="0"/>
        <w:rPr>
          <w:sz w:val="28"/>
          <w:szCs w:val="28"/>
        </w:rPr>
      </w:pPr>
    </w:p>
    <w:p w:rsidR="00265C86" w:rsidRDefault="00265C86" w:rsidP="009A1A2A">
      <w:pPr>
        <w:pStyle w:val="naisnod"/>
        <w:spacing w:before="0" w:after="0"/>
        <w:rPr>
          <w:sz w:val="28"/>
          <w:szCs w:val="28"/>
        </w:rPr>
      </w:pPr>
    </w:p>
    <w:p w:rsidR="007E4310" w:rsidRPr="00BE18F2" w:rsidRDefault="007E4310" w:rsidP="009A1A2A">
      <w:pPr>
        <w:pStyle w:val="naisnod"/>
        <w:spacing w:before="0" w:after="0"/>
        <w:rPr>
          <w:sz w:val="28"/>
          <w:szCs w:val="28"/>
        </w:rPr>
      </w:pPr>
    </w:p>
    <w:p w:rsidR="00265C86" w:rsidRPr="00BE18F2" w:rsidRDefault="00265C86" w:rsidP="009A1A2A">
      <w:pPr>
        <w:pStyle w:val="naisnod"/>
        <w:spacing w:before="0" w:after="0"/>
        <w:rPr>
          <w:sz w:val="28"/>
          <w:szCs w:val="28"/>
        </w:rPr>
      </w:pPr>
      <w:proofErr w:type="spellStart"/>
      <w:r w:rsidRPr="00BE18F2">
        <w:rPr>
          <w:sz w:val="28"/>
          <w:szCs w:val="28"/>
        </w:rPr>
        <w:t>I. Vispārīgie</w:t>
      </w:r>
      <w:proofErr w:type="spellEnd"/>
      <w:r w:rsidRPr="00BE18F2">
        <w:rPr>
          <w:sz w:val="28"/>
          <w:szCs w:val="28"/>
        </w:rPr>
        <w:t xml:space="preserve"> jautājumi</w:t>
      </w:r>
    </w:p>
    <w:p w:rsidR="00265C86" w:rsidRPr="00BE18F2" w:rsidRDefault="00265C86" w:rsidP="000166CD">
      <w:pPr>
        <w:pStyle w:val="naisf"/>
        <w:spacing w:before="0" w:after="0"/>
        <w:ind w:firstLine="720"/>
        <w:rPr>
          <w:sz w:val="28"/>
          <w:szCs w:val="28"/>
        </w:rPr>
      </w:pPr>
    </w:p>
    <w:p w:rsidR="00265C86" w:rsidRPr="00BE18F2" w:rsidRDefault="00265C86" w:rsidP="000166CD">
      <w:pPr>
        <w:pStyle w:val="naisf"/>
        <w:spacing w:before="0" w:after="0"/>
        <w:ind w:firstLine="720"/>
        <w:rPr>
          <w:sz w:val="28"/>
          <w:szCs w:val="28"/>
        </w:rPr>
      </w:pPr>
      <w:r w:rsidRPr="00BE18F2">
        <w:rPr>
          <w:sz w:val="28"/>
          <w:szCs w:val="28"/>
        </w:rPr>
        <w:t>1. Noteikumi nosaka Klimata pārmaiņu finanšu instrumenta (turpmāk – finanšu instruments) finansēto projektu atklāta konkursa "Siltumnīcefekta gāzu emisijas samazināšana transporta sektorā – atbalsts elektromobiļu un elektromobiļu uzlādes infrastruktūras ieviešanai" (turpmāk – konkurss) nolikumu</w:t>
      </w:r>
      <w:r>
        <w:rPr>
          <w:sz w:val="28"/>
          <w:szCs w:val="28"/>
        </w:rPr>
        <w:t>,</w:t>
      </w:r>
      <w:r w:rsidRPr="00BE18F2">
        <w:rPr>
          <w:sz w:val="28"/>
          <w:szCs w:val="28"/>
        </w:rPr>
        <w:t xml:space="preserve"> vērtēšan</w:t>
      </w:r>
      <w:r w:rsidR="00336FEF">
        <w:rPr>
          <w:sz w:val="28"/>
          <w:szCs w:val="28"/>
        </w:rPr>
        <w:t>as kritērijus, projektu pieteik</w:t>
      </w:r>
      <w:r w:rsidRPr="00BE18F2">
        <w:rPr>
          <w:sz w:val="28"/>
          <w:szCs w:val="28"/>
        </w:rPr>
        <w:t xml:space="preserve">šanas, izskatīšanas, apstiprināšanas un finansējuma piešķiršanas kārtību, kā arī projektu īstenošanas, pārskatu iesniegšanas un pārbaudes kārtību. </w:t>
      </w:r>
    </w:p>
    <w:p w:rsidR="00265C86" w:rsidRPr="00BE18F2" w:rsidRDefault="00265C86" w:rsidP="000166CD">
      <w:pPr>
        <w:pStyle w:val="naisf"/>
        <w:spacing w:before="0" w:after="0"/>
        <w:ind w:firstLine="720"/>
        <w:rPr>
          <w:sz w:val="28"/>
          <w:szCs w:val="28"/>
        </w:rPr>
      </w:pPr>
    </w:p>
    <w:p w:rsidR="00265C86" w:rsidRPr="00BE18F2" w:rsidRDefault="00265C86" w:rsidP="000166CD">
      <w:pPr>
        <w:pStyle w:val="naisf"/>
        <w:spacing w:before="0" w:after="0"/>
        <w:ind w:firstLine="720"/>
        <w:rPr>
          <w:sz w:val="28"/>
          <w:szCs w:val="28"/>
        </w:rPr>
      </w:pPr>
      <w:r w:rsidRPr="00BE18F2">
        <w:rPr>
          <w:sz w:val="28"/>
          <w:szCs w:val="28"/>
        </w:rPr>
        <w:t xml:space="preserve">2. Konkursa mērķis ir veicināt siltumnīcefekta gāzu (turpmāk – SEG) emisiju samazināšanu, atbalstot </w:t>
      </w:r>
      <w:r w:rsidRPr="00BE18F2">
        <w:rPr>
          <w:spacing w:val="-2"/>
          <w:sz w:val="28"/>
          <w:szCs w:val="28"/>
        </w:rPr>
        <w:t xml:space="preserve">tikai ar elektrību darbināmu jaunu, rūpnieciski ražotu L7e un M1 kategorijas vieglu pasažieru transportlīdzekļu (turpmāk – </w:t>
      </w:r>
      <w:r w:rsidRPr="00BE18F2">
        <w:rPr>
          <w:sz w:val="28"/>
          <w:szCs w:val="28"/>
        </w:rPr>
        <w:t>elektromobiļu) ieviešanu un elektromobiļu uzlādes infrastruktūras izveidošanu Latvijā.</w:t>
      </w:r>
    </w:p>
    <w:p w:rsidR="00265C86" w:rsidRPr="00BE18F2" w:rsidRDefault="00265C86" w:rsidP="000166CD">
      <w:pPr>
        <w:pStyle w:val="ListParagraph"/>
        <w:ind w:left="0" w:firstLine="720"/>
      </w:pPr>
    </w:p>
    <w:p w:rsidR="00265C86" w:rsidRPr="00BE18F2" w:rsidRDefault="00265C86" w:rsidP="000166CD">
      <w:pPr>
        <w:pStyle w:val="naisf"/>
        <w:spacing w:before="0" w:after="0"/>
        <w:ind w:firstLine="720"/>
        <w:rPr>
          <w:sz w:val="28"/>
          <w:szCs w:val="28"/>
        </w:rPr>
      </w:pPr>
      <w:r w:rsidRPr="00BE18F2">
        <w:rPr>
          <w:sz w:val="28"/>
          <w:szCs w:val="28"/>
        </w:rPr>
        <w:lastRenderedPageBreak/>
        <w:t>3. Projekta iesnieguma iesniedzējs (turpmāk – projekta iesniedzējs) ir Latvijas Republikas tiešās vai pastarpinātās pārvaldes iestāde, atvasināta publiska persona, Latvijas Republikā reģistrēts komersants  vai fiziska persona.</w:t>
      </w:r>
    </w:p>
    <w:p w:rsidR="00265C86" w:rsidRPr="00BE18F2" w:rsidRDefault="00265C86" w:rsidP="000166CD">
      <w:pPr>
        <w:pStyle w:val="naisf"/>
        <w:spacing w:before="0" w:after="0"/>
        <w:ind w:firstLine="720"/>
        <w:rPr>
          <w:sz w:val="28"/>
          <w:szCs w:val="28"/>
        </w:rPr>
      </w:pPr>
    </w:p>
    <w:p w:rsidR="00265C86" w:rsidRPr="00BE18F2" w:rsidRDefault="00265C86" w:rsidP="007D0CFF">
      <w:pPr>
        <w:pStyle w:val="naisf"/>
        <w:spacing w:before="0" w:after="0"/>
        <w:ind w:firstLine="720"/>
        <w:rPr>
          <w:spacing w:val="-3"/>
          <w:sz w:val="28"/>
          <w:szCs w:val="28"/>
        </w:rPr>
      </w:pPr>
      <w:bookmarkStart w:id="1" w:name="_Ref274643980"/>
      <w:r w:rsidRPr="00BE18F2">
        <w:rPr>
          <w:sz w:val="28"/>
          <w:szCs w:val="28"/>
        </w:rPr>
        <w:t>4. </w:t>
      </w:r>
      <w:bookmarkEnd w:id="1"/>
      <w:r w:rsidRPr="00BE18F2">
        <w:rPr>
          <w:sz w:val="28"/>
          <w:szCs w:val="28"/>
        </w:rPr>
        <w:t xml:space="preserve">Konkursa ietvaros pieejamais </w:t>
      </w:r>
      <w:r w:rsidRPr="00BE18F2">
        <w:rPr>
          <w:spacing w:val="-3"/>
          <w:sz w:val="28"/>
          <w:szCs w:val="28"/>
        </w:rPr>
        <w:t>finanšu instrumenta</w:t>
      </w:r>
      <w:r w:rsidRPr="00BE18F2">
        <w:rPr>
          <w:sz w:val="28"/>
          <w:szCs w:val="28"/>
        </w:rPr>
        <w:t xml:space="preserve"> finansējums (turpmāk – finansējums)</w:t>
      </w:r>
      <w:r w:rsidRPr="00BE18F2">
        <w:rPr>
          <w:spacing w:val="-3"/>
          <w:sz w:val="28"/>
          <w:szCs w:val="28"/>
        </w:rPr>
        <w:t>:</w:t>
      </w:r>
    </w:p>
    <w:p w:rsidR="00265C86" w:rsidRPr="00BE18F2" w:rsidRDefault="00265C86" w:rsidP="007A0AA9">
      <w:pPr>
        <w:pStyle w:val="naisf"/>
        <w:spacing w:before="0" w:after="0"/>
        <w:ind w:firstLine="720"/>
        <w:rPr>
          <w:spacing w:val="-3"/>
          <w:sz w:val="28"/>
          <w:szCs w:val="28"/>
        </w:rPr>
      </w:pPr>
      <w:r w:rsidRPr="00BE18F2">
        <w:rPr>
          <w:spacing w:val="-3"/>
          <w:sz w:val="28"/>
          <w:szCs w:val="28"/>
        </w:rPr>
        <w:t>4.1.</w:t>
      </w:r>
      <w:r w:rsidRPr="00BE18F2">
        <w:rPr>
          <w:sz w:val="28"/>
          <w:szCs w:val="28"/>
        </w:rPr>
        <w:t xml:space="preserve"> šo noteikumu 7.1.apakšpunktā minētajai aktivitātei – </w:t>
      </w:r>
      <w:r w:rsidRPr="00BE18F2">
        <w:rPr>
          <w:color w:val="000000"/>
          <w:sz w:val="28"/>
          <w:szCs w:val="28"/>
        </w:rPr>
        <w:t>1 761 </w:t>
      </w:r>
      <w:smartTag w:uri="schemas-tilde-lv/tildestengine" w:element="currency2">
        <w:smartTagPr>
          <w:attr w:name="currency_id" w:val="48"/>
          <w:attr w:name="currency_key" w:val="LVL"/>
          <w:attr w:name="currency_value" w:val="310"/>
          <w:attr w:name="currency_text" w:val="latu"/>
        </w:smartTagPr>
        <w:r w:rsidRPr="00BE18F2">
          <w:rPr>
            <w:color w:val="000000"/>
            <w:sz w:val="28"/>
            <w:szCs w:val="28"/>
          </w:rPr>
          <w:t>310 latu</w:t>
        </w:r>
      </w:smartTag>
      <w:r w:rsidRPr="00BE18F2">
        <w:rPr>
          <w:spacing w:val="-3"/>
          <w:sz w:val="28"/>
          <w:szCs w:val="28"/>
        </w:rPr>
        <w:t>;</w:t>
      </w:r>
    </w:p>
    <w:p w:rsidR="00265C86" w:rsidRPr="00BE18F2" w:rsidRDefault="00265C86">
      <w:pPr>
        <w:pStyle w:val="naisf"/>
        <w:spacing w:before="0" w:after="0"/>
        <w:ind w:firstLine="720"/>
        <w:rPr>
          <w:sz w:val="28"/>
          <w:szCs w:val="28"/>
        </w:rPr>
      </w:pPr>
      <w:r w:rsidRPr="00BE18F2">
        <w:rPr>
          <w:spacing w:val="-3"/>
          <w:sz w:val="28"/>
          <w:szCs w:val="28"/>
        </w:rPr>
        <w:t>4.2.</w:t>
      </w:r>
      <w:r w:rsidRPr="00BE18F2">
        <w:rPr>
          <w:sz w:val="28"/>
          <w:szCs w:val="28"/>
        </w:rPr>
        <w:t xml:space="preserve"> šo noteikumu 7.2.apakšpunktā minētajai aktivitātei – </w:t>
      </w:r>
      <w:r w:rsidRPr="00BE18F2">
        <w:rPr>
          <w:color w:val="000000"/>
          <w:sz w:val="28"/>
          <w:szCs w:val="28"/>
        </w:rPr>
        <w:t>1 761 </w:t>
      </w:r>
      <w:smartTag w:uri="schemas-tilde-lv/tildestengine" w:element="currency2">
        <w:smartTagPr>
          <w:attr w:name="currency_id" w:val="48"/>
          <w:attr w:name="currency_key" w:val="LVL"/>
          <w:attr w:name="currency_value" w:val="311"/>
          <w:attr w:name="currency_text" w:val="latu"/>
        </w:smartTagPr>
        <w:r w:rsidRPr="00BE18F2">
          <w:rPr>
            <w:color w:val="000000"/>
            <w:sz w:val="28"/>
            <w:szCs w:val="28"/>
          </w:rPr>
          <w:t>311 latu</w:t>
        </w:r>
      </w:smartTag>
      <w:r w:rsidRPr="00BE18F2">
        <w:rPr>
          <w:spacing w:val="-3"/>
          <w:sz w:val="28"/>
          <w:szCs w:val="28"/>
        </w:rPr>
        <w:t>.</w:t>
      </w:r>
    </w:p>
    <w:p w:rsidR="00265C86" w:rsidRPr="00BE18F2" w:rsidRDefault="00265C86" w:rsidP="00C9022F">
      <w:pPr>
        <w:pStyle w:val="naisf"/>
        <w:spacing w:before="0" w:after="0"/>
        <w:ind w:firstLine="0"/>
      </w:pPr>
      <w:bookmarkStart w:id="2" w:name="_Ref274643619"/>
    </w:p>
    <w:p w:rsidR="00265C86" w:rsidRPr="00BE18F2" w:rsidRDefault="00265C86" w:rsidP="000166CD">
      <w:pPr>
        <w:pStyle w:val="naisf"/>
        <w:spacing w:before="0" w:after="0"/>
        <w:ind w:firstLine="720"/>
        <w:rPr>
          <w:sz w:val="28"/>
          <w:szCs w:val="28"/>
        </w:rPr>
      </w:pPr>
      <w:r w:rsidRPr="00BE18F2">
        <w:rPr>
          <w:sz w:val="28"/>
          <w:szCs w:val="28"/>
        </w:rPr>
        <w:t>5. Konkursa ietvaros apstiprināto projektu aktivitātes jāīsteno ne vēlāk kā līdz 2013.gada 1.jūlijam.</w:t>
      </w:r>
      <w:bookmarkEnd w:id="2"/>
    </w:p>
    <w:p w:rsidR="00265C86" w:rsidRPr="00BE18F2" w:rsidRDefault="00265C86" w:rsidP="00F561E0">
      <w:pPr>
        <w:pStyle w:val="naisf"/>
        <w:spacing w:before="0" w:after="0"/>
        <w:ind w:firstLine="720"/>
      </w:pPr>
    </w:p>
    <w:p w:rsidR="00265C86" w:rsidRPr="00BE18F2" w:rsidRDefault="00265C86" w:rsidP="000166CD">
      <w:pPr>
        <w:pStyle w:val="naisf"/>
        <w:spacing w:before="0" w:after="0"/>
        <w:ind w:firstLine="720"/>
        <w:rPr>
          <w:sz w:val="28"/>
          <w:szCs w:val="28"/>
        </w:rPr>
      </w:pPr>
      <w:r w:rsidRPr="00BE18F2">
        <w:rPr>
          <w:sz w:val="28"/>
          <w:szCs w:val="28"/>
        </w:rPr>
        <w:t>6. Konkursa projektu īstenošanas rezultātā panākto SEG emisiju samazinājumu aprēķina sabiedrība ar ierobežotu atbildību „Vides investīciju fonds” (turpmāk – VIF), pamatojoties uz šo noteikumu 74. punktā minēto monitoringa informāciju.</w:t>
      </w:r>
    </w:p>
    <w:p w:rsidR="00265C86" w:rsidRPr="00BE18F2" w:rsidRDefault="00265C86" w:rsidP="00F561E0">
      <w:pPr>
        <w:pStyle w:val="naisf"/>
        <w:spacing w:before="0" w:after="0"/>
        <w:ind w:firstLine="720"/>
      </w:pPr>
      <w:bookmarkStart w:id="3" w:name="_Ref274643316"/>
    </w:p>
    <w:p w:rsidR="00265C86" w:rsidRPr="00BE18F2" w:rsidRDefault="00265C86" w:rsidP="000166CD">
      <w:pPr>
        <w:pStyle w:val="naisf"/>
        <w:spacing w:before="0" w:after="0"/>
        <w:ind w:firstLine="720"/>
        <w:rPr>
          <w:sz w:val="28"/>
          <w:szCs w:val="28"/>
        </w:rPr>
      </w:pPr>
      <w:r w:rsidRPr="00BE18F2">
        <w:rPr>
          <w:sz w:val="28"/>
          <w:szCs w:val="28"/>
        </w:rPr>
        <w:t>7. Konkursa ietvaros atbalsta šādas projekta aktivitātes:</w:t>
      </w:r>
      <w:bookmarkEnd w:id="3"/>
    </w:p>
    <w:p w:rsidR="00265C86" w:rsidRPr="00BE18F2" w:rsidRDefault="00265C86" w:rsidP="000166CD">
      <w:pPr>
        <w:pStyle w:val="naisf"/>
        <w:tabs>
          <w:tab w:val="num" w:pos="1980"/>
        </w:tabs>
        <w:spacing w:before="0" w:after="0"/>
        <w:ind w:firstLine="720"/>
        <w:rPr>
          <w:spacing w:val="-2"/>
          <w:sz w:val="28"/>
          <w:szCs w:val="28"/>
        </w:rPr>
      </w:pPr>
      <w:bookmarkStart w:id="4" w:name="_Ref274643065"/>
      <w:r w:rsidRPr="00BE18F2">
        <w:rPr>
          <w:spacing w:val="-2"/>
          <w:sz w:val="28"/>
          <w:szCs w:val="28"/>
        </w:rPr>
        <w:t xml:space="preserve">7.1. elektromobiļu iegāde, kas atbilst šādām minimālām prasībām: </w:t>
      </w:r>
      <w:proofErr w:type="spellStart"/>
      <w:r w:rsidRPr="00BE18F2">
        <w:rPr>
          <w:spacing w:val="-2"/>
          <w:sz w:val="28"/>
          <w:szCs w:val="28"/>
        </w:rPr>
        <w:t>elektromobiļa</w:t>
      </w:r>
      <w:proofErr w:type="spellEnd"/>
      <w:r w:rsidRPr="00BE18F2">
        <w:rPr>
          <w:spacing w:val="-2"/>
          <w:sz w:val="28"/>
          <w:szCs w:val="28"/>
        </w:rPr>
        <w:t xml:space="preserve"> maksimālais nobraukums starp uzlādes reizēm –</w:t>
      </w:r>
      <w:r w:rsidR="00A161F4">
        <w:rPr>
          <w:spacing w:val="-2"/>
          <w:sz w:val="28"/>
          <w:szCs w:val="28"/>
        </w:rPr>
        <w:t xml:space="preserve"> </w:t>
      </w:r>
      <w:smartTag w:uri="schemas-tilde-lv/tildestengine" w:element="metric2">
        <w:smartTagPr>
          <w:attr w:name="metric_value" w:val="100"/>
          <w:attr w:name="metric_text" w:val="kilometri"/>
        </w:smartTagPr>
        <w:r w:rsidRPr="00BE18F2">
          <w:rPr>
            <w:spacing w:val="-2"/>
            <w:sz w:val="28"/>
            <w:szCs w:val="28"/>
          </w:rPr>
          <w:t>100 kilometri</w:t>
        </w:r>
      </w:smartTag>
      <w:r w:rsidRPr="00BE18F2">
        <w:rPr>
          <w:spacing w:val="-2"/>
          <w:sz w:val="28"/>
          <w:szCs w:val="28"/>
        </w:rPr>
        <w:t xml:space="preserve">, </w:t>
      </w:r>
      <w:proofErr w:type="spellStart"/>
      <w:r w:rsidRPr="00BE18F2">
        <w:rPr>
          <w:spacing w:val="-2"/>
          <w:sz w:val="28"/>
          <w:szCs w:val="28"/>
        </w:rPr>
        <w:t>elektromobiļa</w:t>
      </w:r>
      <w:proofErr w:type="spellEnd"/>
      <w:r w:rsidRPr="00BE18F2">
        <w:rPr>
          <w:spacing w:val="-2"/>
          <w:sz w:val="28"/>
          <w:szCs w:val="28"/>
        </w:rPr>
        <w:t xml:space="preserve"> maksimālais ātrums –</w:t>
      </w:r>
      <w:r w:rsidR="00A161F4">
        <w:rPr>
          <w:spacing w:val="-2"/>
          <w:sz w:val="28"/>
          <w:szCs w:val="28"/>
        </w:rPr>
        <w:t xml:space="preserve"> </w:t>
      </w:r>
      <w:smartTag w:uri="schemas-tilde-lv/tildestengine" w:element="metric2">
        <w:smartTagPr>
          <w:attr w:name="metric_value" w:val="100"/>
          <w:attr w:name="metric_text" w:val="kilometri"/>
        </w:smartTagPr>
        <w:r w:rsidRPr="00BE18F2">
          <w:rPr>
            <w:spacing w:val="-2"/>
            <w:sz w:val="28"/>
            <w:szCs w:val="28"/>
          </w:rPr>
          <w:t>100 kilometri</w:t>
        </w:r>
      </w:smartTag>
      <w:r w:rsidRPr="00BE18F2">
        <w:rPr>
          <w:spacing w:val="-2"/>
          <w:sz w:val="28"/>
          <w:szCs w:val="28"/>
        </w:rPr>
        <w:t xml:space="preserve"> stundā;</w:t>
      </w:r>
    </w:p>
    <w:p w:rsidR="00265C86" w:rsidRPr="00BE18F2" w:rsidRDefault="00265C86" w:rsidP="000166CD">
      <w:pPr>
        <w:pStyle w:val="naisf"/>
        <w:tabs>
          <w:tab w:val="num" w:pos="1980"/>
        </w:tabs>
        <w:spacing w:before="0" w:after="0"/>
        <w:ind w:firstLine="720"/>
        <w:rPr>
          <w:spacing w:val="-2"/>
          <w:sz w:val="28"/>
          <w:szCs w:val="28"/>
        </w:rPr>
      </w:pPr>
      <w:r w:rsidRPr="00BE18F2">
        <w:rPr>
          <w:spacing w:val="-2"/>
          <w:sz w:val="28"/>
          <w:szCs w:val="28"/>
        </w:rPr>
        <w:t>7.2. ar elektrību darbināmu transportlīdzekļu kombinēt</w:t>
      </w:r>
      <w:r w:rsidR="000574E8">
        <w:rPr>
          <w:spacing w:val="-2"/>
          <w:sz w:val="28"/>
          <w:szCs w:val="28"/>
        </w:rPr>
        <w:t>o</w:t>
      </w:r>
      <w:r w:rsidRPr="00BE18F2">
        <w:rPr>
          <w:spacing w:val="-2"/>
          <w:sz w:val="28"/>
          <w:szCs w:val="28"/>
        </w:rPr>
        <w:t xml:space="preserve"> uzlādes stacij</w:t>
      </w:r>
      <w:r w:rsidR="000574E8">
        <w:rPr>
          <w:spacing w:val="-2"/>
          <w:sz w:val="28"/>
          <w:szCs w:val="28"/>
        </w:rPr>
        <w:t>u</w:t>
      </w:r>
      <w:r w:rsidRPr="00BE18F2">
        <w:rPr>
          <w:spacing w:val="-2"/>
          <w:sz w:val="28"/>
          <w:szCs w:val="28"/>
        </w:rPr>
        <w:t>, kas ietver</w:t>
      </w:r>
      <w:r>
        <w:rPr>
          <w:spacing w:val="-2"/>
          <w:sz w:val="28"/>
          <w:szCs w:val="28"/>
        </w:rPr>
        <w:t xml:space="preserve"> gan</w:t>
      </w:r>
      <w:r w:rsidRPr="00BE18F2">
        <w:rPr>
          <w:spacing w:val="-2"/>
          <w:sz w:val="28"/>
          <w:szCs w:val="28"/>
        </w:rPr>
        <w:t xml:space="preserve"> 43kW maiņstrāvas</w:t>
      </w:r>
      <w:r>
        <w:rPr>
          <w:spacing w:val="-2"/>
          <w:sz w:val="28"/>
          <w:szCs w:val="28"/>
        </w:rPr>
        <w:t>, gan arī</w:t>
      </w:r>
      <w:r w:rsidRPr="00BE18F2">
        <w:rPr>
          <w:spacing w:val="-2"/>
          <w:sz w:val="28"/>
          <w:szCs w:val="28"/>
        </w:rPr>
        <w:t xml:space="preserve"> 50 kW līdzstrāvas uzlādes iespēju, iegāde, montāža un uzturēšana divu gadu laikā pēc uzlādes stacij</w:t>
      </w:r>
      <w:r w:rsidR="000574E8">
        <w:rPr>
          <w:spacing w:val="-2"/>
          <w:sz w:val="28"/>
          <w:szCs w:val="28"/>
        </w:rPr>
        <w:t>u</w:t>
      </w:r>
      <w:r w:rsidRPr="00BE18F2">
        <w:rPr>
          <w:spacing w:val="-2"/>
          <w:sz w:val="28"/>
          <w:szCs w:val="28"/>
        </w:rPr>
        <w:t xml:space="preserve"> uzstādīšanas, kā arī pieslēgšana sadales elektriskajam tīklam, kas atbilst šo noteikumu 15.3.apakšpunkta nosacījumiem. </w:t>
      </w:r>
      <w:bookmarkEnd w:id="4"/>
    </w:p>
    <w:p w:rsidR="00265C86" w:rsidRPr="00BE18F2" w:rsidRDefault="00265C86" w:rsidP="000166CD">
      <w:pPr>
        <w:pStyle w:val="naisf"/>
        <w:tabs>
          <w:tab w:val="num" w:pos="1980"/>
        </w:tabs>
        <w:spacing w:before="0" w:after="0"/>
        <w:ind w:firstLine="720"/>
        <w:rPr>
          <w:spacing w:val="-2"/>
          <w:sz w:val="28"/>
          <w:szCs w:val="28"/>
        </w:rPr>
      </w:pPr>
    </w:p>
    <w:p w:rsidR="00265C86" w:rsidRPr="00BE18F2" w:rsidRDefault="00265C86" w:rsidP="000166CD">
      <w:pPr>
        <w:pStyle w:val="naisf"/>
        <w:tabs>
          <w:tab w:val="num" w:pos="1980"/>
        </w:tabs>
        <w:spacing w:before="0" w:after="0"/>
        <w:ind w:firstLine="720"/>
        <w:rPr>
          <w:sz w:val="28"/>
          <w:szCs w:val="28"/>
        </w:rPr>
      </w:pPr>
      <w:r w:rsidRPr="00BE18F2">
        <w:rPr>
          <w:spacing w:val="-2"/>
          <w:sz w:val="28"/>
          <w:szCs w:val="28"/>
        </w:rPr>
        <w:t xml:space="preserve">8. </w:t>
      </w:r>
      <w:r w:rsidRPr="00BE18F2">
        <w:rPr>
          <w:sz w:val="28"/>
          <w:szCs w:val="28"/>
        </w:rPr>
        <w:t>Pēc šo noteikumu spēkā stāšanās atbildīgā iestāde šo noteikumu 7.2.apakšpunktā minētajai aktivitātei organizē centralizētu iepirkumu, kura ietvaros tiks noteikti uzņēmumi, kas nodrošinās:</w:t>
      </w:r>
    </w:p>
    <w:p w:rsidR="00265C86" w:rsidRPr="00BE18F2" w:rsidRDefault="00265C86" w:rsidP="000166CD">
      <w:pPr>
        <w:pStyle w:val="naisf"/>
        <w:tabs>
          <w:tab w:val="num" w:pos="1980"/>
        </w:tabs>
        <w:spacing w:before="0" w:after="0"/>
        <w:ind w:firstLine="720"/>
        <w:rPr>
          <w:sz w:val="28"/>
          <w:szCs w:val="28"/>
        </w:rPr>
      </w:pPr>
      <w:r w:rsidRPr="00BE18F2">
        <w:rPr>
          <w:sz w:val="28"/>
          <w:szCs w:val="28"/>
        </w:rPr>
        <w:t xml:space="preserve">8.1. uzlādes staciju </w:t>
      </w:r>
      <w:r>
        <w:rPr>
          <w:sz w:val="28"/>
          <w:szCs w:val="28"/>
        </w:rPr>
        <w:t>p</w:t>
      </w:r>
      <w:r w:rsidRPr="00BE18F2">
        <w:rPr>
          <w:sz w:val="28"/>
          <w:szCs w:val="28"/>
        </w:rPr>
        <w:t xml:space="preserve">iegādi, montāžu un apkalpošanu divu gadu laikā pēc uzlādes staciju uzstādīšanas; </w:t>
      </w:r>
    </w:p>
    <w:p w:rsidR="00265C86" w:rsidRPr="00BE18F2" w:rsidRDefault="00265C86" w:rsidP="00652C78">
      <w:pPr>
        <w:pStyle w:val="naisf"/>
        <w:tabs>
          <w:tab w:val="num" w:pos="1980"/>
        </w:tabs>
        <w:spacing w:before="0" w:after="0"/>
        <w:ind w:firstLine="720"/>
        <w:rPr>
          <w:sz w:val="28"/>
          <w:szCs w:val="28"/>
        </w:rPr>
      </w:pPr>
      <w:r w:rsidRPr="00BE18F2">
        <w:rPr>
          <w:sz w:val="28"/>
          <w:szCs w:val="28"/>
        </w:rPr>
        <w:t>8.2. uzlādes stacij</w:t>
      </w:r>
      <w:r w:rsidR="000574E8">
        <w:rPr>
          <w:sz w:val="28"/>
          <w:szCs w:val="28"/>
        </w:rPr>
        <w:t>u</w:t>
      </w:r>
      <w:r w:rsidRPr="00BE18F2">
        <w:rPr>
          <w:sz w:val="28"/>
          <w:szCs w:val="28"/>
        </w:rPr>
        <w:t xml:space="preserve"> pieslēgšanu sadales elektriskajam tīklam, kas atbilst šo noteikumu 15.3.apakšpunkta  nosacījumiem</w:t>
      </w:r>
      <w:r>
        <w:rPr>
          <w:sz w:val="28"/>
          <w:szCs w:val="28"/>
        </w:rPr>
        <w:t>.</w:t>
      </w:r>
      <w:r w:rsidRPr="00BE18F2">
        <w:rPr>
          <w:rStyle w:val="CommentReference"/>
          <w:szCs w:val="16"/>
          <w:lang w:eastAsia="ar-SA"/>
        </w:rPr>
        <w:t>.</w:t>
      </w:r>
      <w:r w:rsidRPr="00BE18F2">
        <w:rPr>
          <w:sz w:val="28"/>
          <w:szCs w:val="28"/>
        </w:rPr>
        <w:t xml:space="preserve"> </w:t>
      </w:r>
    </w:p>
    <w:p w:rsidR="00265C86" w:rsidRPr="00BE18F2" w:rsidRDefault="00265C86" w:rsidP="005A0016">
      <w:pPr>
        <w:pStyle w:val="naisf"/>
        <w:spacing w:before="0" w:after="0"/>
        <w:ind w:firstLine="0"/>
        <w:rPr>
          <w:sz w:val="28"/>
          <w:szCs w:val="28"/>
        </w:rPr>
      </w:pPr>
    </w:p>
    <w:p w:rsidR="00265C86" w:rsidRPr="00BE18F2" w:rsidRDefault="00265C86" w:rsidP="0012136E">
      <w:pPr>
        <w:pStyle w:val="naisf"/>
        <w:spacing w:before="0" w:after="0"/>
        <w:ind w:firstLine="720"/>
        <w:rPr>
          <w:sz w:val="28"/>
          <w:szCs w:val="28"/>
        </w:rPr>
      </w:pPr>
      <w:r w:rsidRPr="00BE18F2">
        <w:rPr>
          <w:sz w:val="28"/>
          <w:szCs w:val="28"/>
        </w:rPr>
        <w:t>9. Finansējumu projekta iesniedzējiem, kas ir komersanti, piešķir:</w:t>
      </w:r>
    </w:p>
    <w:p w:rsidR="00265C86" w:rsidRPr="00BE18F2" w:rsidRDefault="00265C86" w:rsidP="003E271B">
      <w:pPr>
        <w:ind w:firstLine="720"/>
        <w:jc w:val="both"/>
        <w:rPr>
          <w:sz w:val="28"/>
          <w:szCs w:val="28"/>
        </w:rPr>
      </w:pPr>
      <w:r w:rsidRPr="00BE18F2">
        <w:rPr>
          <w:sz w:val="28"/>
          <w:szCs w:val="28"/>
        </w:rPr>
        <w:t>9.1. šo noteikumu 7.1. apakšpunktā minētajai aktivitātei</w:t>
      </w:r>
      <w:r w:rsidR="000574E8">
        <w:rPr>
          <w:sz w:val="28"/>
          <w:szCs w:val="28"/>
        </w:rPr>
        <w:t xml:space="preserve"> </w:t>
      </w:r>
      <w:r w:rsidRPr="00BE18F2">
        <w:rPr>
          <w:sz w:val="28"/>
          <w:szCs w:val="28"/>
        </w:rPr>
        <w:t xml:space="preserve">– atbilstoši </w:t>
      </w:r>
      <w:proofErr w:type="spellStart"/>
      <w:r w:rsidRPr="00BE18F2">
        <w:rPr>
          <w:i/>
          <w:iCs/>
          <w:sz w:val="28"/>
          <w:szCs w:val="28"/>
        </w:rPr>
        <w:t>de</w:t>
      </w:r>
      <w:proofErr w:type="spellEnd"/>
      <w:r w:rsidRPr="00BE18F2">
        <w:rPr>
          <w:i/>
          <w:iCs/>
          <w:sz w:val="28"/>
          <w:szCs w:val="28"/>
        </w:rPr>
        <w:t xml:space="preserve"> </w:t>
      </w:r>
      <w:proofErr w:type="spellStart"/>
      <w:r w:rsidRPr="00BE18F2">
        <w:rPr>
          <w:i/>
          <w:iCs/>
          <w:sz w:val="28"/>
          <w:szCs w:val="28"/>
        </w:rPr>
        <w:t>minimis</w:t>
      </w:r>
      <w:proofErr w:type="spellEnd"/>
      <w:r w:rsidRPr="00BE18F2">
        <w:rPr>
          <w:sz w:val="28"/>
          <w:szCs w:val="28"/>
        </w:rPr>
        <w:t xml:space="preserve"> atbalstam saskaņā ar Komisijas 2006. gada 15. decembra Regulu (EK) </w:t>
      </w:r>
      <w:proofErr w:type="spellStart"/>
      <w:r w:rsidRPr="00BE18F2">
        <w:rPr>
          <w:sz w:val="28"/>
          <w:szCs w:val="28"/>
        </w:rPr>
        <w:t>Nr</w:t>
      </w:r>
      <w:proofErr w:type="spellEnd"/>
      <w:r w:rsidRPr="00BE18F2">
        <w:rPr>
          <w:sz w:val="28"/>
          <w:szCs w:val="28"/>
        </w:rPr>
        <w:t xml:space="preserve">. </w:t>
      </w:r>
      <w:hyperlink r:id="rId8" w:tgtFrame="_blank" w:tooltip="Atvērt regulu latviešu valodā" w:history="1">
        <w:r w:rsidRPr="00BE18F2">
          <w:rPr>
            <w:rStyle w:val="Hyperlink"/>
            <w:color w:val="000000"/>
            <w:sz w:val="28"/>
            <w:szCs w:val="28"/>
          </w:rPr>
          <w:t>1998/2006</w:t>
        </w:r>
      </w:hyperlink>
      <w:r w:rsidRPr="00BE18F2">
        <w:rPr>
          <w:sz w:val="28"/>
          <w:szCs w:val="28"/>
        </w:rPr>
        <w:t xml:space="preserve"> par Līguma 87. un 88. panta piemērošanu </w:t>
      </w:r>
      <w:proofErr w:type="spellStart"/>
      <w:r w:rsidRPr="00BE18F2">
        <w:rPr>
          <w:i/>
          <w:iCs/>
          <w:sz w:val="28"/>
          <w:szCs w:val="28"/>
        </w:rPr>
        <w:t>de</w:t>
      </w:r>
      <w:proofErr w:type="spellEnd"/>
      <w:r w:rsidRPr="00BE18F2">
        <w:rPr>
          <w:i/>
          <w:iCs/>
          <w:sz w:val="28"/>
          <w:szCs w:val="28"/>
        </w:rPr>
        <w:t xml:space="preserve"> </w:t>
      </w:r>
      <w:proofErr w:type="spellStart"/>
      <w:r w:rsidRPr="00BE18F2">
        <w:rPr>
          <w:i/>
          <w:iCs/>
          <w:sz w:val="28"/>
          <w:szCs w:val="28"/>
        </w:rPr>
        <w:t>minimis</w:t>
      </w:r>
      <w:proofErr w:type="spellEnd"/>
      <w:r w:rsidRPr="00BE18F2">
        <w:rPr>
          <w:sz w:val="28"/>
          <w:szCs w:val="28"/>
        </w:rPr>
        <w:t xml:space="preserve"> atbalstam (turpmāk – Komisijas regula </w:t>
      </w:r>
      <w:proofErr w:type="spellStart"/>
      <w:r w:rsidRPr="00BE18F2">
        <w:rPr>
          <w:sz w:val="28"/>
          <w:szCs w:val="28"/>
        </w:rPr>
        <w:t>Nr</w:t>
      </w:r>
      <w:proofErr w:type="spellEnd"/>
      <w:r w:rsidRPr="00BE18F2">
        <w:rPr>
          <w:sz w:val="28"/>
          <w:szCs w:val="28"/>
        </w:rPr>
        <w:t xml:space="preserve">. </w:t>
      </w:r>
      <w:hyperlink r:id="rId9" w:tgtFrame="_blank" w:tooltip="Atvērt regulu latviešu valodā" w:history="1">
        <w:r w:rsidRPr="00BE18F2">
          <w:rPr>
            <w:rStyle w:val="Hyperlink"/>
            <w:color w:val="000000"/>
            <w:sz w:val="28"/>
            <w:szCs w:val="28"/>
          </w:rPr>
          <w:t>1998/2006</w:t>
        </w:r>
      </w:hyperlink>
      <w:r w:rsidRPr="00BE18F2">
        <w:rPr>
          <w:sz w:val="28"/>
          <w:szCs w:val="28"/>
        </w:rPr>
        <w:t xml:space="preserve">) (Eiropas Savienības Oficiālais Vēstnesis, 2006. gada 15. decembris, Nr. L379/5) vai Komisijas 2008. gada 6. augusta Regulas (EK) </w:t>
      </w:r>
      <w:proofErr w:type="spellStart"/>
      <w:r w:rsidRPr="00BE18F2">
        <w:rPr>
          <w:sz w:val="28"/>
          <w:szCs w:val="28"/>
        </w:rPr>
        <w:t>Nr</w:t>
      </w:r>
      <w:proofErr w:type="spellEnd"/>
      <w:r w:rsidRPr="00BE18F2">
        <w:rPr>
          <w:sz w:val="28"/>
          <w:szCs w:val="28"/>
        </w:rPr>
        <w:t xml:space="preserve">. </w:t>
      </w:r>
      <w:hyperlink r:id="rId10" w:tgtFrame="_blank" w:tooltip="REGULA" w:history="1">
        <w:r w:rsidRPr="00BE18F2">
          <w:rPr>
            <w:rStyle w:val="Hyperlink"/>
            <w:color w:val="000000"/>
            <w:sz w:val="28"/>
            <w:szCs w:val="28"/>
          </w:rPr>
          <w:t>800/2008</w:t>
        </w:r>
      </w:hyperlink>
      <w:r w:rsidRPr="00BE18F2">
        <w:rPr>
          <w:sz w:val="28"/>
          <w:szCs w:val="28"/>
        </w:rPr>
        <w:t xml:space="preserve">, kas atzīst noteiktas atbalsta kategorijas par saderīgām ar kopējo tirgu, piemērojot Līguma 87. un 88. pantu (vispārējā grupu atbrīvojuma regula) (turpmāk – Komisijas regula </w:t>
      </w:r>
      <w:proofErr w:type="spellStart"/>
      <w:r w:rsidRPr="00BE18F2">
        <w:rPr>
          <w:sz w:val="28"/>
          <w:szCs w:val="28"/>
        </w:rPr>
        <w:t>Nr</w:t>
      </w:r>
      <w:proofErr w:type="spellEnd"/>
      <w:r w:rsidRPr="00BE18F2">
        <w:rPr>
          <w:sz w:val="28"/>
          <w:szCs w:val="28"/>
        </w:rPr>
        <w:t xml:space="preserve">. </w:t>
      </w:r>
      <w:hyperlink r:id="rId11" w:tgtFrame="_blank" w:tooltip="REGULA" w:history="1">
        <w:r w:rsidRPr="00BE18F2">
          <w:rPr>
            <w:rStyle w:val="Hyperlink"/>
            <w:color w:val="000000"/>
            <w:sz w:val="28"/>
            <w:szCs w:val="28"/>
          </w:rPr>
          <w:t>800/2008</w:t>
        </w:r>
      </w:hyperlink>
      <w:r w:rsidRPr="00BE18F2">
        <w:rPr>
          <w:sz w:val="28"/>
          <w:szCs w:val="28"/>
        </w:rPr>
        <w:t xml:space="preserve">) (Eiropas </w:t>
      </w:r>
      <w:r w:rsidRPr="00BE18F2">
        <w:rPr>
          <w:sz w:val="28"/>
          <w:szCs w:val="28"/>
        </w:rPr>
        <w:lastRenderedPageBreak/>
        <w:t>Savienības Oficiālais Vēstnesis, 2008. gada 6. augusts, Nr. L214/3) 19. panta 1. un 3. punktam;</w:t>
      </w:r>
    </w:p>
    <w:p w:rsidR="00265C86" w:rsidRPr="00BE18F2" w:rsidRDefault="00265C86" w:rsidP="00697D23">
      <w:pPr>
        <w:ind w:firstLine="720"/>
        <w:jc w:val="both"/>
        <w:rPr>
          <w:sz w:val="28"/>
          <w:szCs w:val="28"/>
        </w:rPr>
      </w:pPr>
      <w:r w:rsidRPr="00BE18F2">
        <w:rPr>
          <w:sz w:val="28"/>
          <w:szCs w:val="28"/>
        </w:rPr>
        <w:t xml:space="preserve">9.2. šo noteikumu 7.2. apakšpunktā minētajai aktivitātei – atbilstoši Komisijas </w:t>
      </w:r>
      <w:r w:rsidRPr="00BE18F2">
        <w:rPr>
          <w:iCs/>
          <w:sz w:val="28"/>
          <w:szCs w:val="28"/>
        </w:rPr>
        <w:t>regulas Nr.800/2008 13.panta 1.punktam</w:t>
      </w:r>
      <w:r w:rsidRPr="00BE18F2">
        <w:rPr>
          <w:sz w:val="28"/>
          <w:szCs w:val="28"/>
        </w:rPr>
        <w:t>.</w:t>
      </w:r>
    </w:p>
    <w:p w:rsidR="00265C86" w:rsidRPr="00BE18F2" w:rsidRDefault="00265C86" w:rsidP="000166CD">
      <w:pPr>
        <w:pStyle w:val="naisf"/>
        <w:spacing w:before="0" w:after="0"/>
        <w:ind w:firstLine="720"/>
        <w:rPr>
          <w:sz w:val="28"/>
          <w:szCs w:val="28"/>
        </w:rPr>
      </w:pPr>
    </w:p>
    <w:p w:rsidR="00265C86" w:rsidRPr="00BE18F2" w:rsidRDefault="00265C86" w:rsidP="00043796">
      <w:pPr>
        <w:pStyle w:val="CommentText"/>
        <w:ind w:firstLine="709"/>
        <w:jc w:val="both"/>
      </w:pPr>
      <w:r w:rsidRPr="00BE18F2">
        <w:rPr>
          <w:sz w:val="28"/>
          <w:szCs w:val="28"/>
        </w:rPr>
        <w:t>10. Ja tiešās vai pastarpinātās pārvaldes iestāde vai atvasinātā publiskā persona iesniedz projekta iesniegumu par šo noteikumu 7.punktā minēt</w:t>
      </w:r>
      <w:r w:rsidR="000574E8">
        <w:rPr>
          <w:sz w:val="28"/>
          <w:szCs w:val="28"/>
        </w:rPr>
        <w:t>aj</w:t>
      </w:r>
      <w:r w:rsidRPr="00BE18F2">
        <w:rPr>
          <w:sz w:val="28"/>
          <w:szCs w:val="28"/>
        </w:rPr>
        <w:t>ām aktivitātēm, atbildīgā iestāde pēc lēmuma pieņemšanas par projekta apstiprināšanu ar nosacījumu (atbilstoši šo noteikumu 55.punktam) iesniedz informāciju par projektu Finanšu ministrijā izvērtēšanai saskaņā ar komercdarbības atbalsta kontroles jomu regulējošajiem normatīvajiem aktiem. Ja Finanšu ministrija klasificē atbalstu projektam kā komercdarbības atbalstu, piemērojami šo noteikumu nosacījumi, kas attiecas uz komersantiem.</w:t>
      </w:r>
    </w:p>
    <w:p w:rsidR="00265C86" w:rsidRPr="00BE18F2" w:rsidRDefault="00265C86" w:rsidP="000166CD">
      <w:pPr>
        <w:pStyle w:val="naisf"/>
        <w:spacing w:before="0" w:after="0"/>
        <w:ind w:firstLine="720"/>
        <w:rPr>
          <w:sz w:val="28"/>
          <w:szCs w:val="28"/>
        </w:rPr>
      </w:pPr>
    </w:p>
    <w:p w:rsidR="00265C86" w:rsidRPr="00BE18F2" w:rsidRDefault="00265C86" w:rsidP="000166CD">
      <w:pPr>
        <w:pStyle w:val="naisf"/>
        <w:spacing w:before="0" w:after="0"/>
        <w:ind w:firstLine="720"/>
        <w:rPr>
          <w:sz w:val="28"/>
          <w:szCs w:val="28"/>
        </w:rPr>
      </w:pPr>
      <w:r w:rsidRPr="00BE18F2">
        <w:rPr>
          <w:sz w:val="28"/>
          <w:szCs w:val="28"/>
        </w:rPr>
        <w:t xml:space="preserve">11. Projektu īsteno Latvijas Republikas teritorijā. </w:t>
      </w:r>
    </w:p>
    <w:p w:rsidR="00265C86" w:rsidRPr="00BE18F2" w:rsidRDefault="00265C86" w:rsidP="000166CD">
      <w:pPr>
        <w:pStyle w:val="naisf"/>
        <w:spacing w:before="0" w:after="0"/>
        <w:ind w:firstLine="720"/>
        <w:rPr>
          <w:sz w:val="28"/>
          <w:szCs w:val="28"/>
        </w:rPr>
      </w:pPr>
    </w:p>
    <w:p w:rsidR="00265C86" w:rsidRPr="00BE18F2" w:rsidRDefault="00265C86" w:rsidP="000166CD">
      <w:pPr>
        <w:pStyle w:val="naisf"/>
        <w:spacing w:before="0" w:after="0"/>
        <w:ind w:firstLine="720"/>
        <w:rPr>
          <w:sz w:val="28"/>
          <w:szCs w:val="28"/>
        </w:rPr>
      </w:pPr>
      <w:r w:rsidRPr="00BE18F2">
        <w:rPr>
          <w:sz w:val="28"/>
          <w:szCs w:val="28"/>
        </w:rPr>
        <w:t>12. Šo noteikumu 7.1.apakšpunkta aktivitātes ietvaros iegādāto elektromobili reģistrē Latvijas Republikā.</w:t>
      </w:r>
    </w:p>
    <w:p w:rsidR="00265C86" w:rsidRPr="00BE18F2" w:rsidRDefault="00265C86" w:rsidP="000166CD">
      <w:pPr>
        <w:pStyle w:val="naisf"/>
        <w:spacing w:before="0" w:after="0"/>
        <w:ind w:firstLine="720"/>
        <w:rPr>
          <w:sz w:val="28"/>
          <w:szCs w:val="28"/>
        </w:rPr>
      </w:pPr>
    </w:p>
    <w:p w:rsidR="00265C86" w:rsidRPr="00BE18F2" w:rsidRDefault="00265C86" w:rsidP="000166CD">
      <w:pPr>
        <w:pStyle w:val="naisf"/>
        <w:spacing w:before="0" w:after="0"/>
        <w:ind w:firstLine="720"/>
        <w:rPr>
          <w:sz w:val="28"/>
          <w:szCs w:val="28"/>
        </w:rPr>
      </w:pPr>
    </w:p>
    <w:p w:rsidR="00265C86" w:rsidRPr="00BE18F2" w:rsidRDefault="00265C86" w:rsidP="000166CD">
      <w:pPr>
        <w:pStyle w:val="naisc"/>
        <w:spacing w:before="0" w:after="0"/>
        <w:rPr>
          <w:sz w:val="28"/>
          <w:szCs w:val="28"/>
        </w:rPr>
      </w:pPr>
      <w:proofErr w:type="spellStart"/>
      <w:r w:rsidRPr="00BE18F2">
        <w:rPr>
          <w:b/>
          <w:bCs/>
          <w:sz w:val="28"/>
          <w:szCs w:val="28"/>
        </w:rPr>
        <w:t>II. Prasības</w:t>
      </w:r>
      <w:proofErr w:type="spellEnd"/>
      <w:r w:rsidRPr="00BE18F2">
        <w:rPr>
          <w:b/>
          <w:bCs/>
          <w:sz w:val="28"/>
          <w:szCs w:val="28"/>
        </w:rPr>
        <w:t xml:space="preserve"> projekta iesniedzējam </w:t>
      </w:r>
    </w:p>
    <w:p w:rsidR="00265C86" w:rsidRPr="00BE18F2" w:rsidRDefault="00265C86" w:rsidP="000166CD">
      <w:pPr>
        <w:pStyle w:val="naisf"/>
        <w:spacing w:before="0" w:after="0"/>
        <w:ind w:firstLine="720"/>
        <w:rPr>
          <w:sz w:val="28"/>
          <w:szCs w:val="28"/>
        </w:rPr>
      </w:pPr>
    </w:p>
    <w:p w:rsidR="00265C86" w:rsidRPr="00BE18F2" w:rsidRDefault="00265C86" w:rsidP="00900917">
      <w:pPr>
        <w:pStyle w:val="naisf"/>
        <w:spacing w:before="0" w:after="0"/>
        <w:ind w:firstLine="720"/>
        <w:rPr>
          <w:spacing w:val="-2"/>
          <w:sz w:val="28"/>
          <w:szCs w:val="28"/>
        </w:rPr>
      </w:pPr>
      <w:r w:rsidRPr="00BE18F2">
        <w:rPr>
          <w:spacing w:val="-2"/>
          <w:sz w:val="28"/>
          <w:szCs w:val="28"/>
        </w:rPr>
        <w:t>13. Projekta iesniedzējam ir tiesības iesniegt vienu projekta iesniegumu gan par šo noteikumu 7.1.apakšpunktā, gan arī 7.2. apakšpunktā minēto aktivitāti. Par vienu un to pašu aktivitāti var iesniegt vienu projekta iesniegumu. Vienā projekta iesniegumā nedrīkst būt iekļautas vairākas šo noteikumu 7. punktā minētās aktivitātes.</w:t>
      </w:r>
    </w:p>
    <w:p w:rsidR="00265C86" w:rsidRPr="00BE18F2" w:rsidRDefault="00265C86" w:rsidP="00900917">
      <w:pPr>
        <w:pStyle w:val="naisf"/>
        <w:spacing w:before="0" w:after="0"/>
        <w:ind w:firstLine="720"/>
        <w:rPr>
          <w:spacing w:val="-2"/>
          <w:sz w:val="28"/>
          <w:szCs w:val="28"/>
        </w:rPr>
      </w:pPr>
    </w:p>
    <w:p w:rsidR="00265C86" w:rsidRPr="00BE18F2" w:rsidRDefault="00265C86" w:rsidP="00CD34FA">
      <w:pPr>
        <w:pStyle w:val="naisf"/>
        <w:spacing w:before="0" w:after="0"/>
        <w:ind w:firstLine="720"/>
        <w:rPr>
          <w:sz w:val="28"/>
          <w:szCs w:val="28"/>
        </w:rPr>
      </w:pPr>
      <w:r w:rsidRPr="00BE18F2">
        <w:rPr>
          <w:sz w:val="28"/>
          <w:szCs w:val="28"/>
        </w:rPr>
        <w:t xml:space="preserve">14. Projekta iesniedzējs, ja tas ir komersants, kas plāno saņemt finansējumu atbilstoši Komisijas regulai Nr.800/2008, </w:t>
      </w:r>
      <w:r w:rsidRPr="00BE18F2">
        <w:rPr>
          <w:spacing w:val="-2"/>
          <w:sz w:val="28"/>
          <w:szCs w:val="28"/>
        </w:rPr>
        <w:t>atbilst sīkā (</w:t>
      </w:r>
      <w:proofErr w:type="spellStart"/>
      <w:r w:rsidRPr="00BE18F2">
        <w:rPr>
          <w:spacing w:val="-2"/>
          <w:sz w:val="28"/>
          <w:szCs w:val="28"/>
        </w:rPr>
        <w:t>mikro</w:t>
      </w:r>
      <w:proofErr w:type="spellEnd"/>
      <w:r w:rsidRPr="00BE18F2">
        <w:rPr>
          <w:spacing w:val="-2"/>
          <w:sz w:val="28"/>
          <w:szCs w:val="28"/>
        </w:rPr>
        <w:t xml:space="preserve">), mazā vai vidējā komersanta kategorijai saskaņā ar Komisijas </w:t>
      </w:r>
      <w:r w:rsidRPr="00BE18F2">
        <w:rPr>
          <w:sz w:val="28"/>
          <w:szCs w:val="28"/>
        </w:rPr>
        <w:t xml:space="preserve">regulas </w:t>
      </w:r>
      <w:proofErr w:type="spellStart"/>
      <w:r w:rsidRPr="00BE18F2">
        <w:rPr>
          <w:sz w:val="28"/>
          <w:szCs w:val="28"/>
        </w:rPr>
        <w:t>Nr</w:t>
      </w:r>
      <w:proofErr w:type="spellEnd"/>
      <w:r w:rsidRPr="00BE18F2">
        <w:rPr>
          <w:sz w:val="28"/>
          <w:szCs w:val="28"/>
        </w:rPr>
        <w:t xml:space="preserve">. </w:t>
      </w:r>
      <w:hyperlink r:id="rId12" w:tgtFrame="_blank" w:tooltip="REGULA" w:history="1">
        <w:r w:rsidRPr="00BE18F2">
          <w:rPr>
            <w:sz w:val="28"/>
            <w:szCs w:val="28"/>
          </w:rPr>
          <w:t>800/2008</w:t>
        </w:r>
      </w:hyperlink>
      <w:r w:rsidRPr="00BE18F2">
        <w:rPr>
          <w:sz w:val="28"/>
          <w:szCs w:val="28"/>
        </w:rPr>
        <w:t xml:space="preserve"> 1. pielikumā iekļautajiem nosacījumiem sīkajam (</w:t>
      </w:r>
      <w:proofErr w:type="spellStart"/>
      <w:r w:rsidRPr="00BE18F2">
        <w:rPr>
          <w:sz w:val="28"/>
          <w:szCs w:val="28"/>
        </w:rPr>
        <w:t>mikro</w:t>
      </w:r>
      <w:proofErr w:type="spellEnd"/>
      <w:r w:rsidRPr="00BE18F2">
        <w:rPr>
          <w:sz w:val="28"/>
          <w:szCs w:val="28"/>
        </w:rPr>
        <w:t>), mazajam vai vidējam komersantam vai lielā komersanta kategorijai saskaņā ar Komisijas regulas Nr.</w:t>
      </w:r>
      <w:hyperlink r:id="rId13" w:tgtFrame="_blank" w:tooltip="REGULA" w:history="1">
        <w:r w:rsidRPr="00BE18F2">
          <w:rPr>
            <w:sz w:val="28"/>
            <w:szCs w:val="28"/>
          </w:rPr>
          <w:t>800/2008</w:t>
        </w:r>
      </w:hyperlink>
      <w:r w:rsidRPr="00BE18F2">
        <w:rPr>
          <w:sz w:val="28"/>
          <w:szCs w:val="28"/>
        </w:rPr>
        <w:t xml:space="preserve"> 2. panta 8. punktu.</w:t>
      </w:r>
    </w:p>
    <w:p w:rsidR="00265C86" w:rsidRPr="00BE18F2" w:rsidRDefault="00265C86" w:rsidP="00CD34FA">
      <w:pPr>
        <w:pStyle w:val="naisf"/>
        <w:spacing w:before="0" w:after="0"/>
        <w:ind w:firstLine="720"/>
        <w:rPr>
          <w:sz w:val="28"/>
          <w:szCs w:val="28"/>
        </w:rPr>
      </w:pPr>
    </w:p>
    <w:p w:rsidR="00265C86" w:rsidRPr="00BE18F2" w:rsidRDefault="00265C86" w:rsidP="00CD34FA">
      <w:pPr>
        <w:pStyle w:val="naisf"/>
        <w:spacing w:before="0" w:after="0"/>
        <w:ind w:firstLine="720"/>
        <w:rPr>
          <w:sz w:val="28"/>
          <w:szCs w:val="28"/>
        </w:rPr>
      </w:pPr>
      <w:r w:rsidRPr="00BE18F2">
        <w:rPr>
          <w:sz w:val="28"/>
          <w:szCs w:val="28"/>
        </w:rPr>
        <w:t>15. Projekta iesniegums par šo noteikumu 7.2. apakšpunktā minēto aktivitāti ir atbilstošs šādām prasībām:</w:t>
      </w:r>
    </w:p>
    <w:p w:rsidR="00265C86" w:rsidRPr="00BE18F2" w:rsidRDefault="00265C86" w:rsidP="00CD34FA">
      <w:pPr>
        <w:pStyle w:val="naisf"/>
        <w:spacing w:before="0" w:after="0"/>
        <w:ind w:firstLine="720"/>
        <w:rPr>
          <w:sz w:val="28"/>
          <w:szCs w:val="28"/>
        </w:rPr>
      </w:pPr>
      <w:r w:rsidRPr="00BE18F2">
        <w:rPr>
          <w:sz w:val="28"/>
          <w:szCs w:val="28"/>
        </w:rPr>
        <w:t>15.1. projektu īsteno vietā, kas atrodas līdz 500m attālumā no nozīmīgām satiksmes plūsmām – valsts galvenajiem un reģionālajiem autoceļiem, tostarp degvielas uzpildes stacijās vai lielveikalu autostāvvietās;</w:t>
      </w:r>
    </w:p>
    <w:p w:rsidR="00265C86" w:rsidRPr="00BE18F2" w:rsidRDefault="00265C86" w:rsidP="00CD34FA">
      <w:pPr>
        <w:pStyle w:val="naisf"/>
        <w:spacing w:before="0" w:after="0"/>
        <w:ind w:firstLine="720"/>
        <w:rPr>
          <w:sz w:val="28"/>
          <w:szCs w:val="28"/>
        </w:rPr>
      </w:pPr>
      <w:r w:rsidRPr="00BE18F2">
        <w:rPr>
          <w:sz w:val="28"/>
          <w:szCs w:val="28"/>
        </w:rPr>
        <w:t>15.2. uzlādes stacijai ir nodrošināta autostāvvieta vismaz diviem elektromobiļiem visu diennakti līdz to pilnīgai uzlādei;</w:t>
      </w:r>
    </w:p>
    <w:p w:rsidR="00265C86" w:rsidRPr="00BE18F2" w:rsidRDefault="00265C86" w:rsidP="00CD34FA">
      <w:pPr>
        <w:pStyle w:val="naisf"/>
        <w:spacing w:before="0" w:after="0"/>
        <w:ind w:firstLine="720"/>
        <w:rPr>
          <w:sz w:val="28"/>
          <w:szCs w:val="28"/>
        </w:rPr>
      </w:pPr>
      <w:r w:rsidRPr="00BE18F2">
        <w:rPr>
          <w:sz w:val="28"/>
          <w:szCs w:val="28"/>
        </w:rPr>
        <w:t>15.3. sadales elektriskais tīkls projekta īstenošanas vietā nodrošina elektromobiļu uzlādes punkta pieslēguma elektroapgādi ar:</w:t>
      </w:r>
    </w:p>
    <w:p w:rsidR="00265C86" w:rsidRPr="00BE18F2" w:rsidRDefault="00265C86" w:rsidP="00CD34FA">
      <w:pPr>
        <w:pStyle w:val="naisf"/>
        <w:spacing w:before="0" w:after="0"/>
        <w:ind w:firstLine="720"/>
        <w:rPr>
          <w:sz w:val="28"/>
          <w:szCs w:val="28"/>
        </w:rPr>
      </w:pPr>
      <w:r w:rsidRPr="00BE18F2">
        <w:rPr>
          <w:sz w:val="28"/>
          <w:szCs w:val="28"/>
        </w:rPr>
        <w:lastRenderedPageBreak/>
        <w:t xml:space="preserve">15.3.1. </w:t>
      </w:r>
      <w:proofErr w:type="spellStart"/>
      <w:r w:rsidRPr="00BE18F2">
        <w:rPr>
          <w:sz w:val="28"/>
          <w:szCs w:val="28"/>
        </w:rPr>
        <w:t>maiņspriegumu</w:t>
      </w:r>
      <w:proofErr w:type="spellEnd"/>
      <w:r w:rsidRPr="00BE18F2">
        <w:rPr>
          <w:sz w:val="28"/>
          <w:szCs w:val="28"/>
        </w:rPr>
        <w:t>: 3x400/230V;</w:t>
      </w:r>
    </w:p>
    <w:p w:rsidR="00265C86" w:rsidRPr="00BE18F2" w:rsidRDefault="00265C86" w:rsidP="00CD34FA">
      <w:pPr>
        <w:pStyle w:val="naisf"/>
        <w:spacing w:before="0" w:after="0"/>
        <w:ind w:firstLine="720"/>
        <w:rPr>
          <w:sz w:val="28"/>
          <w:szCs w:val="28"/>
        </w:rPr>
      </w:pPr>
      <w:r w:rsidRPr="00BE18F2">
        <w:rPr>
          <w:sz w:val="28"/>
          <w:szCs w:val="28"/>
        </w:rPr>
        <w:t>15.3.2. elektrisko strāvu ne mazāku par 120A;</w:t>
      </w:r>
    </w:p>
    <w:p w:rsidR="00265C86" w:rsidRPr="00BE18F2" w:rsidRDefault="00265C86" w:rsidP="00CD34FA">
      <w:pPr>
        <w:pStyle w:val="naisf"/>
        <w:spacing w:before="0" w:after="0"/>
        <w:ind w:firstLine="720"/>
        <w:rPr>
          <w:sz w:val="28"/>
          <w:szCs w:val="28"/>
        </w:rPr>
      </w:pPr>
      <w:r w:rsidRPr="00BE18F2">
        <w:rPr>
          <w:sz w:val="28"/>
          <w:szCs w:val="28"/>
        </w:rPr>
        <w:t>15.4. zeme, uz kuras paredzēts īstenot projektu, pieder projekta iesniedzējam, vai projekt</w:t>
      </w:r>
      <w:r>
        <w:rPr>
          <w:sz w:val="28"/>
          <w:szCs w:val="28"/>
        </w:rPr>
        <w:t>a</w:t>
      </w:r>
      <w:r w:rsidRPr="00BE18F2">
        <w:rPr>
          <w:sz w:val="28"/>
          <w:szCs w:val="28"/>
        </w:rPr>
        <w:t xml:space="preserve"> iesniedzēj</w:t>
      </w:r>
      <w:r>
        <w:rPr>
          <w:sz w:val="28"/>
          <w:szCs w:val="28"/>
        </w:rPr>
        <w:t>am</w:t>
      </w:r>
      <w:r w:rsidRPr="00BE18F2">
        <w:rPr>
          <w:sz w:val="28"/>
          <w:szCs w:val="28"/>
        </w:rPr>
        <w:t xml:space="preserve"> ir </w:t>
      </w:r>
      <w:r>
        <w:rPr>
          <w:sz w:val="28"/>
          <w:szCs w:val="28"/>
        </w:rPr>
        <w:t xml:space="preserve">rakstveida </w:t>
      </w:r>
      <w:r w:rsidR="0064478E" w:rsidRPr="00BE18F2">
        <w:rPr>
          <w:sz w:val="28"/>
          <w:szCs w:val="28"/>
        </w:rPr>
        <w:t>līgum</w:t>
      </w:r>
      <w:r w:rsidR="0064478E">
        <w:rPr>
          <w:sz w:val="28"/>
          <w:szCs w:val="28"/>
        </w:rPr>
        <w:t>s</w:t>
      </w:r>
      <w:r w:rsidR="0064478E" w:rsidRPr="00BE18F2">
        <w:rPr>
          <w:sz w:val="28"/>
          <w:szCs w:val="28"/>
        </w:rPr>
        <w:t xml:space="preserve"> </w:t>
      </w:r>
      <w:r w:rsidRPr="00BE18F2">
        <w:rPr>
          <w:sz w:val="28"/>
          <w:szCs w:val="28"/>
        </w:rPr>
        <w:t xml:space="preserve">par zemes </w:t>
      </w:r>
      <w:r>
        <w:rPr>
          <w:sz w:val="28"/>
          <w:szCs w:val="28"/>
        </w:rPr>
        <w:t>lietošanas tiesībām</w:t>
      </w:r>
      <w:r w:rsidRPr="00BE18F2">
        <w:rPr>
          <w:sz w:val="28"/>
          <w:szCs w:val="28"/>
        </w:rPr>
        <w:t xml:space="preserve"> projekta īstenošanai vismaz uz pieciem gadiem.</w:t>
      </w:r>
      <w:r w:rsidR="00374738">
        <w:rPr>
          <w:sz w:val="28"/>
          <w:szCs w:val="28"/>
        </w:rPr>
        <w:t xml:space="preserve"> Ja zemes lietošanas tiesības nav nostiprinātas zemesgrāmatā līdz projekta iesnieguma iesniegšanas termiņa beigām, projekta iesniedzējs pēc lēmuma par projekta apstiprināšanu saņemšanas izpilda šo noteikumu 60.2.apakšpunktā minētās prasības.</w:t>
      </w:r>
    </w:p>
    <w:p w:rsidR="00265C86" w:rsidRPr="00BE18F2" w:rsidRDefault="00265C86" w:rsidP="00F41146">
      <w:pPr>
        <w:pStyle w:val="naisf"/>
        <w:spacing w:before="0" w:after="0"/>
        <w:ind w:firstLine="0"/>
        <w:rPr>
          <w:sz w:val="28"/>
          <w:szCs w:val="28"/>
        </w:rPr>
      </w:pPr>
    </w:p>
    <w:p w:rsidR="00265C86" w:rsidRPr="00BE18F2" w:rsidRDefault="00265C86" w:rsidP="000166CD">
      <w:pPr>
        <w:pStyle w:val="naisf"/>
        <w:spacing w:before="0" w:after="0"/>
        <w:ind w:firstLine="720"/>
        <w:rPr>
          <w:sz w:val="28"/>
        </w:rPr>
      </w:pPr>
      <w:r w:rsidRPr="00BE18F2">
        <w:rPr>
          <w:color w:val="000000"/>
          <w:sz w:val="28"/>
          <w:szCs w:val="28"/>
        </w:rPr>
        <w:t>16.</w:t>
      </w:r>
      <w:r w:rsidRPr="00BE18F2">
        <w:t xml:space="preserve"> </w:t>
      </w:r>
      <w:r w:rsidRPr="00BE18F2">
        <w:rPr>
          <w:sz w:val="28"/>
        </w:rPr>
        <w:t>Projekta iesniedzēj</w:t>
      </w:r>
      <w:r>
        <w:rPr>
          <w:sz w:val="28"/>
        </w:rPr>
        <w:t>am</w:t>
      </w:r>
      <w:r w:rsidRPr="00BE18F2">
        <w:rPr>
          <w:sz w:val="28"/>
        </w:rPr>
        <w:t xml:space="preserve">, kas vēlas īstenot šo noteikumu </w:t>
      </w:r>
      <w:r w:rsidRPr="000574E8">
        <w:rPr>
          <w:sz w:val="28"/>
        </w:rPr>
        <w:t>7.2.</w:t>
      </w:r>
      <w:r w:rsidRPr="00BE18F2">
        <w:rPr>
          <w:sz w:val="28"/>
        </w:rPr>
        <w:t xml:space="preserve">apakšpunktā minēto aktivitāti, </w:t>
      </w:r>
      <w:r>
        <w:rPr>
          <w:sz w:val="28"/>
        </w:rPr>
        <w:t xml:space="preserve">ir saistošs šo noteikumu 8.punktā noteiktā centralizētā iepirkuma rezultāts. Projekta iesniedzēja pienākums ir iepazīties ar centralizētā iepirkuma dokumentāciju un norādīt savā projekta iesniegumā aktivitāšu cenas, kādas noteiktas centralizētā iepirkuma rezultātā. </w:t>
      </w:r>
    </w:p>
    <w:p w:rsidR="00265C86" w:rsidRPr="00BE18F2" w:rsidRDefault="00265C86" w:rsidP="000166CD">
      <w:pPr>
        <w:pStyle w:val="naisf"/>
        <w:spacing w:before="0" w:after="0"/>
        <w:ind w:firstLine="720"/>
        <w:rPr>
          <w:color w:val="000000"/>
          <w:sz w:val="28"/>
          <w:szCs w:val="28"/>
        </w:rPr>
      </w:pPr>
    </w:p>
    <w:p w:rsidR="00336FEF" w:rsidRDefault="00265C86" w:rsidP="00336FEF">
      <w:pPr>
        <w:pStyle w:val="naisf"/>
        <w:spacing w:before="0" w:after="0"/>
        <w:ind w:firstLine="720"/>
        <w:rPr>
          <w:color w:val="000000"/>
          <w:sz w:val="28"/>
          <w:szCs w:val="28"/>
        </w:rPr>
      </w:pPr>
      <w:r w:rsidRPr="00BE18F2">
        <w:rPr>
          <w:color w:val="000000"/>
          <w:sz w:val="28"/>
          <w:szCs w:val="28"/>
        </w:rPr>
        <w:t>17. Uz finansējumu projekta īstenošanai nevar pretendēt, ja:</w:t>
      </w:r>
    </w:p>
    <w:p w:rsidR="00336FEF" w:rsidRDefault="00265C86" w:rsidP="00336FEF">
      <w:pPr>
        <w:pStyle w:val="naisf"/>
        <w:spacing w:before="0" w:after="0"/>
        <w:ind w:firstLine="720"/>
        <w:rPr>
          <w:color w:val="000000"/>
          <w:sz w:val="28"/>
          <w:szCs w:val="28"/>
        </w:rPr>
      </w:pPr>
      <w:r w:rsidRPr="00BE18F2">
        <w:rPr>
          <w:color w:val="000000"/>
          <w:sz w:val="28"/>
          <w:szCs w:val="28"/>
        </w:rPr>
        <w:t>17.1. </w:t>
      </w:r>
      <w:r w:rsidRPr="00BE18F2">
        <w:rPr>
          <w:sz w:val="28"/>
          <w:szCs w:val="28"/>
        </w:rPr>
        <w:t>projekta iesniedzējam ir nodokļu parādi, tai skaitā valsts sociālās apdrošināšanas obligāto iemaksu parādi, kas kopsummā pārsniedz 100 latus</w:t>
      </w:r>
      <w:r w:rsidRPr="00BE18F2">
        <w:rPr>
          <w:color w:val="000000"/>
          <w:sz w:val="28"/>
          <w:szCs w:val="28"/>
        </w:rPr>
        <w:t>;</w:t>
      </w:r>
    </w:p>
    <w:p w:rsidR="00336FEF" w:rsidRDefault="00265C86" w:rsidP="00336FEF">
      <w:pPr>
        <w:pStyle w:val="naisf"/>
        <w:spacing w:before="0" w:after="0"/>
        <w:ind w:firstLine="720"/>
        <w:rPr>
          <w:color w:val="000000"/>
          <w:sz w:val="28"/>
          <w:szCs w:val="28"/>
        </w:rPr>
      </w:pPr>
      <w:r w:rsidRPr="00BE18F2">
        <w:rPr>
          <w:color w:val="000000"/>
          <w:sz w:val="28"/>
          <w:szCs w:val="28"/>
        </w:rPr>
        <w:t xml:space="preserve">17.2. projekta iesniedzējs vai projekta iesniedzēja, kas ir juridiska persona, interesēs fiziska persona ir izdarījusi noziedzīgu nodarījumu, kas skāris Latvijas Republikas vai Eiropas Savienības finanšu intereses, un projekta iesniedzējam saskaņā ar Krimināllikumu ir piemēroti piespiedu ietekmēšanas līdzekļi; </w:t>
      </w:r>
    </w:p>
    <w:p w:rsidR="00336FEF" w:rsidRDefault="00265C86" w:rsidP="00336FEF">
      <w:pPr>
        <w:pStyle w:val="naisf"/>
        <w:spacing w:before="0" w:after="0"/>
        <w:ind w:firstLine="720"/>
        <w:rPr>
          <w:color w:val="000000"/>
          <w:sz w:val="28"/>
          <w:szCs w:val="28"/>
        </w:rPr>
      </w:pPr>
      <w:r w:rsidRPr="00BE18F2">
        <w:rPr>
          <w:color w:val="000000"/>
          <w:sz w:val="28"/>
          <w:szCs w:val="28"/>
        </w:rPr>
        <w:t xml:space="preserve">17.3. projekta iesniedzējs par finanšu instrumenta finansētajām attiecināmajām izmaksām ir saņēmis vai plāno saņemt līdzfinansējumu citu finansējuma programmu vai individuālā atbalsta projekta ietvaros no citiem finanšu instrumentiem, tai skaitā no Eiropas Savienības vai ārvalstu finanšu palīdzības līdzekļiem; </w:t>
      </w:r>
    </w:p>
    <w:p w:rsidR="00336FEF" w:rsidRDefault="00265C86" w:rsidP="00336FEF">
      <w:pPr>
        <w:pStyle w:val="naisf"/>
        <w:spacing w:before="0" w:after="0"/>
        <w:ind w:firstLine="720"/>
        <w:rPr>
          <w:sz w:val="28"/>
        </w:rPr>
      </w:pPr>
      <w:r w:rsidRPr="00BE18F2">
        <w:rPr>
          <w:sz w:val="28"/>
        </w:rPr>
        <w:t>17.4. projekta iesniedzējs ir komersants, un tas atbilst grūtībās nonākuša komersanta statusam. Grūtībās nonācis komersants ir komersants, kuram:</w:t>
      </w:r>
    </w:p>
    <w:p w:rsidR="00336FEF" w:rsidRDefault="00265C86" w:rsidP="00336FEF">
      <w:pPr>
        <w:pStyle w:val="naisf"/>
        <w:spacing w:before="0" w:after="0"/>
        <w:ind w:firstLine="720"/>
        <w:rPr>
          <w:color w:val="000000"/>
          <w:sz w:val="28"/>
          <w:szCs w:val="28"/>
        </w:rPr>
      </w:pPr>
      <w:r w:rsidRPr="00BE18F2">
        <w:rPr>
          <w:sz w:val="28"/>
        </w:rPr>
        <w:t>17.4</w:t>
      </w:r>
      <w:r w:rsidRPr="00BE18F2">
        <w:rPr>
          <w:color w:val="000000"/>
          <w:sz w:val="28"/>
          <w:szCs w:val="28"/>
        </w:rPr>
        <w:t>.1. ar tiesas spriedumu ir pasludināts maksātnespējas process vai ar tiesas spriedumu tiek īstenots tiesiskās aizsardzības process, vai ar tiesas lēmumu tiek īstenots ārpustiesas tiesiskās aizsardzības process, tas atrodas sanācijas procesā vai tā saimnieciskā darbība ir izbeigta;</w:t>
      </w:r>
    </w:p>
    <w:p w:rsidR="00336FEF" w:rsidRDefault="00265C86" w:rsidP="00336FEF">
      <w:pPr>
        <w:pStyle w:val="naisf"/>
        <w:spacing w:before="0" w:after="0"/>
        <w:ind w:firstLine="720"/>
        <w:rPr>
          <w:color w:val="000000"/>
          <w:sz w:val="28"/>
          <w:szCs w:val="28"/>
        </w:rPr>
      </w:pPr>
      <w:r w:rsidRPr="00BE18F2">
        <w:rPr>
          <w:sz w:val="28"/>
        </w:rPr>
        <w:t>17.4</w:t>
      </w:r>
      <w:r w:rsidRPr="00BE18F2">
        <w:rPr>
          <w:color w:val="000000"/>
          <w:sz w:val="28"/>
          <w:szCs w:val="28"/>
        </w:rPr>
        <w:t>.2. projekta iesnieguma iesniegšanas dienā zaudējumi pārsniedz pusi no pamatkapitāla un pēdējo 12 mēnešu laikā zaudējumi pārsniedz ceturtdaļu no pamatkapitāla;</w:t>
      </w:r>
    </w:p>
    <w:p w:rsidR="00336FEF" w:rsidRDefault="00265C86" w:rsidP="00336FEF">
      <w:pPr>
        <w:pStyle w:val="naisf"/>
        <w:spacing w:before="0" w:after="0"/>
        <w:ind w:firstLine="720"/>
        <w:rPr>
          <w:color w:val="000000"/>
          <w:sz w:val="28"/>
          <w:szCs w:val="28"/>
        </w:rPr>
      </w:pPr>
      <w:r w:rsidRPr="00BE18F2">
        <w:rPr>
          <w:sz w:val="28"/>
        </w:rPr>
        <w:t>17.4</w:t>
      </w:r>
      <w:r w:rsidRPr="00BE18F2">
        <w:rPr>
          <w:color w:val="000000"/>
          <w:sz w:val="28"/>
          <w:szCs w:val="28"/>
        </w:rPr>
        <w:t xml:space="preserve">.3. projekta iesnieguma iesniegšanas dienā saskaņā ar pēdējo divu noslēgto finanšu gadu pārskatiem ir novērojamas grūtībās nonākuša komersanta pazīmes </w:t>
      </w:r>
      <w:r w:rsidR="000574E8">
        <w:rPr>
          <w:color w:val="000000"/>
          <w:sz w:val="28"/>
          <w:szCs w:val="28"/>
        </w:rPr>
        <w:t>–</w:t>
      </w:r>
      <w:r w:rsidRPr="00BE18F2">
        <w:rPr>
          <w:color w:val="000000"/>
          <w:sz w:val="28"/>
          <w:szCs w:val="28"/>
        </w:rPr>
        <w:t xml:space="preserve"> zaudējumu pieaugums, apgrozījuma samazināšanās, naudas plūsmas samazināšanās, parādu pieaugums, procentu likmju celšanās, gatavās produkcijas krājumu pieaugums, jaudas pārpalikums, zems likviditātes koeficients, krītoša vai nulles aktīvu vērtība;</w:t>
      </w:r>
    </w:p>
    <w:p w:rsidR="00265C86" w:rsidRPr="00336FEF" w:rsidRDefault="00265C86" w:rsidP="00336FEF">
      <w:pPr>
        <w:pStyle w:val="naisf"/>
        <w:spacing w:before="0" w:after="0"/>
        <w:ind w:firstLine="720"/>
        <w:rPr>
          <w:color w:val="000000"/>
          <w:sz w:val="28"/>
          <w:szCs w:val="28"/>
        </w:rPr>
      </w:pPr>
      <w:r w:rsidRPr="00BE18F2">
        <w:rPr>
          <w:sz w:val="28"/>
        </w:rPr>
        <w:lastRenderedPageBreak/>
        <w:t>17.4</w:t>
      </w:r>
      <w:r w:rsidRPr="00BE18F2">
        <w:rPr>
          <w:color w:val="000000"/>
          <w:sz w:val="28"/>
          <w:szCs w:val="28"/>
        </w:rPr>
        <w:t xml:space="preserve">.4. nav iespēju nosegt zaudējumus no saviem līdzekļiem vai ar līdzekļiem, ko tas spēj iegūt no sava īpašnieka vai kreditoriem, un tas nespēj apturēt zaudējumus, kuri bez valsts iestāžu ārējās iejaukšanās </w:t>
      </w:r>
      <w:proofErr w:type="spellStart"/>
      <w:r w:rsidRPr="00BE18F2">
        <w:rPr>
          <w:color w:val="000000"/>
          <w:sz w:val="28"/>
          <w:szCs w:val="28"/>
        </w:rPr>
        <w:t>īstermiņā</w:t>
      </w:r>
      <w:proofErr w:type="spellEnd"/>
      <w:r w:rsidRPr="00BE18F2">
        <w:rPr>
          <w:color w:val="000000"/>
          <w:sz w:val="28"/>
          <w:szCs w:val="28"/>
        </w:rPr>
        <w:t xml:space="preserve"> vai vidējā termiņā noteikti izraisīs komercsabiedrības nespēju turpināt darbību.</w:t>
      </w:r>
    </w:p>
    <w:p w:rsidR="00336FEF" w:rsidRDefault="00336FEF" w:rsidP="00336FEF">
      <w:pPr>
        <w:pStyle w:val="naisf"/>
        <w:spacing w:before="0" w:after="0"/>
        <w:ind w:firstLine="0"/>
        <w:rPr>
          <w:sz w:val="28"/>
          <w:szCs w:val="28"/>
        </w:rPr>
      </w:pPr>
    </w:p>
    <w:p w:rsidR="007E4310" w:rsidRPr="00BE18F2" w:rsidRDefault="007E4310" w:rsidP="00336FEF">
      <w:pPr>
        <w:pStyle w:val="naisf"/>
        <w:spacing w:before="0" w:after="0"/>
        <w:ind w:firstLine="0"/>
        <w:rPr>
          <w:sz w:val="28"/>
          <w:szCs w:val="28"/>
        </w:rPr>
      </w:pPr>
    </w:p>
    <w:p w:rsidR="00336FEF" w:rsidRDefault="00265C86" w:rsidP="00336FEF">
      <w:pPr>
        <w:pStyle w:val="naisnod"/>
        <w:spacing w:before="0" w:after="0"/>
        <w:rPr>
          <w:sz w:val="28"/>
          <w:szCs w:val="28"/>
        </w:rPr>
      </w:pPr>
      <w:proofErr w:type="spellStart"/>
      <w:r w:rsidRPr="00BE18F2">
        <w:rPr>
          <w:sz w:val="28"/>
          <w:szCs w:val="28"/>
        </w:rPr>
        <w:t>III. Finansējuma</w:t>
      </w:r>
      <w:proofErr w:type="spellEnd"/>
      <w:r w:rsidRPr="00BE18F2">
        <w:rPr>
          <w:sz w:val="28"/>
          <w:szCs w:val="28"/>
        </w:rPr>
        <w:t xml:space="preserve"> apmēra noteikšana</w:t>
      </w:r>
    </w:p>
    <w:p w:rsidR="00336FEF" w:rsidRDefault="00336FEF" w:rsidP="00336FEF">
      <w:pPr>
        <w:pStyle w:val="naisnod"/>
        <w:spacing w:before="0" w:after="0"/>
        <w:jc w:val="left"/>
        <w:rPr>
          <w:b w:val="0"/>
          <w:bCs w:val="0"/>
          <w:sz w:val="28"/>
          <w:szCs w:val="28"/>
        </w:rPr>
      </w:pPr>
    </w:p>
    <w:p w:rsidR="00336FEF" w:rsidRDefault="00265C86" w:rsidP="000574E8">
      <w:pPr>
        <w:pStyle w:val="naisnod"/>
        <w:spacing w:before="0" w:after="0"/>
        <w:ind w:firstLine="709"/>
        <w:jc w:val="both"/>
        <w:rPr>
          <w:b w:val="0"/>
          <w:bCs w:val="0"/>
          <w:sz w:val="28"/>
          <w:szCs w:val="28"/>
        </w:rPr>
      </w:pPr>
      <w:r w:rsidRPr="00336FEF">
        <w:rPr>
          <w:b w:val="0"/>
          <w:bCs w:val="0"/>
          <w:sz w:val="28"/>
          <w:szCs w:val="28"/>
        </w:rPr>
        <w:t>18. Šo noteikumu 7.1. apakšpunktā minētajai aktivitātei pieejamais maksimālais finanšu instrumenta finansējums:</w:t>
      </w:r>
    </w:p>
    <w:p w:rsidR="00336FEF" w:rsidRDefault="00265C86" w:rsidP="000574E8">
      <w:pPr>
        <w:pStyle w:val="naisnod"/>
        <w:spacing w:before="0" w:after="0"/>
        <w:ind w:firstLine="709"/>
        <w:jc w:val="both"/>
        <w:rPr>
          <w:b w:val="0"/>
          <w:bCs w:val="0"/>
          <w:sz w:val="28"/>
          <w:szCs w:val="28"/>
        </w:rPr>
      </w:pPr>
      <w:r w:rsidRPr="00336FEF">
        <w:rPr>
          <w:b w:val="0"/>
          <w:bCs w:val="0"/>
          <w:sz w:val="28"/>
          <w:szCs w:val="28"/>
        </w:rPr>
        <w:t>18.1. projekta iesniedzējam, kas ir:</w:t>
      </w:r>
    </w:p>
    <w:p w:rsidR="00336FEF" w:rsidRPr="00336FEF" w:rsidRDefault="00265C86" w:rsidP="000574E8">
      <w:pPr>
        <w:pStyle w:val="naisnod"/>
        <w:spacing w:before="0" w:after="0"/>
        <w:ind w:firstLine="709"/>
        <w:jc w:val="both"/>
        <w:rPr>
          <w:b w:val="0"/>
          <w:sz w:val="28"/>
          <w:szCs w:val="28"/>
        </w:rPr>
      </w:pPr>
      <w:r w:rsidRPr="00336FEF">
        <w:rPr>
          <w:b w:val="0"/>
          <w:sz w:val="28"/>
          <w:szCs w:val="28"/>
        </w:rPr>
        <w:t xml:space="preserve">18.1.1. tiešā vai pastarpinātā pārvaldes iestāde, atvasinātā publiskā persona, ir 390 000 LVL; </w:t>
      </w:r>
    </w:p>
    <w:p w:rsidR="00336FEF" w:rsidRPr="00336FEF" w:rsidRDefault="00265C86" w:rsidP="000574E8">
      <w:pPr>
        <w:pStyle w:val="naisnod"/>
        <w:spacing w:before="0" w:after="0"/>
        <w:ind w:firstLine="709"/>
        <w:jc w:val="both"/>
        <w:rPr>
          <w:b w:val="0"/>
          <w:sz w:val="28"/>
          <w:szCs w:val="28"/>
        </w:rPr>
      </w:pPr>
      <w:r w:rsidRPr="00336FEF">
        <w:rPr>
          <w:b w:val="0"/>
          <w:sz w:val="28"/>
          <w:szCs w:val="28"/>
        </w:rPr>
        <w:t>18.1.2. komersants, kas izvēlas atbalstu saskaņā ar Komisijas regulu Nr.800/2008, ir  390 000 LVL;</w:t>
      </w:r>
    </w:p>
    <w:p w:rsidR="00336FEF" w:rsidRPr="00336FEF" w:rsidRDefault="00265C86" w:rsidP="000574E8">
      <w:pPr>
        <w:pStyle w:val="naisnod"/>
        <w:spacing w:before="0" w:after="0"/>
        <w:ind w:firstLine="709"/>
        <w:jc w:val="both"/>
        <w:rPr>
          <w:b w:val="0"/>
          <w:sz w:val="28"/>
          <w:szCs w:val="28"/>
        </w:rPr>
      </w:pPr>
      <w:r w:rsidRPr="00336FEF">
        <w:rPr>
          <w:b w:val="0"/>
          <w:sz w:val="28"/>
          <w:szCs w:val="28"/>
        </w:rPr>
        <w:t xml:space="preserve">18.1.3. komersants, kas izvēlas atbalstu saskaņā ar Komisijas regulu Nr.1998/2006, ir EUR 200 000 vai EUR 100 000 (uzņēmumiem, kas darbojas autotransporta nozarē) ekvivalents latos kopā ar attiecīgajā fiskālajā gadā un iepriekšējos divos fiskālajos gados piešķirto </w:t>
      </w:r>
      <w:proofErr w:type="spellStart"/>
      <w:r w:rsidRPr="00336FEF">
        <w:rPr>
          <w:b w:val="0"/>
          <w:i/>
          <w:sz w:val="28"/>
          <w:szCs w:val="28"/>
        </w:rPr>
        <w:t>de</w:t>
      </w:r>
      <w:proofErr w:type="spellEnd"/>
      <w:r w:rsidRPr="00336FEF">
        <w:rPr>
          <w:b w:val="0"/>
          <w:i/>
          <w:sz w:val="28"/>
          <w:szCs w:val="28"/>
        </w:rPr>
        <w:t xml:space="preserve"> </w:t>
      </w:r>
      <w:proofErr w:type="spellStart"/>
      <w:r w:rsidRPr="00336FEF">
        <w:rPr>
          <w:b w:val="0"/>
          <w:i/>
          <w:sz w:val="28"/>
          <w:szCs w:val="28"/>
        </w:rPr>
        <w:t>minimis</w:t>
      </w:r>
      <w:proofErr w:type="spellEnd"/>
      <w:r w:rsidRPr="00336FEF">
        <w:rPr>
          <w:b w:val="0"/>
          <w:sz w:val="28"/>
          <w:szCs w:val="28"/>
        </w:rPr>
        <w:t xml:space="preserve"> un citu ierobežotā apmēra atbalstu;</w:t>
      </w:r>
    </w:p>
    <w:p w:rsidR="00336FEF" w:rsidRPr="00336FEF" w:rsidRDefault="00265C86" w:rsidP="000574E8">
      <w:pPr>
        <w:pStyle w:val="naisnod"/>
        <w:spacing w:before="0" w:after="0"/>
        <w:ind w:firstLine="709"/>
        <w:jc w:val="both"/>
        <w:rPr>
          <w:b w:val="0"/>
          <w:sz w:val="28"/>
          <w:szCs w:val="28"/>
        </w:rPr>
      </w:pPr>
      <w:r w:rsidRPr="00336FEF">
        <w:rPr>
          <w:b w:val="0"/>
          <w:sz w:val="28"/>
          <w:szCs w:val="28"/>
        </w:rPr>
        <w:t>18.1.4. fiziskā persona, ir 13 000 LVL;</w:t>
      </w:r>
    </w:p>
    <w:p w:rsidR="00336FEF" w:rsidRDefault="00265C86" w:rsidP="000574E8">
      <w:pPr>
        <w:pStyle w:val="naisnod"/>
        <w:spacing w:before="0" w:after="0"/>
        <w:ind w:firstLine="709"/>
        <w:jc w:val="both"/>
        <w:rPr>
          <w:b w:val="0"/>
          <w:sz w:val="28"/>
          <w:szCs w:val="28"/>
        </w:rPr>
      </w:pPr>
      <w:r w:rsidRPr="00336FEF">
        <w:rPr>
          <w:b w:val="0"/>
          <w:sz w:val="28"/>
          <w:szCs w:val="28"/>
        </w:rPr>
        <w:t xml:space="preserve">18.2. vienam elektromobilim </w:t>
      </w:r>
      <w:r w:rsidR="000574E8">
        <w:rPr>
          <w:b w:val="0"/>
          <w:sz w:val="28"/>
          <w:szCs w:val="28"/>
        </w:rPr>
        <w:t xml:space="preserve">ir  </w:t>
      </w:r>
      <w:r w:rsidRPr="00336FEF">
        <w:rPr>
          <w:b w:val="0"/>
          <w:sz w:val="28"/>
          <w:szCs w:val="28"/>
        </w:rPr>
        <w:t xml:space="preserve"> 13 000 LVL.</w:t>
      </w:r>
    </w:p>
    <w:p w:rsidR="00336FEF" w:rsidRDefault="00336FEF" w:rsidP="000574E8">
      <w:pPr>
        <w:pStyle w:val="naisnod"/>
        <w:spacing w:before="0" w:after="0"/>
        <w:ind w:firstLine="709"/>
        <w:jc w:val="both"/>
        <w:rPr>
          <w:b w:val="0"/>
          <w:sz w:val="28"/>
          <w:szCs w:val="28"/>
        </w:rPr>
      </w:pPr>
    </w:p>
    <w:p w:rsidR="00336FEF" w:rsidRDefault="00265C86" w:rsidP="000574E8">
      <w:pPr>
        <w:pStyle w:val="naisnod"/>
        <w:spacing w:before="0" w:after="0"/>
        <w:ind w:firstLine="709"/>
        <w:jc w:val="both"/>
        <w:rPr>
          <w:b w:val="0"/>
          <w:color w:val="000000"/>
          <w:sz w:val="28"/>
          <w:szCs w:val="28"/>
        </w:rPr>
      </w:pPr>
      <w:r w:rsidRPr="00336FEF">
        <w:rPr>
          <w:b w:val="0"/>
          <w:color w:val="000000"/>
          <w:sz w:val="28"/>
          <w:szCs w:val="28"/>
        </w:rPr>
        <w:t>19. Konkursa ietvaros maksimāli pieļaujamā finanšu instrumenta atbalsta intensitāte no projekta kopējām attiecināmajām izmaksām:</w:t>
      </w:r>
    </w:p>
    <w:p w:rsidR="00336FEF" w:rsidRPr="00336FEF" w:rsidRDefault="00265C86" w:rsidP="000574E8">
      <w:pPr>
        <w:pStyle w:val="naisnod"/>
        <w:spacing w:before="0" w:after="0"/>
        <w:ind w:firstLine="709"/>
        <w:jc w:val="both"/>
        <w:rPr>
          <w:b w:val="0"/>
          <w:bCs w:val="0"/>
          <w:color w:val="000000"/>
          <w:sz w:val="28"/>
          <w:szCs w:val="28"/>
        </w:rPr>
      </w:pPr>
      <w:r w:rsidRPr="00336FEF">
        <w:rPr>
          <w:b w:val="0"/>
          <w:bCs w:val="0"/>
          <w:color w:val="000000"/>
          <w:sz w:val="28"/>
          <w:szCs w:val="28"/>
        </w:rPr>
        <w:t>19.1. šo noteikumu 7.1.apakšpunktā minētajai aktivitātei:</w:t>
      </w:r>
    </w:p>
    <w:p w:rsidR="00336FEF" w:rsidRPr="00336FEF" w:rsidRDefault="00265C86" w:rsidP="000574E8">
      <w:pPr>
        <w:pStyle w:val="naisnod"/>
        <w:spacing w:before="0" w:after="0"/>
        <w:ind w:firstLine="709"/>
        <w:jc w:val="both"/>
        <w:rPr>
          <w:b w:val="0"/>
          <w:sz w:val="28"/>
          <w:szCs w:val="28"/>
        </w:rPr>
      </w:pPr>
      <w:r w:rsidRPr="00336FEF">
        <w:rPr>
          <w:b w:val="0"/>
          <w:bCs w:val="0"/>
          <w:color w:val="000000"/>
          <w:sz w:val="28"/>
          <w:szCs w:val="28"/>
        </w:rPr>
        <w:t>19.1.1. tiešām vai pastarpinātām pārvaldes iestādēm vai atvasinātām publiskām personām – līdz 85</w:t>
      </w:r>
      <w:r w:rsidRPr="00336FEF">
        <w:rPr>
          <w:b w:val="0"/>
          <w:color w:val="000000"/>
          <w:sz w:val="28"/>
          <w:szCs w:val="28"/>
        </w:rPr>
        <w:t xml:space="preserve"> %</w:t>
      </w:r>
      <w:r w:rsidRPr="00336FEF">
        <w:rPr>
          <w:b w:val="0"/>
          <w:sz w:val="28"/>
          <w:szCs w:val="28"/>
        </w:rPr>
        <w:t>;</w:t>
      </w:r>
    </w:p>
    <w:p w:rsidR="00336FEF" w:rsidRPr="00336FEF" w:rsidRDefault="00265C86" w:rsidP="000574E8">
      <w:pPr>
        <w:pStyle w:val="naisnod"/>
        <w:spacing w:before="0" w:after="0"/>
        <w:ind w:firstLine="709"/>
        <w:jc w:val="both"/>
        <w:rPr>
          <w:b w:val="0"/>
          <w:sz w:val="28"/>
          <w:szCs w:val="28"/>
        </w:rPr>
      </w:pPr>
      <w:r w:rsidRPr="00336FEF">
        <w:rPr>
          <w:b w:val="0"/>
          <w:color w:val="000000"/>
          <w:sz w:val="28"/>
          <w:szCs w:val="28"/>
        </w:rPr>
        <w:t xml:space="preserve">19.1.2. komersantiem, kas </w:t>
      </w:r>
      <w:r w:rsidRPr="00336FEF">
        <w:rPr>
          <w:b w:val="0"/>
          <w:sz w:val="28"/>
          <w:szCs w:val="28"/>
        </w:rPr>
        <w:t>izvēlas atbalstu saskaņā ar Komisijas regulas Nr.800/2008 19.panta 5.punktu:</w:t>
      </w:r>
    </w:p>
    <w:p w:rsidR="00336FEF" w:rsidRPr="00336FEF" w:rsidRDefault="00265C86" w:rsidP="000574E8">
      <w:pPr>
        <w:pStyle w:val="naisnod"/>
        <w:spacing w:before="0" w:after="0"/>
        <w:ind w:firstLine="709"/>
        <w:jc w:val="both"/>
        <w:rPr>
          <w:b w:val="0"/>
          <w:color w:val="000000"/>
          <w:sz w:val="28"/>
          <w:szCs w:val="28"/>
        </w:rPr>
      </w:pPr>
      <w:r w:rsidRPr="00336FEF">
        <w:rPr>
          <w:b w:val="0"/>
          <w:sz w:val="28"/>
          <w:szCs w:val="28"/>
        </w:rPr>
        <w:t xml:space="preserve">19.1.2.1. </w:t>
      </w:r>
      <w:r w:rsidRPr="00336FEF">
        <w:rPr>
          <w:b w:val="0"/>
          <w:color w:val="000000"/>
          <w:sz w:val="28"/>
          <w:szCs w:val="28"/>
        </w:rPr>
        <w:t>sīkajiem (</w:t>
      </w:r>
      <w:proofErr w:type="spellStart"/>
      <w:r w:rsidRPr="00336FEF">
        <w:rPr>
          <w:b w:val="0"/>
          <w:color w:val="000000"/>
          <w:sz w:val="28"/>
          <w:szCs w:val="28"/>
        </w:rPr>
        <w:t>mikro</w:t>
      </w:r>
      <w:proofErr w:type="spellEnd"/>
      <w:r w:rsidRPr="00336FEF">
        <w:rPr>
          <w:b w:val="0"/>
          <w:color w:val="000000"/>
          <w:sz w:val="28"/>
          <w:szCs w:val="28"/>
        </w:rPr>
        <w:t>) un mazajiem komersantiem – līdz 65 %;</w:t>
      </w:r>
    </w:p>
    <w:p w:rsidR="00336FEF" w:rsidRPr="00336FEF" w:rsidRDefault="00265C86" w:rsidP="000574E8">
      <w:pPr>
        <w:pStyle w:val="naisnod"/>
        <w:spacing w:before="0" w:after="0"/>
        <w:ind w:firstLine="709"/>
        <w:jc w:val="both"/>
        <w:rPr>
          <w:b w:val="0"/>
          <w:color w:val="000000"/>
          <w:sz w:val="28"/>
          <w:szCs w:val="28"/>
        </w:rPr>
      </w:pPr>
      <w:r w:rsidRPr="00336FEF">
        <w:rPr>
          <w:b w:val="0"/>
          <w:color w:val="000000"/>
          <w:sz w:val="28"/>
          <w:szCs w:val="28"/>
        </w:rPr>
        <w:t>19.1.2.2. vidējiem komersantiem – līdz 55 %;</w:t>
      </w:r>
    </w:p>
    <w:p w:rsidR="00336FEF" w:rsidRPr="00336FEF" w:rsidRDefault="00265C86" w:rsidP="000574E8">
      <w:pPr>
        <w:pStyle w:val="naisnod"/>
        <w:spacing w:before="0" w:after="0"/>
        <w:ind w:firstLine="709"/>
        <w:jc w:val="both"/>
        <w:rPr>
          <w:b w:val="0"/>
          <w:color w:val="000000"/>
          <w:sz w:val="28"/>
          <w:szCs w:val="28"/>
        </w:rPr>
      </w:pPr>
      <w:r w:rsidRPr="00336FEF">
        <w:rPr>
          <w:b w:val="0"/>
          <w:color w:val="000000"/>
          <w:sz w:val="28"/>
          <w:szCs w:val="28"/>
        </w:rPr>
        <w:t>19.1.2.3. lielajiem komersantiem – līdz 45%;</w:t>
      </w:r>
    </w:p>
    <w:p w:rsidR="00336FEF" w:rsidRPr="00336FEF" w:rsidRDefault="00265C86" w:rsidP="000574E8">
      <w:pPr>
        <w:pStyle w:val="naisnod"/>
        <w:spacing w:before="0" w:after="0"/>
        <w:ind w:firstLine="709"/>
        <w:jc w:val="both"/>
        <w:rPr>
          <w:b w:val="0"/>
          <w:sz w:val="28"/>
          <w:szCs w:val="28"/>
        </w:rPr>
      </w:pPr>
      <w:r w:rsidRPr="00336FEF">
        <w:rPr>
          <w:b w:val="0"/>
          <w:color w:val="000000"/>
          <w:sz w:val="28"/>
          <w:szCs w:val="28"/>
        </w:rPr>
        <w:t xml:space="preserve">19.1.3. komersantiem, kas </w:t>
      </w:r>
      <w:r w:rsidRPr="00336FEF">
        <w:rPr>
          <w:b w:val="0"/>
          <w:sz w:val="28"/>
          <w:szCs w:val="28"/>
        </w:rPr>
        <w:t>izvēlas atbalstu saskaņā ar regulu Nr.1998/2006, un fiziskām personām – līdz 50%;</w:t>
      </w:r>
    </w:p>
    <w:p w:rsidR="00336FEF" w:rsidRPr="00336FEF" w:rsidRDefault="00265C86" w:rsidP="000574E8">
      <w:pPr>
        <w:pStyle w:val="naisnod"/>
        <w:spacing w:before="0" w:after="0"/>
        <w:ind w:firstLine="709"/>
        <w:jc w:val="both"/>
        <w:rPr>
          <w:b w:val="0"/>
          <w:color w:val="000000"/>
          <w:sz w:val="28"/>
          <w:szCs w:val="28"/>
        </w:rPr>
      </w:pPr>
      <w:r w:rsidRPr="00336FEF">
        <w:rPr>
          <w:b w:val="0"/>
          <w:color w:val="000000"/>
          <w:sz w:val="28"/>
          <w:szCs w:val="28"/>
        </w:rPr>
        <w:t>19.2. šo noteikumu 7.2.apakšpunktā minētajai aktivitātei:</w:t>
      </w:r>
    </w:p>
    <w:p w:rsidR="00336FEF" w:rsidRPr="00336FEF" w:rsidRDefault="00265C86" w:rsidP="000574E8">
      <w:pPr>
        <w:pStyle w:val="naisnod"/>
        <w:spacing w:before="0" w:after="0"/>
        <w:ind w:firstLine="709"/>
        <w:jc w:val="both"/>
        <w:rPr>
          <w:b w:val="0"/>
          <w:color w:val="000000"/>
          <w:sz w:val="28"/>
          <w:szCs w:val="28"/>
        </w:rPr>
      </w:pPr>
      <w:r w:rsidRPr="00336FEF">
        <w:rPr>
          <w:b w:val="0"/>
          <w:color w:val="000000"/>
          <w:sz w:val="28"/>
          <w:szCs w:val="28"/>
        </w:rPr>
        <w:t>19.2.1. tiešām vai pastarpinātām pārvaldes iestādēm, kā arī atvasinātām publiskām personām – līdz 85%;</w:t>
      </w:r>
    </w:p>
    <w:p w:rsidR="00336FEF" w:rsidRPr="00336FEF" w:rsidRDefault="00265C86" w:rsidP="000574E8">
      <w:pPr>
        <w:pStyle w:val="naisnod"/>
        <w:spacing w:before="0" w:after="0"/>
        <w:ind w:firstLine="709"/>
        <w:jc w:val="both"/>
        <w:rPr>
          <w:b w:val="0"/>
          <w:color w:val="000000"/>
          <w:sz w:val="28"/>
          <w:szCs w:val="28"/>
        </w:rPr>
      </w:pPr>
      <w:r w:rsidRPr="00336FEF">
        <w:rPr>
          <w:b w:val="0"/>
          <w:color w:val="000000"/>
          <w:sz w:val="28"/>
          <w:szCs w:val="28"/>
        </w:rPr>
        <w:t>19.2.2. komersantiem saskaņā ar Komisijas regulas Nr.800/2008 13.panta 3.un 4.punktu:</w:t>
      </w:r>
    </w:p>
    <w:p w:rsidR="00336FEF" w:rsidRPr="00336FEF" w:rsidRDefault="00265C86" w:rsidP="000574E8">
      <w:pPr>
        <w:pStyle w:val="naisnod"/>
        <w:spacing w:before="0" w:after="0"/>
        <w:ind w:firstLine="709"/>
        <w:jc w:val="both"/>
        <w:rPr>
          <w:b w:val="0"/>
          <w:color w:val="000000"/>
          <w:sz w:val="28"/>
          <w:szCs w:val="28"/>
        </w:rPr>
      </w:pPr>
      <w:r w:rsidRPr="00336FEF">
        <w:rPr>
          <w:b w:val="0"/>
          <w:color w:val="000000"/>
          <w:sz w:val="28"/>
          <w:szCs w:val="28"/>
        </w:rPr>
        <w:t>19.2.2.1. sīkajiem (</w:t>
      </w:r>
      <w:proofErr w:type="spellStart"/>
      <w:r w:rsidRPr="00336FEF">
        <w:rPr>
          <w:b w:val="0"/>
          <w:color w:val="000000"/>
          <w:sz w:val="28"/>
          <w:szCs w:val="28"/>
        </w:rPr>
        <w:t>mikro</w:t>
      </w:r>
      <w:proofErr w:type="spellEnd"/>
      <w:r w:rsidRPr="00336FEF">
        <w:rPr>
          <w:b w:val="0"/>
          <w:color w:val="000000"/>
          <w:sz w:val="28"/>
          <w:szCs w:val="28"/>
        </w:rPr>
        <w:t>) un mazajiem komersantiem – līdz 70%;</w:t>
      </w:r>
    </w:p>
    <w:p w:rsidR="00336FEF" w:rsidRPr="00336FEF" w:rsidRDefault="00265C86" w:rsidP="000574E8">
      <w:pPr>
        <w:pStyle w:val="naisnod"/>
        <w:spacing w:before="0" w:after="0"/>
        <w:ind w:firstLine="709"/>
        <w:jc w:val="both"/>
        <w:rPr>
          <w:b w:val="0"/>
          <w:color w:val="000000"/>
          <w:sz w:val="28"/>
          <w:szCs w:val="28"/>
        </w:rPr>
      </w:pPr>
      <w:r w:rsidRPr="00336FEF">
        <w:rPr>
          <w:b w:val="0"/>
          <w:color w:val="000000"/>
          <w:sz w:val="28"/>
          <w:szCs w:val="28"/>
        </w:rPr>
        <w:t>19.2.2.2. vidējiem komersantiem – līdz 60%;</w:t>
      </w:r>
    </w:p>
    <w:p w:rsidR="00336FEF" w:rsidRPr="00336FEF" w:rsidRDefault="00265C86" w:rsidP="000574E8">
      <w:pPr>
        <w:pStyle w:val="naisnod"/>
        <w:spacing w:before="0" w:after="0"/>
        <w:ind w:firstLine="709"/>
        <w:jc w:val="both"/>
        <w:rPr>
          <w:b w:val="0"/>
          <w:color w:val="000000"/>
          <w:sz w:val="28"/>
          <w:szCs w:val="28"/>
        </w:rPr>
      </w:pPr>
      <w:r w:rsidRPr="00336FEF">
        <w:rPr>
          <w:b w:val="0"/>
          <w:color w:val="000000"/>
          <w:sz w:val="28"/>
          <w:szCs w:val="28"/>
        </w:rPr>
        <w:t>19.2.2.3. lie</w:t>
      </w:r>
      <w:r w:rsidR="00336FEF" w:rsidRPr="00336FEF">
        <w:rPr>
          <w:b w:val="0"/>
          <w:color w:val="000000"/>
          <w:sz w:val="28"/>
          <w:szCs w:val="28"/>
        </w:rPr>
        <w:t>lajiem komersantiem – līdz 50%;</w:t>
      </w:r>
    </w:p>
    <w:p w:rsidR="00265C86" w:rsidRPr="00336FEF" w:rsidRDefault="00265C86" w:rsidP="000574E8">
      <w:pPr>
        <w:pStyle w:val="naisnod"/>
        <w:spacing w:before="0" w:after="0"/>
        <w:ind w:firstLine="709"/>
        <w:jc w:val="both"/>
        <w:rPr>
          <w:b w:val="0"/>
          <w:color w:val="000000"/>
          <w:sz w:val="28"/>
          <w:szCs w:val="28"/>
        </w:rPr>
      </w:pPr>
      <w:r w:rsidRPr="00336FEF">
        <w:rPr>
          <w:b w:val="0"/>
          <w:color w:val="000000"/>
          <w:sz w:val="28"/>
          <w:szCs w:val="28"/>
        </w:rPr>
        <w:t>19.2.3. fiziskām personām atbalsts netiek sniegts.</w:t>
      </w:r>
    </w:p>
    <w:p w:rsidR="00265C86" w:rsidRPr="00BE18F2" w:rsidRDefault="00265C86" w:rsidP="000574E8">
      <w:pPr>
        <w:jc w:val="both"/>
        <w:rPr>
          <w:color w:val="000000"/>
        </w:rPr>
      </w:pPr>
    </w:p>
    <w:p w:rsidR="00336FEF" w:rsidRDefault="00265C86" w:rsidP="000574E8">
      <w:pPr>
        <w:pStyle w:val="Punkts1Lmenis"/>
        <w:keepLines w:val="0"/>
        <w:numPr>
          <w:ilvl w:val="0"/>
          <w:numId w:val="0"/>
        </w:numPr>
        <w:spacing w:after="0"/>
        <w:ind w:firstLine="709"/>
        <w:rPr>
          <w:color w:val="000000"/>
          <w:sz w:val="28"/>
          <w:szCs w:val="28"/>
        </w:rPr>
      </w:pPr>
      <w:r w:rsidRPr="00BE18F2">
        <w:rPr>
          <w:color w:val="000000"/>
          <w:sz w:val="28"/>
          <w:szCs w:val="28"/>
        </w:rPr>
        <w:t>20. Šo noteikumu 7.</w:t>
      </w:r>
      <w:r w:rsidRPr="00BE18F2" w:rsidDel="00B45FAB">
        <w:rPr>
          <w:color w:val="000000"/>
          <w:sz w:val="28"/>
          <w:szCs w:val="28"/>
        </w:rPr>
        <w:t xml:space="preserve"> </w:t>
      </w:r>
      <w:r w:rsidRPr="00BE18F2">
        <w:rPr>
          <w:color w:val="000000"/>
          <w:sz w:val="28"/>
          <w:szCs w:val="28"/>
        </w:rPr>
        <w:t xml:space="preserve">punktā minētajām aktivitātēm atbilstoši regulai Nr.800/2008 piešķirto finansējumu komersantiem attiecībā uz tām pašām attiecināmajām izmaksām var apvienot ar </w:t>
      </w:r>
      <w:proofErr w:type="spellStart"/>
      <w:r w:rsidRPr="00BE18F2">
        <w:rPr>
          <w:i/>
          <w:color w:val="000000"/>
          <w:sz w:val="28"/>
          <w:szCs w:val="28"/>
        </w:rPr>
        <w:t>de</w:t>
      </w:r>
      <w:proofErr w:type="spellEnd"/>
      <w:r w:rsidRPr="00BE18F2">
        <w:rPr>
          <w:i/>
          <w:color w:val="000000"/>
          <w:sz w:val="28"/>
          <w:szCs w:val="28"/>
        </w:rPr>
        <w:t xml:space="preserve"> </w:t>
      </w:r>
      <w:proofErr w:type="spellStart"/>
      <w:r w:rsidRPr="00BE18F2">
        <w:rPr>
          <w:i/>
          <w:color w:val="000000"/>
          <w:sz w:val="28"/>
          <w:szCs w:val="28"/>
        </w:rPr>
        <w:t>minimis</w:t>
      </w:r>
      <w:proofErr w:type="spellEnd"/>
      <w:r w:rsidRPr="00BE18F2">
        <w:rPr>
          <w:color w:val="000000"/>
          <w:sz w:val="28"/>
          <w:szCs w:val="28"/>
        </w:rPr>
        <w:t xml:space="preserve"> atbalstu, ja piešķirtais finansējums kopā nepārsniedz maksimāli pieļaujamo atbalsta intensitāti neatkarīgi no tā, vai atbalsts tiek piešķirts no vietējiem, reģionālajiem, valsts vai Eiropas Savienības finanšu līdzekļiem.</w:t>
      </w:r>
    </w:p>
    <w:p w:rsidR="00336FEF" w:rsidRDefault="00336FEF" w:rsidP="00336FEF">
      <w:pPr>
        <w:pStyle w:val="Punkts1Lmenis"/>
        <w:keepLines w:val="0"/>
        <w:numPr>
          <w:ilvl w:val="0"/>
          <w:numId w:val="0"/>
        </w:numPr>
        <w:spacing w:after="0"/>
        <w:ind w:firstLine="709"/>
        <w:rPr>
          <w:color w:val="000000"/>
          <w:sz w:val="28"/>
          <w:szCs w:val="28"/>
        </w:rPr>
      </w:pPr>
    </w:p>
    <w:p w:rsidR="00336FEF" w:rsidRDefault="00265C86" w:rsidP="00336FEF">
      <w:pPr>
        <w:pStyle w:val="Punkts1Lmenis"/>
        <w:keepLines w:val="0"/>
        <w:numPr>
          <w:ilvl w:val="0"/>
          <w:numId w:val="0"/>
        </w:numPr>
        <w:spacing w:after="0"/>
        <w:ind w:firstLine="709"/>
        <w:rPr>
          <w:color w:val="000000"/>
          <w:sz w:val="28"/>
          <w:szCs w:val="28"/>
        </w:rPr>
      </w:pPr>
      <w:r w:rsidRPr="00BE18F2">
        <w:rPr>
          <w:color w:val="000000"/>
          <w:sz w:val="28"/>
          <w:szCs w:val="28"/>
        </w:rPr>
        <w:t xml:space="preserve">21. Finansējums, ko piešķir šo noteikumu 7.1. apakšpunktā minētajai aktivitātei kā </w:t>
      </w:r>
      <w:proofErr w:type="spellStart"/>
      <w:r w:rsidRPr="00BE18F2">
        <w:rPr>
          <w:i/>
          <w:color w:val="000000"/>
          <w:sz w:val="28"/>
          <w:szCs w:val="28"/>
        </w:rPr>
        <w:t>de</w:t>
      </w:r>
      <w:proofErr w:type="spellEnd"/>
      <w:r w:rsidRPr="00BE18F2">
        <w:rPr>
          <w:i/>
          <w:color w:val="000000"/>
          <w:sz w:val="28"/>
          <w:szCs w:val="28"/>
        </w:rPr>
        <w:t xml:space="preserve"> </w:t>
      </w:r>
      <w:proofErr w:type="spellStart"/>
      <w:r w:rsidRPr="00BE18F2">
        <w:rPr>
          <w:i/>
          <w:color w:val="000000"/>
          <w:sz w:val="28"/>
          <w:szCs w:val="28"/>
        </w:rPr>
        <w:t>minimis</w:t>
      </w:r>
      <w:proofErr w:type="spellEnd"/>
      <w:r w:rsidRPr="00BE18F2">
        <w:rPr>
          <w:color w:val="000000"/>
          <w:sz w:val="28"/>
          <w:szCs w:val="28"/>
        </w:rPr>
        <w:t xml:space="preserve"> atbalstu, kopā ar attiecīgajā fiskālajā gadā un iepriekšējos divos fiskālajos gados piešķirto </w:t>
      </w:r>
      <w:proofErr w:type="spellStart"/>
      <w:r w:rsidRPr="00BE18F2">
        <w:rPr>
          <w:i/>
          <w:color w:val="000000"/>
          <w:sz w:val="28"/>
          <w:szCs w:val="28"/>
        </w:rPr>
        <w:t>de</w:t>
      </w:r>
      <w:proofErr w:type="spellEnd"/>
      <w:r w:rsidRPr="00BE18F2">
        <w:rPr>
          <w:i/>
          <w:color w:val="000000"/>
          <w:sz w:val="28"/>
          <w:szCs w:val="28"/>
        </w:rPr>
        <w:t xml:space="preserve"> </w:t>
      </w:r>
      <w:proofErr w:type="spellStart"/>
      <w:r w:rsidRPr="00BE18F2">
        <w:rPr>
          <w:i/>
          <w:color w:val="000000"/>
          <w:sz w:val="28"/>
          <w:szCs w:val="28"/>
        </w:rPr>
        <w:t>minimis</w:t>
      </w:r>
      <w:proofErr w:type="spellEnd"/>
      <w:r w:rsidRPr="00BE18F2">
        <w:rPr>
          <w:color w:val="000000"/>
          <w:sz w:val="28"/>
          <w:szCs w:val="28"/>
        </w:rPr>
        <w:t xml:space="preserve"> atbalstu tas nepārsniedz regulas </w:t>
      </w:r>
      <w:proofErr w:type="spellStart"/>
      <w:r w:rsidRPr="00BE18F2">
        <w:rPr>
          <w:color w:val="000000"/>
          <w:sz w:val="28"/>
          <w:szCs w:val="28"/>
        </w:rPr>
        <w:t>Nr</w:t>
      </w:r>
      <w:proofErr w:type="spellEnd"/>
      <w:r w:rsidRPr="00BE18F2">
        <w:rPr>
          <w:color w:val="000000"/>
          <w:sz w:val="28"/>
          <w:szCs w:val="28"/>
        </w:rPr>
        <w:t xml:space="preserve">. </w:t>
      </w:r>
      <w:hyperlink r:id="rId14" w:tgtFrame="_blank" w:tooltip="Atvērt regulu latviešu valodā" w:history="1">
        <w:r w:rsidRPr="00BE18F2">
          <w:rPr>
            <w:rStyle w:val="Hyperlink"/>
            <w:color w:val="000000"/>
            <w:sz w:val="28"/>
            <w:szCs w:val="28"/>
          </w:rPr>
          <w:t>1998/2006</w:t>
        </w:r>
      </w:hyperlink>
      <w:r w:rsidRPr="00BE18F2">
        <w:rPr>
          <w:color w:val="000000"/>
          <w:sz w:val="28"/>
          <w:szCs w:val="28"/>
        </w:rPr>
        <w:t xml:space="preserve"> 2. panta 2. punktā noteikto maksimālo </w:t>
      </w:r>
      <w:proofErr w:type="spellStart"/>
      <w:r w:rsidRPr="00BE18F2">
        <w:rPr>
          <w:i/>
          <w:color w:val="000000"/>
          <w:sz w:val="28"/>
          <w:szCs w:val="28"/>
        </w:rPr>
        <w:t>de</w:t>
      </w:r>
      <w:proofErr w:type="spellEnd"/>
      <w:r w:rsidRPr="00BE18F2">
        <w:rPr>
          <w:i/>
          <w:color w:val="000000"/>
          <w:sz w:val="28"/>
          <w:szCs w:val="28"/>
        </w:rPr>
        <w:t xml:space="preserve"> </w:t>
      </w:r>
      <w:proofErr w:type="spellStart"/>
      <w:r w:rsidRPr="00BE18F2">
        <w:rPr>
          <w:i/>
          <w:color w:val="000000"/>
          <w:sz w:val="28"/>
          <w:szCs w:val="28"/>
        </w:rPr>
        <w:t>minimis</w:t>
      </w:r>
      <w:proofErr w:type="spellEnd"/>
      <w:r w:rsidRPr="00BE18F2">
        <w:rPr>
          <w:color w:val="000000"/>
          <w:sz w:val="28"/>
          <w:szCs w:val="28"/>
        </w:rPr>
        <w:t xml:space="preserve"> atbalsta apmēru.</w:t>
      </w:r>
    </w:p>
    <w:p w:rsidR="00336FEF" w:rsidRDefault="00336FEF" w:rsidP="00336FEF">
      <w:pPr>
        <w:pStyle w:val="Punkts1Lmenis"/>
        <w:keepLines w:val="0"/>
        <w:numPr>
          <w:ilvl w:val="0"/>
          <w:numId w:val="0"/>
        </w:numPr>
        <w:spacing w:after="0"/>
        <w:ind w:firstLine="709"/>
        <w:rPr>
          <w:color w:val="000000"/>
          <w:sz w:val="28"/>
          <w:szCs w:val="28"/>
        </w:rPr>
      </w:pPr>
    </w:p>
    <w:p w:rsidR="00336FEF" w:rsidRDefault="00265C86" w:rsidP="00336FEF">
      <w:pPr>
        <w:pStyle w:val="Punkts1Lmenis"/>
        <w:keepLines w:val="0"/>
        <w:numPr>
          <w:ilvl w:val="0"/>
          <w:numId w:val="0"/>
        </w:numPr>
        <w:spacing w:after="0"/>
        <w:ind w:firstLine="709"/>
        <w:rPr>
          <w:color w:val="000000"/>
          <w:sz w:val="28"/>
          <w:szCs w:val="28"/>
        </w:rPr>
      </w:pPr>
      <w:r w:rsidRPr="00BE18F2">
        <w:rPr>
          <w:color w:val="000000"/>
          <w:sz w:val="28"/>
          <w:szCs w:val="28"/>
        </w:rPr>
        <w:tab/>
        <w:t>22. Finansējuma uzskaiti, kas piešķirts šo noteikumu 7.1. apakšpunktā minētajai aktivitātei</w:t>
      </w:r>
      <w:r w:rsidR="000574E8" w:rsidRPr="000574E8">
        <w:rPr>
          <w:color w:val="000000"/>
          <w:sz w:val="28"/>
          <w:szCs w:val="28"/>
        </w:rPr>
        <w:t xml:space="preserve"> </w:t>
      </w:r>
      <w:r w:rsidR="000574E8" w:rsidRPr="00BE18F2">
        <w:rPr>
          <w:color w:val="000000"/>
          <w:sz w:val="28"/>
          <w:szCs w:val="28"/>
        </w:rPr>
        <w:t xml:space="preserve">kā </w:t>
      </w:r>
      <w:proofErr w:type="spellStart"/>
      <w:r w:rsidR="000574E8" w:rsidRPr="00BE18F2">
        <w:rPr>
          <w:i/>
          <w:color w:val="000000"/>
          <w:sz w:val="28"/>
          <w:szCs w:val="28"/>
        </w:rPr>
        <w:t>de</w:t>
      </w:r>
      <w:proofErr w:type="spellEnd"/>
      <w:r w:rsidR="000574E8" w:rsidRPr="00BE18F2">
        <w:rPr>
          <w:i/>
          <w:color w:val="000000"/>
          <w:sz w:val="28"/>
          <w:szCs w:val="28"/>
        </w:rPr>
        <w:t xml:space="preserve"> </w:t>
      </w:r>
      <w:proofErr w:type="spellStart"/>
      <w:r w:rsidR="000574E8" w:rsidRPr="00BE18F2">
        <w:rPr>
          <w:i/>
          <w:color w:val="000000"/>
          <w:sz w:val="28"/>
          <w:szCs w:val="28"/>
        </w:rPr>
        <w:t>minimis</w:t>
      </w:r>
      <w:proofErr w:type="spellEnd"/>
      <w:r w:rsidR="000574E8" w:rsidRPr="00BE18F2">
        <w:rPr>
          <w:color w:val="000000"/>
          <w:sz w:val="28"/>
          <w:szCs w:val="28"/>
        </w:rPr>
        <w:t xml:space="preserve"> atbalstu</w:t>
      </w:r>
      <w:r w:rsidRPr="00BE18F2">
        <w:rPr>
          <w:color w:val="000000"/>
          <w:sz w:val="28"/>
          <w:szCs w:val="28"/>
        </w:rPr>
        <w:t xml:space="preserve">, veic saskaņā ar normatīvajiem aktiem par </w:t>
      </w:r>
      <w:proofErr w:type="spellStart"/>
      <w:r w:rsidRPr="00BE18F2">
        <w:rPr>
          <w:i/>
          <w:color w:val="000000"/>
          <w:sz w:val="28"/>
          <w:szCs w:val="28"/>
        </w:rPr>
        <w:t>de</w:t>
      </w:r>
      <w:proofErr w:type="spellEnd"/>
      <w:r w:rsidRPr="00BE18F2">
        <w:rPr>
          <w:i/>
          <w:color w:val="000000"/>
          <w:sz w:val="28"/>
          <w:szCs w:val="28"/>
        </w:rPr>
        <w:t xml:space="preserve"> </w:t>
      </w:r>
      <w:proofErr w:type="spellStart"/>
      <w:r w:rsidRPr="00BE18F2">
        <w:rPr>
          <w:i/>
          <w:color w:val="000000"/>
          <w:sz w:val="28"/>
          <w:szCs w:val="28"/>
        </w:rPr>
        <w:t>minimis</w:t>
      </w:r>
      <w:proofErr w:type="spellEnd"/>
      <w:r w:rsidRPr="00BE18F2">
        <w:rPr>
          <w:color w:val="000000"/>
          <w:sz w:val="28"/>
          <w:szCs w:val="28"/>
        </w:rPr>
        <w:t xml:space="preserve"> un cita ierobežota apmēra atbalsta uzskaites veidlapu paraugiem un piešķiršanas kārtību vai </w:t>
      </w:r>
      <w:proofErr w:type="spellStart"/>
      <w:r w:rsidRPr="00BE18F2">
        <w:rPr>
          <w:i/>
          <w:color w:val="000000"/>
          <w:sz w:val="28"/>
          <w:szCs w:val="28"/>
        </w:rPr>
        <w:t>de</w:t>
      </w:r>
      <w:proofErr w:type="spellEnd"/>
      <w:r w:rsidRPr="00BE18F2">
        <w:rPr>
          <w:i/>
          <w:color w:val="000000"/>
          <w:sz w:val="28"/>
          <w:szCs w:val="28"/>
        </w:rPr>
        <w:t xml:space="preserve"> </w:t>
      </w:r>
      <w:proofErr w:type="spellStart"/>
      <w:r w:rsidRPr="00BE18F2">
        <w:rPr>
          <w:i/>
          <w:color w:val="000000"/>
          <w:sz w:val="28"/>
          <w:szCs w:val="28"/>
        </w:rPr>
        <w:t>minimis</w:t>
      </w:r>
      <w:proofErr w:type="spellEnd"/>
      <w:r w:rsidRPr="00BE18F2">
        <w:rPr>
          <w:color w:val="000000"/>
          <w:sz w:val="28"/>
          <w:szCs w:val="28"/>
        </w:rPr>
        <w:t xml:space="preserve"> atbalsta uzskaites un piešķiršanas kārtību un </w:t>
      </w:r>
      <w:proofErr w:type="spellStart"/>
      <w:r w:rsidRPr="00BE18F2">
        <w:rPr>
          <w:i/>
          <w:color w:val="000000"/>
          <w:sz w:val="28"/>
          <w:szCs w:val="28"/>
        </w:rPr>
        <w:t>de</w:t>
      </w:r>
      <w:proofErr w:type="spellEnd"/>
      <w:r w:rsidRPr="00BE18F2">
        <w:rPr>
          <w:i/>
          <w:color w:val="000000"/>
          <w:sz w:val="28"/>
          <w:szCs w:val="28"/>
        </w:rPr>
        <w:t xml:space="preserve"> </w:t>
      </w:r>
      <w:proofErr w:type="spellStart"/>
      <w:r w:rsidRPr="00BE18F2">
        <w:rPr>
          <w:i/>
          <w:color w:val="000000"/>
          <w:sz w:val="28"/>
          <w:szCs w:val="28"/>
        </w:rPr>
        <w:t>minimis</w:t>
      </w:r>
      <w:proofErr w:type="spellEnd"/>
      <w:r w:rsidRPr="00BE18F2">
        <w:rPr>
          <w:color w:val="000000"/>
          <w:sz w:val="28"/>
          <w:szCs w:val="28"/>
        </w:rPr>
        <w:t xml:space="preserve"> atbalsta uzskaites veidlapu paraugiem.</w:t>
      </w:r>
    </w:p>
    <w:p w:rsidR="00336FEF" w:rsidRDefault="00336FEF" w:rsidP="00336FEF">
      <w:pPr>
        <w:pStyle w:val="Punkts1Lmenis"/>
        <w:keepLines w:val="0"/>
        <w:numPr>
          <w:ilvl w:val="0"/>
          <w:numId w:val="0"/>
        </w:numPr>
        <w:spacing w:after="0"/>
        <w:ind w:firstLine="709"/>
        <w:rPr>
          <w:color w:val="000000"/>
          <w:sz w:val="28"/>
          <w:szCs w:val="28"/>
        </w:rPr>
      </w:pPr>
    </w:p>
    <w:p w:rsidR="00336FEF" w:rsidRDefault="00265C86" w:rsidP="00336FEF">
      <w:pPr>
        <w:pStyle w:val="Punkts1Lmenis"/>
        <w:keepLines w:val="0"/>
        <w:numPr>
          <w:ilvl w:val="0"/>
          <w:numId w:val="0"/>
        </w:numPr>
        <w:spacing w:after="0"/>
        <w:ind w:firstLine="709"/>
        <w:rPr>
          <w:color w:val="000000"/>
          <w:sz w:val="28"/>
          <w:szCs w:val="28"/>
        </w:rPr>
      </w:pPr>
      <w:r w:rsidRPr="00BE18F2">
        <w:rPr>
          <w:color w:val="000000"/>
          <w:sz w:val="28"/>
          <w:szCs w:val="28"/>
        </w:rPr>
        <w:t xml:space="preserve">23. </w:t>
      </w:r>
      <w:r w:rsidR="003624CA">
        <w:rPr>
          <w:color w:val="000000"/>
          <w:sz w:val="28"/>
          <w:szCs w:val="28"/>
        </w:rPr>
        <w:t>P</w:t>
      </w:r>
      <w:r w:rsidRPr="00BE18F2">
        <w:rPr>
          <w:color w:val="000000"/>
          <w:sz w:val="28"/>
          <w:szCs w:val="28"/>
        </w:rPr>
        <w:t>rojekta sadārdzinājumu attiecībā uz apstiprinātajā projekta attiecināmajām izmaksām sedz:</w:t>
      </w:r>
    </w:p>
    <w:p w:rsidR="00336FEF" w:rsidRDefault="00265C86" w:rsidP="00336FEF">
      <w:pPr>
        <w:pStyle w:val="Punkts1Lmenis"/>
        <w:keepLines w:val="0"/>
        <w:numPr>
          <w:ilvl w:val="0"/>
          <w:numId w:val="0"/>
        </w:numPr>
        <w:spacing w:after="0"/>
        <w:ind w:firstLine="709"/>
        <w:rPr>
          <w:color w:val="000000"/>
          <w:sz w:val="28"/>
          <w:szCs w:val="28"/>
        </w:rPr>
      </w:pPr>
      <w:r w:rsidRPr="00BE18F2">
        <w:rPr>
          <w:color w:val="000000"/>
          <w:sz w:val="28"/>
          <w:szCs w:val="28"/>
        </w:rPr>
        <w:t>23.1.</w:t>
      </w:r>
      <w:r w:rsidR="000574E8">
        <w:rPr>
          <w:color w:val="000000"/>
          <w:sz w:val="28"/>
          <w:szCs w:val="28"/>
        </w:rPr>
        <w:t xml:space="preserve"> </w:t>
      </w:r>
      <w:r w:rsidR="003624CA">
        <w:rPr>
          <w:color w:val="000000"/>
          <w:sz w:val="28"/>
          <w:szCs w:val="28"/>
        </w:rPr>
        <w:t xml:space="preserve">no </w:t>
      </w:r>
      <w:r w:rsidRPr="00BE18F2">
        <w:rPr>
          <w:color w:val="000000"/>
          <w:sz w:val="28"/>
          <w:szCs w:val="28"/>
        </w:rPr>
        <w:t>attiecīgā projekta iesniedzēja, kurš noslēdza projekta līgumu par projekta īstenošanu ar atbildīgo iestādi un VIF (turpmāk – finansējuma saņēmējs), finanšu līdzekļiem, ja finansējuma saņēmējs nav valsts budžeta iestāde;</w:t>
      </w:r>
    </w:p>
    <w:p w:rsidR="00265C86" w:rsidRPr="00BE18F2" w:rsidRDefault="00265C86" w:rsidP="00336FEF">
      <w:pPr>
        <w:pStyle w:val="Punkts1Lmenis"/>
        <w:keepLines w:val="0"/>
        <w:numPr>
          <w:ilvl w:val="0"/>
          <w:numId w:val="0"/>
        </w:numPr>
        <w:spacing w:after="0"/>
        <w:ind w:firstLine="709"/>
        <w:rPr>
          <w:color w:val="000000"/>
          <w:sz w:val="28"/>
          <w:szCs w:val="28"/>
        </w:rPr>
      </w:pPr>
      <w:r w:rsidRPr="00BE18F2">
        <w:rPr>
          <w:color w:val="000000"/>
          <w:sz w:val="28"/>
          <w:szCs w:val="28"/>
        </w:rPr>
        <w:t xml:space="preserve">23.2. </w:t>
      </w:r>
      <w:r w:rsidR="003624CA">
        <w:rPr>
          <w:color w:val="000000"/>
          <w:sz w:val="28"/>
          <w:szCs w:val="28"/>
        </w:rPr>
        <w:t xml:space="preserve">pamatotos gadījumos – no </w:t>
      </w:r>
      <w:r w:rsidRPr="00BE18F2">
        <w:rPr>
          <w:color w:val="000000"/>
          <w:sz w:val="28"/>
          <w:szCs w:val="28"/>
        </w:rPr>
        <w:t>valsts budžeta līdzekļiem, ja finansējuma saņēmējs ir valsts budžeta iestāde.</w:t>
      </w:r>
    </w:p>
    <w:p w:rsidR="00265C86" w:rsidRPr="00BE18F2" w:rsidRDefault="00265C86" w:rsidP="000166CD">
      <w:pPr>
        <w:pStyle w:val="naisf"/>
        <w:spacing w:before="0" w:after="0"/>
        <w:ind w:firstLine="720"/>
        <w:rPr>
          <w:sz w:val="28"/>
          <w:szCs w:val="28"/>
        </w:rPr>
      </w:pPr>
    </w:p>
    <w:p w:rsidR="00265C86" w:rsidRPr="00BE18F2" w:rsidRDefault="00265C86" w:rsidP="000166CD">
      <w:pPr>
        <w:pStyle w:val="naisf"/>
        <w:spacing w:before="0" w:after="0"/>
        <w:ind w:firstLine="720"/>
        <w:rPr>
          <w:sz w:val="28"/>
          <w:szCs w:val="28"/>
        </w:rPr>
      </w:pPr>
    </w:p>
    <w:p w:rsidR="00265C86" w:rsidRPr="00BE18F2" w:rsidRDefault="00265C86" w:rsidP="004423B6">
      <w:pPr>
        <w:pStyle w:val="naisc"/>
        <w:spacing w:before="0" w:after="0"/>
        <w:rPr>
          <w:sz w:val="28"/>
          <w:szCs w:val="28"/>
        </w:rPr>
      </w:pPr>
      <w:proofErr w:type="spellStart"/>
      <w:r w:rsidRPr="00BE18F2">
        <w:rPr>
          <w:b/>
          <w:bCs/>
          <w:sz w:val="28"/>
          <w:szCs w:val="28"/>
        </w:rPr>
        <w:t>IV. Konkursa</w:t>
      </w:r>
      <w:proofErr w:type="spellEnd"/>
      <w:r w:rsidRPr="00BE18F2">
        <w:rPr>
          <w:b/>
          <w:bCs/>
          <w:sz w:val="28"/>
          <w:szCs w:val="28"/>
        </w:rPr>
        <w:t xml:space="preserve"> ietvaros attiecināmās un neattiecināmās izmaksas</w:t>
      </w:r>
    </w:p>
    <w:p w:rsidR="00265C86" w:rsidRPr="00BE18F2" w:rsidRDefault="00265C86" w:rsidP="004423B6">
      <w:pPr>
        <w:pStyle w:val="naisf"/>
        <w:spacing w:before="0" w:after="0"/>
        <w:ind w:firstLine="720"/>
        <w:rPr>
          <w:sz w:val="28"/>
          <w:szCs w:val="28"/>
        </w:rPr>
      </w:pPr>
      <w:bookmarkStart w:id="5" w:name="_Ref274643715"/>
    </w:p>
    <w:p w:rsidR="00265C86" w:rsidRPr="00BE18F2" w:rsidRDefault="00265C86" w:rsidP="004423B6">
      <w:pPr>
        <w:pStyle w:val="naisf"/>
        <w:spacing w:before="0" w:after="0"/>
        <w:ind w:firstLine="720"/>
        <w:rPr>
          <w:sz w:val="28"/>
          <w:szCs w:val="28"/>
        </w:rPr>
      </w:pPr>
      <w:r w:rsidRPr="00BE18F2">
        <w:rPr>
          <w:sz w:val="28"/>
          <w:szCs w:val="28"/>
        </w:rPr>
        <w:t>24. Konkursa ietvaros attiecināmas ir šādas izmaksas:</w:t>
      </w:r>
      <w:bookmarkEnd w:id="5"/>
    </w:p>
    <w:p w:rsidR="00265C86" w:rsidRPr="00BE18F2" w:rsidRDefault="00265C86" w:rsidP="004423B6">
      <w:pPr>
        <w:pStyle w:val="naisf"/>
        <w:spacing w:before="0" w:after="0"/>
        <w:ind w:firstLine="720"/>
        <w:rPr>
          <w:sz w:val="28"/>
          <w:szCs w:val="28"/>
        </w:rPr>
      </w:pPr>
      <w:r w:rsidRPr="00BE18F2">
        <w:rPr>
          <w:sz w:val="28"/>
          <w:szCs w:val="28"/>
        </w:rPr>
        <w:t>24.1. šo noteikumu 7.1. apakšpunktā minētajai aktivitātei:</w:t>
      </w:r>
    </w:p>
    <w:p w:rsidR="00265C86" w:rsidRPr="00BE18F2" w:rsidRDefault="00265C86" w:rsidP="004423B6">
      <w:pPr>
        <w:pStyle w:val="naisf"/>
        <w:spacing w:before="0" w:after="0"/>
        <w:ind w:firstLine="720"/>
        <w:rPr>
          <w:sz w:val="28"/>
          <w:szCs w:val="28"/>
        </w:rPr>
      </w:pPr>
      <w:r w:rsidRPr="00BE18F2">
        <w:rPr>
          <w:sz w:val="28"/>
          <w:szCs w:val="28"/>
        </w:rPr>
        <w:t xml:space="preserve">24.1.1. tiešām vai pastarpinātām pārvaldes iestādēm, atvasinātām publiskām personām, </w:t>
      </w:r>
      <w:r w:rsidRPr="00BE18F2">
        <w:rPr>
          <w:color w:val="000000"/>
          <w:sz w:val="28"/>
          <w:szCs w:val="28"/>
        </w:rPr>
        <w:t xml:space="preserve">komersantiem, kas </w:t>
      </w:r>
      <w:r w:rsidRPr="00BE18F2">
        <w:rPr>
          <w:sz w:val="28"/>
          <w:szCs w:val="28"/>
        </w:rPr>
        <w:t xml:space="preserve">izvēlas atbalstu saskaņā ar regulu Nr.1998/2006, kā arī fiziskām personām: </w:t>
      </w:r>
      <w:proofErr w:type="spellStart"/>
      <w:r w:rsidRPr="00BE18F2">
        <w:rPr>
          <w:sz w:val="28"/>
          <w:szCs w:val="28"/>
        </w:rPr>
        <w:t>elektromobiļa</w:t>
      </w:r>
      <w:proofErr w:type="spellEnd"/>
      <w:r w:rsidRPr="00BE18F2">
        <w:rPr>
          <w:sz w:val="28"/>
          <w:szCs w:val="28"/>
        </w:rPr>
        <w:t xml:space="preserve"> iegādes izmaksas;</w:t>
      </w:r>
    </w:p>
    <w:p w:rsidR="00265C86" w:rsidRPr="00BE18F2" w:rsidRDefault="00265C86" w:rsidP="004423B6">
      <w:pPr>
        <w:pStyle w:val="naisf"/>
        <w:spacing w:before="0" w:after="0"/>
        <w:ind w:firstLine="720"/>
        <w:rPr>
          <w:sz w:val="28"/>
          <w:szCs w:val="28"/>
        </w:rPr>
      </w:pPr>
      <w:r w:rsidRPr="00BE18F2">
        <w:rPr>
          <w:sz w:val="28"/>
          <w:szCs w:val="28"/>
        </w:rPr>
        <w:t>24.1.2. </w:t>
      </w:r>
      <w:r w:rsidRPr="00BE18F2">
        <w:rPr>
          <w:color w:val="000000"/>
          <w:sz w:val="28"/>
          <w:szCs w:val="28"/>
        </w:rPr>
        <w:t xml:space="preserve">komersantiem, kas </w:t>
      </w:r>
      <w:r w:rsidRPr="00BE18F2">
        <w:rPr>
          <w:sz w:val="28"/>
          <w:szCs w:val="28"/>
        </w:rPr>
        <w:t xml:space="preserve">izvēlas atbalstu saskaņā ar regulu Nr.800/2008: izmaksu starpība starp </w:t>
      </w:r>
      <w:proofErr w:type="spellStart"/>
      <w:r w:rsidRPr="00BE18F2">
        <w:rPr>
          <w:sz w:val="28"/>
          <w:szCs w:val="28"/>
        </w:rPr>
        <w:t>elektromobiļa</w:t>
      </w:r>
      <w:proofErr w:type="spellEnd"/>
      <w:r w:rsidRPr="00BE18F2">
        <w:rPr>
          <w:sz w:val="28"/>
          <w:szCs w:val="28"/>
        </w:rPr>
        <w:t xml:space="preserve"> iegādes izmaksām un jauna, elektromobilim līdzvērtīgās klases ar fosilo degvielu darbināma transportlīdzekļa vidējām iegādes izmaksām, kuru vērtība šo noteikumu ietvaros ir 7 000 LVL;</w:t>
      </w:r>
    </w:p>
    <w:p w:rsidR="00265C86" w:rsidRPr="00BE18F2" w:rsidRDefault="00265C86" w:rsidP="004423B6">
      <w:pPr>
        <w:pStyle w:val="naisf"/>
        <w:spacing w:before="0" w:after="0"/>
        <w:ind w:firstLine="720"/>
        <w:rPr>
          <w:sz w:val="28"/>
          <w:szCs w:val="28"/>
        </w:rPr>
      </w:pPr>
      <w:bookmarkStart w:id="6" w:name="_Ref281996234"/>
      <w:r w:rsidRPr="00BE18F2">
        <w:rPr>
          <w:sz w:val="28"/>
          <w:szCs w:val="28"/>
        </w:rPr>
        <w:t xml:space="preserve">24.2. šo noteikumu 7.2. apakšpunktā minētajai aktivitātei: </w:t>
      </w:r>
    </w:p>
    <w:p w:rsidR="00336FEF" w:rsidRDefault="00265C86" w:rsidP="00336FEF">
      <w:pPr>
        <w:pStyle w:val="naisf"/>
        <w:spacing w:before="0" w:after="0"/>
        <w:ind w:firstLine="720"/>
        <w:rPr>
          <w:color w:val="000000"/>
          <w:sz w:val="28"/>
          <w:szCs w:val="28"/>
        </w:rPr>
      </w:pPr>
      <w:r w:rsidRPr="00BE18F2">
        <w:rPr>
          <w:sz w:val="28"/>
          <w:szCs w:val="28"/>
        </w:rPr>
        <w:lastRenderedPageBreak/>
        <w:t xml:space="preserve">24.2.1. </w:t>
      </w:r>
      <w:r>
        <w:rPr>
          <w:color w:val="000000"/>
          <w:sz w:val="28"/>
          <w:szCs w:val="28"/>
        </w:rPr>
        <w:t>ar elektrību darbināmu transportlīdzekļu</w:t>
      </w:r>
      <w:r w:rsidRPr="00BE18F2">
        <w:rPr>
          <w:color w:val="000000"/>
          <w:sz w:val="28"/>
          <w:szCs w:val="28"/>
        </w:rPr>
        <w:t xml:space="preserve"> uzlādes staciju iegādes, montāžas un uzturēšanas  izmaksas divu gadu laikā pēc uzlādes stacijas uzstādīšanas;</w:t>
      </w:r>
    </w:p>
    <w:p w:rsidR="00336FEF" w:rsidRDefault="00265C86" w:rsidP="00336FEF">
      <w:pPr>
        <w:pStyle w:val="naisf"/>
        <w:spacing w:before="0" w:after="0"/>
        <w:ind w:firstLine="720"/>
        <w:rPr>
          <w:sz w:val="28"/>
          <w:szCs w:val="28"/>
        </w:rPr>
      </w:pPr>
      <w:r w:rsidRPr="00BE18F2">
        <w:rPr>
          <w:color w:val="000000"/>
          <w:sz w:val="28"/>
          <w:szCs w:val="28"/>
        </w:rPr>
        <w:t xml:space="preserve">24.2.2. </w:t>
      </w:r>
      <w:r w:rsidRPr="00BE18F2">
        <w:rPr>
          <w:spacing w:val="-2"/>
          <w:sz w:val="28"/>
          <w:szCs w:val="28"/>
        </w:rPr>
        <w:t>uzlādes stacijas pieslēgšanas izmaksas sadales elektriskajam tīklam, kas atbilst šo noteikumu 15.3.apakšpunkta nosacījumiem</w:t>
      </w:r>
      <w:r>
        <w:rPr>
          <w:color w:val="000000"/>
          <w:sz w:val="28"/>
          <w:szCs w:val="28"/>
        </w:rPr>
        <w:t>.</w:t>
      </w:r>
      <w:bookmarkEnd w:id="6"/>
    </w:p>
    <w:p w:rsidR="00336FEF" w:rsidRPr="00BE18F2" w:rsidRDefault="00336FEF" w:rsidP="00336FEF">
      <w:pPr>
        <w:pStyle w:val="naisf"/>
        <w:spacing w:before="0" w:after="0"/>
        <w:ind w:firstLine="720"/>
        <w:rPr>
          <w:sz w:val="28"/>
          <w:szCs w:val="28"/>
        </w:rPr>
      </w:pPr>
    </w:p>
    <w:p w:rsidR="00336FEF" w:rsidRDefault="00265C86" w:rsidP="00336FEF">
      <w:pPr>
        <w:pStyle w:val="Punkts1Lmenis"/>
        <w:keepLines w:val="0"/>
        <w:numPr>
          <w:ilvl w:val="0"/>
          <w:numId w:val="0"/>
        </w:numPr>
        <w:spacing w:after="0"/>
        <w:ind w:firstLine="720"/>
        <w:rPr>
          <w:color w:val="000000"/>
          <w:sz w:val="28"/>
          <w:szCs w:val="28"/>
        </w:rPr>
      </w:pPr>
      <w:bookmarkStart w:id="7" w:name="_Ref252054931"/>
      <w:r w:rsidRPr="00BE18F2">
        <w:rPr>
          <w:color w:val="000000"/>
          <w:sz w:val="28"/>
          <w:szCs w:val="28"/>
        </w:rPr>
        <w:t>25. Izmaksas uzskatāmas par attiecināmām, ja:</w:t>
      </w:r>
      <w:bookmarkEnd w:id="7"/>
    </w:p>
    <w:p w:rsidR="00336FEF" w:rsidRDefault="00265C86" w:rsidP="00336FEF">
      <w:pPr>
        <w:pStyle w:val="Punkts1Lmenis"/>
        <w:keepLines w:val="0"/>
        <w:numPr>
          <w:ilvl w:val="0"/>
          <w:numId w:val="0"/>
        </w:numPr>
        <w:spacing w:after="0"/>
        <w:ind w:firstLine="720"/>
        <w:rPr>
          <w:color w:val="000000"/>
          <w:sz w:val="28"/>
          <w:szCs w:val="28"/>
        </w:rPr>
      </w:pPr>
      <w:r w:rsidRPr="00BE18F2">
        <w:rPr>
          <w:color w:val="000000"/>
          <w:sz w:val="28"/>
          <w:szCs w:val="28"/>
        </w:rPr>
        <w:t>25.1. tās atbilst šo noteikumu 24. punktā minētajām izmaksām;</w:t>
      </w:r>
    </w:p>
    <w:p w:rsidR="00336FEF" w:rsidRDefault="00265C86" w:rsidP="00336FEF">
      <w:pPr>
        <w:pStyle w:val="Punkts1Lmenis"/>
        <w:keepLines w:val="0"/>
        <w:numPr>
          <w:ilvl w:val="0"/>
          <w:numId w:val="0"/>
        </w:numPr>
        <w:spacing w:after="0"/>
        <w:ind w:firstLine="720"/>
        <w:rPr>
          <w:color w:val="000000"/>
          <w:sz w:val="28"/>
          <w:szCs w:val="28"/>
        </w:rPr>
      </w:pPr>
      <w:r w:rsidRPr="00BE18F2">
        <w:rPr>
          <w:color w:val="000000"/>
          <w:sz w:val="28"/>
          <w:szCs w:val="28"/>
        </w:rPr>
        <w:t>25.2. tās ir nepieciešamas projekta īstenošanai un ir iekļautas projekta iesniegumā un projekta līgumā;</w:t>
      </w:r>
    </w:p>
    <w:p w:rsidR="00336FEF" w:rsidRDefault="00265C86" w:rsidP="00336FEF">
      <w:pPr>
        <w:pStyle w:val="Punkts1Lmenis"/>
        <w:keepLines w:val="0"/>
        <w:numPr>
          <w:ilvl w:val="0"/>
          <w:numId w:val="0"/>
        </w:numPr>
        <w:spacing w:after="0"/>
        <w:ind w:firstLine="720"/>
        <w:rPr>
          <w:color w:val="000000"/>
          <w:sz w:val="28"/>
          <w:szCs w:val="28"/>
        </w:rPr>
      </w:pPr>
      <w:r w:rsidRPr="00BE18F2">
        <w:rPr>
          <w:color w:val="000000"/>
          <w:sz w:val="28"/>
          <w:szCs w:val="28"/>
        </w:rPr>
        <w:t>25.3. šo noteikumu 7.1.apakšpunktā minētās aktivitātes ietvaros tās ir radušās pēc projekta iesniegumu iesniegšanas termiņa beigām, taču ne vēlāk kā līdz projekta īstenošanas termiņa beigām, savukārt, šo noteikumu 7.2.apakšpunktā minētās aktivitātes ietvaros –  pēc projekta līguma noslēgšanas, taču ne vēlāk kā līdz projekta īstenošanas termiņa beigām;</w:t>
      </w:r>
    </w:p>
    <w:p w:rsidR="00336FEF" w:rsidRDefault="00265C86" w:rsidP="00336FEF">
      <w:pPr>
        <w:pStyle w:val="Punkts1Lmenis"/>
        <w:keepLines w:val="0"/>
        <w:numPr>
          <w:ilvl w:val="0"/>
          <w:numId w:val="0"/>
        </w:numPr>
        <w:spacing w:after="0"/>
        <w:ind w:firstLine="720"/>
        <w:rPr>
          <w:color w:val="000000"/>
          <w:sz w:val="28"/>
          <w:szCs w:val="28"/>
        </w:rPr>
      </w:pPr>
      <w:r w:rsidRPr="00BE18F2">
        <w:rPr>
          <w:rFonts w:eastAsia="Arial Unicode MS"/>
          <w:color w:val="000000"/>
          <w:sz w:val="28"/>
          <w:szCs w:val="28"/>
        </w:rPr>
        <w:t xml:space="preserve">25.4. </w:t>
      </w:r>
      <w:r w:rsidRPr="00BE18F2">
        <w:rPr>
          <w:color w:val="000000"/>
          <w:sz w:val="28"/>
          <w:szCs w:val="28"/>
        </w:rPr>
        <w:t xml:space="preserve">tās ir norādītas finansējuma saņēmēja, kas ir juridiskā persona, grāmatvedības uzskaitē, ir identificējamas, nodalītas no pārējām izmaksām, ir pārbaudāmas, </w:t>
      </w:r>
      <w:r w:rsidRPr="00BE18F2">
        <w:rPr>
          <w:sz w:val="28"/>
          <w:szCs w:val="28"/>
        </w:rPr>
        <w:t>kā arī ir iekļautas finansējuma saņēmēja aktīvos kā amortizējamie ilgtermiņa ieguldījumi</w:t>
      </w:r>
      <w:r w:rsidRPr="00BE18F2">
        <w:rPr>
          <w:rStyle w:val="CommentReference"/>
          <w:sz w:val="28"/>
          <w:szCs w:val="28"/>
          <w:lang w:eastAsia="ar-SA"/>
        </w:rPr>
        <w:t xml:space="preserve">, </w:t>
      </w:r>
      <w:r w:rsidRPr="00BE18F2">
        <w:rPr>
          <w:color w:val="000000"/>
          <w:sz w:val="28"/>
          <w:szCs w:val="28"/>
        </w:rPr>
        <w:t>kā arī apliecinātas ar attiecīgiem attaisnojuma dokumentu oriģināliem vai dokumentu atvasinājumiem, kuri izgatavoti atbilstoši normatīvajos aktos noteiktajām dokumentu izstrādes un noformēšanas prasībām;</w:t>
      </w:r>
    </w:p>
    <w:p w:rsidR="00336FEF" w:rsidRDefault="00265C86" w:rsidP="00336FEF">
      <w:pPr>
        <w:pStyle w:val="Punkts1Lmenis"/>
        <w:keepLines w:val="0"/>
        <w:numPr>
          <w:ilvl w:val="0"/>
          <w:numId w:val="0"/>
        </w:numPr>
        <w:spacing w:after="0"/>
        <w:ind w:firstLine="720"/>
        <w:rPr>
          <w:rFonts w:eastAsia="Arial Unicode MS"/>
          <w:color w:val="000000"/>
          <w:sz w:val="28"/>
          <w:szCs w:val="28"/>
        </w:rPr>
      </w:pPr>
      <w:r w:rsidRPr="00BE18F2">
        <w:rPr>
          <w:rFonts w:eastAsia="Arial Unicode MS"/>
          <w:color w:val="000000"/>
          <w:sz w:val="28"/>
          <w:szCs w:val="28"/>
        </w:rPr>
        <w:t>25.5. ja projekta iesniedzējs ir komersants, kas plāno īstenot šo noteikumu 7.1. apakšpunktā minēto aktivitāti saskaņā ar Komisijas regulu Nr.800/2008, tas atbilst minētās regulas</w:t>
      </w:r>
      <w:r w:rsidRPr="00BE18F2">
        <w:rPr>
          <w:rStyle w:val="Hyperlink"/>
          <w:color w:val="000000"/>
          <w:sz w:val="28"/>
          <w:szCs w:val="28"/>
          <w:u w:val="none"/>
        </w:rPr>
        <w:t xml:space="preserve"> </w:t>
      </w:r>
      <w:r w:rsidRPr="00BE18F2">
        <w:rPr>
          <w:rFonts w:eastAsia="Arial Unicode MS"/>
          <w:color w:val="000000"/>
          <w:sz w:val="28"/>
          <w:szCs w:val="28"/>
        </w:rPr>
        <w:t xml:space="preserve">19. panta 6. punktā noteiktajām prasībām; </w:t>
      </w:r>
    </w:p>
    <w:p w:rsidR="00336FEF" w:rsidRDefault="00265C86" w:rsidP="00336FEF">
      <w:pPr>
        <w:pStyle w:val="Punkts1Lmenis"/>
        <w:keepLines w:val="0"/>
        <w:numPr>
          <w:ilvl w:val="0"/>
          <w:numId w:val="0"/>
        </w:numPr>
        <w:spacing w:after="0"/>
        <w:ind w:firstLine="720"/>
        <w:rPr>
          <w:color w:val="000000"/>
          <w:sz w:val="28"/>
          <w:szCs w:val="28"/>
        </w:rPr>
      </w:pPr>
      <w:r w:rsidRPr="00BE18F2">
        <w:rPr>
          <w:color w:val="000000"/>
          <w:sz w:val="28"/>
          <w:szCs w:val="28"/>
        </w:rPr>
        <w:t xml:space="preserve">25.6. </w:t>
      </w:r>
      <w:r w:rsidRPr="00BE18F2">
        <w:rPr>
          <w:rFonts w:eastAsia="Arial Unicode MS"/>
          <w:color w:val="000000"/>
          <w:sz w:val="28"/>
          <w:szCs w:val="28"/>
        </w:rPr>
        <w:t xml:space="preserve">ja projekta iesniedzējs ir </w:t>
      </w:r>
      <w:r w:rsidRPr="00BE18F2">
        <w:rPr>
          <w:color w:val="000000"/>
          <w:sz w:val="28"/>
          <w:szCs w:val="28"/>
        </w:rPr>
        <w:t>lielais komersants,</w:t>
      </w:r>
      <w:r w:rsidRPr="00BE18F2">
        <w:rPr>
          <w:rFonts w:eastAsia="Arial Unicode MS"/>
          <w:color w:val="000000"/>
          <w:sz w:val="28"/>
          <w:szCs w:val="28"/>
        </w:rPr>
        <w:t xml:space="preserve"> kas plāno īstenot kādu no šo noteikumu 7. punktā minētām aktivitātēm saskaņā ar Komisijas regulu Nr.800/2008,</w:t>
      </w:r>
      <w:r w:rsidRPr="00BE18F2">
        <w:rPr>
          <w:color w:val="000000"/>
          <w:sz w:val="28"/>
          <w:szCs w:val="28"/>
        </w:rPr>
        <w:t xml:space="preserve"> tas projekta īstenošanas laikā izpi</w:t>
      </w:r>
      <w:r w:rsidR="000574E8">
        <w:rPr>
          <w:color w:val="000000"/>
          <w:sz w:val="28"/>
          <w:szCs w:val="28"/>
        </w:rPr>
        <w:t>lda minētās regulas 8. panta 3. </w:t>
      </w:r>
      <w:r w:rsidRPr="00BE18F2">
        <w:rPr>
          <w:color w:val="000000"/>
          <w:sz w:val="28"/>
          <w:szCs w:val="28"/>
        </w:rPr>
        <w:t>punktā noteiktās prasības, un atbildīgā iestāde pirms projekta īstenošanas to pārbauda.</w:t>
      </w:r>
      <w:bookmarkStart w:id="8" w:name="_Ref252055137"/>
    </w:p>
    <w:p w:rsidR="00336FEF" w:rsidRDefault="00336FEF" w:rsidP="00336FEF">
      <w:pPr>
        <w:pStyle w:val="Punkts1Lmenis"/>
        <w:keepLines w:val="0"/>
        <w:numPr>
          <w:ilvl w:val="0"/>
          <w:numId w:val="0"/>
        </w:numPr>
        <w:spacing w:after="0"/>
        <w:ind w:firstLine="720"/>
        <w:rPr>
          <w:color w:val="000000"/>
          <w:sz w:val="28"/>
          <w:szCs w:val="28"/>
        </w:rPr>
      </w:pPr>
    </w:p>
    <w:p w:rsidR="00336FEF" w:rsidRDefault="00265C86" w:rsidP="00336FEF">
      <w:pPr>
        <w:pStyle w:val="Punkts1Lmenis"/>
        <w:keepLines w:val="0"/>
        <w:numPr>
          <w:ilvl w:val="0"/>
          <w:numId w:val="0"/>
        </w:numPr>
        <w:spacing w:after="0"/>
        <w:ind w:firstLine="720"/>
        <w:rPr>
          <w:color w:val="000000"/>
          <w:sz w:val="28"/>
          <w:szCs w:val="28"/>
        </w:rPr>
      </w:pPr>
      <w:r w:rsidRPr="00BE18F2">
        <w:rPr>
          <w:color w:val="000000"/>
          <w:sz w:val="28"/>
          <w:szCs w:val="28"/>
        </w:rPr>
        <w:t>26. Konkursa ietvaros neattiecināmas ir šādas izmaksas:</w:t>
      </w:r>
      <w:bookmarkEnd w:id="8"/>
    </w:p>
    <w:p w:rsidR="00336FEF" w:rsidRDefault="00265C86" w:rsidP="00336FEF">
      <w:pPr>
        <w:pStyle w:val="Punkts1Lmenis"/>
        <w:keepLines w:val="0"/>
        <w:numPr>
          <w:ilvl w:val="0"/>
          <w:numId w:val="0"/>
        </w:numPr>
        <w:spacing w:after="0"/>
        <w:ind w:firstLine="720"/>
        <w:rPr>
          <w:color w:val="000000"/>
          <w:sz w:val="28"/>
          <w:szCs w:val="28"/>
        </w:rPr>
      </w:pPr>
      <w:r w:rsidRPr="00BE18F2">
        <w:rPr>
          <w:color w:val="000000"/>
          <w:sz w:val="28"/>
          <w:szCs w:val="28"/>
        </w:rPr>
        <w:t>26.1. izmaksas, kas radušās pirms projekta līguma noslēgšanas, ja projekta iesniedzējs plāno īstenot šo noteikumu 7.2.</w:t>
      </w:r>
      <w:r w:rsidR="000574E8">
        <w:rPr>
          <w:color w:val="000000"/>
          <w:sz w:val="28"/>
          <w:szCs w:val="28"/>
        </w:rPr>
        <w:t> </w:t>
      </w:r>
      <w:r w:rsidRPr="00BE18F2">
        <w:rPr>
          <w:color w:val="000000"/>
          <w:sz w:val="28"/>
          <w:szCs w:val="28"/>
        </w:rPr>
        <w:t>apakšpunktā minēto aktivitāti, vai pēc projekta īstenošanas termiņa beigām neatkarīgi no īstenojamās aktivitātes;</w:t>
      </w:r>
    </w:p>
    <w:p w:rsidR="00336FEF" w:rsidRDefault="00265C86" w:rsidP="00336FEF">
      <w:pPr>
        <w:pStyle w:val="Punkts1Lmenis"/>
        <w:keepLines w:val="0"/>
        <w:numPr>
          <w:ilvl w:val="0"/>
          <w:numId w:val="0"/>
        </w:numPr>
        <w:spacing w:after="0"/>
        <w:ind w:firstLine="720"/>
        <w:rPr>
          <w:color w:val="000000"/>
          <w:sz w:val="28"/>
          <w:szCs w:val="28"/>
        </w:rPr>
      </w:pPr>
      <w:r w:rsidRPr="00BE18F2">
        <w:rPr>
          <w:color w:val="000000"/>
          <w:sz w:val="28"/>
          <w:szCs w:val="28"/>
        </w:rPr>
        <w:t>26.2. izmaksas, kas tiek segtas citu finansējuma programmu vai individuālā atbalsta projektu ietvaros no citiem finanšu instrumentiem, tai skaitā Eiropas Savienības vai ārvalstu finanšu palīdzības līdzekļiem;</w:t>
      </w:r>
    </w:p>
    <w:p w:rsidR="00336FEF" w:rsidRDefault="00265C86" w:rsidP="00336FEF">
      <w:pPr>
        <w:pStyle w:val="Punkts1Lmenis"/>
        <w:keepLines w:val="0"/>
        <w:numPr>
          <w:ilvl w:val="0"/>
          <w:numId w:val="0"/>
        </w:numPr>
        <w:spacing w:after="0"/>
        <w:ind w:firstLine="720"/>
        <w:rPr>
          <w:color w:val="000000"/>
          <w:sz w:val="28"/>
          <w:szCs w:val="28"/>
        </w:rPr>
      </w:pPr>
      <w:r w:rsidRPr="00BE18F2">
        <w:rPr>
          <w:color w:val="000000"/>
          <w:sz w:val="28"/>
          <w:szCs w:val="28"/>
        </w:rPr>
        <w:t xml:space="preserve">26.3. izmaksas, kas pārsniedz apstiprinātajā projektā paredzēto attiecināmo izmaksu apmēru; </w:t>
      </w:r>
    </w:p>
    <w:p w:rsidR="00336FEF" w:rsidRDefault="00265C86" w:rsidP="00336FEF">
      <w:pPr>
        <w:pStyle w:val="Punkts1Lmenis"/>
        <w:keepLines w:val="0"/>
        <w:numPr>
          <w:ilvl w:val="0"/>
          <w:numId w:val="0"/>
        </w:numPr>
        <w:spacing w:after="0"/>
        <w:ind w:firstLine="720"/>
        <w:rPr>
          <w:color w:val="000000"/>
          <w:sz w:val="28"/>
          <w:szCs w:val="28"/>
        </w:rPr>
      </w:pPr>
      <w:r w:rsidRPr="00BE18F2">
        <w:rPr>
          <w:color w:val="000000"/>
          <w:sz w:val="28"/>
          <w:szCs w:val="28"/>
        </w:rPr>
        <w:t>26.4. projekta iesniedzēja kārtējie uzturēšanas izdevumi;</w:t>
      </w:r>
    </w:p>
    <w:p w:rsidR="00336FEF" w:rsidRDefault="00265C86" w:rsidP="00336FEF">
      <w:pPr>
        <w:pStyle w:val="Punkts1Lmenis"/>
        <w:keepLines w:val="0"/>
        <w:numPr>
          <w:ilvl w:val="0"/>
          <w:numId w:val="0"/>
        </w:numPr>
        <w:spacing w:after="0"/>
        <w:ind w:firstLine="720"/>
        <w:rPr>
          <w:color w:val="000000"/>
          <w:sz w:val="28"/>
          <w:szCs w:val="28"/>
        </w:rPr>
      </w:pPr>
      <w:r w:rsidRPr="00BE18F2">
        <w:rPr>
          <w:color w:val="000000"/>
          <w:sz w:val="28"/>
          <w:szCs w:val="28"/>
        </w:rPr>
        <w:t xml:space="preserve">26.5. </w:t>
      </w:r>
      <w:proofErr w:type="spellStart"/>
      <w:r w:rsidRPr="00BE18F2">
        <w:rPr>
          <w:color w:val="000000"/>
          <w:sz w:val="28"/>
          <w:szCs w:val="28"/>
        </w:rPr>
        <w:t>elektromobiļa</w:t>
      </w:r>
      <w:proofErr w:type="spellEnd"/>
      <w:r w:rsidRPr="00BE18F2">
        <w:rPr>
          <w:color w:val="000000"/>
          <w:sz w:val="28"/>
          <w:szCs w:val="28"/>
        </w:rPr>
        <w:t xml:space="preserve"> apdrošināšanas izmaksas, līzinga un nomas darījumu izmaksas</w:t>
      </w:r>
      <w:r w:rsidR="0064478E">
        <w:rPr>
          <w:color w:val="000000"/>
          <w:sz w:val="28"/>
          <w:szCs w:val="28"/>
        </w:rPr>
        <w:t>;</w:t>
      </w:r>
    </w:p>
    <w:p w:rsidR="00336FEF" w:rsidRDefault="0064478E" w:rsidP="00336FEF">
      <w:pPr>
        <w:pStyle w:val="Punkts1Lmenis"/>
        <w:keepLines w:val="0"/>
        <w:numPr>
          <w:ilvl w:val="0"/>
          <w:numId w:val="0"/>
        </w:numPr>
        <w:spacing w:after="0"/>
        <w:ind w:firstLine="720"/>
        <w:rPr>
          <w:color w:val="000000"/>
          <w:sz w:val="28"/>
          <w:szCs w:val="28"/>
        </w:rPr>
      </w:pPr>
      <w:r>
        <w:rPr>
          <w:color w:val="000000"/>
          <w:sz w:val="28"/>
          <w:szCs w:val="28"/>
        </w:rPr>
        <w:lastRenderedPageBreak/>
        <w:t xml:space="preserve">26.6. </w:t>
      </w:r>
      <w:r w:rsidR="00265C86" w:rsidRPr="00BE18F2">
        <w:rPr>
          <w:color w:val="000000"/>
          <w:sz w:val="28"/>
          <w:szCs w:val="28"/>
        </w:rPr>
        <w:t>muitas nodokļi un nodevas</w:t>
      </w:r>
      <w:r w:rsidR="00265C86">
        <w:rPr>
          <w:color w:val="000000"/>
          <w:sz w:val="28"/>
          <w:szCs w:val="28"/>
        </w:rPr>
        <w:t xml:space="preserve">, ja </w:t>
      </w:r>
      <w:r w:rsidR="00265C86" w:rsidRPr="00CC3732">
        <w:rPr>
          <w:color w:val="000000"/>
          <w:sz w:val="28"/>
          <w:szCs w:val="28"/>
        </w:rPr>
        <w:t xml:space="preserve"> </w:t>
      </w:r>
      <w:r w:rsidR="00265C86" w:rsidRPr="00BE18F2">
        <w:rPr>
          <w:color w:val="000000"/>
          <w:sz w:val="28"/>
          <w:szCs w:val="28"/>
        </w:rPr>
        <w:t>elektromobi</w:t>
      </w:r>
      <w:r w:rsidR="00265C86">
        <w:rPr>
          <w:color w:val="000000"/>
          <w:sz w:val="28"/>
          <w:szCs w:val="28"/>
        </w:rPr>
        <w:t>li iegādājas ārpus Latvijas Republikas</w:t>
      </w:r>
      <w:r w:rsidR="00265C86" w:rsidRPr="00BE18F2">
        <w:rPr>
          <w:color w:val="000000"/>
          <w:sz w:val="28"/>
          <w:szCs w:val="28"/>
        </w:rPr>
        <w:t>;</w:t>
      </w:r>
    </w:p>
    <w:p w:rsidR="00336FEF" w:rsidRDefault="00265C86" w:rsidP="00336FEF">
      <w:pPr>
        <w:pStyle w:val="Punkts1Lmenis"/>
        <w:keepLines w:val="0"/>
        <w:numPr>
          <w:ilvl w:val="0"/>
          <w:numId w:val="0"/>
        </w:numPr>
        <w:spacing w:after="0"/>
        <w:ind w:firstLine="720"/>
        <w:rPr>
          <w:color w:val="000000"/>
          <w:sz w:val="28"/>
          <w:szCs w:val="28"/>
        </w:rPr>
      </w:pPr>
      <w:r w:rsidRPr="00BE18F2">
        <w:rPr>
          <w:color w:val="000000"/>
          <w:sz w:val="28"/>
          <w:szCs w:val="28"/>
        </w:rPr>
        <w:t>26.</w:t>
      </w:r>
      <w:r w:rsidR="0064478E">
        <w:rPr>
          <w:color w:val="000000"/>
          <w:sz w:val="28"/>
          <w:szCs w:val="28"/>
        </w:rPr>
        <w:t>7</w:t>
      </w:r>
      <w:r w:rsidRPr="00BE18F2">
        <w:rPr>
          <w:color w:val="000000"/>
          <w:sz w:val="28"/>
          <w:szCs w:val="28"/>
        </w:rPr>
        <w:t>. pievienotās vērtības nodokļa maksājumi, ja tie ir atgūstami no valsts budžeta;</w:t>
      </w:r>
    </w:p>
    <w:p w:rsidR="00336FEF" w:rsidRDefault="00265C86" w:rsidP="00336FEF">
      <w:pPr>
        <w:pStyle w:val="Punkts1Lmenis"/>
        <w:keepLines w:val="0"/>
        <w:numPr>
          <w:ilvl w:val="0"/>
          <w:numId w:val="0"/>
        </w:numPr>
        <w:spacing w:after="0"/>
        <w:ind w:firstLine="720"/>
        <w:rPr>
          <w:color w:val="000000"/>
          <w:sz w:val="28"/>
          <w:szCs w:val="28"/>
        </w:rPr>
      </w:pPr>
      <w:r w:rsidRPr="00BE18F2">
        <w:rPr>
          <w:color w:val="000000"/>
          <w:sz w:val="28"/>
          <w:szCs w:val="28"/>
        </w:rPr>
        <w:t>26.</w:t>
      </w:r>
      <w:r w:rsidR="0064478E">
        <w:rPr>
          <w:color w:val="000000"/>
          <w:sz w:val="28"/>
          <w:szCs w:val="28"/>
        </w:rPr>
        <w:t>8</w:t>
      </w:r>
      <w:r w:rsidRPr="00BE18F2">
        <w:rPr>
          <w:color w:val="000000"/>
          <w:sz w:val="28"/>
          <w:szCs w:val="28"/>
        </w:rPr>
        <w:t>. samaksa par aizdevuma izskatīšanu, noformēšanu un rezervēšanu, procentu maksājumi, soda procenti, maksājumi par naudas pārskaitījumiem, komisijas nauda, zaudējumi sakarā ar valūtas maiņu un citi tiešie finansiālie izdevumi;</w:t>
      </w:r>
    </w:p>
    <w:p w:rsidR="00336FEF" w:rsidRDefault="00265C86" w:rsidP="00336FEF">
      <w:pPr>
        <w:pStyle w:val="Punkts1Lmenis"/>
        <w:keepLines w:val="0"/>
        <w:numPr>
          <w:ilvl w:val="0"/>
          <w:numId w:val="0"/>
        </w:numPr>
        <w:spacing w:after="0"/>
        <w:ind w:firstLine="720"/>
        <w:rPr>
          <w:color w:val="000000"/>
          <w:sz w:val="28"/>
          <w:szCs w:val="28"/>
        </w:rPr>
      </w:pPr>
      <w:r w:rsidRPr="00BE18F2">
        <w:rPr>
          <w:color w:val="000000"/>
          <w:sz w:val="28"/>
          <w:szCs w:val="28"/>
        </w:rPr>
        <w:t>26.</w:t>
      </w:r>
      <w:r w:rsidR="0064478E">
        <w:rPr>
          <w:color w:val="000000"/>
          <w:sz w:val="28"/>
          <w:szCs w:val="28"/>
        </w:rPr>
        <w:t>9</w:t>
      </w:r>
      <w:r w:rsidRPr="00BE18F2">
        <w:rPr>
          <w:color w:val="000000"/>
          <w:sz w:val="28"/>
          <w:szCs w:val="28"/>
        </w:rPr>
        <w:t>. projekta iesnieguma sagatavošanas izmaksas;</w:t>
      </w:r>
    </w:p>
    <w:p w:rsidR="00265C86" w:rsidRPr="00BE18F2" w:rsidRDefault="00265C86" w:rsidP="00336FEF">
      <w:pPr>
        <w:pStyle w:val="Punkts1Lmenis"/>
        <w:keepLines w:val="0"/>
        <w:numPr>
          <w:ilvl w:val="0"/>
          <w:numId w:val="0"/>
        </w:numPr>
        <w:spacing w:after="0"/>
        <w:ind w:firstLine="720"/>
        <w:rPr>
          <w:color w:val="000000"/>
          <w:sz w:val="28"/>
          <w:szCs w:val="28"/>
        </w:rPr>
      </w:pPr>
      <w:r w:rsidRPr="00BE18F2">
        <w:rPr>
          <w:color w:val="000000"/>
          <w:sz w:val="28"/>
          <w:szCs w:val="28"/>
        </w:rPr>
        <w:t>26.</w:t>
      </w:r>
      <w:r w:rsidR="0064478E">
        <w:rPr>
          <w:color w:val="000000"/>
          <w:sz w:val="28"/>
          <w:szCs w:val="28"/>
        </w:rPr>
        <w:t>10</w:t>
      </w:r>
      <w:r w:rsidRPr="00BE18F2">
        <w:rPr>
          <w:color w:val="000000"/>
          <w:sz w:val="28"/>
          <w:szCs w:val="28"/>
        </w:rPr>
        <w:t>. citas izmaksas, kas nav noteiktas kā attiecināmās.</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c"/>
        <w:spacing w:before="0" w:after="0"/>
        <w:rPr>
          <w:sz w:val="28"/>
          <w:szCs w:val="28"/>
        </w:rPr>
      </w:pPr>
      <w:proofErr w:type="spellStart"/>
      <w:r w:rsidRPr="00BE18F2">
        <w:rPr>
          <w:b/>
          <w:bCs/>
          <w:sz w:val="28"/>
          <w:szCs w:val="28"/>
        </w:rPr>
        <w:t>V. Konkursa</w:t>
      </w:r>
      <w:proofErr w:type="spellEnd"/>
      <w:r w:rsidRPr="00BE18F2">
        <w:rPr>
          <w:b/>
          <w:bCs/>
          <w:sz w:val="28"/>
          <w:szCs w:val="28"/>
        </w:rPr>
        <w:t xml:space="preserve"> izsludināšanas kārtība</w:t>
      </w:r>
    </w:p>
    <w:p w:rsidR="00336FEF" w:rsidRPr="00BE18F2" w:rsidRDefault="00336FEF" w:rsidP="004423B6">
      <w:pPr>
        <w:pStyle w:val="naisf"/>
        <w:spacing w:before="0" w:after="0"/>
        <w:ind w:firstLine="720"/>
        <w:rPr>
          <w:sz w:val="28"/>
          <w:szCs w:val="28"/>
        </w:rPr>
      </w:pPr>
    </w:p>
    <w:p w:rsidR="00265C86" w:rsidRPr="00BE18F2" w:rsidRDefault="00265C86" w:rsidP="004423B6">
      <w:pPr>
        <w:pStyle w:val="naisf"/>
        <w:spacing w:before="0" w:after="0"/>
        <w:ind w:firstLine="720"/>
        <w:rPr>
          <w:color w:val="000000"/>
          <w:sz w:val="28"/>
          <w:szCs w:val="28"/>
        </w:rPr>
      </w:pPr>
      <w:r w:rsidRPr="00BE18F2">
        <w:rPr>
          <w:sz w:val="28"/>
          <w:szCs w:val="28"/>
        </w:rPr>
        <w:t>27. </w:t>
      </w:r>
      <w:r w:rsidRPr="00BE18F2">
        <w:rPr>
          <w:color w:val="000000"/>
          <w:sz w:val="28"/>
          <w:szCs w:val="28"/>
        </w:rPr>
        <w:t>Konkursu izsludina:</w:t>
      </w:r>
    </w:p>
    <w:p w:rsidR="00265C86" w:rsidRPr="00BE18F2" w:rsidRDefault="00265C86" w:rsidP="0033328D">
      <w:pPr>
        <w:pStyle w:val="naisf"/>
        <w:spacing w:before="0" w:after="0"/>
        <w:ind w:firstLine="720"/>
        <w:rPr>
          <w:color w:val="000000"/>
          <w:sz w:val="28"/>
          <w:szCs w:val="28"/>
        </w:rPr>
      </w:pPr>
      <w:r w:rsidRPr="00BE18F2">
        <w:rPr>
          <w:color w:val="000000"/>
          <w:sz w:val="28"/>
          <w:szCs w:val="28"/>
        </w:rPr>
        <w:t>27.1. šo noteikumu 7.1.apakšpunktā minētajai aktivitātei 40 darbdienu  laikā pēc šo noteikumu spēkā stāšanās par šo noteikumu 4.1.apakšpunktā minēto finansējumu;</w:t>
      </w:r>
    </w:p>
    <w:p w:rsidR="00265C86" w:rsidRPr="00BE18F2" w:rsidRDefault="00265C86" w:rsidP="0033328D">
      <w:pPr>
        <w:pStyle w:val="naisf"/>
        <w:spacing w:before="0" w:after="0"/>
        <w:ind w:firstLine="720"/>
        <w:rPr>
          <w:color w:val="000000"/>
          <w:sz w:val="28"/>
          <w:szCs w:val="28"/>
        </w:rPr>
      </w:pPr>
      <w:r w:rsidRPr="00BE18F2">
        <w:rPr>
          <w:color w:val="000000"/>
          <w:sz w:val="28"/>
          <w:szCs w:val="28"/>
        </w:rPr>
        <w:t>27.2. šo noteikumu 7.2.apakšpunktā minētajai aktivitātei 10 darbdienu laikā pēc šo noteikumu 8.punktā minētā iepirkuma rezultātu paziņošanas par šo noteikumu 4.2.apakšpunktā minēto finansējumu.</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r w:rsidRPr="00BE18F2">
        <w:rPr>
          <w:sz w:val="28"/>
          <w:szCs w:val="28"/>
        </w:rPr>
        <w:t>28. Atbildīgā iestāde izsludina konkursu, ievietojot sludinājumu laikrakstā "Latvijas Vēstnesis", atbildīgās iestādes un VIF tīmekļa vietnē.  Konkursa izsludināšanas dienā atbildīgā iestāde savā tīmekļa vietnē ievieto vadlīnijas projektu iesnieguma veidlapas aizpildīšanai.</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r w:rsidRPr="00BE18F2">
        <w:rPr>
          <w:sz w:val="28"/>
          <w:szCs w:val="28"/>
        </w:rPr>
        <w:t>29. Atbildīgā iestāde konkursa sludinājumā norāda konkursa nosaukumu, projektu iesnie</w:t>
      </w:r>
      <w:r w:rsidRPr="00BE18F2">
        <w:rPr>
          <w:sz w:val="28"/>
          <w:szCs w:val="28"/>
        </w:rPr>
        <w:softHyphen/>
        <w:t>gumu iesniegšanas termiņu (datumu un laiku), vietu (atbildīgās iestādes adresi) un elektroniskā pasta adresi.</w:t>
      </w:r>
    </w:p>
    <w:p w:rsidR="00265C86" w:rsidRPr="00BE18F2" w:rsidRDefault="00265C86" w:rsidP="004423B6">
      <w:pPr>
        <w:pStyle w:val="naisf"/>
        <w:spacing w:before="0" w:after="0"/>
        <w:ind w:firstLine="720"/>
        <w:rPr>
          <w:sz w:val="28"/>
          <w:szCs w:val="28"/>
        </w:rPr>
      </w:pPr>
    </w:p>
    <w:p w:rsidR="00265C86" w:rsidRPr="00BE18F2" w:rsidRDefault="00265C86" w:rsidP="00DE3DF1">
      <w:pPr>
        <w:pStyle w:val="naisf"/>
        <w:spacing w:before="0" w:after="0"/>
        <w:ind w:firstLine="720"/>
        <w:rPr>
          <w:sz w:val="28"/>
          <w:szCs w:val="28"/>
        </w:rPr>
      </w:pPr>
      <w:r w:rsidRPr="00BE18F2">
        <w:rPr>
          <w:sz w:val="28"/>
          <w:szCs w:val="28"/>
        </w:rPr>
        <w:t xml:space="preserve">30. Projektu iesniegumu iesniegšanas termiņš ir 40 darbdienas pēc konkursa izsludināšanas dienas. Atbildīgā iestāde var pagarināt projekta </w:t>
      </w:r>
      <w:r w:rsidRPr="00BE18F2">
        <w:rPr>
          <w:spacing w:val="-2"/>
          <w:sz w:val="28"/>
          <w:szCs w:val="28"/>
        </w:rPr>
        <w:t>iesnieguma iesniegšanas termiņu uz laiku līdz 20 darbdienām, publicējot sludinājumu</w:t>
      </w:r>
      <w:r w:rsidRPr="00BE18F2">
        <w:rPr>
          <w:sz w:val="28"/>
          <w:szCs w:val="28"/>
        </w:rPr>
        <w:t xml:space="preserve"> par projektu iesniegumu iesniegšanas termiņa pagarinājumu atbildīgās iestādes tīmekļa vietnē</w:t>
      </w:r>
      <w:r>
        <w:t>,</w:t>
      </w:r>
      <w:r w:rsidR="000574E8">
        <w:t xml:space="preserve"> </w:t>
      </w:r>
      <w:r w:rsidRPr="00BE18F2">
        <w:rPr>
          <w:sz w:val="28"/>
          <w:szCs w:val="28"/>
        </w:rPr>
        <w:t>VIF tīmekļa vietnē</w:t>
      </w:r>
      <w:r>
        <w:rPr>
          <w:sz w:val="28"/>
          <w:szCs w:val="28"/>
        </w:rPr>
        <w:t xml:space="preserve"> </w:t>
      </w:r>
      <w:r w:rsidRPr="00BE18F2">
        <w:rPr>
          <w:sz w:val="28"/>
          <w:szCs w:val="28"/>
        </w:rPr>
        <w:t>un laikrakstā "Latvijas Vēstnesis".</w:t>
      </w:r>
    </w:p>
    <w:p w:rsidR="00265C86" w:rsidRPr="00BE18F2" w:rsidRDefault="00265C86" w:rsidP="004423B6">
      <w:pPr>
        <w:pStyle w:val="naisnod"/>
        <w:spacing w:before="0" w:after="0"/>
        <w:rPr>
          <w:sz w:val="28"/>
          <w:szCs w:val="28"/>
        </w:rPr>
      </w:pPr>
    </w:p>
    <w:p w:rsidR="00265C86" w:rsidRPr="00BE18F2" w:rsidRDefault="00265C86" w:rsidP="004423B6">
      <w:pPr>
        <w:pStyle w:val="naisnod"/>
        <w:spacing w:before="0" w:after="0"/>
        <w:rPr>
          <w:sz w:val="28"/>
          <w:szCs w:val="28"/>
        </w:rPr>
      </w:pPr>
    </w:p>
    <w:p w:rsidR="00265C86" w:rsidRPr="00BE18F2" w:rsidRDefault="00265C86" w:rsidP="004423B6">
      <w:pPr>
        <w:pStyle w:val="naisnod"/>
        <w:spacing w:before="0" w:after="0"/>
        <w:rPr>
          <w:sz w:val="28"/>
          <w:szCs w:val="28"/>
        </w:rPr>
      </w:pPr>
      <w:proofErr w:type="spellStart"/>
      <w:r w:rsidRPr="00BE18F2">
        <w:rPr>
          <w:sz w:val="28"/>
          <w:szCs w:val="28"/>
        </w:rPr>
        <w:t>VI. Projekta</w:t>
      </w:r>
      <w:proofErr w:type="spellEnd"/>
      <w:r w:rsidRPr="00BE18F2">
        <w:rPr>
          <w:sz w:val="28"/>
          <w:szCs w:val="28"/>
        </w:rPr>
        <w:t xml:space="preserve"> iesnieguma saturs un iesniegšanas kārtība</w:t>
      </w:r>
    </w:p>
    <w:p w:rsidR="00265C86" w:rsidRPr="00BE18F2" w:rsidRDefault="00265C86" w:rsidP="004423B6">
      <w:pPr>
        <w:pStyle w:val="naisf"/>
        <w:spacing w:before="0" w:after="0"/>
        <w:ind w:firstLine="720"/>
        <w:rPr>
          <w:sz w:val="28"/>
          <w:szCs w:val="28"/>
        </w:rPr>
      </w:pPr>
      <w:bookmarkStart w:id="9" w:name="_Ref274643855"/>
    </w:p>
    <w:p w:rsidR="00265C86" w:rsidRPr="00BE18F2" w:rsidRDefault="00265C86" w:rsidP="004423B6">
      <w:pPr>
        <w:pStyle w:val="naisf"/>
        <w:spacing w:before="0" w:after="0"/>
        <w:ind w:firstLine="720"/>
        <w:rPr>
          <w:sz w:val="28"/>
          <w:szCs w:val="28"/>
        </w:rPr>
      </w:pPr>
      <w:r w:rsidRPr="00BE18F2">
        <w:rPr>
          <w:sz w:val="28"/>
          <w:szCs w:val="28"/>
        </w:rPr>
        <w:t>31. Projekta iesniegumu – aizpildītu projekta iesnieguma veidlapu (1. vai 2.pielikums) un šo noteikumu 32. punktā minētos papildus iesniedzamos dokumentus – iesniedz vienā no šādiem veidiem:</w:t>
      </w:r>
    </w:p>
    <w:p w:rsidR="00265C86" w:rsidRPr="00BE18F2" w:rsidRDefault="00265C86" w:rsidP="004423B6">
      <w:pPr>
        <w:pStyle w:val="naisf"/>
        <w:spacing w:before="0" w:after="0"/>
        <w:ind w:firstLine="720"/>
        <w:rPr>
          <w:sz w:val="28"/>
          <w:szCs w:val="28"/>
        </w:rPr>
      </w:pPr>
      <w:r w:rsidRPr="00BE18F2">
        <w:rPr>
          <w:sz w:val="28"/>
          <w:szCs w:val="28"/>
        </w:rPr>
        <w:lastRenderedPageBreak/>
        <w:t>31.1. papīra formā nosūtot projekta iesniegumu pa pastu vai iesniedzot personīgi un pievienojot tam elektronisko datu nesēju ar identiski aizpildītu projekta iesnieguma veidlapu un visiem šo noteikumu 32.punktā minētiem papildus iesniedzamiem dokumentiem;</w:t>
      </w:r>
    </w:p>
    <w:p w:rsidR="00265C86" w:rsidRPr="00BE18F2" w:rsidRDefault="00265C86" w:rsidP="004423B6">
      <w:pPr>
        <w:pStyle w:val="naisf"/>
        <w:spacing w:before="0" w:after="0"/>
        <w:ind w:firstLine="720"/>
        <w:rPr>
          <w:sz w:val="28"/>
          <w:szCs w:val="28"/>
        </w:rPr>
      </w:pPr>
      <w:r w:rsidRPr="00BE18F2">
        <w:rPr>
          <w:sz w:val="28"/>
          <w:szCs w:val="28"/>
        </w:rPr>
        <w:t>31.2. elektroniskā dokumenta formā, nosūtot projekta iesniegumu   pa elektronisko pastu, parakstītu ar drošu elektronisko parakstu un apliecinātu ar laika zīmogu saskaņā ar Elektronisko dokumentu likumu.</w:t>
      </w:r>
      <w:bookmarkEnd w:id="9"/>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r w:rsidRPr="00BE18F2">
        <w:rPr>
          <w:sz w:val="28"/>
          <w:szCs w:val="28"/>
        </w:rPr>
        <w:t>32. </w:t>
      </w:r>
      <w:bookmarkStart w:id="10" w:name="_Ref274643796"/>
      <w:r w:rsidRPr="00BE18F2">
        <w:rPr>
          <w:sz w:val="28"/>
          <w:szCs w:val="28"/>
        </w:rPr>
        <w:t>Papildus iesniedzamo dokumentu saraksts:</w:t>
      </w:r>
      <w:bookmarkEnd w:id="10"/>
    </w:p>
    <w:p w:rsidR="00265C86" w:rsidRPr="00BE18F2" w:rsidRDefault="00265C86" w:rsidP="004423B6">
      <w:pPr>
        <w:pStyle w:val="naisf"/>
        <w:spacing w:before="0" w:after="0"/>
        <w:ind w:firstLine="720"/>
        <w:rPr>
          <w:sz w:val="28"/>
          <w:szCs w:val="28"/>
        </w:rPr>
      </w:pPr>
      <w:r w:rsidRPr="00BE18F2">
        <w:rPr>
          <w:spacing w:val="-2"/>
          <w:sz w:val="28"/>
          <w:szCs w:val="28"/>
        </w:rPr>
        <w:t>32.1. </w:t>
      </w:r>
      <w:r w:rsidRPr="00BE18F2">
        <w:rPr>
          <w:sz w:val="28"/>
          <w:szCs w:val="28"/>
        </w:rPr>
        <w:t xml:space="preserve"> </w:t>
      </w:r>
      <w:r w:rsidRPr="00BE18F2">
        <w:rPr>
          <w:spacing w:val="-2"/>
          <w:sz w:val="28"/>
          <w:szCs w:val="28"/>
        </w:rPr>
        <w:t>ja projekta iesniedzējs ir tiešās vai pastarpinātās pārvaldes iestāde vai atvasinātā publiskā persona</w:t>
      </w:r>
      <w:r w:rsidRPr="00BE18F2">
        <w:rPr>
          <w:sz w:val="28"/>
          <w:szCs w:val="28"/>
        </w:rPr>
        <w:t>,</w:t>
      </w:r>
      <w:r w:rsidRPr="00BE18F2">
        <w:rPr>
          <w:spacing w:val="-2"/>
          <w:sz w:val="28"/>
          <w:szCs w:val="28"/>
        </w:rPr>
        <w:t xml:space="preserve"> projekta iesniedzēja lēmums par projekta īstenošanu </w:t>
      </w:r>
      <w:r w:rsidRPr="00BE18F2">
        <w:rPr>
          <w:sz w:val="28"/>
          <w:szCs w:val="28"/>
        </w:rPr>
        <w:t>vai minētā lēmuma izrakstu:</w:t>
      </w:r>
    </w:p>
    <w:p w:rsidR="00265C86" w:rsidRPr="00BE18F2" w:rsidRDefault="00265C86" w:rsidP="004423B6">
      <w:pPr>
        <w:pStyle w:val="naisf"/>
        <w:spacing w:before="0" w:after="0"/>
        <w:ind w:firstLine="720"/>
        <w:rPr>
          <w:sz w:val="28"/>
          <w:szCs w:val="28"/>
        </w:rPr>
      </w:pPr>
      <w:r w:rsidRPr="00BE18F2">
        <w:rPr>
          <w:sz w:val="28"/>
          <w:szCs w:val="28"/>
        </w:rPr>
        <w:t>32.1.1.</w:t>
      </w:r>
      <w:r w:rsidRPr="00BE18F2">
        <w:rPr>
          <w:spacing w:val="-2"/>
          <w:sz w:val="28"/>
          <w:szCs w:val="28"/>
        </w:rPr>
        <w:t xml:space="preserve"> kuru parakstījis</w:t>
      </w:r>
      <w:r w:rsidRPr="00BE18F2">
        <w:rPr>
          <w:sz w:val="28"/>
          <w:szCs w:val="28"/>
        </w:rPr>
        <w:t xml:space="preserve"> pašvaldības pārstāvis, pastarpinātās pārvaldes iestādes vai atvasinātās publiskās personas vadītājs vai tās ministrijas atbil</w:t>
      </w:r>
      <w:r w:rsidRPr="00BE18F2">
        <w:rPr>
          <w:sz w:val="28"/>
          <w:szCs w:val="28"/>
        </w:rPr>
        <w:softHyphen/>
        <w:t>dīgā amatpersona, kuras padotībā ir tiešās pārvaldes iestāde;</w:t>
      </w:r>
    </w:p>
    <w:p w:rsidR="00265C86" w:rsidRPr="00BE18F2" w:rsidRDefault="00265C86" w:rsidP="004423B6">
      <w:pPr>
        <w:pStyle w:val="naisf"/>
        <w:spacing w:before="0" w:after="0"/>
        <w:ind w:firstLine="720"/>
        <w:rPr>
          <w:sz w:val="28"/>
          <w:szCs w:val="28"/>
        </w:rPr>
      </w:pPr>
      <w:r w:rsidRPr="00BE18F2">
        <w:rPr>
          <w:sz w:val="28"/>
          <w:szCs w:val="28"/>
        </w:rPr>
        <w:t>32.1.2. kurā norādītas projekta kopējās izmaksas jeb projekta attiecināmās izmaksas (finanšu instrumenta finansējums un projekta iesniedzēja līdzfinansējums) un neattiecināmās izmaksas;</w:t>
      </w:r>
    </w:p>
    <w:p w:rsidR="00265C86" w:rsidRPr="00BE18F2" w:rsidRDefault="00265C86" w:rsidP="004423B6">
      <w:pPr>
        <w:pStyle w:val="naisf"/>
        <w:spacing w:before="0" w:after="0"/>
        <w:ind w:firstLine="720"/>
        <w:rPr>
          <w:sz w:val="28"/>
          <w:szCs w:val="28"/>
        </w:rPr>
      </w:pPr>
      <w:r w:rsidRPr="00BE18F2">
        <w:rPr>
          <w:sz w:val="28"/>
          <w:szCs w:val="28"/>
        </w:rPr>
        <w:t>32.1.3. kurā norādīta persona, kas nodrošinās vai sniegs projekta līdzfinansējumu;</w:t>
      </w:r>
    </w:p>
    <w:p w:rsidR="00265C86" w:rsidRPr="00BE18F2" w:rsidRDefault="00265C86" w:rsidP="004423B6">
      <w:pPr>
        <w:pStyle w:val="naisf"/>
        <w:spacing w:before="0" w:after="0"/>
        <w:ind w:firstLine="720"/>
        <w:rPr>
          <w:sz w:val="28"/>
          <w:szCs w:val="28"/>
        </w:rPr>
      </w:pPr>
      <w:r w:rsidRPr="00BE18F2">
        <w:rPr>
          <w:sz w:val="28"/>
          <w:szCs w:val="28"/>
        </w:rPr>
        <w:t>32.1.4. ja projekta iesniedzējs nesniedz projekta līdzfinansējumu, tas lēmumam pievieno arī vienu no šādiem dokumentiem:</w:t>
      </w:r>
    </w:p>
    <w:p w:rsidR="00265C86" w:rsidRPr="00BE18F2" w:rsidRDefault="00265C86" w:rsidP="004423B6">
      <w:pPr>
        <w:pStyle w:val="naisf"/>
        <w:spacing w:before="0" w:after="0"/>
        <w:ind w:firstLine="720"/>
        <w:rPr>
          <w:sz w:val="28"/>
          <w:szCs w:val="28"/>
        </w:rPr>
      </w:pPr>
      <w:r w:rsidRPr="00BE18F2">
        <w:rPr>
          <w:sz w:val="28"/>
          <w:szCs w:val="28"/>
        </w:rPr>
        <w:t xml:space="preserve">32.1.4.1. </w:t>
      </w:r>
      <w:r w:rsidRPr="00BE18F2">
        <w:rPr>
          <w:color w:val="000000"/>
          <w:sz w:val="28"/>
          <w:szCs w:val="28"/>
        </w:rPr>
        <w:t xml:space="preserve">ja līdzfinansējumu sniedz pastarpinātās pārvaldes iestāde vai atvasinātā publiskā persona, kura nav valsts budžeta iestāde (kura nav projekta iesniedzējs), lēmumu par līdzfinansējuma nodrošināšanu attiecināmo un neattiecināmo izmaksu segšanai, kuru parakstīja </w:t>
      </w:r>
      <w:r w:rsidRPr="00BE18F2">
        <w:rPr>
          <w:sz w:val="28"/>
          <w:szCs w:val="28"/>
        </w:rPr>
        <w:t>pašvaldības pārstāvis, pastarpinātās pārvaldes iestādes vai atvasinātās publiskās personas vadītājs;</w:t>
      </w:r>
    </w:p>
    <w:p w:rsidR="00265C86" w:rsidRPr="00BE18F2" w:rsidRDefault="00265C86" w:rsidP="004423B6">
      <w:pPr>
        <w:pStyle w:val="naisf"/>
        <w:spacing w:before="0" w:after="0"/>
        <w:ind w:firstLine="720"/>
        <w:rPr>
          <w:color w:val="000000"/>
          <w:sz w:val="28"/>
          <w:szCs w:val="28"/>
        </w:rPr>
      </w:pPr>
      <w:r w:rsidRPr="00BE18F2">
        <w:rPr>
          <w:sz w:val="28"/>
          <w:szCs w:val="28"/>
        </w:rPr>
        <w:t xml:space="preserve">32.1.4.2. </w:t>
      </w:r>
      <w:r w:rsidRPr="00BE18F2">
        <w:rPr>
          <w:color w:val="000000"/>
          <w:sz w:val="28"/>
          <w:szCs w:val="28"/>
        </w:rPr>
        <w:t>ja līdzfinansējumu sniedz kredītiestāde, kredītiestādes izziņu par to, ka kredītiestāde ir saņēmusi un plāno izskatīt projekta iesniedzēja pieprasījumu piešķirt projektam nepieciešamo līdzfinansējumu attiecināmo un neattiecināmo izmaksu segšanai;</w:t>
      </w:r>
    </w:p>
    <w:p w:rsidR="00265C86" w:rsidRPr="00BE18F2" w:rsidRDefault="00265C86" w:rsidP="00A13EFC">
      <w:pPr>
        <w:pStyle w:val="naisf"/>
        <w:spacing w:before="0" w:after="0"/>
        <w:ind w:firstLine="720"/>
        <w:rPr>
          <w:sz w:val="28"/>
          <w:szCs w:val="28"/>
        </w:rPr>
      </w:pPr>
      <w:r w:rsidRPr="00BE18F2">
        <w:rPr>
          <w:color w:val="000000"/>
          <w:sz w:val="28"/>
          <w:szCs w:val="28"/>
        </w:rPr>
        <w:t xml:space="preserve">32.1.4.3. ja līdzfinansējumu sniedz privātpersona, kas nav kredītiestāde, dokumentus, kas pierāda, ka līdzfinansētāja rīcībā ir projekta līdzfinansēšanai (attiecināmo un neattiecināmo izmaksu segšanai) nepieciešamais līdzekļu apjoms; </w:t>
      </w:r>
    </w:p>
    <w:p w:rsidR="00265C86" w:rsidRPr="00BE18F2" w:rsidRDefault="00265C86" w:rsidP="004423B6">
      <w:pPr>
        <w:pStyle w:val="naisf"/>
        <w:spacing w:before="0" w:after="0"/>
        <w:ind w:firstLine="720"/>
        <w:rPr>
          <w:sz w:val="28"/>
          <w:szCs w:val="28"/>
        </w:rPr>
      </w:pPr>
      <w:r w:rsidRPr="00BE18F2">
        <w:rPr>
          <w:color w:val="000000"/>
          <w:sz w:val="28"/>
          <w:szCs w:val="28"/>
        </w:rPr>
        <w:t xml:space="preserve">32.2. </w:t>
      </w:r>
      <w:r w:rsidRPr="00BE18F2">
        <w:rPr>
          <w:spacing w:val="-2"/>
          <w:sz w:val="28"/>
          <w:szCs w:val="28"/>
        </w:rPr>
        <w:t>ja projekta iesniedzējs ir komersants, projekta iesniedzēja lēmums par projekta īstenošanu</w:t>
      </w:r>
      <w:r w:rsidRPr="00BE18F2">
        <w:rPr>
          <w:sz w:val="28"/>
          <w:szCs w:val="28"/>
        </w:rPr>
        <w:t xml:space="preserve"> vai minētā lēmuma izrakstu:</w:t>
      </w:r>
    </w:p>
    <w:p w:rsidR="00265C86" w:rsidRPr="00BE18F2" w:rsidRDefault="00265C86" w:rsidP="004423B6">
      <w:pPr>
        <w:pStyle w:val="naisf"/>
        <w:spacing w:before="0" w:after="0"/>
        <w:ind w:firstLine="720"/>
        <w:rPr>
          <w:sz w:val="28"/>
          <w:szCs w:val="28"/>
        </w:rPr>
      </w:pPr>
      <w:r w:rsidRPr="00BE18F2">
        <w:rPr>
          <w:color w:val="000000"/>
          <w:sz w:val="28"/>
          <w:szCs w:val="28"/>
        </w:rPr>
        <w:t xml:space="preserve">32.2.1. </w:t>
      </w:r>
      <w:r w:rsidRPr="00BE18F2">
        <w:rPr>
          <w:spacing w:val="-2"/>
          <w:sz w:val="28"/>
          <w:szCs w:val="28"/>
        </w:rPr>
        <w:t>kuru parakstījis</w:t>
      </w:r>
      <w:r w:rsidRPr="00BE18F2">
        <w:rPr>
          <w:sz w:val="28"/>
          <w:szCs w:val="28"/>
        </w:rPr>
        <w:t xml:space="preserve"> komersanta augstākās lēmējinstitūcijas (valdes vai padomes) pārstāvis;</w:t>
      </w:r>
    </w:p>
    <w:p w:rsidR="00265C86" w:rsidRPr="00BE18F2" w:rsidRDefault="00265C86" w:rsidP="004423B6">
      <w:pPr>
        <w:pStyle w:val="naisf"/>
        <w:spacing w:before="0" w:after="0"/>
        <w:ind w:firstLine="720"/>
        <w:rPr>
          <w:sz w:val="28"/>
          <w:szCs w:val="28"/>
        </w:rPr>
      </w:pPr>
      <w:r w:rsidRPr="00BE18F2">
        <w:rPr>
          <w:sz w:val="28"/>
          <w:szCs w:val="28"/>
        </w:rPr>
        <w:t>32.2.2. kurā norādītas projekta kopējās izmaksas jeb projekta attiecināmās izmaksas (finanšu instrumenta finansējums un projekta iesniedzēja līdzfinansējums) un neattiecināmās izmaksas;</w:t>
      </w:r>
    </w:p>
    <w:p w:rsidR="00265C86" w:rsidRPr="00BE18F2" w:rsidRDefault="00265C86" w:rsidP="00A13EFC">
      <w:pPr>
        <w:pStyle w:val="naisf"/>
        <w:spacing w:before="0" w:after="0"/>
        <w:ind w:firstLine="720"/>
        <w:rPr>
          <w:sz w:val="28"/>
          <w:szCs w:val="28"/>
        </w:rPr>
      </w:pPr>
      <w:r w:rsidRPr="00BE18F2">
        <w:rPr>
          <w:sz w:val="28"/>
          <w:szCs w:val="28"/>
        </w:rPr>
        <w:t>32.2.3. kurā norādīta persona, kas nodrošinās vai sniegs projekta līdzfinansējumu, pievienojot arī vienu no šādiem dokumentiem:</w:t>
      </w:r>
    </w:p>
    <w:p w:rsidR="00265C86" w:rsidRPr="00BE18F2" w:rsidRDefault="00265C86" w:rsidP="00A13EFC">
      <w:pPr>
        <w:pStyle w:val="naisf"/>
        <w:spacing w:before="0" w:after="0"/>
        <w:ind w:firstLine="720"/>
        <w:rPr>
          <w:color w:val="000000"/>
          <w:sz w:val="28"/>
          <w:szCs w:val="28"/>
        </w:rPr>
      </w:pPr>
      <w:r w:rsidRPr="00BE18F2">
        <w:rPr>
          <w:sz w:val="28"/>
          <w:szCs w:val="28"/>
        </w:rPr>
        <w:lastRenderedPageBreak/>
        <w:t xml:space="preserve">32.2.3.1. </w:t>
      </w:r>
      <w:r w:rsidRPr="00BE18F2">
        <w:rPr>
          <w:color w:val="000000"/>
          <w:sz w:val="28"/>
          <w:szCs w:val="28"/>
        </w:rPr>
        <w:t>ja līdzfinansējumu nodrošina projekta iesniedzējs, dokumentus, kas pierāda, ka projekta iesniedzēja rīcībā ir projekta līdzfinansēšanai (</w:t>
      </w:r>
      <w:r w:rsidRPr="00BE18F2">
        <w:rPr>
          <w:sz w:val="28"/>
          <w:szCs w:val="28"/>
        </w:rPr>
        <w:t>attiecināmo un neattiecināmo izmaksu segšanai)</w:t>
      </w:r>
      <w:r w:rsidRPr="00BE18F2">
        <w:rPr>
          <w:color w:val="000000"/>
          <w:sz w:val="28"/>
          <w:szCs w:val="28"/>
        </w:rPr>
        <w:t xml:space="preserve"> nepieciešamais līdzekļu apjoms;</w:t>
      </w:r>
    </w:p>
    <w:p w:rsidR="00265C86" w:rsidRPr="00BE18F2" w:rsidRDefault="00265C86" w:rsidP="00A13EFC">
      <w:pPr>
        <w:pStyle w:val="naisf"/>
        <w:spacing w:before="0" w:after="0"/>
        <w:ind w:firstLine="720"/>
        <w:rPr>
          <w:color w:val="000000"/>
          <w:sz w:val="28"/>
          <w:szCs w:val="28"/>
        </w:rPr>
      </w:pPr>
      <w:r w:rsidRPr="00BE18F2">
        <w:rPr>
          <w:color w:val="000000"/>
          <w:sz w:val="28"/>
          <w:szCs w:val="28"/>
        </w:rPr>
        <w:t>32.2.3.2. ja līdzfinansējumu sniedz kredītiestāde, kredītiestādes izziņu par to, ka kredītiestāde ir saņēmusi un plāno izskatīt projekta iesniedzēja pieprasījumu piešķirt projektam nepieciešamo līdzfinansējumu attiecināmo un neattiecināmo izmaksu segšanai;</w:t>
      </w:r>
    </w:p>
    <w:p w:rsidR="00265C86" w:rsidRPr="00BE18F2" w:rsidRDefault="00265C86" w:rsidP="00164465">
      <w:pPr>
        <w:pStyle w:val="naisf"/>
        <w:spacing w:before="0" w:after="0"/>
        <w:ind w:firstLine="720"/>
        <w:rPr>
          <w:color w:val="000000"/>
          <w:sz w:val="28"/>
          <w:szCs w:val="28"/>
        </w:rPr>
      </w:pPr>
      <w:r w:rsidRPr="00BE18F2">
        <w:rPr>
          <w:color w:val="000000"/>
          <w:sz w:val="28"/>
          <w:szCs w:val="28"/>
        </w:rPr>
        <w:t>32.2.3.3. ja līdzfinansējumu sniedz privātpersona, kas nav kredītiestāde, dokumentus, kas pierāda, ka līdzfinansētāja rīcībā ir projekta līdzfinansēšanai (attiecināmo un neattiecināmo izmaksu segšanai) nepieciešamais līdzekļu apjoms;</w:t>
      </w:r>
    </w:p>
    <w:p w:rsidR="00265C86" w:rsidRPr="00BE18F2" w:rsidRDefault="00265C86" w:rsidP="00164465">
      <w:pPr>
        <w:pStyle w:val="naisf"/>
        <w:spacing w:before="0" w:after="0"/>
        <w:ind w:firstLine="720"/>
        <w:rPr>
          <w:sz w:val="28"/>
          <w:szCs w:val="28"/>
        </w:rPr>
      </w:pPr>
      <w:r w:rsidRPr="00BE18F2">
        <w:rPr>
          <w:sz w:val="28"/>
          <w:szCs w:val="28"/>
        </w:rPr>
        <w:t>32.3. notariāli apliecināta  pilnvara, kurā persona ir pilnvarota parakstīt projekta iesniegumu (ja attiecināms);</w:t>
      </w:r>
    </w:p>
    <w:p w:rsidR="00265C86" w:rsidRPr="00BE18F2" w:rsidRDefault="00265C86" w:rsidP="00962804">
      <w:pPr>
        <w:pStyle w:val="naisf"/>
        <w:spacing w:before="0" w:after="0"/>
        <w:ind w:firstLine="720"/>
        <w:rPr>
          <w:color w:val="000000"/>
          <w:sz w:val="28"/>
          <w:szCs w:val="28"/>
        </w:rPr>
      </w:pPr>
      <w:r w:rsidRPr="00BE18F2">
        <w:rPr>
          <w:color w:val="000000"/>
          <w:sz w:val="28"/>
          <w:szCs w:val="28"/>
        </w:rPr>
        <w:t>32.4. ja projekta iesniedzējs plāno īstenot šo  noteikumu 7.1.apakšpunktā minēto aktivitāti:</w:t>
      </w:r>
    </w:p>
    <w:p w:rsidR="00265C86" w:rsidRPr="00BE18F2" w:rsidRDefault="00265C86" w:rsidP="00962804">
      <w:pPr>
        <w:pStyle w:val="naisf"/>
        <w:spacing w:before="0" w:after="0"/>
        <w:ind w:firstLine="720"/>
        <w:rPr>
          <w:color w:val="000000"/>
          <w:sz w:val="28"/>
          <w:szCs w:val="28"/>
        </w:rPr>
      </w:pPr>
      <w:r w:rsidRPr="00BE18F2">
        <w:rPr>
          <w:color w:val="000000"/>
          <w:sz w:val="28"/>
          <w:szCs w:val="28"/>
        </w:rPr>
        <w:t xml:space="preserve">32.4.1. </w:t>
      </w:r>
      <w:proofErr w:type="spellStart"/>
      <w:r w:rsidRPr="00BE18F2">
        <w:rPr>
          <w:color w:val="000000"/>
          <w:sz w:val="28"/>
          <w:szCs w:val="28"/>
        </w:rPr>
        <w:t>elektromobiļa</w:t>
      </w:r>
      <w:proofErr w:type="spellEnd"/>
      <w:r w:rsidRPr="00BE18F2">
        <w:rPr>
          <w:color w:val="000000"/>
          <w:sz w:val="28"/>
          <w:szCs w:val="28"/>
        </w:rPr>
        <w:t xml:space="preserve"> tehniskās specifikācijas kopsavilkums;</w:t>
      </w:r>
    </w:p>
    <w:p w:rsidR="00265C86" w:rsidRPr="00BE18F2" w:rsidRDefault="00265C86" w:rsidP="00962804">
      <w:pPr>
        <w:pStyle w:val="naisf"/>
        <w:spacing w:before="0" w:after="0"/>
        <w:ind w:firstLine="720"/>
        <w:rPr>
          <w:color w:val="000000"/>
          <w:sz w:val="28"/>
          <w:szCs w:val="28"/>
        </w:rPr>
      </w:pPr>
      <w:r w:rsidRPr="00BE18F2">
        <w:rPr>
          <w:sz w:val="28"/>
          <w:szCs w:val="28"/>
        </w:rPr>
        <w:t>32.4.2. iepirkuma procedūras veikšanai nepieciešamās tehniskās specifikācijas (nav  attiecināms uz fiziskām personām)</w:t>
      </w:r>
    </w:p>
    <w:p w:rsidR="00265C86" w:rsidRPr="00BE18F2" w:rsidRDefault="00265C86" w:rsidP="004423B6">
      <w:pPr>
        <w:pStyle w:val="naisf"/>
        <w:spacing w:before="0" w:after="0"/>
        <w:ind w:firstLine="720"/>
        <w:rPr>
          <w:color w:val="000000"/>
          <w:sz w:val="28"/>
          <w:szCs w:val="28"/>
        </w:rPr>
      </w:pPr>
      <w:r w:rsidRPr="00BE18F2">
        <w:rPr>
          <w:sz w:val="28"/>
          <w:szCs w:val="28"/>
        </w:rPr>
        <w:t>32.4.3. </w:t>
      </w:r>
      <w:r w:rsidRPr="00BE18F2">
        <w:rPr>
          <w:color w:val="000000"/>
          <w:sz w:val="28"/>
          <w:szCs w:val="28"/>
        </w:rPr>
        <w:t>ja projekta iesniedzējs ir komersants, kas plāno īstenot aktivitāti saskaņā ar:</w:t>
      </w:r>
    </w:p>
    <w:p w:rsidR="00265C86" w:rsidRPr="00BE18F2" w:rsidRDefault="00265C86" w:rsidP="004423B6">
      <w:pPr>
        <w:pStyle w:val="naisf"/>
        <w:spacing w:before="0" w:after="0"/>
        <w:ind w:firstLine="720"/>
        <w:rPr>
          <w:sz w:val="28"/>
          <w:szCs w:val="28"/>
        </w:rPr>
      </w:pPr>
      <w:r w:rsidRPr="00BE18F2">
        <w:rPr>
          <w:color w:val="000000"/>
          <w:sz w:val="28"/>
          <w:szCs w:val="28"/>
        </w:rPr>
        <w:t>32.4.3.1.</w:t>
      </w:r>
      <w:r w:rsidR="00DD45E1">
        <w:rPr>
          <w:color w:val="000000"/>
          <w:sz w:val="28"/>
          <w:szCs w:val="28"/>
        </w:rPr>
        <w:t xml:space="preserve"> </w:t>
      </w:r>
      <w:r w:rsidRPr="00BE18F2">
        <w:rPr>
          <w:color w:val="000000"/>
          <w:sz w:val="28"/>
          <w:szCs w:val="28"/>
        </w:rPr>
        <w:t xml:space="preserve">Komisijas regulu </w:t>
      </w:r>
      <w:proofErr w:type="spellStart"/>
      <w:r w:rsidRPr="00BE18F2">
        <w:rPr>
          <w:color w:val="000000"/>
          <w:sz w:val="28"/>
          <w:szCs w:val="28"/>
        </w:rPr>
        <w:t>Nr</w:t>
      </w:r>
      <w:proofErr w:type="spellEnd"/>
      <w:r w:rsidRPr="00BE18F2">
        <w:rPr>
          <w:color w:val="000000"/>
          <w:sz w:val="28"/>
          <w:szCs w:val="28"/>
        </w:rPr>
        <w:t xml:space="preserve">. 800/2008, </w:t>
      </w:r>
      <w:r w:rsidRPr="00BE18F2">
        <w:rPr>
          <w:sz w:val="28"/>
          <w:szCs w:val="28"/>
        </w:rPr>
        <w:t>deklarācija par komercsabiedrības atbilstību sīkajai (</w:t>
      </w:r>
      <w:proofErr w:type="spellStart"/>
      <w:r w:rsidRPr="00BE18F2">
        <w:rPr>
          <w:sz w:val="28"/>
          <w:szCs w:val="28"/>
        </w:rPr>
        <w:t>mikro</w:t>
      </w:r>
      <w:proofErr w:type="spellEnd"/>
      <w:r w:rsidRPr="00BE18F2">
        <w:rPr>
          <w:sz w:val="28"/>
          <w:szCs w:val="28"/>
        </w:rPr>
        <w:t>), mazajai vai vidējai komercsabiedrībai, kas aizpildīta saskaņā ar normatīvajiem aktiem par komercsabiedrību deklarēšanas kārtību atbilstoši sīkajai (</w:t>
      </w:r>
      <w:proofErr w:type="spellStart"/>
      <w:r w:rsidRPr="00BE18F2">
        <w:rPr>
          <w:sz w:val="28"/>
          <w:szCs w:val="28"/>
        </w:rPr>
        <w:t>mikro</w:t>
      </w:r>
      <w:proofErr w:type="spellEnd"/>
      <w:r w:rsidRPr="00BE18F2">
        <w:rPr>
          <w:sz w:val="28"/>
          <w:szCs w:val="28"/>
        </w:rPr>
        <w:t>), mazajai vai vidējai komercsabiedrībai;</w:t>
      </w:r>
    </w:p>
    <w:p w:rsidR="00265C86" w:rsidRPr="00BE18F2" w:rsidRDefault="00265C86" w:rsidP="004423B6">
      <w:pPr>
        <w:pStyle w:val="naisf"/>
        <w:spacing w:before="0" w:after="0"/>
        <w:ind w:firstLine="720"/>
        <w:rPr>
          <w:sz w:val="28"/>
          <w:szCs w:val="28"/>
        </w:rPr>
      </w:pPr>
      <w:r w:rsidRPr="00BE18F2">
        <w:rPr>
          <w:sz w:val="28"/>
          <w:szCs w:val="28"/>
        </w:rPr>
        <w:t xml:space="preserve">32.4.3.2. Komisijas </w:t>
      </w:r>
      <w:r w:rsidRPr="00BE18F2">
        <w:rPr>
          <w:color w:val="000000"/>
          <w:sz w:val="28"/>
          <w:szCs w:val="28"/>
        </w:rPr>
        <w:t xml:space="preserve">regulu </w:t>
      </w:r>
      <w:proofErr w:type="spellStart"/>
      <w:r w:rsidRPr="00BE18F2">
        <w:rPr>
          <w:color w:val="000000"/>
          <w:sz w:val="28"/>
          <w:szCs w:val="28"/>
        </w:rPr>
        <w:t>Nr</w:t>
      </w:r>
      <w:proofErr w:type="spellEnd"/>
      <w:r w:rsidRPr="00BE18F2">
        <w:rPr>
          <w:color w:val="000000"/>
          <w:sz w:val="28"/>
          <w:szCs w:val="28"/>
        </w:rPr>
        <w:t xml:space="preserve">. 1998/2006, uzskaites veidlapa par saņemto </w:t>
      </w:r>
      <w:proofErr w:type="spellStart"/>
      <w:r w:rsidRPr="00BE18F2">
        <w:rPr>
          <w:i/>
          <w:color w:val="000000"/>
          <w:sz w:val="28"/>
          <w:szCs w:val="28"/>
        </w:rPr>
        <w:t>de</w:t>
      </w:r>
      <w:proofErr w:type="spellEnd"/>
      <w:r w:rsidRPr="00BE18F2">
        <w:rPr>
          <w:i/>
          <w:color w:val="000000"/>
          <w:sz w:val="28"/>
          <w:szCs w:val="28"/>
        </w:rPr>
        <w:t xml:space="preserve"> </w:t>
      </w:r>
      <w:proofErr w:type="spellStart"/>
      <w:r w:rsidRPr="00BE18F2">
        <w:rPr>
          <w:i/>
          <w:color w:val="000000"/>
          <w:sz w:val="28"/>
          <w:szCs w:val="28"/>
        </w:rPr>
        <w:t>minimis</w:t>
      </w:r>
      <w:proofErr w:type="spellEnd"/>
      <w:r w:rsidRPr="00BE18F2">
        <w:rPr>
          <w:color w:val="000000"/>
          <w:sz w:val="28"/>
          <w:szCs w:val="28"/>
        </w:rPr>
        <w:t xml:space="preserve"> atbalstu saskaņā ar normatīvajiem aktiem par </w:t>
      </w:r>
      <w:proofErr w:type="spellStart"/>
      <w:r w:rsidRPr="00BE18F2">
        <w:rPr>
          <w:i/>
          <w:color w:val="000000"/>
          <w:sz w:val="28"/>
          <w:szCs w:val="28"/>
        </w:rPr>
        <w:t>de</w:t>
      </w:r>
      <w:proofErr w:type="spellEnd"/>
      <w:r w:rsidRPr="00BE18F2">
        <w:rPr>
          <w:i/>
          <w:color w:val="000000"/>
          <w:sz w:val="28"/>
          <w:szCs w:val="28"/>
        </w:rPr>
        <w:t xml:space="preserve"> </w:t>
      </w:r>
      <w:proofErr w:type="spellStart"/>
      <w:r w:rsidRPr="00BE18F2">
        <w:rPr>
          <w:i/>
          <w:color w:val="000000"/>
          <w:sz w:val="28"/>
          <w:szCs w:val="28"/>
        </w:rPr>
        <w:t>minimis</w:t>
      </w:r>
      <w:proofErr w:type="spellEnd"/>
      <w:r w:rsidRPr="00BE18F2">
        <w:rPr>
          <w:color w:val="000000"/>
          <w:sz w:val="28"/>
          <w:szCs w:val="28"/>
        </w:rPr>
        <w:t xml:space="preserve"> atbalsta uzskaites un piešķiršanas kārtību vai </w:t>
      </w:r>
      <w:proofErr w:type="spellStart"/>
      <w:r w:rsidRPr="00BE18F2">
        <w:rPr>
          <w:i/>
          <w:color w:val="000000"/>
          <w:sz w:val="28"/>
          <w:szCs w:val="28"/>
        </w:rPr>
        <w:t>de</w:t>
      </w:r>
      <w:proofErr w:type="spellEnd"/>
      <w:r w:rsidRPr="00BE18F2">
        <w:rPr>
          <w:i/>
          <w:color w:val="000000"/>
          <w:sz w:val="28"/>
          <w:szCs w:val="28"/>
        </w:rPr>
        <w:t xml:space="preserve"> </w:t>
      </w:r>
      <w:proofErr w:type="spellStart"/>
      <w:r w:rsidRPr="00BE18F2">
        <w:rPr>
          <w:i/>
          <w:color w:val="000000"/>
          <w:sz w:val="28"/>
          <w:szCs w:val="28"/>
        </w:rPr>
        <w:t>minimis</w:t>
      </w:r>
      <w:proofErr w:type="spellEnd"/>
      <w:r w:rsidRPr="00BE18F2">
        <w:rPr>
          <w:color w:val="000000"/>
          <w:sz w:val="28"/>
          <w:szCs w:val="28"/>
        </w:rPr>
        <w:t xml:space="preserve"> un cita ierobežota apmēra atbalsta uzskaites veidlapu paraugiem un piešķiršanas kārtību</w:t>
      </w:r>
      <w:r w:rsidRPr="00BE18F2">
        <w:rPr>
          <w:sz w:val="28"/>
          <w:szCs w:val="28"/>
        </w:rPr>
        <w:t>;</w:t>
      </w:r>
    </w:p>
    <w:p w:rsidR="00265C86" w:rsidRPr="00BE18F2" w:rsidRDefault="00265C86" w:rsidP="004423B6">
      <w:pPr>
        <w:pStyle w:val="naisf"/>
        <w:spacing w:before="0" w:after="0"/>
        <w:ind w:firstLine="720"/>
        <w:rPr>
          <w:color w:val="000000"/>
          <w:sz w:val="28"/>
          <w:szCs w:val="28"/>
        </w:rPr>
      </w:pPr>
      <w:r w:rsidRPr="00BE18F2">
        <w:rPr>
          <w:color w:val="000000"/>
          <w:sz w:val="28"/>
          <w:szCs w:val="28"/>
        </w:rPr>
        <w:t xml:space="preserve">32.5. ja projekta iesniedzējs plāno īstenot šo noteikumu 7.2. apakšpunktā minēto aktivitāti: </w:t>
      </w:r>
    </w:p>
    <w:p w:rsidR="00265C86" w:rsidRPr="00BE18F2" w:rsidRDefault="00265C86" w:rsidP="00F353A6">
      <w:pPr>
        <w:pStyle w:val="naisf"/>
        <w:spacing w:before="0" w:after="0"/>
        <w:ind w:firstLine="720"/>
        <w:rPr>
          <w:color w:val="000000"/>
          <w:sz w:val="28"/>
          <w:szCs w:val="28"/>
        </w:rPr>
      </w:pPr>
      <w:r w:rsidRPr="00BE18F2">
        <w:rPr>
          <w:color w:val="000000"/>
          <w:sz w:val="28"/>
          <w:szCs w:val="28"/>
        </w:rPr>
        <w:t xml:space="preserve">32.5.1. ar akciju sabiedrību „Sadales tīkls” noslēgtā </w:t>
      </w:r>
      <w:r>
        <w:rPr>
          <w:color w:val="000000"/>
          <w:sz w:val="28"/>
          <w:szCs w:val="28"/>
        </w:rPr>
        <w:t>sadales sistēmas pakalpojuma</w:t>
      </w:r>
      <w:r w:rsidRPr="00BE18F2">
        <w:rPr>
          <w:color w:val="000000"/>
          <w:sz w:val="28"/>
          <w:szCs w:val="28"/>
        </w:rPr>
        <w:t xml:space="preserve"> līguma (kopā ar pielikumu </w:t>
      </w:r>
      <w:r>
        <w:rPr>
          <w:color w:val="000000"/>
          <w:sz w:val="28"/>
          <w:szCs w:val="28"/>
        </w:rPr>
        <w:t>p</w:t>
      </w:r>
      <w:r w:rsidRPr="00BE18F2">
        <w:rPr>
          <w:color w:val="000000"/>
          <w:sz w:val="28"/>
          <w:szCs w:val="28"/>
        </w:rPr>
        <w:t xml:space="preserve">ar </w:t>
      </w:r>
      <w:r>
        <w:rPr>
          <w:color w:val="000000"/>
          <w:sz w:val="28"/>
          <w:szCs w:val="28"/>
        </w:rPr>
        <w:t xml:space="preserve">pieslēguma </w:t>
      </w:r>
      <w:r w:rsidRPr="00BE18F2">
        <w:rPr>
          <w:color w:val="000000"/>
          <w:sz w:val="28"/>
          <w:szCs w:val="28"/>
        </w:rPr>
        <w:t>tehniskajiem parametriem) kopija katrai uzlādes stacijai atsevišķi;</w:t>
      </w:r>
    </w:p>
    <w:p w:rsidR="00265C86" w:rsidRPr="00BE18F2" w:rsidRDefault="00265C86" w:rsidP="00962804">
      <w:pPr>
        <w:pStyle w:val="naisf"/>
        <w:spacing w:before="0" w:after="0"/>
        <w:ind w:firstLine="720"/>
        <w:rPr>
          <w:color w:val="000000"/>
          <w:sz w:val="28"/>
          <w:szCs w:val="28"/>
        </w:rPr>
      </w:pPr>
      <w:r w:rsidRPr="00BE18F2">
        <w:rPr>
          <w:color w:val="000000"/>
          <w:sz w:val="28"/>
          <w:szCs w:val="28"/>
        </w:rPr>
        <w:t>32.5.</w:t>
      </w:r>
      <w:r w:rsidR="00701F50">
        <w:rPr>
          <w:color w:val="000000"/>
          <w:sz w:val="28"/>
          <w:szCs w:val="28"/>
        </w:rPr>
        <w:t>2</w:t>
      </w:r>
      <w:r w:rsidRPr="00BE18F2">
        <w:rPr>
          <w:color w:val="000000"/>
          <w:sz w:val="28"/>
          <w:szCs w:val="28"/>
        </w:rPr>
        <w:t xml:space="preserve">. ja projekta iesniedzējs ir komersants, </w:t>
      </w:r>
      <w:r w:rsidRPr="00BE18F2">
        <w:rPr>
          <w:sz w:val="28"/>
          <w:szCs w:val="28"/>
        </w:rPr>
        <w:t>deklarācija par komercsabiedrības atbilstību sīkajai (</w:t>
      </w:r>
      <w:proofErr w:type="spellStart"/>
      <w:r w:rsidRPr="00BE18F2">
        <w:rPr>
          <w:sz w:val="28"/>
          <w:szCs w:val="28"/>
        </w:rPr>
        <w:t>mikro</w:t>
      </w:r>
      <w:proofErr w:type="spellEnd"/>
      <w:r w:rsidRPr="00BE18F2">
        <w:rPr>
          <w:sz w:val="28"/>
          <w:szCs w:val="28"/>
        </w:rPr>
        <w:t>), mazajai vai vidējai komercsabiedrībai, kas aizpildīta saskaņā ar normatīvajiem aktiem par komercsabiedrību deklarēšanas kārtību atbilstoši sīkajai (</w:t>
      </w:r>
      <w:proofErr w:type="spellStart"/>
      <w:r w:rsidRPr="00BE18F2">
        <w:rPr>
          <w:sz w:val="28"/>
          <w:szCs w:val="28"/>
        </w:rPr>
        <w:t>mikro</w:t>
      </w:r>
      <w:proofErr w:type="spellEnd"/>
      <w:r w:rsidRPr="00BE18F2">
        <w:rPr>
          <w:sz w:val="28"/>
          <w:szCs w:val="28"/>
        </w:rPr>
        <w:t>), mazajai vai vidējai komercsabiedrībai</w:t>
      </w:r>
      <w:r w:rsidRPr="00BE18F2">
        <w:rPr>
          <w:color w:val="000000"/>
          <w:sz w:val="28"/>
          <w:szCs w:val="28"/>
        </w:rPr>
        <w:t>.</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r w:rsidRPr="00BE18F2">
        <w:rPr>
          <w:sz w:val="28"/>
          <w:szCs w:val="28"/>
        </w:rPr>
        <w:t>33. </w:t>
      </w:r>
      <w:bookmarkStart w:id="11" w:name="_Ref282161843"/>
      <w:r w:rsidRPr="00BE18F2">
        <w:rPr>
          <w:sz w:val="28"/>
          <w:szCs w:val="28"/>
        </w:rPr>
        <w:t>Iepirkumus, kas nepieciešami šo noteikumu 7.1.apakšpunktā minētās aktivitātes projekta sagatavošanai un īstenošanai, projekta iesniedzējs vai finansējuma saņēmējs, kas nav fiziskā persona, veic:</w:t>
      </w:r>
    </w:p>
    <w:p w:rsidR="00265C86" w:rsidRPr="00BE18F2" w:rsidRDefault="00265C86" w:rsidP="004423B6">
      <w:pPr>
        <w:pStyle w:val="naisf"/>
        <w:spacing w:before="0" w:after="0"/>
        <w:ind w:firstLine="720"/>
        <w:rPr>
          <w:sz w:val="28"/>
          <w:szCs w:val="28"/>
        </w:rPr>
      </w:pPr>
      <w:r w:rsidRPr="00BE18F2">
        <w:rPr>
          <w:sz w:val="28"/>
          <w:szCs w:val="28"/>
        </w:rPr>
        <w:lastRenderedPageBreak/>
        <w:t>33.1. saskaņā ar normatīvajiem aktiem, kas reglamentē publisko iepirkumu, ja projekta iesniedzējs ir Latvijas Republikas tiešās vai pastarpinātās pārvaldes iestāde vai atvasināta publiska persona;</w:t>
      </w:r>
    </w:p>
    <w:p w:rsidR="00265C86" w:rsidRPr="00BE18F2" w:rsidRDefault="00265C86" w:rsidP="004423B6">
      <w:pPr>
        <w:pStyle w:val="naisf"/>
        <w:spacing w:before="0" w:after="0"/>
        <w:ind w:firstLine="720"/>
        <w:rPr>
          <w:sz w:val="28"/>
          <w:szCs w:val="28"/>
        </w:rPr>
      </w:pPr>
      <w:r w:rsidRPr="00BE18F2">
        <w:rPr>
          <w:sz w:val="28"/>
          <w:szCs w:val="28"/>
        </w:rPr>
        <w:t>33.2. saskaņā ar iepirkuma procedūru un tās piemērošanas kārtību, ja projekta iesniedzējs ir Latvijas Republikā reģistrēts komersants.</w:t>
      </w:r>
      <w:bookmarkEnd w:id="11"/>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pacing w:val="-2"/>
          <w:sz w:val="28"/>
          <w:szCs w:val="28"/>
        </w:rPr>
      </w:pPr>
      <w:r w:rsidRPr="00BE18F2">
        <w:rPr>
          <w:spacing w:val="-2"/>
          <w:sz w:val="28"/>
          <w:szCs w:val="28"/>
        </w:rPr>
        <w:t>34. Projekta iesniedzējs, gatavojot projekta iesniegumu, ievēro šādus nosacījumus:</w:t>
      </w:r>
    </w:p>
    <w:p w:rsidR="00265C86" w:rsidRPr="00BE18F2" w:rsidRDefault="00265C86" w:rsidP="00366AB5">
      <w:pPr>
        <w:pStyle w:val="naisf"/>
        <w:spacing w:before="0" w:after="0"/>
        <w:ind w:firstLine="720"/>
        <w:rPr>
          <w:sz w:val="28"/>
          <w:szCs w:val="28"/>
        </w:rPr>
      </w:pPr>
      <w:r w:rsidRPr="00BE18F2">
        <w:rPr>
          <w:sz w:val="28"/>
          <w:szCs w:val="28"/>
        </w:rPr>
        <w:t>34.1. projekta iesniegumu paraksta projekta iesniedzējs, projekta iesniedzēja likumīgais pārstāvis vai tā pilnvarota persona;</w:t>
      </w:r>
    </w:p>
    <w:p w:rsidR="00265C86" w:rsidRPr="00BE18F2" w:rsidRDefault="00265C86" w:rsidP="00366AB5">
      <w:pPr>
        <w:pStyle w:val="naisf"/>
        <w:spacing w:before="0" w:after="0"/>
        <w:ind w:firstLine="720"/>
        <w:rPr>
          <w:sz w:val="28"/>
          <w:szCs w:val="28"/>
        </w:rPr>
      </w:pPr>
      <w:r w:rsidRPr="00BE18F2">
        <w:rPr>
          <w:sz w:val="28"/>
          <w:szCs w:val="28"/>
        </w:rPr>
        <w:t>34.2. </w:t>
      </w:r>
      <w:r w:rsidRPr="00BE18F2">
        <w:rPr>
          <w:rFonts w:eastAsia="Arial Unicode MS"/>
          <w:sz w:val="28"/>
          <w:szCs w:val="28"/>
        </w:rPr>
        <w:t>projekta iesniegumu sagatavo un noformē atbilstoši lietvedību regu</w:t>
      </w:r>
      <w:r w:rsidRPr="00BE18F2">
        <w:rPr>
          <w:rFonts w:eastAsia="Arial Unicode MS"/>
          <w:sz w:val="28"/>
          <w:szCs w:val="28"/>
        </w:rPr>
        <w:softHyphen/>
        <w:t>lējošos normatīvajos aktos noteiktajām dokumentu izstrādes un noformēšanas prasībām</w:t>
      </w:r>
      <w:r w:rsidRPr="00BE18F2">
        <w:rPr>
          <w:sz w:val="28"/>
          <w:szCs w:val="28"/>
        </w:rPr>
        <w:t>;</w:t>
      </w:r>
    </w:p>
    <w:p w:rsidR="00265C86" w:rsidRPr="00BE18F2" w:rsidRDefault="00265C86" w:rsidP="004423B6">
      <w:pPr>
        <w:pStyle w:val="naisf"/>
        <w:spacing w:before="0" w:after="0"/>
        <w:ind w:firstLine="720"/>
        <w:rPr>
          <w:sz w:val="28"/>
          <w:szCs w:val="28"/>
        </w:rPr>
      </w:pPr>
      <w:r w:rsidRPr="00BE18F2">
        <w:rPr>
          <w:sz w:val="28"/>
          <w:szCs w:val="28"/>
        </w:rPr>
        <w:t>34.3. projekta iesnieguma veidlapu sagatavo datorrakstā latviešu valodā, izņemot projekta iesnieguma veidlapas (1. un 2. pielikums) 2.1.2. sadaļu;</w:t>
      </w:r>
    </w:p>
    <w:p w:rsidR="00265C86" w:rsidRPr="00BE18F2" w:rsidRDefault="00265C86" w:rsidP="00366AB5">
      <w:pPr>
        <w:pStyle w:val="naisf"/>
        <w:spacing w:before="0" w:after="0"/>
        <w:ind w:firstLine="720"/>
        <w:rPr>
          <w:sz w:val="28"/>
          <w:szCs w:val="28"/>
        </w:rPr>
      </w:pPr>
      <w:r w:rsidRPr="00BE18F2">
        <w:rPr>
          <w:sz w:val="28"/>
          <w:szCs w:val="28"/>
        </w:rPr>
        <w:t>34.4. projekta iesnieguma veidlapai pievieno papildus iesniedzamo dokumentu oriģinālus vai to atvasinājumus, kas sagatavoti atbilstoši normatīvajos aktos noteiktajām dokumentu izstrādes un noformēšanas prasībām, un, ja tie nav valsts valodā, tie ir sagatavoti un apliecināti atbilstoši normatīvajiem aktiem par kārtību, kādā apliecināmi tulkojumi valsts valodā;</w:t>
      </w:r>
    </w:p>
    <w:p w:rsidR="00265C86" w:rsidRPr="00BE18F2" w:rsidRDefault="00265C86" w:rsidP="00366AB5">
      <w:pPr>
        <w:pStyle w:val="naisf"/>
        <w:spacing w:before="0" w:after="0"/>
        <w:ind w:firstLine="720"/>
        <w:rPr>
          <w:sz w:val="28"/>
          <w:szCs w:val="28"/>
        </w:rPr>
      </w:pPr>
      <w:r w:rsidRPr="00BE18F2">
        <w:rPr>
          <w:sz w:val="28"/>
          <w:szCs w:val="28"/>
        </w:rPr>
        <w:t>34.5. projekta iesniegumu aizpilda bez neatrunātiem svītrojumiem, dzēsumiem, aizkrāsojumiem, labojumiem un papildinājumiem;</w:t>
      </w:r>
    </w:p>
    <w:p w:rsidR="00265C86" w:rsidRPr="00BE18F2" w:rsidRDefault="00265C86" w:rsidP="004423B6">
      <w:pPr>
        <w:pStyle w:val="naisf"/>
        <w:spacing w:before="0" w:after="0"/>
        <w:ind w:firstLine="720"/>
        <w:rPr>
          <w:sz w:val="28"/>
          <w:szCs w:val="28"/>
        </w:rPr>
      </w:pPr>
      <w:r w:rsidRPr="00BE18F2">
        <w:rPr>
          <w:sz w:val="28"/>
          <w:szCs w:val="28"/>
        </w:rPr>
        <w:t>34.6. projekta iesnieguma veidlapā visos aprēķinos izmanto naudas vienību – lats;</w:t>
      </w:r>
    </w:p>
    <w:p w:rsidR="00265C86" w:rsidRPr="00BE18F2" w:rsidRDefault="00265C86" w:rsidP="004423B6">
      <w:pPr>
        <w:pStyle w:val="naisf"/>
        <w:spacing w:before="0" w:after="0"/>
        <w:ind w:firstLine="720"/>
        <w:rPr>
          <w:sz w:val="28"/>
          <w:szCs w:val="28"/>
        </w:rPr>
      </w:pPr>
      <w:r w:rsidRPr="00BE18F2">
        <w:rPr>
          <w:sz w:val="28"/>
          <w:szCs w:val="28"/>
        </w:rPr>
        <w:t>34.7. ja projekta iesniegumu iesniedz papīra formā:</w:t>
      </w:r>
    </w:p>
    <w:p w:rsidR="00265C86" w:rsidRPr="00BE18F2" w:rsidRDefault="00265C86" w:rsidP="004423B6">
      <w:pPr>
        <w:pStyle w:val="naisf"/>
        <w:spacing w:before="0" w:after="0"/>
        <w:ind w:firstLine="720"/>
        <w:rPr>
          <w:sz w:val="28"/>
          <w:szCs w:val="28"/>
        </w:rPr>
      </w:pPr>
      <w:r w:rsidRPr="00BE18F2">
        <w:rPr>
          <w:sz w:val="28"/>
          <w:szCs w:val="28"/>
        </w:rPr>
        <w:t>34.7.1. projekta iesnieguma veidlapa un šo noteikumu 32.punktā minētie papildus iesniedzamie dokumenti ir identiski ar projekta iesnie</w:t>
      </w:r>
      <w:r w:rsidRPr="00BE18F2">
        <w:rPr>
          <w:sz w:val="28"/>
          <w:szCs w:val="28"/>
        </w:rPr>
        <w:softHyphen/>
        <w:t>gumam elektroniskā formā pievienoto projekta iesnieguma veidlapu un šo noteikumu 32.punktā minētiem papildus iesniedzamiem dokumentiem;</w:t>
      </w:r>
    </w:p>
    <w:p w:rsidR="00265C86" w:rsidRPr="00BE18F2" w:rsidRDefault="00265C86" w:rsidP="004423B6">
      <w:pPr>
        <w:pStyle w:val="naisf"/>
        <w:spacing w:before="0" w:after="0"/>
        <w:ind w:firstLine="720"/>
        <w:rPr>
          <w:sz w:val="28"/>
          <w:szCs w:val="28"/>
        </w:rPr>
      </w:pPr>
      <w:r w:rsidRPr="00BE18F2">
        <w:rPr>
          <w:sz w:val="28"/>
          <w:szCs w:val="28"/>
        </w:rPr>
        <w:t xml:space="preserve">34.7.2. projekta iesniegumam pievieno elektronisko datu nesēju ar projekta iesnieguma veidlapu un šo noteikumu 32.punktā minētiem papildus iesniedzamiem dokumentiem </w:t>
      </w:r>
      <w:r w:rsidRPr="00BE18F2">
        <w:rPr>
          <w:rFonts w:eastAsia="Arial Unicode MS"/>
          <w:i/>
          <w:iCs/>
          <w:sz w:val="28"/>
          <w:szCs w:val="28"/>
        </w:rPr>
        <w:t>DOC</w:t>
      </w:r>
      <w:r w:rsidRPr="00BE18F2">
        <w:rPr>
          <w:sz w:val="28"/>
          <w:szCs w:val="28"/>
        </w:rPr>
        <w:t xml:space="preserve">, </w:t>
      </w:r>
      <w:r w:rsidRPr="00BE18F2">
        <w:rPr>
          <w:rFonts w:eastAsia="Arial Unicode MS"/>
          <w:i/>
          <w:iCs/>
          <w:sz w:val="28"/>
          <w:szCs w:val="28"/>
        </w:rPr>
        <w:t>DOCX</w:t>
      </w:r>
      <w:r w:rsidRPr="00BE18F2">
        <w:rPr>
          <w:sz w:val="28"/>
          <w:szCs w:val="28"/>
        </w:rPr>
        <w:t xml:space="preserve">, </w:t>
      </w:r>
      <w:r w:rsidRPr="00BE18F2">
        <w:rPr>
          <w:rFonts w:eastAsia="Arial Unicode MS"/>
          <w:i/>
          <w:iCs/>
          <w:sz w:val="28"/>
          <w:szCs w:val="28"/>
        </w:rPr>
        <w:t>XLS</w:t>
      </w:r>
      <w:r w:rsidRPr="00BE18F2">
        <w:rPr>
          <w:sz w:val="28"/>
          <w:szCs w:val="28"/>
        </w:rPr>
        <w:t xml:space="preserve">, </w:t>
      </w:r>
      <w:r w:rsidRPr="00BE18F2">
        <w:rPr>
          <w:rFonts w:eastAsia="Arial Unicode MS"/>
          <w:i/>
          <w:iCs/>
          <w:sz w:val="28"/>
          <w:szCs w:val="28"/>
        </w:rPr>
        <w:t>XLSX</w:t>
      </w:r>
      <w:r w:rsidRPr="00BE18F2">
        <w:rPr>
          <w:sz w:val="28"/>
          <w:szCs w:val="28"/>
        </w:rPr>
        <w:t xml:space="preserve">, </w:t>
      </w:r>
      <w:r w:rsidRPr="00BE18F2">
        <w:rPr>
          <w:rFonts w:eastAsia="Arial Unicode MS"/>
          <w:i/>
          <w:iCs/>
          <w:sz w:val="28"/>
          <w:szCs w:val="28"/>
        </w:rPr>
        <w:t xml:space="preserve">JPG </w:t>
      </w:r>
      <w:r w:rsidRPr="00BE18F2">
        <w:rPr>
          <w:rFonts w:eastAsia="Arial Unicode MS"/>
          <w:iCs/>
          <w:sz w:val="28"/>
          <w:szCs w:val="28"/>
        </w:rPr>
        <w:t>vai</w:t>
      </w:r>
      <w:r w:rsidRPr="00BE18F2">
        <w:rPr>
          <w:rFonts w:eastAsia="Arial Unicode MS"/>
          <w:i/>
          <w:iCs/>
          <w:sz w:val="28"/>
          <w:szCs w:val="28"/>
        </w:rPr>
        <w:t xml:space="preserve"> PDF </w:t>
      </w:r>
      <w:r w:rsidRPr="00BE18F2">
        <w:rPr>
          <w:sz w:val="28"/>
          <w:szCs w:val="28"/>
        </w:rPr>
        <w:t>datņu formātā;</w:t>
      </w:r>
    </w:p>
    <w:p w:rsidR="00265C86" w:rsidRPr="00BE18F2" w:rsidRDefault="00265C86" w:rsidP="004423B6">
      <w:pPr>
        <w:pStyle w:val="naisf"/>
        <w:spacing w:before="0" w:after="0"/>
        <w:ind w:firstLine="720"/>
        <w:rPr>
          <w:sz w:val="28"/>
          <w:szCs w:val="28"/>
        </w:rPr>
      </w:pPr>
      <w:r w:rsidRPr="00BE18F2">
        <w:rPr>
          <w:sz w:val="28"/>
          <w:szCs w:val="28"/>
        </w:rPr>
        <w:t>34.7.3. projekta iesnieguma veidlapa ir cauršūta (caurauklota) kopā ar papildus iesniedzamiem dokumentiem, saglabājos vienotu lappušu numerāciju;</w:t>
      </w:r>
    </w:p>
    <w:p w:rsidR="00265C86" w:rsidRPr="00BE18F2" w:rsidRDefault="00265C86" w:rsidP="004423B6">
      <w:pPr>
        <w:pStyle w:val="naisf"/>
        <w:spacing w:before="0" w:after="0"/>
        <w:ind w:firstLine="720"/>
        <w:rPr>
          <w:sz w:val="28"/>
          <w:szCs w:val="28"/>
        </w:rPr>
      </w:pPr>
      <w:r w:rsidRPr="00BE18F2">
        <w:rPr>
          <w:sz w:val="28"/>
          <w:szCs w:val="28"/>
        </w:rPr>
        <w:t xml:space="preserve">34.8. ja projekta iesniegumu iesniedz elektroniska dokumenta </w:t>
      </w:r>
      <w:r w:rsidRPr="00BE18F2">
        <w:rPr>
          <w:spacing w:val="-2"/>
          <w:sz w:val="28"/>
          <w:szCs w:val="28"/>
        </w:rPr>
        <w:t>formā</w:t>
      </w:r>
      <w:r w:rsidRPr="00BE18F2">
        <w:rPr>
          <w:sz w:val="28"/>
          <w:szCs w:val="28"/>
        </w:rPr>
        <w:t>:</w:t>
      </w:r>
    </w:p>
    <w:p w:rsidR="00265C86" w:rsidRPr="00BE18F2" w:rsidRDefault="00265C86" w:rsidP="004423B6">
      <w:pPr>
        <w:pStyle w:val="naisf"/>
        <w:spacing w:before="0" w:after="0"/>
        <w:ind w:firstLine="720"/>
        <w:rPr>
          <w:sz w:val="28"/>
          <w:szCs w:val="28"/>
        </w:rPr>
      </w:pPr>
      <w:r w:rsidRPr="00BE18F2">
        <w:rPr>
          <w:sz w:val="28"/>
          <w:szCs w:val="28"/>
        </w:rPr>
        <w:t>34.8.1. to noformē atbilstoši normatīvajiem aktiem par elektronisko dokumentu izstrādāšanu, noformēšanu, glabāšanu un apriti;</w:t>
      </w:r>
    </w:p>
    <w:p w:rsidR="00265C86" w:rsidRPr="00BE18F2" w:rsidRDefault="00265C86" w:rsidP="004423B6">
      <w:pPr>
        <w:pStyle w:val="naisf"/>
        <w:spacing w:before="0" w:after="0"/>
        <w:ind w:firstLine="720"/>
        <w:rPr>
          <w:sz w:val="28"/>
          <w:szCs w:val="28"/>
        </w:rPr>
      </w:pPr>
      <w:r w:rsidRPr="00BE18F2">
        <w:rPr>
          <w:sz w:val="28"/>
          <w:szCs w:val="28"/>
        </w:rPr>
        <w:t xml:space="preserve">34.8.2. to izstrādā </w:t>
      </w:r>
      <w:r w:rsidRPr="00BE18F2">
        <w:rPr>
          <w:rFonts w:eastAsia="Arial Unicode MS"/>
          <w:i/>
          <w:iCs/>
          <w:sz w:val="28"/>
          <w:szCs w:val="28"/>
        </w:rPr>
        <w:t>DOC</w:t>
      </w:r>
      <w:r w:rsidRPr="00BE18F2">
        <w:rPr>
          <w:sz w:val="28"/>
          <w:szCs w:val="28"/>
        </w:rPr>
        <w:t xml:space="preserve">, </w:t>
      </w:r>
      <w:r w:rsidRPr="00BE18F2">
        <w:rPr>
          <w:rFonts w:eastAsia="Arial Unicode MS"/>
          <w:i/>
          <w:iCs/>
          <w:sz w:val="28"/>
          <w:szCs w:val="28"/>
        </w:rPr>
        <w:t>DOCX</w:t>
      </w:r>
      <w:r w:rsidRPr="00BE18F2">
        <w:rPr>
          <w:sz w:val="28"/>
          <w:szCs w:val="28"/>
        </w:rPr>
        <w:t xml:space="preserve">, </w:t>
      </w:r>
      <w:r w:rsidRPr="00BE18F2">
        <w:rPr>
          <w:rFonts w:eastAsia="Arial Unicode MS"/>
          <w:i/>
          <w:iCs/>
          <w:sz w:val="28"/>
          <w:szCs w:val="28"/>
        </w:rPr>
        <w:t>XLS</w:t>
      </w:r>
      <w:r w:rsidRPr="00BE18F2">
        <w:rPr>
          <w:sz w:val="28"/>
          <w:szCs w:val="28"/>
        </w:rPr>
        <w:t xml:space="preserve">, </w:t>
      </w:r>
      <w:r w:rsidRPr="00BE18F2">
        <w:rPr>
          <w:rFonts w:eastAsia="Arial Unicode MS"/>
          <w:i/>
          <w:iCs/>
          <w:sz w:val="28"/>
          <w:szCs w:val="28"/>
        </w:rPr>
        <w:t>XLSX</w:t>
      </w:r>
      <w:r w:rsidRPr="00BE18F2">
        <w:rPr>
          <w:sz w:val="28"/>
          <w:szCs w:val="28"/>
        </w:rPr>
        <w:t xml:space="preserve">, </w:t>
      </w:r>
      <w:r w:rsidRPr="00BE18F2">
        <w:rPr>
          <w:rFonts w:eastAsia="Arial Unicode MS"/>
          <w:i/>
          <w:iCs/>
          <w:sz w:val="28"/>
          <w:szCs w:val="28"/>
        </w:rPr>
        <w:t xml:space="preserve">JPG </w:t>
      </w:r>
      <w:r w:rsidRPr="00BE18F2">
        <w:rPr>
          <w:rFonts w:eastAsia="Arial Unicode MS"/>
          <w:iCs/>
          <w:sz w:val="28"/>
          <w:szCs w:val="28"/>
        </w:rPr>
        <w:t>vai</w:t>
      </w:r>
      <w:r w:rsidRPr="00BE18F2">
        <w:rPr>
          <w:rFonts w:eastAsia="Arial Unicode MS"/>
          <w:i/>
          <w:iCs/>
          <w:sz w:val="28"/>
          <w:szCs w:val="28"/>
        </w:rPr>
        <w:t xml:space="preserve"> PDF </w:t>
      </w:r>
      <w:r w:rsidRPr="00BE18F2">
        <w:rPr>
          <w:sz w:val="28"/>
          <w:szCs w:val="28"/>
        </w:rPr>
        <w:t>datņu formātā;</w:t>
      </w:r>
    </w:p>
    <w:p w:rsidR="00265C86" w:rsidRPr="00BE18F2" w:rsidRDefault="00265C86" w:rsidP="004423B6">
      <w:pPr>
        <w:pStyle w:val="naisf"/>
        <w:spacing w:before="0" w:after="0"/>
        <w:ind w:firstLine="720"/>
        <w:rPr>
          <w:sz w:val="28"/>
          <w:szCs w:val="28"/>
        </w:rPr>
      </w:pPr>
      <w:r w:rsidRPr="00BE18F2">
        <w:rPr>
          <w:spacing w:val="-2"/>
          <w:sz w:val="28"/>
          <w:szCs w:val="28"/>
        </w:rPr>
        <w:t xml:space="preserve">34.8.3. projekta iesnieguma veidlapu un šo noteikumu 32.punktā minētos papildus iesniedzamos dokumentus paraksta ar drošu elektronisko parakstu un apliecina ar laika zīmogu pirms projektu iesniegumu iesniegšanas termiņa beigām </w:t>
      </w:r>
      <w:r w:rsidRPr="00BE18F2">
        <w:rPr>
          <w:sz w:val="28"/>
          <w:szCs w:val="28"/>
        </w:rPr>
        <w:t>atbilstoši normatīvajiem aktiem par elektroniskiem dokumentiem un dokumentu juridisko spēku.</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r w:rsidRPr="00BE18F2">
        <w:rPr>
          <w:sz w:val="28"/>
          <w:szCs w:val="28"/>
        </w:rPr>
        <w:t>35. Ja projekta iesniedzējs projekta iesniegumu iesniedz:</w:t>
      </w:r>
    </w:p>
    <w:p w:rsidR="00265C86" w:rsidRPr="00BE18F2" w:rsidRDefault="00265C86" w:rsidP="004423B6">
      <w:pPr>
        <w:pStyle w:val="naisf"/>
        <w:spacing w:before="0" w:after="0"/>
        <w:ind w:firstLine="720"/>
        <w:rPr>
          <w:sz w:val="28"/>
          <w:szCs w:val="28"/>
        </w:rPr>
      </w:pPr>
      <w:r w:rsidRPr="00BE18F2">
        <w:rPr>
          <w:sz w:val="28"/>
          <w:szCs w:val="28"/>
        </w:rPr>
        <w:t>35.1. papīra formā, nosūtot to pa pastu vai iesniedzot atbildīgajā iestādē personīgi, projekta iesniegumu ievieto slēgtā iepakojumā un uz tā norāda:</w:t>
      </w:r>
    </w:p>
    <w:p w:rsidR="00265C86" w:rsidRPr="00BE18F2" w:rsidRDefault="00265C86" w:rsidP="004423B6">
      <w:pPr>
        <w:pStyle w:val="naisf"/>
        <w:tabs>
          <w:tab w:val="left" w:pos="1800"/>
        </w:tabs>
        <w:spacing w:before="0" w:after="0"/>
        <w:ind w:firstLine="720"/>
        <w:rPr>
          <w:sz w:val="28"/>
          <w:szCs w:val="28"/>
        </w:rPr>
      </w:pPr>
      <w:r w:rsidRPr="00BE18F2">
        <w:rPr>
          <w:sz w:val="28"/>
          <w:szCs w:val="28"/>
        </w:rPr>
        <w:t>35.1.1. adresātu:</w:t>
      </w:r>
    </w:p>
    <w:p w:rsidR="00265C86" w:rsidRPr="00BE18F2" w:rsidRDefault="00265C86" w:rsidP="004423B6">
      <w:pPr>
        <w:pStyle w:val="naisf"/>
        <w:tabs>
          <w:tab w:val="left" w:pos="1800"/>
        </w:tabs>
        <w:spacing w:before="0" w:after="0"/>
        <w:ind w:firstLine="720"/>
        <w:rPr>
          <w:sz w:val="28"/>
          <w:szCs w:val="28"/>
        </w:rPr>
      </w:pPr>
      <w:r w:rsidRPr="00BE18F2">
        <w:rPr>
          <w:sz w:val="28"/>
          <w:szCs w:val="28"/>
        </w:rPr>
        <w:t>35.1.1.1. iesniedzot personīgi –</w:t>
      </w:r>
      <w:bookmarkStart w:id="12" w:name="OLE_LINK2"/>
      <w:bookmarkStart w:id="13" w:name="OLE_LINK3"/>
      <w:r w:rsidRPr="00BE18F2">
        <w:rPr>
          <w:sz w:val="28"/>
          <w:szCs w:val="28"/>
        </w:rPr>
        <w:t xml:space="preserve"> Vides aizsardzības un reģionālās attīstības ministrija</w:t>
      </w:r>
      <w:bookmarkEnd w:id="12"/>
      <w:bookmarkEnd w:id="13"/>
      <w:r w:rsidRPr="00BE18F2">
        <w:rPr>
          <w:sz w:val="28"/>
          <w:szCs w:val="28"/>
        </w:rPr>
        <w:t xml:space="preserve">; </w:t>
      </w:r>
    </w:p>
    <w:p w:rsidR="00265C86" w:rsidRPr="00BE18F2" w:rsidRDefault="00265C86" w:rsidP="004423B6">
      <w:pPr>
        <w:pStyle w:val="naisf"/>
        <w:tabs>
          <w:tab w:val="left" w:pos="1800"/>
        </w:tabs>
        <w:spacing w:before="0" w:after="0"/>
        <w:ind w:firstLine="720"/>
        <w:rPr>
          <w:sz w:val="28"/>
          <w:szCs w:val="28"/>
        </w:rPr>
      </w:pPr>
      <w:r w:rsidRPr="00BE18F2">
        <w:rPr>
          <w:sz w:val="28"/>
          <w:szCs w:val="28"/>
        </w:rPr>
        <w:t xml:space="preserve">35.1.1.2. nosūtot pa pastu – Vides aizsardzības un reģionālās attīstības ministrija, Peldu iela 25, Rīga, LV-1494, Latvija; </w:t>
      </w:r>
    </w:p>
    <w:p w:rsidR="00265C86" w:rsidRPr="00BE18F2" w:rsidRDefault="00265C86" w:rsidP="004423B6">
      <w:pPr>
        <w:pStyle w:val="naisf"/>
        <w:tabs>
          <w:tab w:val="left" w:pos="1800"/>
        </w:tabs>
        <w:spacing w:before="0" w:after="0"/>
        <w:ind w:firstLine="720"/>
        <w:rPr>
          <w:sz w:val="28"/>
          <w:szCs w:val="28"/>
        </w:rPr>
      </w:pPr>
      <w:r w:rsidRPr="00BE18F2">
        <w:rPr>
          <w:spacing w:val="-2"/>
          <w:sz w:val="28"/>
          <w:szCs w:val="28"/>
        </w:rPr>
        <w:t>35.1.2. konkursa nosaukumu – "Siltumnīcefekta gāzu emisijas samazināšana transporta sektorā – atbalsts elektromobiļu un to uzlādes infrastruktūras ieviešanai</w:t>
      </w:r>
      <w:r w:rsidRPr="00BE18F2">
        <w:rPr>
          <w:sz w:val="28"/>
          <w:szCs w:val="28"/>
        </w:rPr>
        <w:t xml:space="preserve">"; </w:t>
      </w:r>
    </w:p>
    <w:p w:rsidR="00265C86" w:rsidRPr="00BE18F2" w:rsidRDefault="00265C86" w:rsidP="004423B6">
      <w:pPr>
        <w:pStyle w:val="naisf"/>
        <w:tabs>
          <w:tab w:val="left" w:pos="1800"/>
        </w:tabs>
        <w:spacing w:before="0" w:after="0"/>
        <w:ind w:firstLine="720"/>
        <w:rPr>
          <w:sz w:val="28"/>
          <w:szCs w:val="28"/>
        </w:rPr>
      </w:pPr>
      <w:r w:rsidRPr="00BE18F2">
        <w:rPr>
          <w:sz w:val="28"/>
          <w:szCs w:val="28"/>
        </w:rPr>
        <w:t>35.1.3. projekta iesniedzēja nosaukumu un adresi;</w:t>
      </w:r>
    </w:p>
    <w:p w:rsidR="00265C86" w:rsidRPr="00BE18F2" w:rsidRDefault="00265C86" w:rsidP="004423B6">
      <w:pPr>
        <w:pStyle w:val="naisf"/>
        <w:tabs>
          <w:tab w:val="left" w:pos="1800"/>
        </w:tabs>
        <w:spacing w:before="0" w:after="0"/>
        <w:ind w:firstLine="720"/>
        <w:rPr>
          <w:sz w:val="28"/>
          <w:szCs w:val="28"/>
        </w:rPr>
      </w:pPr>
      <w:r w:rsidRPr="00BE18F2">
        <w:rPr>
          <w:sz w:val="28"/>
          <w:szCs w:val="28"/>
        </w:rPr>
        <w:t>35.1.4. norādi "Neatvērt pirms vērtēšanas uzsākšanas";</w:t>
      </w:r>
    </w:p>
    <w:p w:rsidR="00265C86" w:rsidRPr="00BE18F2" w:rsidRDefault="00265C86" w:rsidP="004423B6">
      <w:pPr>
        <w:pStyle w:val="naisf"/>
        <w:tabs>
          <w:tab w:val="left" w:pos="1800"/>
        </w:tabs>
        <w:spacing w:before="0" w:after="0"/>
        <w:ind w:firstLine="720"/>
        <w:rPr>
          <w:sz w:val="28"/>
          <w:szCs w:val="28"/>
        </w:rPr>
      </w:pPr>
      <w:r w:rsidRPr="00BE18F2">
        <w:rPr>
          <w:sz w:val="28"/>
          <w:szCs w:val="28"/>
        </w:rPr>
        <w:t>35.2. elektroniska dokumenta formā, nosūtot elektroniski uz atbildīgās iestādes elektroniskā pasta adresi, kas minēta konkursa sludinājumā, iekļaujot norādi „Neatvērt pirms vērtēšanas uzsākšanas”.</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r w:rsidRPr="00BE18F2">
        <w:rPr>
          <w:sz w:val="28"/>
          <w:szCs w:val="28"/>
        </w:rPr>
        <w:t xml:space="preserve">36. Atbildīgā iestāde izskata tos projektu iesniegumus, kuri ir iesniegti atbildīgajā iestādē (personīgi vai elektroniski) vai nodoti pasta iestādē (pasta zīmogs) līdz konkursa sludinājumā norādītā termiņa beigām. </w:t>
      </w:r>
    </w:p>
    <w:p w:rsidR="00265C86" w:rsidRPr="00BE18F2" w:rsidRDefault="00265C86" w:rsidP="004423B6">
      <w:pPr>
        <w:pStyle w:val="naisf"/>
        <w:spacing w:before="0" w:after="0"/>
        <w:ind w:firstLine="720"/>
      </w:pPr>
    </w:p>
    <w:p w:rsidR="00265C86" w:rsidRPr="00BE18F2" w:rsidRDefault="00265C86" w:rsidP="004423B6">
      <w:pPr>
        <w:pStyle w:val="naisf"/>
        <w:spacing w:before="0" w:after="0"/>
        <w:ind w:firstLine="720"/>
        <w:rPr>
          <w:sz w:val="28"/>
          <w:szCs w:val="28"/>
        </w:rPr>
      </w:pPr>
      <w:r w:rsidRPr="00BE18F2">
        <w:rPr>
          <w:sz w:val="28"/>
          <w:szCs w:val="28"/>
        </w:rPr>
        <w:t>37. Atbildīgā iestāde projekta iesnieguma iesniegšanas laiku nosaka saskaņā ar šādiem nosacījumiem:</w:t>
      </w:r>
    </w:p>
    <w:p w:rsidR="00265C86" w:rsidRPr="00BE18F2" w:rsidRDefault="00265C86" w:rsidP="004423B6">
      <w:pPr>
        <w:pStyle w:val="naisf"/>
        <w:spacing w:before="0" w:after="0"/>
        <w:ind w:firstLine="720"/>
        <w:rPr>
          <w:sz w:val="28"/>
          <w:szCs w:val="28"/>
        </w:rPr>
      </w:pPr>
      <w:r w:rsidRPr="00BE18F2">
        <w:rPr>
          <w:sz w:val="28"/>
          <w:szCs w:val="28"/>
        </w:rPr>
        <w:t>37.1. ja projekta iesniegumu sūta pa pastu, par tā iesniegšanas laiku uzskata pasta zīmogā norādīto nosūtīšanas datumu;</w:t>
      </w:r>
    </w:p>
    <w:p w:rsidR="00265C86" w:rsidRPr="00BE18F2" w:rsidRDefault="00265C86" w:rsidP="004423B6">
      <w:pPr>
        <w:pStyle w:val="naisf"/>
        <w:spacing w:before="0" w:after="0"/>
        <w:ind w:firstLine="720"/>
        <w:rPr>
          <w:sz w:val="28"/>
          <w:szCs w:val="28"/>
        </w:rPr>
      </w:pPr>
      <w:r w:rsidRPr="00BE18F2">
        <w:rPr>
          <w:sz w:val="28"/>
          <w:szCs w:val="28"/>
        </w:rPr>
        <w:t>37.2. ja projekta iesniegumu iesniedz personīgi, par tā iesniegšanas laiku uzskata atbildīgās iestādes spiedogā norādīto projekta iesnieguma saņemšanas datumu;</w:t>
      </w:r>
    </w:p>
    <w:p w:rsidR="00265C86" w:rsidRPr="00BE18F2" w:rsidRDefault="00265C86" w:rsidP="004423B6">
      <w:pPr>
        <w:pStyle w:val="naisf"/>
        <w:spacing w:before="0" w:after="0"/>
        <w:ind w:firstLine="720"/>
        <w:rPr>
          <w:sz w:val="28"/>
          <w:szCs w:val="28"/>
        </w:rPr>
      </w:pPr>
      <w:r w:rsidRPr="00BE18F2">
        <w:rPr>
          <w:sz w:val="28"/>
          <w:szCs w:val="28"/>
        </w:rPr>
        <w:t>37.3. ja projekta iesniegumu iesniedz elektroniska dokumenta formā, par tā iesniegšanas brīdi uzskata laiku,  kad projekta iesniegums ir nosūtīts pa elektronisko pastu.</w:t>
      </w:r>
    </w:p>
    <w:p w:rsidR="00265C86" w:rsidRPr="00BE18F2" w:rsidRDefault="00265C86" w:rsidP="004423B6">
      <w:pPr>
        <w:pStyle w:val="naisf"/>
        <w:spacing w:before="0" w:after="0"/>
        <w:ind w:firstLine="720"/>
      </w:pPr>
    </w:p>
    <w:p w:rsidR="00265C86" w:rsidRPr="00BE18F2" w:rsidRDefault="00265C86" w:rsidP="004423B6">
      <w:pPr>
        <w:pStyle w:val="naisf"/>
        <w:spacing w:before="0" w:after="0"/>
        <w:ind w:firstLine="720"/>
        <w:rPr>
          <w:sz w:val="28"/>
          <w:szCs w:val="28"/>
        </w:rPr>
      </w:pPr>
      <w:r w:rsidRPr="00BE18F2">
        <w:rPr>
          <w:sz w:val="28"/>
          <w:szCs w:val="28"/>
        </w:rPr>
        <w:t>38. Ja projekta iesniegumu saņem pēc projektu iesniegumu iesniegšanas termiņa beigām, atbildīgā iestāde informē projekta iesniedzēju par vietu un laiku, kad projekta iesniegumu neatvērtu var saņemt atpakaļ.</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r w:rsidRPr="00BE18F2">
        <w:rPr>
          <w:sz w:val="28"/>
          <w:szCs w:val="28"/>
        </w:rPr>
        <w:t>39. Atbildīgā iestāde reģistrē projektu iesniegumus, piešķir tiem identifikācijas numurus un 14 darbdienu laikā pēc projektu iesniegumu iesniegšanas termiņa beigām rakstiski paziņo projekta iesniedzējam projekta iesnieguma identifikācijas numuru. Ja projekta iesniedzējs projekta iesniegumu iesniedz personīgi, projekta iesnieguma identifikācijas numurs tiek piešķirts uzreiz un paziņots projekta iesniedzējam.</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nod"/>
        <w:spacing w:before="0" w:after="0"/>
        <w:rPr>
          <w:sz w:val="28"/>
          <w:szCs w:val="28"/>
        </w:rPr>
      </w:pPr>
      <w:proofErr w:type="spellStart"/>
      <w:r w:rsidRPr="00BE18F2">
        <w:rPr>
          <w:sz w:val="28"/>
          <w:szCs w:val="28"/>
        </w:rPr>
        <w:t>VII. Projekta</w:t>
      </w:r>
      <w:proofErr w:type="spellEnd"/>
      <w:r w:rsidRPr="00BE18F2">
        <w:rPr>
          <w:sz w:val="28"/>
          <w:szCs w:val="28"/>
        </w:rPr>
        <w:t xml:space="preserve"> iesnieguma vērtēšana un lēmuma pieņemšana par finansējuma piešķiršanu</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pacing w:val="-2"/>
          <w:sz w:val="28"/>
          <w:szCs w:val="28"/>
        </w:rPr>
      </w:pPr>
      <w:r w:rsidRPr="00BE18F2">
        <w:rPr>
          <w:spacing w:val="-2"/>
          <w:sz w:val="28"/>
          <w:szCs w:val="28"/>
        </w:rPr>
        <w:t>40. Projektu iesniegumu izskatīšanai un vērtēšanai atbildīgā iestāde izveido projektu iesniegumu vērtēšanas komisiju (turpmāk – vērtēšanas komisija).</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r w:rsidRPr="00BE18F2">
        <w:rPr>
          <w:sz w:val="28"/>
          <w:szCs w:val="28"/>
        </w:rPr>
        <w:t>41. Vērtēšanas komisijas izveidošanas un darbības kārtību nosaka vērtēšanas komisijas nolikums. Vērtēšanas komisijas sastāvu un nolikumu apstiprina ar atbildīgās iestādes rīkojumu.</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r w:rsidRPr="00BE18F2">
        <w:rPr>
          <w:sz w:val="28"/>
          <w:szCs w:val="28"/>
        </w:rPr>
        <w:t>42. Vērtēšanas komisijā ietilpst trīs atbildīgās iestādes pārstāvji un pa vienam pārstāvim no Ekonomikas ministrijas un Satiksmes ministrijas. Vērtēšanas komisiju vada atbildīgās iestādes pārstāvis.</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r w:rsidRPr="00BE18F2">
        <w:rPr>
          <w:color w:val="000000"/>
          <w:sz w:val="28"/>
          <w:szCs w:val="28"/>
        </w:rPr>
        <w:t>43. Projekta iesniegumu administratīvo vērtēšanu veic atbilstoši precizējamiem un neprecizējamiem administratīvās vērtēšanas kritērijiem, kas noteikti šo noteikumu 3. pielikumā, katrai šo noteikumu 7.punktā noteiktajai aktivitātei atsevišķi. Administratīvās vērtēšanas kritērijus vērtē ar "Jā" vai "Nē", vai "NA" ("Jā"–atbilst, "Nē"– neatbilst, "NA" – nav attiecināms) šādā secībā:</w:t>
      </w:r>
    </w:p>
    <w:p w:rsidR="00265C86" w:rsidRPr="00BE18F2" w:rsidRDefault="00265C86" w:rsidP="004423B6">
      <w:pPr>
        <w:pStyle w:val="naisf"/>
        <w:spacing w:before="0" w:after="0"/>
        <w:ind w:firstLine="720"/>
        <w:rPr>
          <w:sz w:val="28"/>
          <w:szCs w:val="28"/>
        </w:rPr>
      </w:pPr>
      <w:r w:rsidRPr="00BE18F2">
        <w:rPr>
          <w:sz w:val="28"/>
          <w:szCs w:val="28"/>
        </w:rPr>
        <w:t>43.1.  vispirms vērtēta projekta iesnieguma atbilstību šo noteikumu 3. pielikuma 1. vai 2. tabulas 1. punktā minētajiem kritērijiem.  Ja projekta iesniegums neatbilst kaut vienam no šiem kritērijiem, vērtēšanu neturpina;</w:t>
      </w:r>
    </w:p>
    <w:p w:rsidR="00265C86" w:rsidRPr="00BE18F2" w:rsidRDefault="00265C86" w:rsidP="004423B6">
      <w:pPr>
        <w:pStyle w:val="naisf"/>
        <w:spacing w:before="0" w:after="0"/>
        <w:ind w:firstLine="720"/>
        <w:rPr>
          <w:sz w:val="28"/>
          <w:szCs w:val="28"/>
        </w:rPr>
      </w:pPr>
      <w:r w:rsidRPr="00BE18F2">
        <w:rPr>
          <w:color w:val="000000"/>
          <w:sz w:val="28"/>
          <w:szCs w:val="28"/>
        </w:rPr>
        <w:t xml:space="preserve">43.2. ja projekta iesniegums atbilst visiem šo noteikumu 3. </w:t>
      </w:r>
      <w:r w:rsidR="00DD45E1">
        <w:rPr>
          <w:color w:val="000000"/>
          <w:sz w:val="28"/>
          <w:szCs w:val="28"/>
        </w:rPr>
        <w:t>p</w:t>
      </w:r>
      <w:r w:rsidRPr="00BE18F2">
        <w:rPr>
          <w:color w:val="000000"/>
          <w:sz w:val="28"/>
          <w:szCs w:val="28"/>
        </w:rPr>
        <w:t xml:space="preserve">ielikuma </w:t>
      </w:r>
      <w:r w:rsidRPr="00BE18F2">
        <w:rPr>
          <w:sz w:val="28"/>
          <w:szCs w:val="28"/>
        </w:rPr>
        <w:t>1. vai 2. tabulas</w:t>
      </w:r>
      <w:r w:rsidRPr="00BE18F2">
        <w:rPr>
          <w:color w:val="000000"/>
          <w:sz w:val="28"/>
          <w:szCs w:val="28"/>
        </w:rPr>
        <w:t xml:space="preserve"> 1. punktā minētajiem kritērijiem, vērtē tā atbilstību šo noteikumu 3. pielikuma </w:t>
      </w:r>
      <w:r w:rsidRPr="00BE18F2">
        <w:rPr>
          <w:sz w:val="28"/>
          <w:szCs w:val="28"/>
        </w:rPr>
        <w:t xml:space="preserve">1. vai 2. tabulas </w:t>
      </w:r>
      <w:r w:rsidRPr="00BE18F2">
        <w:rPr>
          <w:color w:val="000000"/>
          <w:sz w:val="28"/>
          <w:szCs w:val="28"/>
        </w:rPr>
        <w:t>2., 3. un 4. punktā minētajiem kritērijiem. </w:t>
      </w:r>
    </w:p>
    <w:p w:rsidR="00265C86" w:rsidRPr="00BE18F2" w:rsidRDefault="00265C86" w:rsidP="004423B6">
      <w:pPr>
        <w:pStyle w:val="naisf"/>
        <w:spacing w:before="0" w:after="0"/>
        <w:ind w:firstLine="720"/>
        <w:rPr>
          <w:sz w:val="28"/>
          <w:szCs w:val="28"/>
        </w:rPr>
      </w:pPr>
    </w:p>
    <w:p w:rsidR="00265C86" w:rsidRPr="00BE18F2" w:rsidRDefault="00265C86" w:rsidP="00764E51">
      <w:pPr>
        <w:ind w:firstLine="720"/>
        <w:jc w:val="both"/>
        <w:rPr>
          <w:sz w:val="28"/>
          <w:szCs w:val="28"/>
        </w:rPr>
      </w:pPr>
      <w:r w:rsidRPr="00BE18F2">
        <w:rPr>
          <w:sz w:val="28"/>
          <w:szCs w:val="28"/>
        </w:rPr>
        <w:t xml:space="preserve">44. Ja projekta iesniegumā ir </w:t>
      </w:r>
      <w:r w:rsidR="0064478E">
        <w:rPr>
          <w:sz w:val="28"/>
          <w:szCs w:val="28"/>
        </w:rPr>
        <w:t>norādītas</w:t>
      </w:r>
      <w:r w:rsidR="0064478E" w:rsidRPr="00BE18F2">
        <w:rPr>
          <w:sz w:val="28"/>
          <w:szCs w:val="28"/>
        </w:rPr>
        <w:t xml:space="preserve"> </w:t>
      </w:r>
      <w:r w:rsidRPr="00BE18F2">
        <w:rPr>
          <w:sz w:val="28"/>
          <w:szCs w:val="28"/>
        </w:rPr>
        <w:t>vairākas uzlādes stacijas, katru uzlādes staciju vērtē atsevišķi. Ja kāda no iepriekš minētajām uzlādes stacijām nav atbilstoša administratīvās vērtēšanas kritērijiem vai saskaņā ar kvalitātes vērtēšanas rezultātiem nevar saņemt finansējumu, projekta iesniegums netiek uzskatāms par noraidāmu.</w:t>
      </w:r>
    </w:p>
    <w:p w:rsidR="00265C86" w:rsidRPr="00BE18F2" w:rsidRDefault="00265C86" w:rsidP="00764E51">
      <w:pPr>
        <w:pStyle w:val="naisf"/>
        <w:spacing w:before="0" w:after="0"/>
        <w:ind w:firstLine="0"/>
        <w:rPr>
          <w:sz w:val="28"/>
          <w:szCs w:val="28"/>
        </w:rPr>
      </w:pPr>
    </w:p>
    <w:p w:rsidR="00265C86" w:rsidRPr="00BE18F2" w:rsidRDefault="00265C86" w:rsidP="004423B6">
      <w:pPr>
        <w:pStyle w:val="naisf"/>
        <w:spacing w:before="0" w:after="0"/>
        <w:ind w:firstLine="720"/>
        <w:rPr>
          <w:sz w:val="28"/>
          <w:szCs w:val="28"/>
        </w:rPr>
      </w:pPr>
      <w:r w:rsidRPr="00BE18F2">
        <w:rPr>
          <w:sz w:val="28"/>
          <w:szCs w:val="28"/>
        </w:rPr>
        <w:t>45. Ja tiek konstatēta neatbilstība vienam vai vairākiem šo noteikumu 3. pielikumā minētajiem precizējamiem administratīvās vērtēšanas kritērijiem, tai skaitā arī aritmētiskas kļūdas, atbildīgā iestāde rakstiski informē projekta iesniedzēju par konstatētajām neatbilstībām un aicina projekta iesniegumu precizēt atbilstoši šādiem nosacījumiem:</w:t>
      </w:r>
    </w:p>
    <w:p w:rsidR="00265C86" w:rsidRPr="00BE18F2" w:rsidRDefault="00265C86" w:rsidP="004423B6">
      <w:pPr>
        <w:pStyle w:val="naisf"/>
        <w:spacing w:before="0" w:after="0"/>
        <w:ind w:firstLine="720"/>
        <w:rPr>
          <w:sz w:val="28"/>
          <w:szCs w:val="28"/>
        </w:rPr>
      </w:pPr>
      <w:r w:rsidRPr="00BE18F2">
        <w:rPr>
          <w:sz w:val="28"/>
          <w:szCs w:val="28"/>
        </w:rPr>
        <w:t>45.1. projekta iesnieguma precizēšanas termiņš ir 10 darbdienas no dienas, kad saņemta atbildīgās iestādes infor</w:t>
      </w:r>
      <w:r w:rsidRPr="00BE18F2">
        <w:rPr>
          <w:sz w:val="28"/>
          <w:szCs w:val="28"/>
        </w:rPr>
        <w:softHyphen/>
        <w:t>mācija par projekta iesnieguma neatbilstību administratīvās vērtēšanas kritērijiem;</w:t>
      </w:r>
    </w:p>
    <w:p w:rsidR="00265C86" w:rsidRPr="00BE18F2" w:rsidRDefault="00265C86" w:rsidP="004423B6">
      <w:pPr>
        <w:pStyle w:val="naisf"/>
        <w:spacing w:before="0" w:after="0"/>
        <w:ind w:firstLine="720"/>
        <w:rPr>
          <w:sz w:val="28"/>
          <w:szCs w:val="28"/>
        </w:rPr>
      </w:pPr>
      <w:r w:rsidRPr="00BE18F2">
        <w:rPr>
          <w:sz w:val="28"/>
          <w:szCs w:val="28"/>
        </w:rPr>
        <w:t>45.2. projekta iesnieguma precizēšanas laikā projekta iesniedzējs nepalielina finanšu instrumenta attiecināmo izmaksu summu.</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r w:rsidRPr="00BE18F2">
        <w:rPr>
          <w:sz w:val="28"/>
          <w:szCs w:val="28"/>
        </w:rPr>
        <w:lastRenderedPageBreak/>
        <w:t>46. Ja tiek konstatēta neatbilstība vienam vai vairākiem šo noteikumu 3. pielikumā minētajiem neprecizējamiem administratīvās vērtēšana kritērijiem, atbildīgā iestāde pieņem lēmumu par projekta iesnieguma noraidīšanu.</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r w:rsidRPr="00BE18F2">
        <w:rPr>
          <w:sz w:val="28"/>
          <w:szCs w:val="28"/>
        </w:rPr>
        <w:t>47. Ja projekta iesniedzējs atbildīgās iestādes noteiktajā termiņā iesniedz precizētu projekta iesniegumu, to vērtē atkārtoti atbilstoši administratīvās vērtēšanas kritērijiem, nosakot, vai projekta iesniegums atbilst noteiktajām prasībām un ir virzāms vērtēšanai atbilstoši kvalitātes vērtēšanas kritērijiem.</w:t>
      </w:r>
    </w:p>
    <w:p w:rsidR="00265C86" w:rsidRPr="00BE18F2" w:rsidRDefault="00265C86" w:rsidP="004423B6">
      <w:pPr>
        <w:pStyle w:val="naisf"/>
        <w:spacing w:before="0" w:after="0"/>
        <w:ind w:firstLine="720"/>
      </w:pPr>
    </w:p>
    <w:p w:rsidR="00265C86" w:rsidRPr="00BE18F2" w:rsidRDefault="00265C86" w:rsidP="004423B6">
      <w:pPr>
        <w:pStyle w:val="naisf"/>
        <w:spacing w:before="0" w:after="0"/>
        <w:ind w:firstLine="720"/>
        <w:rPr>
          <w:sz w:val="28"/>
          <w:szCs w:val="28"/>
        </w:rPr>
      </w:pPr>
      <w:r w:rsidRPr="00BE18F2">
        <w:rPr>
          <w:color w:val="000000"/>
          <w:spacing w:val="-3"/>
          <w:sz w:val="28"/>
          <w:szCs w:val="28"/>
        </w:rPr>
        <w:t>48. Ja projekta iesniedzējs atbildīgās iestādes noteiktajā termiņā neiesniedz</w:t>
      </w:r>
      <w:r w:rsidRPr="00BE18F2">
        <w:rPr>
          <w:color w:val="000000"/>
          <w:sz w:val="28"/>
          <w:szCs w:val="28"/>
        </w:rPr>
        <w:t xml:space="preserve"> precizētu projekta iesniegumu vai pēc atkārtotas vērtēšanas projekta iesniegums neatbilst vienam vai vairākiem administratīvās vērtēšanas kritērijiem, atbildīgā iestāde pieņem lēmumu par projekta iesnieguma neatbilstību administratīvās vērtēšanas kritērijiem un iesnieguma noraidīšanu.</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r w:rsidRPr="00BE18F2">
        <w:rPr>
          <w:sz w:val="28"/>
          <w:szCs w:val="28"/>
        </w:rPr>
        <w:t>49. Ja finanšu instrumenta kopējais pieprasītais finansējums nepārsniedz šo noteikumu 4. punktā noteikto summu, projekta iesnieguma vērtēšanu atbilstoši kvalitātes kritērijiem neveic un finansējumu piešķir visiem projektiem, kas atbilst administratīvās vērtēšanas kritērijiem. Ja finanšu instrumenta kopējais pieprasītais finansējums pārsniedz šo noteikumu 4. punktā minēto summu un projekta iesniegums atbilst visiem administratīvās vērtēšanas kritērijiem, tas ir virzāms kvalitātes vērtēšanai atbilstoši šo noteikumu 50., 51., 52. un 53. punktā minētajiem nosacījumiem.</w:t>
      </w:r>
    </w:p>
    <w:p w:rsidR="00265C86" w:rsidRPr="00BE18F2" w:rsidRDefault="00265C86" w:rsidP="004423B6">
      <w:pPr>
        <w:pStyle w:val="naisf"/>
        <w:spacing w:before="0" w:after="0"/>
        <w:ind w:firstLine="720"/>
        <w:rPr>
          <w:sz w:val="28"/>
          <w:szCs w:val="28"/>
        </w:rPr>
      </w:pPr>
    </w:p>
    <w:p w:rsidR="00265C86" w:rsidRPr="00BE18F2" w:rsidRDefault="00265C86" w:rsidP="00666B4B">
      <w:pPr>
        <w:pStyle w:val="naisf"/>
        <w:spacing w:before="0" w:after="0"/>
        <w:ind w:firstLine="720"/>
        <w:rPr>
          <w:sz w:val="28"/>
          <w:szCs w:val="28"/>
        </w:rPr>
      </w:pPr>
      <w:r w:rsidRPr="00BE18F2">
        <w:rPr>
          <w:sz w:val="28"/>
          <w:szCs w:val="28"/>
        </w:rPr>
        <w:t xml:space="preserve">50. Projekta iesnieguma kvalitāti vērtē katrai šo noteikumu 7.punktā minētajai aktivitātei atsevišķi atbilstoši kvalitātes vērtēšanas kritērijiem, kas noteikti šo noteikumu 4. pielikuma 2. un 3.punktā. </w:t>
      </w:r>
    </w:p>
    <w:p w:rsidR="00265C86" w:rsidRPr="00BE18F2" w:rsidRDefault="00265C86" w:rsidP="004423B6">
      <w:pPr>
        <w:pStyle w:val="naisf"/>
        <w:spacing w:before="0" w:after="0"/>
        <w:ind w:firstLine="720"/>
      </w:pPr>
    </w:p>
    <w:p w:rsidR="00265C86" w:rsidRPr="00BE18F2" w:rsidRDefault="00265C86" w:rsidP="00D21EDB">
      <w:pPr>
        <w:ind w:firstLine="720"/>
        <w:jc w:val="both"/>
        <w:rPr>
          <w:sz w:val="28"/>
          <w:szCs w:val="28"/>
        </w:rPr>
      </w:pPr>
      <w:r w:rsidRPr="00BE18F2">
        <w:rPr>
          <w:sz w:val="28"/>
          <w:szCs w:val="28"/>
        </w:rPr>
        <w:t xml:space="preserve">51. Projekta iesnieguma kvalitātes vērtēšanas laikā vērtēšanas komisija pieaicina ekspertus, kas sagatavo priekšlikumus vērtēšanas komisijai projektu iesniegumā iesniegto uzlādes staciju vietu </w:t>
      </w:r>
      <w:proofErr w:type="spellStart"/>
      <w:r w:rsidRPr="00BE18F2">
        <w:rPr>
          <w:sz w:val="28"/>
          <w:szCs w:val="28"/>
        </w:rPr>
        <w:t>ranžējumam</w:t>
      </w:r>
      <w:proofErr w:type="spellEnd"/>
      <w:r w:rsidRPr="00BE18F2">
        <w:rPr>
          <w:sz w:val="28"/>
          <w:szCs w:val="28"/>
        </w:rPr>
        <w:t>, ņemot vērā satiksmes plūsmas, vietas pieejamību un attālumu no citas attiecīgajā teritorijā pieteiktas uzlādes stacijas:</w:t>
      </w:r>
    </w:p>
    <w:p w:rsidR="00265C86" w:rsidRPr="00BE18F2" w:rsidRDefault="00265C86" w:rsidP="00D21EDB">
      <w:pPr>
        <w:ind w:firstLine="720"/>
        <w:jc w:val="both"/>
        <w:rPr>
          <w:sz w:val="28"/>
          <w:szCs w:val="28"/>
        </w:rPr>
      </w:pPr>
      <w:r w:rsidRPr="00BE18F2">
        <w:rPr>
          <w:sz w:val="28"/>
          <w:szCs w:val="28"/>
        </w:rPr>
        <w:t>51.1. kā kopīgu sarakstu par visām iesniegtajām uzlādes stacijām;</w:t>
      </w:r>
    </w:p>
    <w:p w:rsidR="00265C86" w:rsidRPr="00BE18F2" w:rsidRDefault="00265C86" w:rsidP="00DE3DF1">
      <w:pPr>
        <w:ind w:firstLine="720"/>
        <w:jc w:val="both"/>
        <w:rPr>
          <w:sz w:val="28"/>
          <w:szCs w:val="28"/>
        </w:rPr>
      </w:pPr>
      <w:r w:rsidRPr="00BE18F2">
        <w:rPr>
          <w:sz w:val="28"/>
          <w:szCs w:val="28"/>
        </w:rPr>
        <w:t>51.2. katras šo noteikumu 4. pielikuma 1. punktā norādītās teritorijas ietvaros.</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r w:rsidRPr="00BE18F2">
        <w:rPr>
          <w:sz w:val="28"/>
          <w:szCs w:val="28"/>
        </w:rPr>
        <w:t xml:space="preserve">52. Pēc projektu iesniegumu vērtēšanas atbilstoši kvalitātes vērtēšanas kritērijiem vērtēšanas komisija sarindo projektu iesniegumus dilstošā secībā atbilstoši iegūtajam punktu skaitam. </w:t>
      </w:r>
    </w:p>
    <w:p w:rsidR="00265C86" w:rsidRPr="00BE18F2" w:rsidRDefault="00265C86" w:rsidP="004423B6">
      <w:pPr>
        <w:pStyle w:val="naisf"/>
        <w:spacing w:before="0" w:after="0"/>
        <w:ind w:firstLine="720"/>
        <w:rPr>
          <w:sz w:val="28"/>
          <w:szCs w:val="28"/>
        </w:rPr>
      </w:pPr>
    </w:p>
    <w:p w:rsidR="00265C86" w:rsidRPr="00BE18F2" w:rsidRDefault="00265C86" w:rsidP="007E4310">
      <w:pPr>
        <w:pStyle w:val="naisf"/>
        <w:spacing w:before="0" w:after="0"/>
        <w:ind w:firstLine="720"/>
        <w:rPr>
          <w:sz w:val="28"/>
          <w:szCs w:val="28"/>
        </w:rPr>
      </w:pPr>
      <w:r w:rsidRPr="00BE18F2">
        <w:rPr>
          <w:sz w:val="28"/>
          <w:szCs w:val="28"/>
        </w:rPr>
        <w:t>53. Ja vairāki projektu iesniegumi ir saņēmuši vienādu punktu skaitu,</w:t>
      </w:r>
      <w:r>
        <w:rPr>
          <w:sz w:val="28"/>
          <w:szCs w:val="28"/>
        </w:rPr>
        <w:t xml:space="preserve"> tad prioritāte ir</w:t>
      </w:r>
      <w:r w:rsidR="007E4310">
        <w:rPr>
          <w:sz w:val="28"/>
          <w:szCs w:val="28"/>
        </w:rPr>
        <w:t xml:space="preserve"> </w:t>
      </w:r>
      <w:r w:rsidR="007E4310" w:rsidRPr="00BE18F2">
        <w:rPr>
          <w:sz w:val="28"/>
          <w:szCs w:val="28"/>
        </w:rPr>
        <w:t xml:space="preserve"> uzpildes stacijai ar augstāku </w:t>
      </w:r>
      <w:proofErr w:type="spellStart"/>
      <w:r w:rsidR="007E4310" w:rsidRPr="00CA0346">
        <w:rPr>
          <w:sz w:val="28"/>
          <w:szCs w:val="28"/>
        </w:rPr>
        <w:t>ranžējumu</w:t>
      </w:r>
      <w:proofErr w:type="spellEnd"/>
      <w:r w:rsidR="007E4310" w:rsidRPr="00BE18F2">
        <w:rPr>
          <w:sz w:val="28"/>
          <w:szCs w:val="28"/>
        </w:rPr>
        <w:t xml:space="preserve">, kas noteikts atbilstoši šo </w:t>
      </w:r>
      <w:r w:rsidR="007E4310" w:rsidRPr="00BE18F2">
        <w:rPr>
          <w:sz w:val="28"/>
          <w:szCs w:val="28"/>
        </w:rPr>
        <w:lastRenderedPageBreak/>
        <w:t>noteikumu 51.punktam</w:t>
      </w:r>
      <w:r w:rsidR="007E4310">
        <w:rPr>
          <w:sz w:val="28"/>
          <w:szCs w:val="28"/>
        </w:rPr>
        <w:t>, ja projekta iesniedzējs vēlas īstenot projektu atbilstoši šo noteikumu 7.2.apakšpunkta nosacījumiem.</w:t>
      </w:r>
      <w:bookmarkStart w:id="14" w:name="_Ref274643972"/>
    </w:p>
    <w:bookmarkEnd w:id="14"/>
    <w:p w:rsidR="00265C86" w:rsidRPr="00BE18F2" w:rsidRDefault="00265C86" w:rsidP="004423B6">
      <w:pPr>
        <w:pStyle w:val="naisf"/>
        <w:spacing w:before="0" w:after="0"/>
        <w:ind w:firstLine="720"/>
      </w:pPr>
    </w:p>
    <w:p w:rsidR="00265C86" w:rsidRPr="00BE18F2" w:rsidRDefault="00265C86" w:rsidP="004423B6">
      <w:pPr>
        <w:pStyle w:val="naisf"/>
        <w:spacing w:before="0" w:after="0"/>
        <w:ind w:firstLine="720"/>
        <w:rPr>
          <w:sz w:val="28"/>
          <w:szCs w:val="28"/>
        </w:rPr>
      </w:pPr>
      <w:r w:rsidRPr="00BE18F2">
        <w:rPr>
          <w:sz w:val="28"/>
          <w:szCs w:val="28"/>
        </w:rPr>
        <w:t xml:space="preserve">54. Atbildīgā iestāde pieņem lēmumu par projekta iesnieguma apstiprināšanu, pamatojoties uz vērtēšanas komisijas atzinumu, ja ir izpildīti šādi nosacījumi: </w:t>
      </w:r>
    </w:p>
    <w:p w:rsidR="00265C86" w:rsidRPr="00BE18F2" w:rsidRDefault="00265C86" w:rsidP="004423B6">
      <w:pPr>
        <w:pStyle w:val="naisf"/>
        <w:spacing w:before="0" w:after="0"/>
        <w:ind w:firstLine="720"/>
        <w:rPr>
          <w:sz w:val="28"/>
          <w:szCs w:val="28"/>
        </w:rPr>
      </w:pPr>
      <w:r w:rsidRPr="00BE18F2">
        <w:rPr>
          <w:sz w:val="28"/>
          <w:szCs w:val="28"/>
        </w:rPr>
        <w:t>54.1. projekta iesniegums atbilst visiem administratīvās vērtēšanas kritēri</w:t>
      </w:r>
      <w:r w:rsidRPr="00BE18F2">
        <w:rPr>
          <w:sz w:val="28"/>
          <w:szCs w:val="28"/>
        </w:rPr>
        <w:softHyphen/>
        <w:t xml:space="preserve">jiem; </w:t>
      </w:r>
    </w:p>
    <w:p w:rsidR="00265C86" w:rsidRPr="00BE18F2" w:rsidRDefault="00265C86" w:rsidP="004423B6">
      <w:pPr>
        <w:pStyle w:val="naisf"/>
        <w:spacing w:before="0" w:after="0"/>
        <w:ind w:firstLine="720"/>
        <w:rPr>
          <w:sz w:val="28"/>
          <w:szCs w:val="28"/>
        </w:rPr>
      </w:pPr>
      <w:r w:rsidRPr="00BE18F2">
        <w:rPr>
          <w:sz w:val="28"/>
          <w:szCs w:val="28"/>
        </w:rPr>
        <w:t>54.2. projekta iesniegumā paredzēto projekta aktivitāšu īstenošanai pēc sarindošanas šo noteikumu 52. punktā minētajā secībā, ņemot vērā arī šo noteikumu 53. punktā minētos nosacījumus, ir pietiekams finansējums atbilstoši šo noteikumu 4. punktam.</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r w:rsidRPr="00BE18F2">
        <w:rPr>
          <w:sz w:val="28"/>
          <w:szCs w:val="28"/>
        </w:rPr>
        <w:t>55.</w:t>
      </w:r>
      <w:r w:rsidRPr="00BE18F2">
        <w:t xml:space="preserve"> </w:t>
      </w:r>
      <w:r w:rsidRPr="00BE18F2">
        <w:rPr>
          <w:sz w:val="28"/>
        </w:rPr>
        <w:t>Lai nodrošinātu projektu ieviešanu atbilstoši šo noteikumu prasībām, atbildīgā iestāde var pieņemt lēmumu par projekta iesnieguma apstiprināšanu ar nosacījumu, kas jāizpilda, lai projekta iesniedzējs varētu noslēgt projekta līgumu, ja jāprecizē projekta iesniegums atbilstoši šo noteikumu 10.punktā minētajam nosacījumam.</w:t>
      </w:r>
    </w:p>
    <w:p w:rsidR="00265C86" w:rsidRPr="00BE18F2" w:rsidRDefault="00265C86" w:rsidP="004423B6">
      <w:pPr>
        <w:pStyle w:val="naisnod"/>
        <w:spacing w:before="0" w:after="0"/>
        <w:rPr>
          <w:sz w:val="28"/>
          <w:szCs w:val="28"/>
        </w:rPr>
      </w:pPr>
    </w:p>
    <w:p w:rsidR="00265C86" w:rsidRPr="00BE18F2" w:rsidRDefault="00265C86" w:rsidP="004423B6">
      <w:pPr>
        <w:pStyle w:val="naisnod"/>
        <w:spacing w:before="0" w:after="0"/>
        <w:rPr>
          <w:sz w:val="28"/>
          <w:szCs w:val="28"/>
        </w:rPr>
      </w:pPr>
    </w:p>
    <w:p w:rsidR="00265C86" w:rsidRPr="00BE18F2" w:rsidRDefault="00265C86" w:rsidP="004423B6">
      <w:pPr>
        <w:pStyle w:val="naisnod"/>
        <w:spacing w:before="0" w:after="0"/>
        <w:rPr>
          <w:sz w:val="28"/>
          <w:szCs w:val="28"/>
        </w:rPr>
      </w:pPr>
      <w:proofErr w:type="spellStart"/>
      <w:r w:rsidRPr="00BE18F2">
        <w:rPr>
          <w:sz w:val="28"/>
          <w:szCs w:val="28"/>
        </w:rPr>
        <w:t>VIII. Projekta</w:t>
      </w:r>
      <w:proofErr w:type="spellEnd"/>
      <w:r w:rsidRPr="00BE18F2">
        <w:rPr>
          <w:sz w:val="28"/>
          <w:szCs w:val="28"/>
        </w:rPr>
        <w:t xml:space="preserve"> līguma noslēgšanas un ieviešanas nosacījumi</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pacing w:val="-2"/>
          <w:sz w:val="28"/>
          <w:szCs w:val="28"/>
        </w:rPr>
      </w:pPr>
      <w:r w:rsidRPr="00BE18F2">
        <w:rPr>
          <w:spacing w:val="-2"/>
          <w:sz w:val="28"/>
          <w:szCs w:val="28"/>
        </w:rPr>
        <w:t>56. Atbildīgā iestāde pēc tam, kad ir pieņemts lēmums par projekta iesnieguma apstiprināšanu vai noraidīšanu, nosūta attiecīgo lēmumu projekta iesniedzējam. Ja iesniegums ir apstiprināts, projekta iesniedzēju  uzaicina noslēgt projekta līgumu ar atbildīgo iestādi un VIF.</w:t>
      </w:r>
    </w:p>
    <w:p w:rsidR="00265C86" w:rsidRPr="00BE18F2" w:rsidRDefault="00265C86" w:rsidP="004423B6">
      <w:pPr>
        <w:pStyle w:val="naisf"/>
        <w:spacing w:before="0" w:after="0"/>
        <w:ind w:firstLine="720"/>
        <w:rPr>
          <w:sz w:val="28"/>
          <w:szCs w:val="28"/>
        </w:rPr>
      </w:pPr>
    </w:p>
    <w:p w:rsidR="00265C86" w:rsidRPr="00BE18F2" w:rsidRDefault="00265C86" w:rsidP="008073F1">
      <w:pPr>
        <w:pStyle w:val="naisf"/>
        <w:spacing w:before="0" w:after="0"/>
        <w:ind w:firstLine="720"/>
        <w:rPr>
          <w:spacing w:val="-2"/>
          <w:sz w:val="28"/>
          <w:szCs w:val="28"/>
        </w:rPr>
      </w:pPr>
      <w:r w:rsidRPr="00BE18F2">
        <w:rPr>
          <w:spacing w:val="-2"/>
          <w:sz w:val="28"/>
          <w:szCs w:val="28"/>
        </w:rPr>
        <w:t>57. Projekta iesniedzējs 20 darbdienu laikā pēc tam, kad saņemts atbildīgās iestādes lēmums par projekta iesnieguma apstiprināšanu, noslēdz projekta līgumu.</w:t>
      </w:r>
      <w:bookmarkStart w:id="15" w:name="_Ref274644133"/>
      <w:r w:rsidRPr="00BE18F2">
        <w:rPr>
          <w:spacing w:val="-2"/>
          <w:sz w:val="28"/>
          <w:szCs w:val="28"/>
        </w:rPr>
        <w:t xml:space="preserve"> </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r w:rsidRPr="00BE18F2">
        <w:rPr>
          <w:sz w:val="28"/>
          <w:szCs w:val="28"/>
        </w:rPr>
        <w:t>58. Ja projekta iesniedzējs nenoslēdz projekta līgumu 20 darbdienu laikā no dienas, kad saņemts atbildīgās iestādes lēmums par projekta iesnieguma apstipri</w:t>
      </w:r>
      <w:r w:rsidRPr="00BE18F2">
        <w:rPr>
          <w:sz w:val="28"/>
          <w:szCs w:val="28"/>
        </w:rPr>
        <w:softHyphen/>
        <w:t xml:space="preserve">nāšanu vai </w:t>
      </w:r>
      <w:r w:rsidR="00374738">
        <w:rPr>
          <w:sz w:val="28"/>
          <w:szCs w:val="28"/>
        </w:rPr>
        <w:t>neizpilda</w:t>
      </w:r>
      <w:r w:rsidR="00374738" w:rsidRPr="00BE18F2">
        <w:rPr>
          <w:sz w:val="28"/>
          <w:szCs w:val="28"/>
        </w:rPr>
        <w:t xml:space="preserve"> </w:t>
      </w:r>
      <w:r w:rsidRPr="00BE18F2">
        <w:rPr>
          <w:sz w:val="28"/>
          <w:szCs w:val="28"/>
        </w:rPr>
        <w:t xml:space="preserve">šo noteikumu 60.punktā minētos </w:t>
      </w:r>
      <w:r w:rsidR="00374738">
        <w:rPr>
          <w:sz w:val="28"/>
          <w:szCs w:val="28"/>
        </w:rPr>
        <w:t>nosacījumus</w:t>
      </w:r>
      <w:r w:rsidRPr="00BE18F2">
        <w:rPr>
          <w:sz w:val="28"/>
          <w:szCs w:val="28"/>
        </w:rPr>
        <w:t>, projekta iesniedzējs zaudē tiesības slēgt minēto līgumu</w:t>
      </w:r>
      <w:bookmarkEnd w:id="15"/>
      <w:r w:rsidRPr="00BE18F2">
        <w:rPr>
          <w:sz w:val="28"/>
          <w:szCs w:val="28"/>
        </w:rPr>
        <w:t>, izņemot:</w:t>
      </w:r>
    </w:p>
    <w:p w:rsidR="00265C86" w:rsidRPr="00BE18F2" w:rsidRDefault="00265C86" w:rsidP="004423B6">
      <w:pPr>
        <w:pStyle w:val="naisf"/>
        <w:spacing w:before="0" w:after="0"/>
        <w:ind w:firstLine="720"/>
        <w:rPr>
          <w:sz w:val="28"/>
        </w:rPr>
      </w:pPr>
      <w:r w:rsidRPr="00BE18F2">
        <w:rPr>
          <w:sz w:val="28"/>
          <w:szCs w:val="28"/>
        </w:rPr>
        <w:t xml:space="preserve">58.1. </w:t>
      </w:r>
      <w:r w:rsidRPr="00BE18F2">
        <w:rPr>
          <w:sz w:val="28"/>
        </w:rPr>
        <w:t>gadījumu, ja projekta iesniedzēja līdzfinansējums tiek nodrošināts saskaņā ar šo noteikumu 67.</w:t>
      </w:r>
      <w:r w:rsidR="00701F50">
        <w:rPr>
          <w:sz w:val="28"/>
        </w:rPr>
        <w:t>1.apakš</w:t>
      </w:r>
      <w:r w:rsidRPr="00BE18F2">
        <w:rPr>
          <w:sz w:val="28"/>
        </w:rPr>
        <w:t>punktu. Ja šo noteikumu 67.</w:t>
      </w:r>
      <w:r w:rsidR="00701F50">
        <w:rPr>
          <w:sz w:val="28"/>
        </w:rPr>
        <w:t>1.apakš</w:t>
      </w:r>
      <w:r w:rsidRPr="00BE18F2">
        <w:rPr>
          <w:sz w:val="28"/>
        </w:rPr>
        <w:t>punktā minētajā kārtībā finansējums netiek nodrošināts 40 darba dienu laikā, projekta iesniedzējs zaudē tiesības slēgt projekta līgumu;</w:t>
      </w:r>
    </w:p>
    <w:p w:rsidR="00265C86" w:rsidRPr="00BE18F2" w:rsidRDefault="00265C86" w:rsidP="004423B6">
      <w:pPr>
        <w:pStyle w:val="naisf"/>
        <w:spacing w:before="0" w:after="0"/>
        <w:ind w:firstLine="720"/>
        <w:rPr>
          <w:sz w:val="28"/>
          <w:szCs w:val="28"/>
        </w:rPr>
      </w:pPr>
      <w:r w:rsidRPr="00BE18F2">
        <w:rPr>
          <w:sz w:val="28"/>
        </w:rPr>
        <w:t>58.2</w:t>
      </w:r>
      <w:r w:rsidRPr="00BE18F2">
        <w:rPr>
          <w:sz w:val="32"/>
        </w:rPr>
        <w:t>.</w:t>
      </w:r>
      <w:r w:rsidRPr="00BE18F2">
        <w:rPr>
          <w:sz w:val="28"/>
        </w:rPr>
        <w:t xml:space="preserve"> šo noteikumu 10.punktā minēto gadījumu.</w:t>
      </w:r>
      <w:r w:rsidR="0064478E">
        <w:rPr>
          <w:sz w:val="28"/>
        </w:rPr>
        <w:t xml:space="preserve"> Ja šo noteikumu 55.punktā minētā lēmuma nosacījums netiek izpildīts 20 darbdienu laikā</w:t>
      </w:r>
      <w:r w:rsidR="00DD45E1">
        <w:rPr>
          <w:sz w:val="28"/>
        </w:rPr>
        <w:t xml:space="preserve"> no lēmuma saņemšanas dienas</w:t>
      </w:r>
      <w:r w:rsidR="0064478E">
        <w:rPr>
          <w:sz w:val="28"/>
        </w:rPr>
        <w:t>, projekta iesniedzējs zaudē tiesības slēgt projekta līgumu.</w:t>
      </w:r>
    </w:p>
    <w:p w:rsidR="00265C86" w:rsidRPr="00BE18F2" w:rsidRDefault="00265C86" w:rsidP="004423B6">
      <w:pPr>
        <w:pStyle w:val="naisf"/>
        <w:spacing w:before="0" w:after="0"/>
        <w:ind w:firstLine="720"/>
        <w:rPr>
          <w:sz w:val="28"/>
          <w:szCs w:val="28"/>
        </w:rPr>
      </w:pPr>
    </w:p>
    <w:p w:rsidR="00336FEF" w:rsidRDefault="00265C86" w:rsidP="00336FEF">
      <w:pPr>
        <w:pStyle w:val="naisf"/>
        <w:spacing w:before="0" w:after="0"/>
        <w:ind w:firstLine="720"/>
        <w:rPr>
          <w:sz w:val="28"/>
          <w:szCs w:val="28"/>
        </w:rPr>
      </w:pPr>
      <w:r w:rsidRPr="00BE18F2">
        <w:rPr>
          <w:sz w:val="28"/>
          <w:szCs w:val="28"/>
        </w:rPr>
        <w:lastRenderedPageBreak/>
        <w:t>59. Ja šo noteikumu 58. punktā minēto iemeslu dēļ projekta līgums ar projekta iesniedzēju netiek noslēgts, atbildīgā iestāde un VIF slēdz projekta līgumu ar to iesnieguma iesniedzēju, kura iesniegums ir ieguvis nākamo augstāko punktu skaitu atbilstoši kvalitātes vērtēšanas kritērijiem, ja finanšu instrumenta finansējuma atlikums ir pietiekams šāda projekta finansēšanai vairāk kā 50% apmērā atbilstoši šo noteikumu 4.punktam.</w:t>
      </w:r>
    </w:p>
    <w:p w:rsidR="00336FEF" w:rsidRDefault="00336FEF" w:rsidP="00336FEF">
      <w:pPr>
        <w:pStyle w:val="naisf"/>
        <w:spacing w:before="0" w:after="0"/>
        <w:ind w:firstLine="720"/>
        <w:rPr>
          <w:sz w:val="28"/>
          <w:szCs w:val="28"/>
        </w:rPr>
      </w:pPr>
    </w:p>
    <w:p w:rsidR="00374738" w:rsidRDefault="00265C86" w:rsidP="00336FEF">
      <w:pPr>
        <w:pStyle w:val="naisf"/>
        <w:spacing w:before="0" w:after="0"/>
        <w:ind w:firstLine="720"/>
        <w:rPr>
          <w:sz w:val="28"/>
          <w:szCs w:val="28"/>
        </w:rPr>
      </w:pPr>
      <w:r w:rsidRPr="00BE18F2">
        <w:rPr>
          <w:sz w:val="28"/>
          <w:szCs w:val="28"/>
        </w:rPr>
        <w:t>60. Projekta iesniedzēj</w:t>
      </w:r>
      <w:r>
        <w:rPr>
          <w:sz w:val="28"/>
          <w:szCs w:val="28"/>
        </w:rPr>
        <w:t xml:space="preserve">am </w:t>
      </w:r>
      <w:r w:rsidRPr="00BE18F2">
        <w:rPr>
          <w:sz w:val="28"/>
          <w:szCs w:val="28"/>
        </w:rPr>
        <w:t>pēc atbildīgās iestādes lēmum</w:t>
      </w:r>
      <w:r>
        <w:rPr>
          <w:sz w:val="28"/>
          <w:szCs w:val="28"/>
        </w:rPr>
        <w:t>a</w:t>
      </w:r>
      <w:r w:rsidRPr="00BE18F2">
        <w:rPr>
          <w:sz w:val="28"/>
          <w:szCs w:val="28"/>
        </w:rPr>
        <w:t xml:space="preserve"> par projekta iesnieguma apstiprināšanu</w:t>
      </w:r>
      <w:r>
        <w:rPr>
          <w:sz w:val="28"/>
          <w:szCs w:val="28"/>
        </w:rPr>
        <w:t xml:space="preserve"> saņemšanas</w:t>
      </w:r>
      <w:r w:rsidRPr="00F85BDC">
        <w:rPr>
          <w:sz w:val="28"/>
          <w:szCs w:val="28"/>
        </w:rPr>
        <w:t xml:space="preserve"> </w:t>
      </w:r>
      <w:r>
        <w:rPr>
          <w:sz w:val="28"/>
          <w:szCs w:val="28"/>
        </w:rPr>
        <w:t>ir pienākums</w:t>
      </w:r>
      <w:r w:rsidR="00374738">
        <w:rPr>
          <w:sz w:val="28"/>
          <w:szCs w:val="28"/>
        </w:rPr>
        <w:t>:</w:t>
      </w:r>
    </w:p>
    <w:p w:rsidR="00374738" w:rsidRDefault="00374738" w:rsidP="00336FEF">
      <w:pPr>
        <w:pStyle w:val="naisf"/>
        <w:spacing w:before="0" w:after="0"/>
        <w:ind w:firstLine="720"/>
        <w:rPr>
          <w:sz w:val="28"/>
          <w:szCs w:val="28"/>
        </w:rPr>
      </w:pPr>
      <w:r>
        <w:rPr>
          <w:sz w:val="28"/>
          <w:szCs w:val="28"/>
        </w:rPr>
        <w:t>60.1.</w:t>
      </w:r>
      <w:r w:rsidR="00C02FF8">
        <w:rPr>
          <w:sz w:val="28"/>
          <w:szCs w:val="28"/>
        </w:rPr>
        <w:t xml:space="preserve"> </w:t>
      </w:r>
      <w:r w:rsidR="00265C86" w:rsidRPr="00BE18F2">
        <w:rPr>
          <w:sz w:val="28"/>
          <w:szCs w:val="28"/>
        </w:rPr>
        <w:t>10 darbdienu laikā</w:t>
      </w:r>
      <w:r w:rsidR="00265C86">
        <w:rPr>
          <w:sz w:val="28"/>
          <w:szCs w:val="28"/>
        </w:rPr>
        <w:t xml:space="preserve"> informēt VIF par </w:t>
      </w:r>
      <w:r w:rsidR="00265C86" w:rsidRPr="00BE18F2">
        <w:rPr>
          <w:sz w:val="28"/>
          <w:szCs w:val="28"/>
        </w:rPr>
        <w:t xml:space="preserve">bankas </w:t>
      </w:r>
      <w:r w:rsidR="00265C86">
        <w:rPr>
          <w:sz w:val="28"/>
          <w:szCs w:val="28"/>
        </w:rPr>
        <w:t>konta rekvizītiem</w:t>
      </w:r>
      <w:r w:rsidR="0064478E">
        <w:rPr>
          <w:sz w:val="28"/>
          <w:szCs w:val="28"/>
        </w:rPr>
        <w:t>, kas tiks izmantoti ar projekta īstenošanu saistītajos maksājumos.</w:t>
      </w:r>
      <w:r w:rsidR="00265C86">
        <w:rPr>
          <w:sz w:val="28"/>
          <w:szCs w:val="28"/>
        </w:rPr>
        <w:t xml:space="preserve"> Ja </w:t>
      </w:r>
      <w:r w:rsidR="00265C86" w:rsidRPr="00BE18F2">
        <w:rPr>
          <w:sz w:val="28"/>
          <w:szCs w:val="28"/>
        </w:rPr>
        <w:t>projekta iesniedzējs ir Latvijas Republikas tiešās vai pastarpinātās pārvaldes iestāde vai atvasināta publiska persona</w:t>
      </w:r>
      <w:r w:rsidR="00265C86">
        <w:rPr>
          <w:sz w:val="28"/>
          <w:szCs w:val="28"/>
        </w:rPr>
        <w:t>, tad projekta iesniedzējam jā</w:t>
      </w:r>
      <w:r w:rsidR="00265C86" w:rsidRPr="00BE18F2">
        <w:rPr>
          <w:sz w:val="28"/>
          <w:szCs w:val="28"/>
        </w:rPr>
        <w:t>atv</w:t>
      </w:r>
      <w:r w:rsidR="00265C86">
        <w:rPr>
          <w:sz w:val="28"/>
          <w:szCs w:val="28"/>
        </w:rPr>
        <w:t>er</w:t>
      </w:r>
      <w:r w:rsidR="00265C86" w:rsidRPr="00BE18F2">
        <w:rPr>
          <w:sz w:val="28"/>
          <w:szCs w:val="28"/>
        </w:rPr>
        <w:t xml:space="preserve"> norēķinu kont</w:t>
      </w:r>
      <w:r w:rsidR="00265C86">
        <w:rPr>
          <w:sz w:val="28"/>
          <w:szCs w:val="28"/>
        </w:rPr>
        <w:t>s</w:t>
      </w:r>
      <w:r w:rsidR="00265C86" w:rsidRPr="00BE18F2">
        <w:rPr>
          <w:sz w:val="28"/>
          <w:szCs w:val="28"/>
        </w:rPr>
        <w:t xml:space="preserve"> Valsts kasē atbilstoši normatīvajiem aktiem par budžetu un finanšu vadību</w:t>
      </w:r>
      <w:r>
        <w:rPr>
          <w:sz w:val="28"/>
          <w:szCs w:val="28"/>
        </w:rPr>
        <w:t>;</w:t>
      </w:r>
    </w:p>
    <w:p w:rsidR="00265C86" w:rsidRDefault="00374738" w:rsidP="00336FEF">
      <w:pPr>
        <w:pStyle w:val="naisf"/>
        <w:spacing w:before="0" w:after="0"/>
        <w:ind w:firstLine="720"/>
        <w:rPr>
          <w:sz w:val="28"/>
        </w:rPr>
      </w:pPr>
      <w:r>
        <w:rPr>
          <w:sz w:val="28"/>
          <w:szCs w:val="28"/>
        </w:rPr>
        <w:t>60.2.</w:t>
      </w:r>
      <w:r w:rsidR="00265C86">
        <w:rPr>
          <w:sz w:val="28"/>
          <w:szCs w:val="28"/>
        </w:rPr>
        <w:t xml:space="preserve"> </w:t>
      </w:r>
      <w:r>
        <w:rPr>
          <w:sz w:val="28"/>
        </w:rPr>
        <w:t xml:space="preserve">līdz projekta līguma noslēgšanas dienai VIF </w:t>
      </w:r>
      <w:r w:rsidR="00DD45E1">
        <w:rPr>
          <w:sz w:val="28"/>
        </w:rPr>
        <w:t xml:space="preserve">iesniegt </w:t>
      </w:r>
      <w:r>
        <w:rPr>
          <w:sz w:val="28"/>
        </w:rPr>
        <w:t xml:space="preserve">rakstveida līgumu par zemes lietošanas tiesībām </w:t>
      </w:r>
      <w:r w:rsidR="00DD45E1">
        <w:rPr>
          <w:sz w:val="28"/>
        </w:rPr>
        <w:t>vismaz uz pieciem gadiem</w:t>
      </w:r>
      <w:r w:rsidR="00DD45E1">
        <w:rPr>
          <w:sz w:val="28"/>
        </w:rPr>
        <w:t xml:space="preserve"> </w:t>
      </w:r>
      <w:r>
        <w:rPr>
          <w:sz w:val="28"/>
        </w:rPr>
        <w:t>šo noteikumu 7.2.apakšpunktā minētās aktivitātes īstenošanai, ja zemes lietošanas tiesības nav nostiprinātas zemesgrāmatā līdz projekta iesniegum</w:t>
      </w:r>
      <w:r w:rsidR="005A2B08">
        <w:rPr>
          <w:sz w:val="28"/>
        </w:rPr>
        <w:t>u</w:t>
      </w:r>
      <w:r>
        <w:rPr>
          <w:sz w:val="28"/>
        </w:rPr>
        <w:t xml:space="preserve"> iesniegšanas termiņa beigām.</w:t>
      </w:r>
    </w:p>
    <w:p w:rsidR="00265C86" w:rsidRPr="00BE18F2" w:rsidRDefault="00265C86" w:rsidP="00336FEF">
      <w:pPr>
        <w:pStyle w:val="naisf"/>
        <w:spacing w:before="0" w:after="0"/>
        <w:ind w:firstLine="0"/>
        <w:rPr>
          <w:sz w:val="28"/>
          <w:szCs w:val="28"/>
        </w:rPr>
      </w:pPr>
    </w:p>
    <w:p w:rsidR="00265C86" w:rsidRPr="00BE18F2" w:rsidRDefault="00265C86" w:rsidP="004423B6">
      <w:pPr>
        <w:pStyle w:val="naisf"/>
        <w:spacing w:before="0" w:after="0"/>
        <w:ind w:firstLine="720"/>
        <w:rPr>
          <w:sz w:val="28"/>
          <w:szCs w:val="28"/>
        </w:rPr>
      </w:pPr>
      <w:r w:rsidRPr="00BE18F2">
        <w:rPr>
          <w:sz w:val="28"/>
          <w:szCs w:val="28"/>
        </w:rPr>
        <w:t>61. Finansējuma saņēmējs mēneša laikā pēc projekta līguma noslēgšanas dienas:</w:t>
      </w:r>
    </w:p>
    <w:p w:rsidR="00265C86" w:rsidRPr="00BE18F2" w:rsidRDefault="00265C86" w:rsidP="004423B6">
      <w:pPr>
        <w:pStyle w:val="naisf"/>
        <w:spacing w:before="0" w:after="0"/>
        <w:ind w:firstLine="720"/>
        <w:rPr>
          <w:sz w:val="28"/>
          <w:szCs w:val="28"/>
        </w:rPr>
      </w:pPr>
      <w:r w:rsidRPr="00BE18F2">
        <w:rPr>
          <w:sz w:val="28"/>
          <w:szCs w:val="28"/>
        </w:rPr>
        <w:t>61.1. VIF iesniedz lēmumu par kredītresursu vai citu finanšu līdzekļu (ja tādus ir paredzēts piesaistīt) piešķiršanu projektam, norādot projektam piešķiramā finansējuma apmēru, ja minētais dokuments nav pievienots projekta iesnie</w:t>
      </w:r>
      <w:r w:rsidRPr="00BE18F2">
        <w:rPr>
          <w:sz w:val="28"/>
          <w:szCs w:val="28"/>
        </w:rPr>
        <w:softHyphen/>
        <w:t>gumam (nav attiecināms uz fiziskām personām);</w:t>
      </w:r>
    </w:p>
    <w:p w:rsidR="00265C86" w:rsidRPr="00BE18F2" w:rsidRDefault="00265C86" w:rsidP="00B11AA8">
      <w:pPr>
        <w:pStyle w:val="naisf"/>
        <w:spacing w:before="0" w:after="0"/>
        <w:ind w:firstLine="720"/>
        <w:rPr>
          <w:sz w:val="28"/>
        </w:rPr>
      </w:pPr>
      <w:r w:rsidRPr="00BE18F2">
        <w:rPr>
          <w:sz w:val="28"/>
          <w:szCs w:val="28"/>
        </w:rPr>
        <w:t xml:space="preserve">61.2. ja finansējuma saņēmējs vēlas īstenot šo noteikumu 7.2.apakšpunktā minēto aktivitāti, slēdz līgumu ar </w:t>
      </w:r>
      <w:r w:rsidRPr="00BE18F2">
        <w:rPr>
          <w:sz w:val="28"/>
        </w:rPr>
        <w:t>centralizētā iepirkuma, kas minēts šo noteikumu 8.punktā, uzvarētājiem par:</w:t>
      </w:r>
    </w:p>
    <w:p w:rsidR="00265C86" w:rsidRPr="00BE18F2" w:rsidRDefault="00265C86" w:rsidP="00B11AA8">
      <w:pPr>
        <w:pStyle w:val="naisf"/>
        <w:spacing w:before="0" w:after="0"/>
        <w:ind w:firstLine="720"/>
        <w:rPr>
          <w:sz w:val="28"/>
        </w:rPr>
      </w:pPr>
      <w:r w:rsidRPr="00BE18F2">
        <w:rPr>
          <w:sz w:val="28"/>
        </w:rPr>
        <w:t>61.2.1. uzlādes stacijas piegādi, montāžu un apkalpošanu divu gadu laikā pēc uzlādes stacijas uzstādīšanas;</w:t>
      </w:r>
    </w:p>
    <w:p w:rsidR="00265C86" w:rsidRPr="00BE18F2" w:rsidRDefault="00265C86" w:rsidP="00B11AA8">
      <w:pPr>
        <w:pStyle w:val="naisf"/>
        <w:spacing w:before="0" w:after="0"/>
        <w:ind w:firstLine="720"/>
        <w:rPr>
          <w:sz w:val="28"/>
        </w:rPr>
      </w:pPr>
      <w:r w:rsidRPr="00BE18F2">
        <w:rPr>
          <w:sz w:val="28"/>
        </w:rPr>
        <w:t>61.2.2. pieslēgšanu  sadales elektriskajam tīklam, kas atbilst šo noteikumu 15.3.apakšpunkta nosacījumiem</w:t>
      </w:r>
      <w:r w:rsidR="00DD45E1">
        <w:rPr>
          <w:sz w:val="28"/>
        </w:rPr>
        <w:t>.</w:t>
      </w:r>
    </w:p>
    <w:p w:rsidR="00265C86" w:rsidRPr="00BE18F2" w:rsidRDefault="00265C86" w:rsidP="004D08D9">
      <w:pPr>
        <w:pStyle w:val="naisf"/>
        <w:spacing w:before="0" w:after="0"/>
        <w:ind w:firstLine="0"/>
        <w:rPr>
          <w:sz w:val="28"/>
          <w:szCs w:val="28"/>
        </w:rPr>
      </w:pPr>
    </w:p>
    <w:p w:rsidR="00265C86" w:rsidRPr="00BE18F2" w:rsidRDefault="00265C86" w:rsidP="004423B6">
      <w:pPr>
        <w:pStyle w:val="naisf"/>
        <w:spacing w:before="0" w:after="0"/>
        <w:ind w:firstLine="720"/>
        <w:rPr>
          <w:sz w:val="28"/>
          <w:szCs w:val="28"/>
        </w:rPr>
      </w:pPr>
      <w:r w:rsidRPr="00BE18F2">
        <w:rPr>
          <w:sz w:val="28"/>
          <w:szCs w:val="28"/>
        </w:rPr>
        <w:t xml:space="preserve">62. Visus projekta ietvaros veiktos izdevumus finansējuma saņēmējs pamato ar grāmatvedības </w:t>
      </w:r>
      <w:r>
        <w:rPr>
          <w:sz w:val="28"/>
          <w:szCs w:val="28"/>
        </w:rPr>
        <w:t xml:space="preserve">attaisnojuma </w:t>
      </w:r>
      <w:r w:rsidRPr="00BE18F2">
        <w:rPr>
          <w:sz w:val="28"/>
          <w:szCs w:val="28"/>
        </w:rPr>
        <w:t>dokumentiem.</w:t>
      </w:r>
    </w:p>
    <w:p w:rsidR="00265C86" w:rsidRPr="00BE18F2" w:rsidRDefault="00265C86" w:rsidP="004423B6">
      <w:pPr>
        <w:pStyle w:val="naisf"/>
        <w:spacing w:before="0" w:after="0"/>
        <w:ind w:firstLine="0"/>
        <w:rPr>
          <w:sz w:val="28"/>
          <w:szCs w:val="28"/>
        </w:rPr>
      </w:pPr>
    </w:p>
    <w:p w:rsidR="00265C86" w:rsidRPr="00BE18F2" w:rsidRDefault="00265C86" w:rsidP="004423B6">
      <w:pPr>
        <w:pStyle w:val="naisf"/>
        <w:spacing w:before="0" w:after="0"/>
        <w:ind w:firstLine="720"/>
        <w:rPr>
          <w:sz w:val="28"/>
          <w:szCs w:val="28"/>
        </w:rPr>
      </w:pPr>
      <w:r w:rsidRPr="00BE18F2">
        <w:rPr>
          <w:sz w:val="28"/>
          <w:szCs w:val="28"/>
        </w:rPr>
        <w:t>63. Lai nodrošinātu projekta publicitāti, finansējuma saņēmējs:</w:t>
      </w:r>
    </w:p>
    <w:p w:rsidR="00265C86" w:rsidRPr="00BE18F2" w:rsidRDefault="00265C86" w:rsidP="004423B6">
      <w:pPr>
        <w:pStyle w:val="naisf"/>
        <w:spacing w:before="0" w:after="0"/>
        <w:ind w:firstLine="720"/>
        <w:rPr>
          <w:sz w:val="28"/>
          <w:szCs w:val="28"/>
        </w:rPr>
      </w:pPr>
      <w:r w:rsidRPr="00BE18F2">
        <w:rPr>
          <w:sz w:val="28"/>
          <w:szCs w:val="28"/>
        </w:rPr>
        <w:t>63.1. pēc projekta īstenošanas izvieto elektromobilī vai uzlādes stacijā  finanšu instrumenta marķējumu saskaņā ar projekta līgumā noteiktajām prasībām;</w:t>
      </w:r>
    </w:p>
    <w:p w:rsidR="00265C86" w:rsidRPr="00BE18F2" w:rsidRDefault="00265C86" w:rsidP="00C02FF8">
      <w:pPr>
        <w:pStyle w:val="naisf"/>
        <w:spacing w:before="0" w:after="0"/>
        <w:ind w:firstLine="720"/>
        <w:rPr>
          <w:sz w:val="28"/>
          <w:szCs w:val="28"/>
        </w:rPr>
      </w:pPr>
      <w:r w:rsidRPr="00BE18F2">
        <w:rPr>
          <w:sz w:val="28"/>
          <w:szCs w:val="28"/>
        </w:rPr>
        <w:t>63.2. projekta īstenošanas laikā organizē vismaz vienu pasākumu, kurā tas informē sabiedrību par projekta aktivitātēm un rezultātiem, tai skaitā par ietekmi uz vidi (nav attiecināms uz fiziskām personām)</w:t>
      </w:r>
      <w:r w:rsidR="00082DCC">
        <w:rPr>
          <w:sz w:val="28"/>
          <w:szCs w:val="28"/>
        </w:rPr>
        <w:t>.</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r w:rsidRPr="00BE18F2">
        <w:rPr>
          <w:sz w:val="28"/>
          <w:szCs w:val="28"/>
        </w:rPr>
        <w:t xml:space="preserve">64. Ja finansējuma saņēmējs plāno realizēt šo noteikumu 7.2.apakšpunktā minēto aktivitāti,  projekta īstenošanas laikā par katru </w:t>
      </w:r>
      <w:r w:rsidR="00F37E88">
        <w:rPr>
          <w:sz w:val="28"/>
          <w:szCs w:val="28"/>
        </w:rPr>
        <w:t xml:space="preserve">mēnesi līdz </w:t>
      </w:r>
      <w:r w:rsidRPr="00BE18F2">
        <w:rPr>
          <w:sz w:val="28"/>
          <w:szCs w:val="28"/>
        </w:rPr>
        <w:t>sekojošā mēneša divdesmitajam datumam tas iesniedz VIF pārskatu par projekta īstenošanas progresu (turpmāk – starpposma pārskats), kas sagatavots atbilstoši projekta līgumam pievienotajai veidlapai.</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numPr>
          <w:ins w:id="16" w:author="ugisl" w:date="2012-03-09T10:34:00Z"/>
        </w:numPr>
        <w:spacing w:before="0" w:after="0"/>
        <w:ind w:firstLine="720"/>
        <w:rPr>
          <w:spacing w:val="-2"/>
          <w:sz w:val="28"/>
          <w:szCs w:val="28"/>
        </w:rPr>
      </w:pPr>
      <w:r w:rsidRPr="00BE18F2">
        <w:rPr>
          <w:spacing w:val="-2"/>
          <w:sz w:val="28"/>
          <w:szCs w:val="28"/>
        </w:rPr>
        <w:t xml:space="preserve">65. Ja </w:t>
      </w:r>
      <w:r w:rsidRPr="00BE18F2">
        <w:rPr>
          <w:color w:val="000000"/>
          <w:spacing w:val="-2"/>
          <w:sz w:val="28"/>
          <w:szCs w:val="28"/>
        </w:rPr>
        <w:t xml:space="preserve">finansējuma saņēmējs </w:t>
      </w:r>
      <w:r w:rsidRPr="00BE18F2">
        <w:rPr>
          <w:spacing w:val="-2"/>
          <w:sz w:val="28"/>
          <w:szCs w:val="28"/>
        </w:rPr>
        <w:t xml:space="preserve">konstatē, ka projektā paredzētās aktivitātes nav iespējams veikt termiņā, kas ir noteikts projekta līgumā, </w:t>
      </w:r>
      <w:r>
        <w:rPr>
          <w:spacing w:val="-2"/>
          <w:sz w:val="28"/>
          <w:szCs w:val="28"/>
        </w:rPr>
        <w:t>tam</w:t>
      </w:r>
      <w:r w:rsidRPr="00BE18F2">
        <w:rPr>
          <w:spacing w:val="-2"/>
          <w:sz w:val="28"/>
          <w:szCs w:val="28"/>
        </w:rPr>
        <w:t xml:space="preserve"> ne vēlāk kā vienu mēnesi līdz minētajā līgumā noteiktā termiņa beigām </w:t>
      </w:r>
      <w:r>
        <w:rPr>
          <w:color w:val="000000"/>
          <w:spacing w:val="-2"/>
          <w:sz w:val="28"/>
          <w:szCs w:val="28"/>
        </w:rPr>
        <w:t>ir tiesības</w:t>
      </w:r>
      <w:r w:rsidRPr="00BE18F2">
        <w:rPr>
          <w:color w:val="000000"/>
          <w:spacing w:val="-2"/>
          <w:sz w:val="28"/>
          <w:szCs w:val="28"/>
        </w:rPr>
        <w:t xml:space="preserve"> pieprasīt projekta īstenošanas termiņa pagarinājumu. Šādā gadījumā finansējuma saņēmējs</w:t>
      </w:r>
      <w:r w:rsidRPr="00BE18F2">
        <w:rPr>
          <w:spacing w:val="-2"/>
          <w:sz w:val="28"/>
          <w:szCs w:val="28"/>
        </w:rPr>
        <w:t xml:space="preserve"> iesniedz </w:t>
      </w:r>
      <w:r w:rsidRPr="00BE18F2">
        <w:rPr>
          <w:color w:val="000000"/>
          <w:spacing w:val="-2"/>
          <w:sz w:val="28"/>
          <w:szCs w:val="28"/>
        </w:rPr>
        <w:t>VIF</w:t>
      </w:r>
      <w:r w:rsidRPr="00BE18F2">
        <w:rPr>
          <w:spacing w:val="-2"/>
          <w:sz w:val="28"/>
          <w:szCs w:val="28"/>
        </w:rPr>
        <w:t xml:space="preserve"> iesniegumu, norādot apstākļus, kas kavē projekta īstenošanu (piemēram, elektromobiļu piegādes termiņš, ko iepriekš nebija iespējams paredzēt). Pēc minētā iesnieguma izskatīšanas </w:t>
      </w:r>
      <w:r>
        <w:rPr>
          <w:spacing w:val="-2"/>
          <w:sz w:val="28"/>
          <w:szCs w:val="28"/>
        </w:rPr>
        <w:t xml:space="preserve">izdara grozījumus </w:t>
      </w:r>
      <w:r w:rsidRPr="00BE18F2">
        <w:rPr>
          <w:spacing w:val="-2"/>
          <w:sz w:val="28"/>
          <w:szCs w:val="28"/>
        </w:rPr>
        <w:t>projekta līgum</w:t>
      </w:r>
      <w:r>
        <w:rPr>
          <w:spacing w:val="-2"/>
          <w:sz w:val="28"/>
          <w:szCs w:val="28"/>
        </w:rPr>
        <w:t>ā,</w:t>
      </w:r>
      <w:r w:rsidRPr="00BE18F2">
        <w:rPr>
          <w:spacing w:val="-2"/>
          <w:sz w:val="28"/>
          <w:szCs w:val="28"/>
        </w:rPr>
        <w:t xml:space="preserve"> </w:t>
      </w:r>
      <w:r>
        <w:rPr>
          <w:spacing w:val="-2"/>
          <w:sz w:val="28"/>
          <w:szCs w:val="28"/>
        </w:rPr>
        <w:t>p</w:t>
      </w:r>
      <w:r w:rsidRPr="00BE18F2">
        <w:rPr>
          <w:spacing w:val="-2"/>
          <w:sz w:val="28"/>
          <w:szCs w:val="28"/>
        </w:rPr>
        <w:t xml:space="preserve">agarinot projekta īstenošanas termiņu uz laiku, kas nav ilgāks par </w:t>
      </w:r>
      <w:r w:rsidR="00374738">
        <w:rPr>
          <w:spacing w:val="-2"/>
          <w:sz w:val="28"/>
          <w:szCs w:val="28"/>
        </w:rPr>
        <w:t>trim</w:t>
      </w:r>
      <w:r w:rsidR="00374738" w:rsidRPr="00BE18F2">
        <w:rPr>
          <w:spacing w:val="-2"/>
          <w:sz w:val="28"/>
          <w:szCs w:val="28"/>
        </w:rPr>
        <w:t xml:space="preserve"> </w:t>
      </w:r>
      <w:r w:rsidRPr="00BE18F2">
        <w:rPr>
          <w:spacing w:val="-2"/>
          <w:sz w:val="28"/>
          <w:szCs w:val="28"/>
        </w:rPr>
        <w:t xml:space="preserve">mēnešiem. Grozījumus </w:t>
      </w:r>
      <w:r w:rsidRPr="00BE18F2">
        <w:rPr>
          <w:sz w:val="28"/>
          <w:szCs w:val="28"/>
        </w:rPr>
        <w:t xml:space="preserve">projekta </w:t>
      </w:r>
      <w:r w:rsidRPr="00BE18F2">
        <w:rPr>
          <w:spacing w:val="-2"/>
          <w:sz w:val="28"/>
          <w:szCs w:val="28"/>
        </w:rPr>
        <w:t>līgum</w:t>
      </w:r>
      <w:r>
        <w:rPr>
          <w:spacing w:val="-2"/>
          <w:sz w:val="28"/>
          <w:szCs w:val="28"/>
        </w:rPr>
        <w:t>ā par aktivitātes īstenošanas termiņa</w:t>
      </w:r>
      <w:r w:rsidRPr="00BE18F2">
        <w:rPr>
          <w:spacing w:val="-2"/>
          <w:sz w:val="28"/>
          <w:szCs w:val="28"/>
        </w:rPr>
        <w:t xml:space="preserve"> pagarinājumu drīkst izdarīt vienu reizi.</w:t>
      </w:r>
    </w:p>
    <w:p w:rsidR="00265C86" w:rsidRPr="00BE18F2" w:rsidRDefault="00265C86" w:rsidP="004423B6">
      <w:pPr>
        <w:pStyle w:val="naisf"/>
        <w:spacing w:before="0" w:after="0"/>
        <w:ind w:firstLine="720"/>
        <w:rPr>
          <w:spacing w:val="-2"/>
          <w:sz w:val="28"/>
          <w:szCs w:val="28"/>
        </w:rPr>
      </w:pPr>
    </w:p>
    <w:p w:rsidR="00265C86" w:rsidRPr="00BE18F2" w:rsidRDefault="00265C86" w:rsidP="004423B6">
      <w:pPr>
        <w:pStyle w:val="naisf"/>
        <w:spacing w:before="0" w:after="0"/>
        <w:ind w:firstLine="720"/>
        <w:rPr>
          <w:sz w:val="28"/>
          <w:szCs w:val="28"/>
        </w:rPr>
      </w:pPr>
      <w:r w:rsidRPr="00BE18F2">
        <w:rPr>
          <w:sz w:val="28"/>
          <w:szCs w:val="28"/>
        </w:rPr>
        <w:t>66. Finansējuma saņēmējs</w:t>
      </w:r>
      <w:r w:rsidR="00C37719">
        <w:rPr>
          <w:sz w:val="28"/>
          <w:szCs w:val="28"/>
        </w:rPr>
        <w:t xml:space="preserve"> 20 darbdienu laikā</w:t>
      </w:r>
      <w:r w:rsidRPr="00BE18F2">
        <w:rPr>
          <w:sz w:val="28"/>
          <w:szCs w:val="28"/>
        </w:rPr>
        <w:t xml:space="preserve"> pēc projekta līgumā paredzēto aktivitāšu pabeigšanas</w:t>
      </w:r>
      <w:r w:rsidR="00C37719">
        <w:rPr>
          <w:sz w:val="28"/>
          <w:szCs w:val="28"/>
        </w:rPr>
        <w:t xml:space="preserve"> </w:t>
      </w:r>
      <w:r w:rsidRPr="00BE18F2">
        <w:rPr>
          <w:sz w:val="28"/>
          <w:szCs w:val="28"/>
        </w:rPr>
        <w:t>iesniedz VIF pārskatu par visu projekta īstenošanas periodu (turpmāk – noslēguma pārskats), kas sagatavots atbilstoši projekta līgumam pievienotajai veidlapai.</w:t>
      </w:r>
    </w:p>
    <w:p w:rsidR="00265C86" w:rsidRDefault="00265C86" w:rsidP="00BE438E">
      <w:pPr>
        <w:pStyle w:val="naisf"/>
        <w:spacing w:before="0" w:after="0"/>
        <w:ind w:firstLine="0"/>
        <w:rPr>
          <w:sz w:val="28"/>
          <w:szCs w:val="28"/>
        </w:rPr>
      </w:pPr>
    </w:p>
    <w:p w:rsidR="007E4310" w:rsidRPr="00BE18F2" w:rsidRDefault="007E4310" w:rsidP="00BE438E">
      <w:pPr>
        <w:pStyle w:val="naisf"/>
        <w:spacing w:before="0" w:after="0"/>
        <w:ind w:firstLine="0"/>
        <w:rPr>
          <w:sz w:val="28"/>
          <w:szCs w:val="28"/>
        </w:rPr>
      </w:pPr>
    </w:p>
    <w:p w:rsidR="00265C86" w:rsidRPr="00BE18F2" w:rsidRDefault="00265C86" w:rsidP="004423B6">
      <w:pPr>
        <w:pStyle w:val="naisnod"/>
        <w:spacing w:before="0" w:after="0"/>
        <w:rPr>
          <w:sz w:val="28"/>
          <w:szCs w:val="28"/>
        </w:rPr>
      </w:pPr>
      <w:proofErr w:type="spellStart"/>
      <w:r w:rsidRPr="00BE18F2">
        <w:rPr>
          <w:sz w:val="28"/>
          <w:szCs w:val="28"/>
        </w:rPr>
        <w:t>IX. Finansējuma</w:t>
      </w:r>
      <w:proofErr w:type="spellEnd"/>
      <w:r w:rsidRPr="00BE18F2">
        <w:rPr>
          <w:sz w:val="28"/>
          <w:szCs w:val="28"/>
        </w:rPr>
        <w:t xml:space="preserve"> saņēmējam pieejamie maksājumi un </w:t>
      </w:r>
      <w:r w:rsidRPr="00BE18F2">
        <w:rPr>
          <w:sz w:val="28"/>
          <w:szCs w:val="28"/>
        </w:rPr>
        <w:br/>
        <w:t>maksāšanas kārtība</w:t>
      </w:r>
    </w:p>
    <w:p w:rsidR="00265C86" w:rsidRPr="00BE18F2" w:rsidRDefault="00265C86" w:rsidP="004423B6">
      <w:pPr>
        <w:pStyle w:val="naisf"/>
        <w:spacing w:before="0" w:after="0"/>
        <w:ind w:firstLine="720"/>
        <w:rPr>
          <w:sz w:val="28"/>
          <w:szCs w:val="28"/>
        </w:rPr>
      </w:pPr>
    </w:p>
    <w:p w:rsidR="00374738" w:rsidRDefault="00265C86" w:rsidP="004423B6">
      <w:pPr>
        <w:pStyle w:val="naisf"/>
        <w:spacing w:before="0" w:after="0"/>
        <w:ind w:firstLine="720"/>
        <w:rPr>
          <w:color w:val="000000"/>
          <w:sz w:val="28"/>
          <w:szCs w:val="28"/>
        </w:rPr>
      </w:pPr>
      <w:bookmarkStart w:id="17" w:name="_Ref299445147"/>
      <w:r w:rsidRPr="00BE18F2">
        <w:rPr>
          <w:sz w:val="28"/>
          <w:szCs w:val="28"/>
        </w:rPr>
        <w:t>67. </w:t>
      </w:r>
      <w:r w:rsidR="00374738" w:rsidRPr="0081489E">
        <w:rPr>
          <w:color w:val="000000"/>
          <w:sz w:val="28"/>
          <w:szCs w:val="28"/>
        </w:rPr>
        <w:t>Ja finansējuma saņē</w:t>
      </w:r>
      <w:r w:rsidR="00374738">
        <w:rPr>
          <w:color w:val="000000"/>
          <w:sz w:val="28"/>
          <w:szCs w:val="28"/>
        </w:rPr>
        <w:t>mējs ir valsts budžeta iestāde:</w:t>
      </w:r>
    </w:p>
    <w:p w:rsidR="00374738" w:rsidRDefault="00374738" w:rsidP="004423B6">
      <w:pPr>
        <w:pStyle w:val="naisf"/>
        <w:spacing w:before="0" w:after="0"/>
        <w:ind w:firstLine="720"/>
        <w:rPr>
          <w:color w:val="000000"/>
          <w:sz w:val="28"/>
          <w:szCs w:val="28"/>
        </w:rPr>
      </w:pPr>
      <w:r>
        <w:rPr>
          <w:color w:val="000000"/>
          <w:sz w:val="28"/>
          <w:szCs w:val="28"/>
        </w:rPr>
        <w:t xml:space="preserve">67.1. </w:t>
      </w:r>
      <w:r w:rsidRPr="0081489E">
        <w:rPr>
          <w:color w:val="000000"/>
          <w:sz w:val="28"/>
          <w:szCs w:val="28"/>
        </w:rPr>
        <w:t>līdzfinansējumu nodrošina no valsts budžeta un maksājumus veic no līdzekļiem, kas finanšu instrumenta projekta īstenošanai paredzēti tās ministrijas budžetā, kuras padotībā ir attiecīgā valsts budžeta iestāde. Finanšu instrumenta finansējuma daļu projekta īstenošanai plāno kā saņemto transfertu no atbildīgās iestādes atsevišķā budžeta programmā vai apakšprogrammā</w:t>
      </w:r>
      <w:r>
        <w:rPr>
          <w:color w:val="000000"/>
          <w:sz w:val="28"/>
          <w:szCs w:val="28"/>
        </w:rPr>
        <w:t>;</w:t>
      </w:r>
    </w:p>
    <w:p w:rsidR="00265C86" w:rsidRPr="00BE18F2" w:rsidRDefault="00374738" w:rsidP="004423B6">
      <w:pPr>
        <w:pStyle w:val="naisf"/>
        <w:spacing w:before="0" w:after="0"/>
        <w:ind w:firstLine="720"/>
        <w:rPr>
          <w:spacing w:val="-2"/>
          <w:sz w:val="28"/>
          <w:szCs w:val="28"/>
        </w:rPr>
      </w:pPr>
      <w:r>
        <w:rPr>
          <w:color w:val="000000"/>
          <w:sz w:val="28"/>
          <w:szCs w:val="28"/>
        </w:rPr>
        <w:t>67.2. atbildīgā iestāde veic maksājumus avansā un pārskaita finansējuma daļu uz finansējuma saņēmēja projekta kontu,</w:t>
      </w:r>
      <w:r w:rsidRPr="00775B4C">
        <w:rPr>
          <w:color w:val="000000"/>
          <w:sz w:val="28"/>
          <w:szCs w:val="28"/>
        </w:rPr>
        <w:t xml:space="preserve"> </w:t>
      </w:r>
      <w:r>
        <w:rPr>
          <w:color w:val="000000"/>
          <w:sz w:val="28"/>
          <w:szCs w:val="28"/>
        </w:rPr>
        <w:t>pamatojoties uz VIF atzinumu par finansējuma saņēmēja iesniegtajiem pasūtījuma izpildītājiem apmaksai sagatavotiem dokumentiem</w:t>
      </w:r>
      <w:bookmarkEnd w:id="17"/>
      <w:r w:rsidR="00265C86" w:rsidRPr="00BE18F2">
        <w:rPr>
          <w:spacing w:val="-2"/>
          <w:sz w:val="28"/>
          <w:szCs w:val="28"/>
        </w:rPr>
        <w:t>.</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z w:val="28"/>
          <w:szCs w:val="28"/>
        </w:rPr>
      </w:pPr>
      <w:r w:rsidRPr="00BE18F2">
        <w:rPr>
          <w:sz w:val="28"/>
          <w:szCs w:val="28"/>
        </w:rPr>
        <w:t>68. Finansējuma saņēmējam, kas nav valsts budžeta iestāde, ir pieejami šādi maksājumu veidi:</w:t>
      </w:r>
    </w:p>
    <w:p w:rsidR="00265C86" w:rsidRPr="00BE18F2" w:rsidRDefault="00265C86" w:rsidP="004423B6">
      <w:pPr>
        <w:pStyle w:val="naisf"/>
        <w:spacing w:before="0" w:after="0"/>
        <w:ind w:firstLine="720"/>
        <w:rPr>
          <w:sz w:val="28"/>
          <w:szCs w:val="28"/>
        </w:rPr>
      </w:pPr>
      <w:bookmarkStart w:id="18" w:name="_Ref277421245"/>
      <w:r w:rsidRPr="00BE18F2">
        <w:rPr>
          <w:spacing w:val="-2"/>
          <w:sz w:val="28"/>
          <w:szCs w:val="28"/>
        </w:rPr>
        <w:t xml:space="preserve">68.1. avansa maksājums līdz 50 % no projektam apstiprinātā </w:t>
      </w:r>
      <w:r w:rsidRPr="00BE18F2">
        <w:rPr>
          <w:color w:val="000000"/>
          <w:spacing w:val="-2"/>
          <w:sz w:val="28"/>
          <w:szCs w:val="28"/>
        </w:rPr>
        <w:t>finanšu  instru</w:t>
      </w:r>
      <w:r w:rsidRPr="00BE18F2">
        <w:rPr>
          <w:color w:val="000000"/>
          <w:spacing w:val="-2"/>
          <w:sz w:val="28"/>
          <w:szCs w:val="28"/>
        </w:rPr>
        <w:softHyphen/>
        <w:t>menta</w:t>
      </w:r>
      <w:r w:rsidRPr="00BE18F2">
        <w:rPr>
          <w:color w:val="000000"/>
          <w:sz w:val="28"/>
          <w:szCs w:val="28"/>
        </w:rPr>
        <w:t xml:space="preserve"> finansējuma </w:t>
      </w:r>
      <w:r w:rsidRPr="00BE18F2">
        <w:rPr>
          <w:sz w:val="28"/>
          <w:szCs w:val="28"/>
        </w:rPr>
        <w:t>summas, ja tiek ievērotas šo noteikumu 69. punktā minētās prasības;</w:t>
      </w:r>
      <w:bookmarkEnd w:id="18"/>
    </w:p>
    <w:p w:rsidR="00265C86" w:rsidRPr="00BE18F2" w:rsidRDefault="00265C86" w:rsidP="004423B6">
      <w:pPr>
        <w:pStyle w:val="naisf"/>
        <w:spacing w:before="0" w:after="0"/>
        <w:ind w:firstLine="720"/>
        <w:rPr>
          <w:sz w:val="28"/>
          <w:szCs w:val="28"/>
        </w:rPr>
      </w:pPr>
      <w:r w:rsidRPr="00BE18F2">
        <w:rPr>
          <w:spacing w:val="-2"/>
          <w:sz w:val="28"/>
          <w:szCs w:val="28"/>
        </w:rPr>
        <w:lastRenderedPageBreak/>
        <w:t>68</w:t>
      </w:r>
      <w:r w:rsidRPr="00BE18F2">
        <w:rPr>
          <w:sz w:val="28"/>
          <w:szCs w:val="28"/>
        </w:rPr>
        <w:t xml:space="preserve">.2. viens vai vairāki starpposma maksājumi, kuri kopsummā ar avansa maksājuma summu nepārsniedz 90 % no projektam apstiprinātās </w:t>
      </w:r>
      <w:r w:rsidRPr="00BE18F2">
        <w:rPr>
          <w:color w:val="000000"/>
          <w:sz w:val="28"/>
          <w:szCs w:val="28"/>
        </w:rPr>
        <w:t xml:space="preserve">finanšu instrumenta finansējuma summas, ja projekta iesniedzējs plāno īstenot šo noteikumu </w:t>
      </w:r>
      <w:r w:rsidRPr="00BE18F2">
        <w:rPr>
          <w:sz w:val="28"/>
          <w:szCs w:val="28"/>
        </w:rPr>
        <w:t>7.2</w:t>
      </w:r>
      <w:r w:rsidRPr="00BE18F2">
        <w:rPr>
          <w:color w:val="000000"/>
          <w:sz w:val="28"/>
          <w:szCs w:val="28"/>
        </w:rPr>
        <w:t>.apakšpunktā minēto aktivitāti</w:t>
      </w:r>
      <w:r w:rsidRPr="00BE18F2">
        <w:rPr>
          <w:sz w:val="28"/>
          <w:szCs w:val="28"/>
        </w:rPr>
        <w:t>;</w:t>
      </w:r>
    </w:p>
    <w:p w:rsidR="00265C86" w:rsidRPr="00BE18F2" w:rsidRDefault="00265C86" w:rsidP="004423B6">
      <w:pPr>
        <w:pStyle w:val="naisf"/>
        <w:spacing w:before="0" w:after="0"/>
        <w:ind w:firstLine="720"/>
        <w:rPr>
          <w:sz w:val="28"/>
          <w:szCs w:val="28"/>
        </w:rPr>
      </w:pPr>
      <w:r w:rsidRPr="00BE18F2">
        <w:rPr>
          <w:spacing w:val="-2"/>
          <w:sz w:val="28"/>
          <w:szCs w:val="28"/>
        </w:rPr>
        <w:t>68</w:t>
      </w:r>
      <w:r w:rsidRPr="00BE18F2">
        <w:rPr>
          <w:sz w:val="28"/>
          <w:szCs w:val="28"/>
        </w:rPr>
        <w:t>.3. noslēguma maksājums, kas kopsummā ar finansējuma saņēmējam izmaksāto avansa maksājumu un starpposmu maksājumiem, nepārsniedz projektam apstiprinātā finanšu instrumenta finansējuma summu.</w:t>
      </w:r>
    </w:p>
    <w:p w:rsidR="00265C86" w:rsidRPr="00BE18F2" w:rsidRDefault="00265C86" w:rsidP="004423B6">
      <w:pPr>
        <w:pStyle w:val="naisf"/>
        <w:spacing w:before="0" w:after="0"/>
        <w:ind w:firstLine="720"/>
        <w:rPr>
          <w:sz w:val="28"/>
          <w:szCs w:val="28"/>
        </w:rPr>
      </w:pPr>
      <w:bookmarkStart w:id="19" w:name="_Ref274644204"/>
    </w:p>
    <w:p w:rsidR="00265C86" w:rsidRPr="00BE18F2" w:rsidRDefault="00265C86" w:rsidP="004423B6">
      <w:pPr>
        <w:pStyle w:val="naisf"/>
        <w:spacing w:before="0" w:after="0"/>
        <w:ind w:firstLine="720"/>
        <w:rPr>
          <w:sz w:val="28"/>
          <w:szCs w:val="28"/>
        </w:rPr>
      </w:pPr>
      <w:r w:rsidRPr="00BE18F2">
        <w:rPr>
          <w:sz w:val="28"/>
          <w:szCs w:val="28"/>
        </w:rPr>
        <w:t>69. Finansējuma saņēmējs</w:t>
      </w:r>
      <w:r w:rsidRPr="00BE18F2">
        <w:rPr>
          <w:color w:val="000000"/>
        </w:rPr>
        <w:t xml:space="preserve">, </w:t>
      </w:r>
      <w:r w:rsidRPr="00BE18F2">
        <w:rPr>
          <w:sz w:val="28"/>
          <w:szCs w:val="28"/>
        </w:rPr>
        <w:t>kas nav valsts budžeta iestāde un fiziskā persona, atbilstoši šo noteikumu 68.1. apakšpunktam avansa maksājumu var saņemt, ja tas:</w:t>
      </w:r>
      <w:bookmarkEnd w:id="19"/>
    </w:p>
    <w:p w:rsidR="00265C86" w:rsidRPr="00BE18F2" w:rsidRDefault="00265C86" w:rsidP="004423B6">
      <w:pPr>
        <w:ind w:firstLine="720"/>
        <w:jc w:val="both"/>
        <w:rPr>
          <w:sz w:val="28"/>
          <w:szCs w:val="28"/>
        </w:rPr>
      </w:pPr>
      <w:r w:rsidRPr="00BE18F2">
        <w:rPr>
          <w:sz w:val="28"/>
          <w:szCs w:val="28"/>
        </w:rPr>
        <w:t>69.1. iesniedzis VIF maksājuma pieprasījumu, kas sagatavots atbilstoši projekta līgumam pievienotajam paraugam;</w:t>
      </w:r>
    </w:p>
    <w:p w:rsidR="00265C86" w:rsidRPr="00BE18F2" w:rsidRDefault="00265C86" w:rsidP="004423B6">
      <w:pPr>
        <w:ind w:firstLine="720"/>
        <w:jc w:val="both"/>
        <w:rPr>
          <w:sz w:val="28"/>
          <w:szCs w:val="28"/>
        </w:rPr>
      </w:pPr>
      <w:r w:rsidRPr="00BE18F2">
        <w:rPr>
          <w:sz w:val="28"/>
          <w:szCs w:val="28"/>
        </w:rPr>
        <w:t xml:space="preserve">69.2. komersantu gadījumā – iesniedzis VIF kredītiestādes </w:t>
      </w:r>
      <w:r w:rsidR="00374738" w:rsidRPr="0081489E">
        <w:rPr>
          <w:color w:val="000000"/>
          <w:sz w:val="28"/>
          <w:szCs w:val="28"/>
        </w:rPr>
        <w:t>avansa maksājuma garantijas vēstuli par pilnu avansa summu, kura izsniegta par labu atbildīgajai iestādei, un kredītiestādes garantijas termiņš nav īsāks par projekta īstenošanas termiņu, kā arī satur nosacījumus par līdzekļu atmaksāšanu pēc pirmā pieprasījuma un par garantijas termiņa pagarināšanas iespēju</w:t>
      </w:r>
      <w:r w:rsidRPr="00BE18F2">
        <w:rPr>
          <w:sz w:val="28"/>
          <w:szCs w:val="28"/>
        </w:rPr>
        <w:t>.</w:t>
      </w:r>
    </w:p>
    <w:p w:rsidR="00265C86" w:rsidRPr="00BE18F2" w:rsidRDefault="00265C86" w:rsidP="004423B6">
      <w:pPr>
        <w:pStyle w:val="naisf"/>
        <w:spacing w:before="0" w:after="0"/>
        <w:ind w:firstLine="720"/>
        <w:rPr>
          <w:sz w:val="28"/>
          <w:szCs w:val="28"/>
        </w:rPr>
      </w:pPr>
    </w:p>
    <w:p w:rsidR="00265C86" w:rsidRPr="00BE18F2" w:rsidRDefault="00265C86" w:rsidP="004423B6">
      <w:pPr>
        <w:pStyle w:val="naisf"/>
        <w:spacing w:before="0" w:after="0"/>
        <w:ind w:firstLine="720"/>
        <w:rPr>
          <w:spacing w:val="-2"/>
          <w:sz w:val="28"/>
          <w:szCs w:val="28"/>
        </w:rPr>
      </w:pPr>
      <w:r w:rsidRPr="00BE18F2">
        <w:rPr>
          <w:spacing w:val="-2"/>
          <w:sz w:val="28"/>
          <w:szCs w:val="28"/>
        </w:rPr>
        <w:t>70. Finansējuma saņēmējs, kas plāno īstenot šo noteikumu 7.2.apakšpunktā minēto aktivitāti un kas nav valsts budžeta iestāde, starpposma mak</w:t>
      </w:r>
      <w:r w:rsidRPr="00BE18F2">
        <w:rPr>
          <w:spacing w:val="-2"/>
          <w:sz w:val="28"/>
          <w:szCs w:val="28"/>
        </w:rPr>
        <w:softHyphen/>
        <w:t xml:space="preserve">sājumu var saņemt ne biežāk kā </w:t>
      </w:r>
      <w:r w:rsidR="00F37E88">
        <w:rPr>
          <w:spacing w:val="-2"/>
          <w:sz w:val="28"/>
          <w:szCs w:val="28"/>
        </w:rPr>
        <w:t>vienu reizi mēnesī</w:t>
      </w:r>
      <w:r w:rsidRPr="00BE18F2">
        <w:rPr>
          <w:spacing w:val="-2"/>
          <w:sz w:val="28"/>
          <w:szCs w:val="28"/>
        </w:rPr>
        <w:t>, ja:</w:t>
      </w:r>
    </w:p>
    <w:p w:rsidR="00265C86" w:rsidRPr="00BE18F2" w:rsidRDefault="00265C86" w:rsidP="004423B6">
      <w:pPr>
        <w:ind w:firstLine="720"/>
        <w:jc w:val="both"/>
        <w:rPr>
          <w:sz w:val="28"/>
          <w:szCs w:val="28"/>
        </w:rPr>
      </w:pPr>
      <w:r w:rsidRPr="00BE18F2">
        <w:rPr>
          <w:sz w:val="28"/>
          <w:szCs w:val="28"/>
        </w:rPr>
        <w:t>70.1. tas ir iesniedzis VIF starpposma maksājuma pie</w:t>
      </w:r>
      <w:r w:rsidRPr="00BE18F2">
        <w:rPr>
          <w:sz w:val="28"/>
          <w:szCs w:val="28"/>
        </w:rPr>
        <w:softHyphen/>
        <w:t>prasījumu un pievienojis darbu izpildi, kā arī to apmaksu apliecinošus dokumentus, kas noteikti projekta līgumā;</w:t>
      </w:r>
    </w:p>
    <w:p w:rsidR="00265C86" w:rsidRPr="00BE18F2" w:rsidRDefault="00265C86" w:rsidP="004423B6">
      <w:pPr>
        <w:ind w:firstLine="720"/>
        <w:jc w:val="both"/>
        <w:rPr>
          <w:sz w:val="28"/>
          <w:szCs w:val="28"/>
        </w:rPr>
      </w:pPr>
      <w:r w:rsidRPr="00BE18F2">
        <w:rPr>
          <w:sz w:val="28"/>
          <w:szCs w:val="28"/>
        </w:rPr>
        <w:t xml:space="preserve">70.2. tas ir iesniedzis VIF  starpposma pārskatu par iepriekšējo </w:t>
      </w:r>
      <w:r w:rsidR="00F37E88">
        <w:rPr>
          <w:sz w:val="28"/>
          <w:szCs w:val="28"/>
        </w:rPr>
        <w:t>mēnesi</w:t>
      </w:r>
      <w:r w:rsidRPr="00BE18F2">
        <w:rPr>
          <w:sz w:val="28"/>
          <w:szCs w:val="28"/>
        </w:rPr>
        <w:t>, un VIF  to ir apstiprinājis;</w:t>
      </w:r>
    </w:p>
    <w:p w:rsidR="00265C86" w:rsidRPr="00BE18F2" w:rsidRDefault="00265C86" w:rsidP="004423B6">
      <w:pPr>
        <w:ind w:firstLine="720"/>
        <w:jc w:val="both"/>
        <w:rPr>
          <w:sz w:val="28"/>
          <w:szCs w:val="28"/>
        </w:rPr>
      </w:pPr>
      <w:r w:rsidRPr="00BE18F2">
        <w:rPr>
          <w:sz w:val="28"/>
          <w:szCs w:val="28"/>
        </w:rPr>
        <w:t>70.3. starpposma maksājuma pieprasījumā iekļautās izmaksas ir attiecināmas un atbilst šajos noteikumos minētajām prasībām;</w:t>
      </w:r>
    </w:p>
    <w:p w:rsidR="00265C86" w:rsidRPr="00BE18F2" w:rsidRDefault="00265C86" w:rsidP="004423B6">
      <w:pPr>
        <w:ind w:firstLine="720"/>
        <w:jc w:val="both"/>
        <w:rPr>
          <w:sz w:val="28"/>
          <w:szCs w:val="28"/>
        </w:rPr>
      </w:pPr>
      <w:r w:rsidRPr="00BE18F2">
        <w:rPr>
          <w:sz w:val="28"/>
          <w:szCs w:val="28"/>
        </w:rPr>
        <w:t>70.4. visus ar projektu saistītos maksājumus tas ir veicis vai saņēmis projekta kontā.</w:t>
      </w:r>
    </w:p>
    <w:p w:rsidR="00265C86" w:rsidRPr="00BE18F2" w:rsidRDefault="00265C86" w:rsidP="004423B6">
      <w:pPr>
        <w:pStyle w:val="Punkts2Lmenis"/>
        <w:numPr>
          <w:ilvl w:val="0"/>
          <w:numId w:val="0"/>
        </w:numPr>
        <w:spacing w:after="0"/>
        <w:ind w:firstLine="720"/>
        <w:rPr>
          <w:color w:val="000000"/>
        </w:rPr>
      </w:pPr>
    </w:p>
    <w:p w:rsidR="00265C86" w:rsidRPr="00BE18F2" w:rsidRDefault="00265C86" w:rsidP="004423B6">
      <w:pPr>
        <w:pStyle w:val="naisf"/>
        <w:spacing w:before="0" w:after="0"/>
        <w:ind w:firstLine="720"/>
        <w:rPr>
          <w:sz w:val="28"/>
          <w:szCs w:val="28"/>
        </w:rPr>
      </w:pPr>
      <w:r w:rsidRPr="00BE18F2">
        <w:rPr>
          <w:sz w:val="28"/>
          <w:szCs w:val="28"/>
        </w:rPr>
        <w:t>71. Finansējuma saņēmējs, kas nav valsts budžeta iestāde, var saņemt noslēguma maksājumu, ja:</w:t>
      </w:r>
    </w:p>
    <w:p w:rsidR="00265C86" w:rsidRPr="00BE18F2" w:rsidRDefault="00265C86" w:rsidP="004423B6">
      <w:pPr>
        <w:ind w:firstLine="720"/>
        <w:jc w:val="both"/>
        <w:rPr>
          <w:sz w:val="28"/>
          <w:szCs w:val="28"/>
        </w:rPr>
      </w:pPr>
      <w:r w:rsidRPr="00BE18F2">
        <w:rPr>
          <w:sz w:val="28"/>
          <w:szCs w:val="28"/>
        </w:rPr>
        <w:t>71.1. tas ir iesniedzis VIF noslēguma maksājuma pie</w:t>
      </w:r>
      <w:r w:rsidRPr="00BE18F2">
        <w:rPr>
          <w:sz w:val="28"/>
          <w:szCs w:val="28"/>
        </w:rPr>
        <w:softHyphen/>
        <w:t>prasījumu un pievienojis darbu izpildi un to apmaksu apliecinošus dokumentus, kas noteikti projekta līgumā;</w:t>
      </w:r>
    </w:p>
    <w:p w:rsidR="00265C86" w:rsidRPr="00BE18F2" w:rsidRDefault="00265C86" w:rsidP="004423B6">
      <w:pPr>
        <w:ind w:firstLine="720"/>
        <w:jc w:val="both"/>
        <w:rPr>
          <w:sz w:val="28"/>
          <w:szCs w:val="28"/>
        </w:rPr>
      </w:pPr>
      <w:r w:rsidRPr="00BE18F2">
        <w:rPr>
          <w:sz w:val="28"/>
          <w:szCs w:val="28"/>
        </w:rPr>
        <w:t>71.2. tas ir iesniedzis VIF noslēguma pārskatu, un VIF  to ir apstiprinājis;</w:t>
      </w:r>
    </w:p>
    <w:p w:rsidR="00265C86" w:rsidRPr="00BE18F2" w:rsidRDefault="00265C86" w:rsidP="004423B6">
      <w:pPr>
        <w:ind w:firstLine="720"/>
        <w:jc w:val="both"/>
        <w:rPr>
          <w:sz w:val="28"/>
          <w:szCs w:val="28"/>
        </w:rPr>
      </w:pPr>
      <w:r w:rsidRPr="00BE18F2">
        <w:rPr>
          <w:sz w:val="28"/>
          <w:szCs w:val="28"/>
        </w:rPr>
        <w:t>71.3. noslēguma maksājuma pieprasījumā iekļautās izmaksas ir attiecināmas un atbilst šajos noteikumos minētajām prasībām;</w:t>
      </w:r>
    </w:p>
    <w:p w:rsidR="00265C86" w:rsidRPr="00BE18F2" w:rsidRDefault="00265C86" w:rsidP="004423B6">
      <w:pPr>
        <w:ind w:firstLine="720"/>
        <w:jc w:val="both"/>
        <w:rPr>
          <w:sz w:val="28"/>
          <w:szCs w:val="28"/>
        </w:rPr>
      </w:pPr>
      <w:r w:rsidRPr="00BE18F2">
        <w:rPr>
          <w:sz w:val="28"/>
          <w:szCs w:val="28"/>
        </w:rPr>
        <w:t>71.4. visus ar projektu saistītos maksājumus tas ir veicis vai saņēmis projekta kontā;</w:t>
      </w:r>
    </w:p>
    <w:p w:rsidR="00265C86" w:rsidRPr="00BE18F2" w:rsidRDefault="00265C86" w:rsidP="004423B6">
      <w:pPr>
        <w:ind w:firstLine="720"/>
        <w:jc w:val="both"/>
        <w:rPr>
          <w:sz w:val="28"/>
          <w:szCs w:val="28"/>
        </w:rPr>
      </w:pPr>
      <w:r w:rsidRPr="00BE18F2">
        <w:rPr>
          <w:sz w:val="28"/>
          <w:szCs w:val="28"/>
        </w:rPr>
        <w:t>71.5. tas ir īstenojis visas projektā plānotās aktivitātes atbilstoši projekta mērķim un sasniedzamajiem rezultātiem.</w:t>
      </w:r>
    </w:p>
    <w:p w:rsidR="00265C86" w:rsidRPr="00BE18F2" w:rsidRDefault="00265C86" w:rsidP="004C387A">
      <w:pPr>
        <w:rPr>
          <w:b/>
          <w:bCs/>
          <w:sz w:val="28"/>
          <w:szCs w:val="28"/>
        </w:rPr>
      </w:pPr>
    </w:p>
    <w:p w:rsidR="00265C86" w:rsidRPr="00BE18F2" w:rsidRDefault="00265C86" w:rsidP="004423B6">
      <w:pPr>
        <w:ind w:firstLine="720"/>
        <w:jc w:val="center"/>
        <w:rPr>
          <w:b/>
          <w:bCs/>
          <w:sz w:val="28"/>
          <w:szCs w:val="28"/>
        </w:rPr>
      </w:pPr>
      <w:r w:rsidRPr="00BE18F2">
        <w:rPr>
          <w:b/>
          <w:bCs/>
          <w:sz w:val="28"/>
          <w:szCs w:val="28"/>
        </w:rPr>
        <w:t>X. Finansējuma saņēmēja atbildība par projekta rezultātiem</w:t>
      </w:r>
    </w:p>
    <w:p w:rsidR="00265C86" w:rsidRPr="00BE18F2" w:rsidRDefault="00265C86" w:rsidP="004423B6">
      <w:pPr>
        <w:jc w:val="both"/>
        <w:rPr>
          <w:sz w:val="28"/>
          <w:szCs w:val="28"/>
        </w:rPr>
      </w:pPr>
    </w:p>
    <w:p w:rsidR="00336FEF" w:rsidRDefault="00265C86" w:rsidP="00605E9C">
      <w:pPr>
        <w:ind w:firstLine="720"/>
        <w:jc w:val="both"/>
        <w:rPr>
          <w:sz w:val="28"/>
          <w:szCs w:val="28"/>
        </w:rPr>
      </w:pPr>
      <w:r w:rsidRPr="00BE18F2">
        <w:rPr>
          <w:sz w:val="28"/>
          <w:szCs w:val="28"/>
        </w:rPr>
        <w:t>72. Ne mazāk kā piecus gadus pēc projekta īstenošanas finansējuma saņēmējs</w:t>
      </w:r>
      <w:r w:rsidR="00336FEF">
        <w:rPr>
          <w:sz w:val="28"/>
          <w:szCs w:val="28"/>
        </w:rPr>
        <w:t>:</w:t>
      </w:r>
    </w:p>
    <w:p w:rsidR="00336FEF" w:rsidRDefault="00336FEF" w:rsidP="00605E9C">
      <w:pPr>
        <w:ind w:firstLine="720"/>
        <w:jc w:val="both"/>
        <w:rPr>
          <w:sz w:val="28"/>
          <w:szCs w:val="28"/>
        </w:rPr>
      </w:pPr>
      <w:r>
        <w:rPr>
          <w:sz w:val="28"/>
          <w:szCs w:val="28"/>
        </w:rPr>
        <w:t>72.1.</w:t>
      </w:r>
      <w:r w:rsidR="00265C86" w:rsidRPr="00BE18F2">
        <w:rPr>
          <w:sz w:val="28"/>
          <w:szCs w:val="28"/>
        </w:rPr>
        <w:t xml:space="preserve"> nodrošina projekta rezultātā iegādāto elektromobiļu un uzlādes staciju ekspluatāciju, </w:t>
      </w:r>
      <w:r w:rsidR="00265C86">
        <w:rPr>
          <w:sz w:val="28"/>
          <w:szCs w:val="28"/>
        </w:rPr>
        <w:t xml:space="preserve">elektromobiļu apdrošināšanu </w:t>
      </w:r>
      <w:r w:rsidR="00265C86" w:rsidRPr="00605E9C">
        <w:rPr>
          <w:sz w:val="28"/>
          <w:szCs w:val="28"/>
        </w:rPr>
        <w:t>pret zaudējumiem un bojājumiem</w:t>
      </w:r>
      <w:r w:rsidR="00265C86">
        <w:rPr>
          <w:sz w:val="28"/>
          <w:szCs w:val="28"/>
        </w:rPr>
        <w:t xml:space="preserve"> (</w:t>
      </w:r>
      <w:r w:rsidR="00265C86" w:rsidRPr="00652C78">
        <w:rPr>
          <w:i/>
          <w:sz w:val="28"/>
          <w:szCs w:val="28"/>
        </w:rPr>
        <w:t>KASKO apdrošināšana</w:t>
      </w:r>
      <w:r>
        <w:rPr>
          <w:sz w:val="28"/>
          <w:szCs w:val="28"/>
        </w:rPr>
        <w:t xml:space="preserve">); </w:t>
      </w:r>
    </w:p>
    <w:p w:rsidR="00265C86" w:rsidRPr="00BE18F2" w:rsidRDefault="00336FEF" w:rsidP="00605E9C">
      <w:pPr>
        <w:ind w:firstLine="720"/>
        <w:jc w:val="both"/>
        <w:rPr>
          <w:sz w:val="28"/>
          <w:szCs w:val="28"/>
        </w:rPr>
      </w:pPr>
      <w:r>
        <w:rPr>
          <w:sz w:val="28"/>
          <w:szCs w:val="28"/>
        </w:rPr>
        <w:t xml:space="preserve">72.2. </w:t>
      </w:r>
      <w:r w:rsidR="00265C86">
        <w:rPr>
          <w:sz w:val="28"/>
          <w:szCs w:val="28"/>
        </w:rPr>
        <w:t>neveic elektromobiļu pārreģistrāciju citās valstīs.</w:t>
      </w:r>
    </w:p>
    <w:p w:rsidR="00265C86" w:rsidRPr="00BE18F2" w:rsidRDefault="00265C86" w:rsidP="004423B6">
      <w:pPr>
        <w:ind w:firstLine="720"/>
        <w:jc w:val="both"/>
        <w:rPr>
          <w:sz w:val="28"/>
          <w:szCs w:val="28"/>
        </w:rPr>
      </w:pPr>
    </w:p>
    <w:p w:rsidR="00265C86" w:rsidRPr="00BE18F2" w:rsidRDefault="00265C86" w:rsidP="00084130">
      <w:pPr>
        <w:pStyle w:val="naisf"/>
        <w:spacing w:before="0" w:after="0"/>
        <w:ind w:firstLine="720"/>
        <w:rPr>
          <w:b/>
          <w:spacing w:val="-2"/>
          <w:sz w:val="28"/>
          <w:szCs w:val="28"/>
        </w:rPr>
      </w:pPr>
      <w:r w:rsidRPr="00BE18F2">
        <w:rPr>
          <w:spacing w:val="-2"/>
          <w:sz w:val="28"/>
          <w:szCs w:val="28"/>
        </w:rPr>
        <w:t>73. Finansējuma saņēmējs vismaz 10 gadus pēc projekta līguma termiņa beigām glabā visu ar projekta īstenošanu saistīto dokumentāciju un, ja nepieciešams, to uzrāda finanšu instrumenta pārstāvj</w:t>
      </w:r>
      <w:r>
        <w:rPr>
          <w:spacing w:val="-2"/>
          <w:sz w:val="28"/>
          <w:szCs w:val="28"/>
        </w:rPr>
        <w:t>iem</w:t>
      </w:r>
      <w:r w:rsidRPr="00BE18F2">
        <w:rPr>
          <w:spacing w:val="-2"/>
          <w:sz w:val="28"/>
          <w:szCs w:val="28"/>
        </w:rPr>
        <w:t xml:space="preserve"> projekta īstenošanas laikā un pēc noslēguma maksājuma saņemšanas. </w:t>
      </w:r>
    </w:p>
    <w:p w:rsidR="00265C86" w:rsidRPr="00BE18F2" w:rsidRDefault="00265C86" w:rsidP="004423B6">
      <w:pPr>
        <w:ind w:firstLine="720"/>
        <w:jc w:val="both"/>
        <w:rPr>
          <w:sz w:val="28"/>
          <w:szCs w:val="28"/>
        </w:rPr>
      </w:pPr>
    </w:p>
    <w:p w:rsidR="00265C86" w:rsidRPr="00BE18F2" w:rsidRDefault="00265C86" w:rsidP="004423B6">
      <w:pPr>
        <w:ind w:firstLine="720"/>
        <w:jc w:val="both"/>
        <w:rPr>
          <w:sz w:val="28"/>
          <w:szCs w:val="28"/>
        </w:rPr>
      </w:pPr>
      <w:r w:rsidRPr="00BE18F2">
        <w:rPr>
          <w:sz w:val="28"/>
          <w:szCs w:val="28"/>
        </w:rPr>
        <w:t>74. Piecus gadus pēc projekta īstenošanas termiņa beigām finansējuma saņēmējs katru gadu veic projekta rezultātu monitoringu un līdz nākamā gada 31. janvārim iesniedz VIF projekta rezultātu monitoringa pārskatu (turpmāk – monitoringa pārskats) atbilstoši projekta līgumam pievienotajam paraugam.</w:t>
      </w:r>
    </w:p>
    <w:p w:rsidR="00265C86" w:rsidRPr="00BE18F2" w:rsidRDefault="00265C86" w:rsidP="004423B6">
      <w:pPr>
        <w:ind w:firstLine="720"/>
        <w:jc w:val="both"/>
        <w:rPr>
          <w:sz w:val="28"/>
          <w:szCs w:val="28"/>
        </w:rPr>
      </w:pPr>
    </w:p>
    <w:p w:rsidR="00265C86" w:rsidRPr="00BE18F2" w:rsidRDefault="00265C86" w:rsidP="004423B6">
      <w:pPr>
        <w:ind w:firstLine="720"/>
        <w:jc w:val="both"/>
        <w:rPr>
          <w:sz w:val="28"/>
          <w:szCs w:val="28"/>
        </w:rPr>
      </w:pPr>
      <w:r w:rsidRPr="00BE18F2">
        <w:rPr>
          <w:sz w:val="28"/>
          <w:szCs w:val="28"/>
        </w:rPr>
        <w:t>75. Atbildīgai iestādei un VIF ir tiesības projekta starpposma pārskata vai noslēguma pārskata vērtēšanas laikā, kā arī piecus gadus pēc projekta īstenošanas termiņa beigām pārbaudīt starpposma pārskatā, noslēguma pārskatā, projekta līgumā un monitoringa pārskatā sniegto informāciju, apsekojot projekta īstenošanas vietu vai apskatot elektromobili, un finansējuma saņēmējs nodrošina piekļuvi.</w:t>
      </w:r>
    </w:p>
    <w:p w:rsidR="00265C86" w:rsidRPr="00BE18F2" w:rsidRDefault="00265C86" w:rsidP="004423B6">
      <w:pPr>
        <w:ind w:firstLine="720"/>
        <w:jc w:val="both"/>
        <w:rPr>
          <w:sz w:val="28"/>
          <w:szCs w:val="28"/>
        </w:rPr>
      </w:pPr>
    </w:p>
    <w:p w:rsidR="00265C86" w:rsidRPr="00BE18F2" w:rsidRDefault="00265C86" w:rsidP="00336FEF">
      <w:pPr>
        <w:ind w:firstLine="720"/>
        <w:jc w:val="both"/>
        <w:rPr>
          <w:sz w:val="28"/>
          <w:szCs w:val="28"/>
        </w:rPr>
      </w:pPr>
      <w:r w:rsidRPr="00BE18F2">
        <w:rPr>
          <w:sz w:val="28"/>
          <w:szCs w:val="28"/>
        </w:rPr>
        <w:t>76. Ja VIF piecu gadu laikā pēc projekta īstenošanas konstatē, ka finansējuma saņēmējs nenodrošina šo noteikumu 72.</w:t>
      </w:r>
      <w:r w:rsidR="00336FEF">
        <w:rPr>
          <w:sz w:val="28"/>
          <w:szCs w:val="28"/>
        </w:rPr>
        <w:t>1.apakš</w:t>
      </w:r>
      <w:r w:rsidRPr="00BE18F2">
        <w:rPr>
          <w:sz w:val="28"/>
          <w:szCs w:val="28"/>
        </w:rPr>
        <w:t>punktā minēto prasību izpildi, VIF rakstiski informē par to finansējuma saņēmēju un atbildīgo iestādi.</w:t>
      </w:r>
    </w:p>
    <w:p w:rsidR="00265C86" w:rsidRPr="00BE18F2" w:rsidRDefault="00265C86" w:rsidP="004423B6">
      <w:pPr>
        <w:ind w:firstLine="720"/>
        <w:jc w:val="both"/>
        <w:rPr>
          <w:sz w:val="28"/>
          <w:szCs w:val="28"/>
        </w:rPr>
      </w:pPr>
    </w:p>
    <w:p w:rsidR="00265C86" w:rsidRPr="00BE18F2" w:rsidRDefault="00265C86" w:rsidP="004423B6">
      <w:pPr>
        <w:ind w:firstLine="720"/>
        <w:jc w:val="both"/>
        <w:rPr>
          <w:sz w:val="28"/>
          <w:szCs w:val="28"/>
        </w:rPr>
      </w:pPr>
      <w:r w:rsidRPr="00BE18F2">
        <w:rPr>
          <w:sz w:val="28"/>
          <w:szCs w:val="28"/>
        </w:rPr>
        <w:t>77. Finansējuma saņēmējs 20 darba dienu laikā pēc šo noteikumu 76.punktā minētās informācijas saņemšanas novērš konstatētās neatbilstības šo noteikumu 72.</w:t>
      </w:r>
      <w:r w:rsidR="00336FEF">
        <w:rPr>
          <w:sz w:val="28"/>
          <w:szCs w:val="28"/>
        </w:rPr>
        <w:t>1.apakš</w:t>
      </w:r>
      <w:r w:rsidRPr="00BE18F2">
        <w:rPr>
          <w:sz w:val="28"/>
          <w:szCs w:val="28"/>
        </w:rPr>
        <w:t>punktā minētajām prasībām un rakstiski informē VIF par veiktajiem pasākumiem.</w:t>
      </w:r>
    </w:p>
    <w:p w:rsidR="00265C86" w:rsidRPr="00BE18F2" w:rsidRDefault="00265C86" w:rsidP="004C387A">
      <w:pPr>
        <w:jc w:val="both"/>
        <w:rPr>
          <w:sz w:val="28"/>
          <w:szCs w:val="28"/>
        </w:rPr>
      </w:pPr>
    </w:p>
    <w:p w:rsidR="00265C86" w:rsidRPr="00BE18F2" w:rsidRDefault="00265C86" w:rsidP="00644E5A">
      <w:pPr>
        <w:ind w:firstLine="720"/>
        <w:jc w:val="both"/>
        <w:rPr>
          <w:sz w:val="28"/>
          <w:szCs w:val="28"/>
        </w:rPr>
      </w:pPr>
      <w:r w:rsidRPr="00BE18F2">
        <w:rPr>
          <w:sz w:val="28"/>
          <w:szCs w:val="28"/>
        </w:rPr>
        <w:t>78. Ja finansējuma saņēmējs neizpilda šo noteikumu 77.punktā minētās prasības</w:t>
      </w:r>
      <w:r w:rsidR="00336FEF">
        <w:rPr>
          <w:sz w:val="28"/>
          <w:szCs w:val="28"/>
        </w:rPr>
        <w:t xml:space="preserve"> vai arī nenodrošina šo noteikumu 72.2.apakšpunkta noteikto prasību izpildi</w:t>
      </w:r>
      <w:r w:rsidRPr="00BE18F2">
        <w:rPr>
          <w:sz w:val="28"/>
          <w:szCs w:val="28"/>
        </w:rPr>
        <w:t xml:space="preserve">, VIF rakstiski informē finansējuma saņēmēju un atbildīgo iestādi par visu finansējuma saņēmējam izmaksāto un atgūstamo finanšu instrumenta finansējumu. Atbildīgā iestāde pieņem lēmumu par projektam izmaksāto finanšu instrumenta līdzekļu atzīšanu par neattiecināmiem un finanšu instrumenta līdzekļu atgūšanu proporcionāli </w:t>
      </w:r>
      <w:proofErr w:type="spellStart"/>
      <w:r w:rsidRPr="00BE18F2">
        <w:rPr>
          <w:sz w:val="28"/>
          <w:szCs w:val="28"/>
        </w:rPr>
        <w:t>elektromobiļa</w:t>
      </w:r>
      <w:proofErr w:type="spellEnd"/>
      <w:r w:rsidRPr="00BE18F2">
        <w:rPr>
          <w:sz w:val="28"/>
          <w:szCs w:val="28"/>
        </w:rPr>
        <w:t xml:space="preserve"> vai uzlādes stacijas ekspluatācijas </w:t>
      </w:r>
      <w:r w:rsidRPr="00BE18F2">
        <w:rPr>
          <w:sz w:val="28"/>
          <w:szCs w:val="28"/>
        </w:rPr>
        <w:lastRenderedPageBreak/>
        <w:t>laikam. Atgūstamajiem līdzekļiem piemēro Eiropas Centrālās bankas refinansēšanas likmi, kas ir spēkā dienā, kad pieņemts lēmums par līdzekļu atgūšanu.</w:t>
      </w:r>
    </w:p>
    <w:p w:rsidR="00265C86" w:rsidRPr="00BE18F2" w:rsidRDefault="00265C86" w:rsidP="004423B6">
      <w:pPr>
        <w:rPr>
          <w:sz w:val="28"/>
          <w:szCs w:val="28"/>
        </w:rPr>
      </w:pPr>
    </w:p>
    <w:p w:rsidR="00265C86" w:rsidRPr="00BE18F2" w:rsidRDefault="00265C86" w:rsidP="004423B6">
      <w:pPr>
        <w:rPr>
          <w:sz w:val="28"/>
          <w:szCs w:val="28"/>
        </w:rPr>
      </w:pPr>
    </w:p>
    <w:p w:rsidR="007E4310" w:rsidRDefault="007E4310" w:rsidP="004423B6">
      <w:pPr>
        <w:rPr>
          <w:sz w:val="28"/>
          <w:szCs w:val="28"/>
        </w:rPr>
      </w:pPr>
    </w:p>
    <w:p w:rsidR="00265C86" w:rsidRPr="00BE18F2" w:rsidRDefault="00265C86" w:rsidP="004423B6">
      <w:pPr>
        <w:rPr>
          <w:sz w:val="28"/>
          <w:szCs w:val="28"/>
        </w:rPr>
      </w:pPr>
      <w:r w:rsidRPr="00BE18F2">
        <w:rPr>
          <w:sz w:val="28"/>
          <w:szCs w:val="28"/>
        </w:rPr>
        <w:t>Ministru prezidents</w:t>
      </w:r>
      <w:r w:rsidRPr="00BE18F2">
        <w:rPr>
          <w:sz w:val="28"/>
          <w:szCs w:val="28"/>
        </w:rPr>
        <w:tab/>
      </w:r>
      <w:r w:rsidRPr="00BE18F2">
        <w:rPr>
          <w:sz w:val="28"/>
          <w:szCs w:val="28"/>
        </w:rPr>
        <w:tab/>
      </w:r>
      <w:r w:rsidRPr="00BE18F2">
        <w:rPr>
          <w:sz w:val="28"/>
          <w:szCs w:val="28"/>
        </w:rPr>
        <w:tab/>
      </w:r>
      <w:r w:rsidRPr="00BE18F2">
        <w:rPr>
          <w:sz w:val="28"/>
          <w:szCs w:val="28"/>
        </w:rPr>
        <w:tab/>
      </w:r>
      <w:r w:rsidRPr="00BE18F2">
        <w:rPr>
          <w:sz w:val="28"/>
          <w:szCs w:val="28"/>
        </w:rPr>
        <w:tab/>
      </w:r>
      <w:r w:rsidRPr="00BE18F2">
        <w:rPr>
          <w:sz w:val="28"/>
          <w:szCs w:val="28"/>
        </w:rPr>
        <w:tab/>
      </w:r>
      <w:r w:rsidRPr="00BE18F2">
        <w:rPr>
          <w:sz w:val="28"/>
          <w:szCs w:val="28"/>
        </w:rPr>
        <w:tab/>
      </w:r>
      <w:proofErr w:type="spellStart"/>
      <w:r w:rsidRPr="00BE18F2">
        <w:rPr>
          <w:sz w:val="28"/>
          <w:szCs w:val="28"/>
        </w:rPr>
        <w:t>V.Dombrovskis</w:t>
      </w:r>
      <w:proofErr w:type="spellEnd"/>
    </w:p>
    <w:p w:rsidR="00265C86" w:rsidRPr="00BE18F2" w:rsidRDefault="00265C86" w:rsidP="004423B6">
      <w:pPr>
        <w:rPr>
          <w:sz w:val="28"/>
          <w:szCs w:val="28"/>
        </w:rPr>
      </w:pPr>
    </w:p>
    <w:p w:rsidR="00265C86" w:rsidRPr="00BE18F2" w:rsidRDefault="00265C86" w:rsidP="004423B6">
      <w:pPr>
        <w:rPr>
          <w:sz w:val="28"/>
          <w:szCs w:val="28"/>
        </w:rPr>
      </w:pPr>
    </w:p>
    <w:p w:rsidR="007E4310" w:rsidRDefault="007E4310" w:rsidP="004423B6">
      <w:pPr>
        <w:rPr>
          <w:sz w:val="28"/>
          <w:szCs w:val="28"/>
        </w:rPr>
      </w:pPr>
    </w:p>
    <w:p w:rsidR="00265C86" w:rsidRPr="00BE18F2" w:rsidRDefault="00265C86" w:rsidP="004423B6">
      <w:pPr>
        <w:rPr>
          <w:sz w:val="28"/>
          <w:szCs w:val="28"/>
        </w:rPr>
      </w:pPr>
      <w:r w:rsidRPr="00BE18F2">
        <w:rPr>
          <w:sz w:val="28"/>
          <w:szCs w:val="28"/>
        </w:rPr>
        <w:t xml:space="preserve">Vides aizsardzības un </w:t>
      </w:r>
    </w:p>
    <w:p w:rsidR="00265C86" w:rsidRPr="00BE18F2" w:rsidRDefault="00265C86" w:rsidP="004423B6">
      <w:pPr>
        <w:rPr>
          <w:sz w:val="28"/>
          <w:szCs w:val="28"/>
        </w:rPr>
      </w:pPr>
      <w:r w:rsidRPr="00BE18F2">
        <w:rPr>
          <w:sz w:val="28"/>
          <w:szCs w:val="28"/>
        </w:rPr>
        <w:t>reģionālās attīstības ministrs</w:t>
      </w:r>
      <w:r w:rsidRPr="00BE18F2">
        <w:rPr>
          <w:sz w:val="28"/>
          <w:szCs w:val="28"/>
        </w:rPr>
        <w:tab/>
      </w:r>
      <w:r w:rsidRPr="00BE18F2">
        <w:rPr>
          <w:sz w:val="28"/>
          <w:szCs w:val="28"/>
        </w:rPr>
        <w:tab/>
      </w:r>
      <w:r w:rsidRPr="00BE18F2">
        <w:rPr>
          <w:sz w:val="28"/>
          <w:szCs w:val="28"/>
        </w:rPr>
        <w:tab/>
      </w:r>
      <w:r w:rsidRPr="00BE18F2">
        <w:rPr>
          <w:sz w:val="28"/>
          <w:szCs w:val="28"/>
        </w:rPr>
        <w:tab/>
      </w:r>
      <w:r w:rsidRPr="00BE18F2">
        <w:rPr>
          <w:sz w:val="28"/>
          <w:szCs w:val="28"/>
        </w:rPr>
        <w:tab/>
      </w:r>
      <w:r w:rsidRPr="00BE18F2">
        <w:rPr>
          <w:sz w:val="28"/>
          <w:szCs w:val="28"/>
        </w:rPr>
        <w:tab/>
      </w:r>
      <w:proofErr w:type="spellStart"/>
      <w:r w:rsidRPr="00BE18F2">
        <w:rPr>
          <w:sz w:val="28"/>
          <w:szCs w:val="28"/>
        </w:rPr>
        <w:t>E.Sprūdžs</w:t>
      </w:r>
      <w:proofErr w:type="spellEnd"/>
    </w:p>
    <w:p w:rsidR="00265C86" w:rsidRPr="00BE18F2" w:rsidRDefault="00265C86" w:rsidP="004423B6">
      <w:pPr>
        <w:jc w:val="both"/>
        <w:rPr>
          <w:sz w:val="28"/>
          <w:szCs w:val="28"/>
        </w:rPr>
      </w:pPr>
    </w:p>
    <w:p w:rsidR="00265C86" w:rsidRPr="00BE18F2" w:rsidRDefault="00265C86" w:rsidP="004423B6">
      <w:pPr>
        <w:jc w:val="both"/>
        <w:rPr>
          <w:sz w:val="28"/>
          <w:szCs w:val="28"/>
        </w:rPr>
      </w:pPr>
    </w:p>
    <w:p w:rsidR="007E4310" w:rsidRDefault="007E4310" w:rsidP="004423B6">
      <w:pPr>
        <w:jc w:val="both"/>
        <w:rPr>
          <w:sz w:val="28"/>
          <w:szCs w:val="28"/>
        </w:rPr>
      </w:pPr>
    </w:p>
    <w:p w:rsidR="00265C86" w:rsidRPr="00BE18F2" w:rsidRDefault="00265C86" w:rsidP="004423B6">
      <w:pPr>
        <w:jc w:val="both"/>
        <w:rPr>
          <w:sz w:val="28"/>
          <w:szCs w:val="28"/>
        </w:rPr>
      </w:pPr>
      <w:r w:rsidRPr="00BE18F2">
        <w:rPr>
          <w:sz w:val="28"/>
          <w:szCs w:val="28"/>
        </w:rPr>
        <w:t xml:space="preserve">Vīza: </w:t>
      </w:r>
    </w:p>
    <w:p w:rsidR="00265C86" w:rsidRPr="00BE18F2" w:rsidRDefault="00265C86" w:rsidP="004423B6">
      <w:pPr>
        <w:jc w:val="both"/>
        <w:rPr>
          <w:sz w:val="28"/>
          <w:szCs w:val="28"/>
        </w:rPr>
      </w:pPr>
      <w:r w:rsidRPr="00BE18F2">
        <w:rPr>
          <w:sz w:val="28"/>
          <w:szCs w:val="28"/>
        </w:rPr>
        <w:t>Valsts sekretārs</w:t>
      </w:r>
      <w:r w:rsidRPr="00BE18F2">
        <w:rPr>
          <w:sz w:val="28"/>
          <w:szCs w:val="28"/>
        </w:rPr>
        <w:tab/>
      </w:r>
      <w:r w:rsidRPr="00BE18F2">
        <w:rPr>
          <w:sz w:val="28"/>
          <w:szCs w:val="28"/>
        </w:rPr>
        <w:tab/>
      </w:r>
      <w:r w:rsidRPr="00BE18F2">
        <w:rPr>
          <w:sz w:val="28"/>
          <w:szCs w:val="28"/>
        </w:rPr>
        <w:tab/>
      </w:r>
      <w:r w:rsidRPr="00BE18F2">
        <w:rPr>
          <w:sz w:val="28"/>
          <w:szCs w:val="28"/>
        </w:rPr>
        <w:tab/>
      </w:r>
      <w:r w:rsidRPr="00BE18F2">
        <w:rPr>
          <w:sz w:val="28"/>
          <w:szCs w:val="28"/>
        </w:rPr>
        <w:tab/>
      </w:r>
      <w:r w:rsidRPr="00BE18F2">
        <w:rPr>
          <w:sz w:val="28"/>
          <w:szCs w:val="28"/>
        </w:rPr>
        <w:tab/>
      </w:r>
      <w:r w:rsidRPr="00BE18F2">
        <w:rPr>
          <w:sz w:val="28"/>
          <w:szCs w:val="28"/>
        </w:rPr>
        <w:tab/>
      </w:r>
      <w:r w:rsidRPr="00BE18F2">
        <w:rPr>
          <w:sz w:val="28"/>
          <w:szCs w:val="28"/>
        </w:rPr>
        <w:tab/>
        <w:t>G. Puķītis</w:t>
      </w:r>
    </w:p>
    <w:p w:rsidR="00265C86" w:rsidRPr="00BE18F2" w:rsidRDefault="00265C86" w:rsidP="004423B6">
      <w:pPr>
        <w:rPr>
          <w:i/>
        </w:rPr>
      </w:pPr>
    </w:p>
    <w:p w:rsidR="00265C86" w:rsidRDefault="00265C86" w:rsidP="004423B6">
      <w:pPr>
        <w:rPr>
          <w:i/>
        </w:rPr>
      </w:pPr>
    </w:p>
    <w:p w:rsidR="007E4310" w:rsidRDefault="007E4310" w:rsidP="004423B6">
      <w:pPr>
        <w:rPr>
          <w:i/>
        </w:rPr>
      </w:pPr>
    </w:p>
    <w:p w:rsidR="007E4310" w:rsidRDefault="007E4310" w:rsidP="004423B6">
      <w:pPr>
        <w:rPr>
          <w:i/>
        </w:rPr>
      </w:pPr>
    </w:p>
    <w:p w:rsidR="007E4310" w:rsidRPr="00BE18F2" w:rsidRDefault="007E4310" w:rsidP="004423B6">
      <w:pPr>
        <w:rPr>
          <w:i/>
        </w:rPr>
      </w:pPr>
    </w:p>
    <w:p w:rsidR="00265C86" w:rsidRPr="00BE18F2" w:rsidRDefault="00265C86" w:rsidP="004423B6">
      <w:pPr>
        <w:rPr>
          <w:i/>
          <w:sz w:val="20"/>
        </w:rPr>
      </w:pPr>
      <w:r w:rsidRPr="00BE18F2">
        <w:rPr>
          <w:i/>
          <w:sz w:val="20"/>
        </w:rPr>
        <w:fldChar w:fldCharType="begin"/>
      </w:r>
      <w:r w:rsidRPr="00BE18F2">
        <w:rPr>
          <w:i/>
          <w:sz w:val="20"/>
        </w:rPr>
        <w:instrText xml:space="preserve"> SAVEDATE  \@ "dd.MM.yyyy. H:mm"  \* MERGEFORMAT </w:instrText>
      </w:r>
      <w:r w:rsidRPr="00BE18F2">
        <w:rPr>
          <w:i/>
          <w:sz w:val="20"/>
        </w:rPr>
        <w:fldChar w:fldCharType="separate"/>
      </w:r>
      <w:r w:rsidR="001724E0">
        <w:rPr>
          <w:i/>
          <w:noProof/>
          <w:sz w:val="20"/>
        </w:rPr>
        <w:t>19.03.2012. 12:55</w:t>
      </w:r>
      <w:r w:rsidRPr="00BE18F2">
        <w:rPr>
          <w:i/>
          <w:sz w:val="20"/>
        </w:rPr>
        <w:fldChar w:fldCharType="end"/>
      </w:r>
    </w:p>
    <w:p w:rsidR="00265C86" w:rsidRPr="00BE18F2" w:rsidRDefault="0046069A" w:rsidP="00C228A7">
      <w:pPr>
        <w:rPr>
          <w:i/>
          <w:sz w:val="20"/>
        </w:rPr>
      </w:pPr>
      <w:fldSimple w:instr=" NUMWORDS   \* MERGEFORMAT ">
        <w:r w:rsidR="001724E0" w:rsidRPr="001724E0">
          <w:rPr>
            <w:i/>
            <w:noProof/>
            <w:sz w:val="20"/>
          </w:rPr>
          <w:t>5457</w:t>
        </w:r>
      </w:fldSimple>
      <w:bookmarkStart w:id="20" w:name="_GoBack"/>
      <w:bookmarkEnd w:id="20"/>
    </w:p>
    <w:p w:rsidR="00265C86" w:rsidRPr="00BE18F2" w:rsidRDefault="00265C86" w:rsidP="004423B6">
      <w:pPr>
        <w:jc w:val="both"/>
        <w:rPr>
          <w:i/>
          <w:sz w:val="20"/>
        </w:rPr>
      </w:pPr>
      <w:r w:rsidRPr="00BE18F2">
        <w:rPr>
          <w:i/>
          <w:sz w:val="20"/>
        </w:rPr>
        <w:t>Gomančenko</w:t>
      </w:r>
    </w:p>
    <w:p w:rsidR="00265C86" w:rsidRPr="00BE18F2" w:rsidRDefault="00265C86" w:rsidP="004423B6">
      <w:pPr>
        <w:jc w:val="both"/>
        <w:rPr>
          <w:i/>
          <w:sz w:val="20"/>
        </w:rPr>
      </w:pPr>
      <w:r w:rsidRPr="00BE18F2">
        <w:rPr>
          <w:i/>
          <w:sz w:val="20"/>
        </w:rPr>
        <w:t>67026568</w:t>
      </w:r>
    </w:p>
    <w:p w:rsidR="00265C86" w:rsidRPr="00833296" w:rsidRDefault="009165D7" w:rsidP="00833296">
      <w:pPr>
        <w:jc w:val="both"/>
        <w:rPr>
          <w:i/>
        </w:rPr>
      </w:pPr>
      <w:hyperlink r:id="rId15" w:history="1">
        <w:r w:rsidR="00265C86" w:rsidRPr="00BE18F2">
          <w:rPr>
            <w:rStyle w:val="Hyperlink"/>
            <w:i/>
            <w:sz w:val="20"/>
          </w:rPr>
          <w:t>Veronika.Gomancenko@varam.gov.lv</w:t>
        </w:r>
      </w:hyperlink>
      <w:r w:rsidR="00265C86" w:rsidRPr="00047137">
        <w:rPr>
          <w:sz w:val="28"/>
          <w:szCs w:val="28"/>
        </w:rPr>
        <w:tab/>
      </w:r>
    </w:p>
    <w:sectPr w:rsidR="00265C86" w:rsidRPr="00833296" w:rsidSect="008B42E9">
      <w:headerReference w:type="default" r:id="rId16"/>
      <w:footerReference w:type="default" r:id="rId17"/>
      <w:footerReference w:type="first" r:id="rId1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5D7" w:rsidRDefault="009165D7" w:rsidP="00E1703D">
      <w:r>
        <w:separator/>
      </w:r>
    </w:p>
  </w:endnote>
  <w:endnote w:type="continuationSeparator" w:id="0">
    <w:p w:rsidR="009165D7" w:rsidRDefault="009165D7" w:rsidP="00E17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C86" w:rsidRPr="00652C78" w:rsidRDefault="00265C86" w:rsidP="00652C78">
    <w:pPr>
      <w:shd w:val="clear" w:color="auto" w:fill="FFFFFF"/>
      <w:jc w:val="both"/>
      <w:rPr>
        <w:bCs/>
        <w:i/>
        <w:sz w:val="20"/>
      </w:rPr>
    </w:pPr>
    <w:r w:rsidRPr="001D45B3">
      <w:rPr>
        <w:i/>
        <w:sz w:val="20"/>
      </w:rPr>
      <w:fldChar w:fldCharType="begin"/>
    </w:r>
    <w:r w:rsidRPr="001D45B3">
      <w:rPr>
        <w:i/>
        <w:sz w:val="20"/>
      </w:rPr>
      <w:instrText xml:space="preserve"> FILENAME </w:instrText>
    </w:r>
    <w:r w:rsidRPr="001D45B3">
      <w:rPr>
        <w:i/>
        <w:sz w:val="20"/>
      </w:rPr>
      <w:fldChar w:fldCharType="separate"/>
    </w:r>
    <w:r w:rsidR="000574E8">
      <w:rPr>
        <w:i/>
        <w:noProof/>
        <w:sz w:val="20"/>
      </w:rPr>
      <w:t>VARAMNot_190312_EV</w:t>
    </w:r>
    <w:r w:rsidRPr="001D45B3">
      <w:rPr>
        <w:i/>
        <w:sz w:val="20"/>
      </w:rPr>
      <w:fldChar w:fldCharType="end"/>
    </w:r>
    <w:r w:rsidRPr="001D45B3">
      <w:rPr>
        <w:i/>
        <w:sz w:val="20"/>
      </w:rPr>
      <w:t xml:space="preserve">;  </w:t>
    </w:r>
    <w:r>
      <w:rPr>
        <w:i/>
        <w:sz w:val="20"/>
        <w:szCs w:val="20"/>
      </w:rPr>
      <w:t>Ministru kabineta noteikumu projekts</w:t>
    </w:r>
    <w:r w:rsidRPr="001D45B3">
      <w:rPr>
        <w:i/>
        <w:sz w:val="20"/>
        <w:szCs w:val="20"/>
      </w:rPr>
      <w:t xml:space="preserve"> </w:t>
    </w:r>
    <w:r>
      <w:rPr>
        <w:i/>
        <w:sz w:val="20"/>
      </w:rPr>
      <w:t>„</w:t>
    </w:r>
    <w:r w:rsidRPr="001D45B3">
      <w:rPr>
        <w:bCs/>
        <w:i/>
        <w:sz w:val="20"/>
      </w:rPr>
      <w:t xml:space="preserve">Klimata pārmaiņu finanšu instrumenta finansēto projektu atklāta konkursa </w:t>
    </w:r>
    <w:r w:rsidRPr="001D45B3">
      <w:rPr>
        <w:i/>
        <w:sz w:val="20"/>
      </w:rPr>
      <w:t>"Siltumnīcefekta gāzu emisijas samazināšana transporta sektorā – atbalsts elektromobiļu un to uzlādes infrastruktūras ieviešanai"</w:t>
    </w:r>
    <w:r w:rsidRPr="001D45B3">
      <w:rPr>
        <w:bCs/>
        <w:i/>
        <w:sz w:val="20"/>
      </w:rPr>
      <w:t xml:space="preserve"> nolikums”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C86" w:rsidRPr="0084402C" w:rsidRDefault="00265C86" w:rsidP="00635B09">
    <w:pPr>
      <w:shd w:val="clear" w:color="auto" w:fill="FFFFFF"/>
      <w:jc w:val="both"/>
      <w:rPr>
        <w:bCs/>
        <w:i/>
        <w:sz w:val="20"/>
      </w:rPr>
    </w:pPr>
    <w:r w:rsidRPr="001D45B3">
      <w:rPr>
        <w:i/>
        <w:sz w:val="20"/>
      </w:rPr>
      <w:fldChar w:fldCharType="begin"/>
    </w:r>
    <w:r w:rsidRPr="001D45B3">
      <w:rPr>
        <w:i/>
        <w:sz w:val="20"/>
      </w:rPr>
      <w:instrText xml:space="preserve"> FILENAME </w:instrText>
    </w:r>
    <w:r w:rsidRPr="001D45B3">
      <w:rPr>
        <w:i/>
        <w:sz w:val="20"/>
      </w:rPr>
      <w:fldChar w:fldCharType="separate"/>
    </w:r>
    <w:r w:rsidR="000574E8">
      <w:rPr>
        <w:i/>
        <w:noProof/>
        <w:sz w:val="20"/>
      </w:rPr>
      <w:t>VARAMNot_190312_EV</w:t>
    </w:r>
    <w:r w:rsidRPr="001D45B3">
      <w:rPr>
        <w:i/>
        <w:sz w:val="20"/>
      </w:rPr>
      <w:fldChar w:fldCharType="end"/>
    </w:r>
    <w:r w:rsidRPr="001D45B3">
      <w:rPr>
        <w:i/>
        <w:sz w:val="20"/>
      </w:rPr>
      <w:t xml:space="preserve">;  </w:t>
    </w:r>
    <w:r>
      <w:rPr>
        <w:i/>
        <w:sz w:val="20"/>
        <w:szCs w:val="20"/>
      </w:rPr>
      <w:t>Ministru kabineta noteikumu projekts</w:t>
    </w:r>
    <w:r w:rsidRPr="001D45B3">
      <w:rPr>
        <w:i/>
        <w:sz w:val="20"/>
        <w:szCs w:val="20"/>
      </w:rPr>
      <w:t xml:space="preserve"> </w:t>
    </w:r>
    <w:r>
      <w:rPr>
        <w:i/>
        <w:sz w:val="20"/>
      </w:rPr>
      <w:t>„</w:t>
    </w:r>
    <w:r w:rsidRPr="001D45B3">
      <w:rPr>
        <w:bCs/>
        <w:i/>
        <w:sz w:val="20"/>
      </w:rPr>
      <w:t xml:space="preserve">Klimata pārmaiņu finanšu instrumenta finansēto projektu atklāta konkursa </w:t>
    </w:r>
    <w:r w:rsidRPr="001D45B3">
      <w:rPr>
        <w:i/>
        <w:sz w:val="20"/>
      </w:rPr>
      <w:t>"Siltumnīcefekta gāzu emisijas samazināšana transporta sektorā – atbalsts elektromobiļu un to uzlādes infrastruktūras ieviešanai"</w:t>
    </w:r>
    <w:r w:rsidRPr="001D45B3">
      <w:rPr>
        <w:bCs/>
        <w:i/>
        <w:sz w:val="20"/>
      </w:rPr>
      <w:t xml:space="preserve"> nolikums”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5D7" w:rsidRDefault="009165D7" w:rsidP="00E1703D">
      <w:r>
        <w:separator/>
      </w:r>
    </w:p>
  </w:footnote>
  <w:footnote w:type="continuationSeparator" w:id="0">
    <w:p w:rsidR="009165D7" w:rsidRDefault="009165D7" w:rsidP="00E170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C86" w:rsidRDefault="00BA1FED">
    <w:pPr>
      <w:pStyle w:val="Header"/>
      <w:jc w:val="center"/>
    </w:pPr>
    <w:r>
      <w:fldChar w:fldCharType="begin"/>
    </w:r>
    <w:r>
      <w:instrText xml:space="preserve"> PAGE   \* MERGEFORMAT </w:instrText>
    </w:r>
    <w:r>
      <w:fldChar w:fldCharType="separate"/>
    </w:r>
    <w:r w:rsidR="001724E0">
      <w:rPr>
        <w:noProof/>
      </w:rPr>
      <w:t>20</w:t>
    </w:r>
    <w:r>
      <w:rPr>
        <w:noProof/>
      </w:rPr>
      <w:fldChar w:fldCharType="end"/>
    </w:r>
  </w:p>
  <w:p w:rsidR="00265C86" w:rsidRDefault="00265C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3559"/>
    <w:multiLevelType w:val="hybridMultilevel"/>
    <w:tmpl w:val="3DF06904"/>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
    <w:nsid w:val="07F16C47"/>
    <w:multiLevelType w:val="hybridMultilevel"/>
    <w:tmpl w:val="183AA72A"/>
    <w:lvl w:ilvl="0" w:tplc="04260011">
      <w:start w:val="1"/>
      <w:numFmt w:val="decimal"/>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2">
    <w:nsid w:val="0A3247F0"/>
    <w:multiLevelType w:val="hybridMultilevel"/>
    <w:tmpl w:val="A216A71E"/>
    <w:lvl w:ilvl="0" w:tplc="F4D8A120">
      <w:start w:val="1"/>
      <w:numFmt w:val="upperRoman"/>
      <w:pStyle w:val="Sadalasvirsraksts"/>
      <w:lvlText w:val="%1."/>
      <w:lvlJc w:val="right"/>
      <w:pPr>
        <w:ind w:left="720" w:hanging="360"/>
      </w:pPr>
      <w:rPr>
        <w:rFonts w:cs="Times New Roman"/>
      </w:rPr>
    </w:lvl>
    <w:lvl w:ilvl="1" w:tplc="00190426" w:tentative="1">
      <w:start w:val="1"/>
      <w:numFmt w:val="lowerLetter"/>
      <w:lvlText w:val="%2."/>
      <w:lvlJc w:val="left"/>
      <w:pPr>
        <w:ind w:left="1440" w:hanging="360"/>
      </w:pPr>
      <w:rPr>
        <w:rFonts w:cs="Times New Roman"/>
      </w:rPr>
    </w:lvl>
    <w:lvl w:ilvl="2" w:tplc="001B0426" w:tentative="1">
      <w:start w:val="1"/>
      <w:numFmt w:val="lowerRoman"/>
      <w:lvlText w:val="%3."/>
      <w:lvlJc w:val="right"/>
      <w:pPr>
        <w:ind w:left="2160" w:hanging="180"/>
      </w:pPr>
      <w:rPr>
        <w:rFonts w:cs="Times New Roman"/>
      </w:rPr>
    </w:lvl>
    <w:lvl w:ilvl="3" w:tplc="000F0426" w:tentative="1">
      <w:start w:val="1"/>
      <w:numFmt w:val="decimal"/>
      <w:lvlText w:val="%4."/>
      <w:lvlJc w:val="left"/>
      <w:pPr>
        <w:ind w:left="2880" w:hanging="360"/>
      </w:pPr>
      <w:rPr>
        <w:rFonts w:cs="Times New Roman"/>
      </w:rPr>
    </w:lvl>
    <w:lvl w:ilvl="4" w:tplc="00190426" w:tentative="1">
      <w:start w:val="1"/>
      <w:numFmt w:val="lowerLetter"/>
      <w:lvlText w:val="%5."/>
      <w:lvlJc w:val="left"/>
      <w:pPr>
        <w:ind w:left="3600" w:hanging="360"/>
      </w:pPr>
      <w:rPr>
        <w:rFonts w:cs="Times New Roman"/>
      </w:rPr>
    </w:lvl>
    <w:lvl w:ilvl="5" w:tplc="001B0426" w:tentative="1">
      <w:start w:val="1"/>
      <w:numFmt w:val="lowerRoman"/>
      <w:lvlText w:val="%6."/>
      <w:lvlJc w:val="right"/>
      <w:pPr>
        <w:ind w:left="4320" w:hanging="180"/>
      </w:pPr>
      <w:rPr>
        <w:rFonts w:cs="Times New Roman"/>
      </w:rPr>
    </w:lvl>
    <w:lvl w:ilvl="6" w:tplc="000F0426" w:tentative="1">
      <w:start w:val="1"/>
      <w:numFmt w:val="decimal"/>
      <w:lvlText w:val="%7."/>
      <w:lvlJc w:val="left"/>
      <w:pPr>
        <w:ind w:left="5040" w:hanging="360"/>
      </w:pPr>
      <w:rPr>
        <w:rFonts w:cs="Times New Roman"/>
      </w:rPr>
    </w:lvl>
    <w:lvl w:ilvl="7" w:tplc="00190426" w:tentative="1">
      <w:start w:val="1"/>
      <w:numFmt w:val="lowerLetter"/>
      <w:lvlText w:val="%8."/>
      <w:lvlJc w:val="left"/>
      <w:pPr>
        <w:ind w:left="5760" w:hanging="360"/>
      </w:pPr>
      <w:rPr>
        <w:rFonts w:cs="Times New Roman"/>
      </w:rPr>
    </w:lvl>
    <w:lvl w:ilvl="8" w:tplc="001B0426" w:tentative="1">
      <w:start w:val="1"/>
      <w:numFmt w:val="lowerRoman"/>
      <w:lvlText w:val="%9."/>
      <w:lvlJc w:val="right"/>
      <w:pPr>
        <w:ind w:left="6480" w:hanging="180"/>
      </w:pPr>
      <w:rPr>
        <w:rFonts w:cs="Times New Roman"/>
      </w:rPr>
    </w:lvl>
  </w:abstractNum>
  <w:abstractNum w:abstractNumId="3">
    <w:nsid w:val="40166036"/>
    <w:multiLevelType w:val="multilevel"/>
    <w:tmpl w:val="BE127190"/>
    <w:lvl w:ilvl="0">
      <w:start w:val="1"/>
      <w:numFmt w:val="decimal"/>
      <w:pStyle w:val="Punkts1Lmenis"/>
      <w:lvlText w:val="%1."/>
      <w:lvlJc w:val="left"/>
      <w:pPr>
        <w:tabs>
          <w:tab w:val="num" w:pos="1944"/>
        </w:tabs>
        <w:ind w:left="980"/>
      </w:pPr>
      <w:rPr>
        <w:rFonts w:cs="Times New Roman" w:hint="default"/>
      </w:rPr>
    </w:lvl>
    <w:lvl w:ilvl="1">
      <w:start w:val="1"/>
      <w:numFmt w:val="decimal"/>
      <w:pStyle w:val="Punkts2Lmenis"/>
      <w:isLgl/>
      <w:lvlText w:val="%1.%2."/>
      <w:lvlJc w:val="left"/>
      <w:pPr>
        <w:tabs>
          <w:tab w:val="num" w:pos="2042"/>
        </w:tabs>
        <w:ind w:left="851"/>
      </w:pPr>
      <w:rPr>
        <w:rFonts w:cs="Times New Roman" w:hint="default"/>
        <w:sz w:val="28"/>
        <w:szCs w:val="28"/>
      </w:rPr>
    </w:lvl>
    <w:lvl w:ilvl="2">
      <w:start w:val="1"/>
      <w:numFmt w:val="decimal"/>
      <w:pStyle w:val="Punkts3Lmenis"/>
      <w:lvlText w:val="%1.%2.%3."/>
      <w:lvlJc w:val="left"/>
      <w:pPr>
        <w:tabs>
          <w:tab w:val="num" w:pos="2184"/>
        </w:tabs>
        <w:ind w:left="709"/>
      </w:pPr>
      <w:rPr>
        <w:rFonts w:cs="Times New Roman" w:hint="default"/>
        <w:b w:val="0"/>
        <w:sz w:val="28"/>
        <w:szCs w:val="28"/>
      </w:rPr>
    </w:lvl>
    <w:lvl w:ilvl="3">
      <w:start w:val="1"/>
      <w:numFmt w:val="none"/>
      <w:lvlText w:val="35.4.4.1."/>
      <w:lvlJc w:val="left"/>
      <w:pPr>
        <w:tabs>
          <w:tab w:val="num" w:pos="851"/>
        </w:tabs>
        <w:ind w:left="284"/>
      </w:pPr>
      <w:rPr>
        <w:rFonts w:cs="Times New Roman" w:hint="default"/>
      </w:rPr>
    </w:lvl>
    <w:lvl w:ilvl="4">
      <w:start w:val="1"/>
      <w:numFmt w:val="lowerLetter"/>
      <w:lvlText w:val="%5."/>
      <w:lvlJc w:val="left"/>
      <w:pPr>
        <w:tabs>
          <w:tab w:val="num" w:pos="877"/>
        </w:tabs>
        <w:ind w:left="310"/>
      </w:pPr>
      <w:rPr>
        <w:rFonts w:cs="Times New Roman" w:hint="default"/>
      </w:rPr>
    </w:lvl>
    <w:lvl w:ilvl="5">
      <w:start w:val="1"/>
      <w:numFmt w:val="lowerRoman"/>
      <w:lvlText w:val="%6."/>
      <w:lvlJc w:val="right"/>
      <w:pPr>
        <w:tabs>
          <w:tab w:val="num" w:pos="990"/>
        </w:tabs>
        <w:ind w:left="423"/>
      </w:pPr>
      <w:rPr>
        <w:rFonts w:cs="Times New Roman" w:hint="default"/>
      </w:rPr>
    </w:lvl>
    <w:lvl w:ilvl="6">
      <w:start w:val="1"/>
      <w:numFmt w:val="decimal"/>
      <w:lvlText w:val="%7."/>
      <w:lvlJc w:val="left"/>
      <w:pPr>
        <w:tabs>
          <w:tab w:val="num" w:pos="1103"/>
        </w:tabs>
        <w:ind w:left="536"/>
      </w:pPr>
      <w:rPr>
        <w:rFonts w:cs="Times New Roman" w:hint="default"/>
      </w:rPr>
    </w:lvl>
    <w:lvl w:ilvl="7">
      <w:start w:val="1"/>
      <w:numFmt w:val="lowerLetter"/>
      <w:lvlText w:val="%8."/>
      <w:lvlJc w:val="left"/>
      <w:pPr>
        <w:tabs>
          <w:tab w:val="num" w:pos="1216"/>
        </w:tabs>
        <w:ind w:left="649"/>
      </w:pPr>
      <w:rPr>
        <w:rFonts w:cs="Times New Roman" w:hint="default"/>
      </w:rPr>
    </w:lvl>
    <w:lvl w:ilvl="8">
      <w:start w:val="1"/>
      <w:numFmt w:val="lowerRoman"/>
      <w:lvlText w:val="%9."/>
      <w:lvlJc w:val="right"/>
      <w:pPr>
        <w:tabs>
          <w:tab w:val="num" w:pos="1329"/>
        </w:tabs>
        <w:ind w:left="762"/>
      </w:pPr>
      <w:rPr>
        <w:rFonts w:cs="Times New Roman" w:hint="default"/>
      </w:rPr>
    </w:lvl>
  </w:abstractNum>
  <w:abstractNum w:abstractNumId="4">
    <w:nsid w:val="6E4F21FF"/>
    <w:multiLevelType w:val="hybridMultilevel"/>
    <w:tmpl w:val="E252E0EC"/>
    <w:lvl w:ilvl="0" w:tplc="D3A6141C">
      <w:start w:val="74"/>
      <w:numFmt w:val="bullet"/>
      <w:lvlText w:val="-"/>
      <w:lvlJc w:val="left"/>
      <w:pPr>
        <w:ind w:left="720" w:hanging="360"/>
      </w:pPr>
      <w:rPr>
        <w:rFonts w:ascii="Times New Roman" w:eastAsia="Times New Roman" w:hAnsi="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79EC"/>
    <w:rsid w:val="00001697"/>
    <w:rsid w:val="0000299C"/>
    <w:rsid w:val="000031E3"/>
    <w:rsid w:val="000039B6"/>
    <w:rsid w:val="00004075"/>
    <w:rsid w:val="00004F73"/>
    <w:rsid w:val="00005435"/>
    <w:rsid w:val="00006131"/>
    <w:rsid w:val="00007004"/>
    <w:rsid w:val="00007897"/>
    <w:rsid w:val="00011312"/>
    <w:rsid w:val="000123FC"/>
    <w:rsid w:val="00012477"/>
    <w:rsid w:val="000150F9"/>
    <w:rsid w:val="000166CD"/>
    <w:rsid w:val="00016B2D"/>
    <w:rsid w:val="0001737B"/>
    <w:rsid w:val="000200AE"/>
    <w:rsid w:val="00021ADA"/>
    <w:rsid w:val="00021BCE"/>
    <w:rsid w:val="00022FC8"/>
    <w:rsid w:val="00023053"/>
    <w:rsid w:val="00023438"/>
    <w:rsid w:val="000234AB"/>
    <w:rsid w:val="000241DF"/>
    <w:rsid w:val="000245AB"/>
    <w:rsid w:val="00024666"/>
    <w:rsid w:val="00024E01"/>
    <w:rsid w:val="00025283"/>
    <w:rsid w:val="00025D38"/>
    <w:rsid w:val="00026442"/>
    <w:rsid w:val="00027EBE"/>
    <w:rsid w:val="00030135"/>
    <w:rsid w:val="00030290"/>
    <w:rsid w:val="00030E85"/>
    <w:rsid w:val="00030FEA"/>
    <w:rsid w:val="000313E7"/>
    <w:rsid w:val="00031D56"/>
    <w:rsid w:val="00031E35"/>
    <w:rsid w:val="00032669"/>
    <w:rsid w:val="00033249"/>
    <w:rsid w:val="00034AEA"/>
    <w:rsid w:val="00035102"/>
    <w:rsid w:val="00035938"/>
    <w:rsid w:val="00035AFB"/>
    <w:rsid w:val="000406AF"/>
    <w:rsid w:val="00040759"/>
    <w:rsid w:val="00040869"/>
    <w:rsid w:val="00040A7C"/>
    <w:rsid w:val="00040F19"/>
    <w:rsid w:val="000433F4"/>
    <w:rsid w:val="00043796"/>
    <w:rsid w:val="00044A20"/>
    <w:rsid w:val="00044A38"/>
    <w:rsid w:val="000455B0"/>
    <w:rsid w:val="00046871"/>
    <w:rsid w:val="00047137"/>
    <w:rsid w:val="00050359"/>
    <w:rsid w:val="00050DBE"/>
    <w:rsid w:val="00050EFE"/>
    <w:rsid w:val="00051B42"/>
    <w:rsid w:val="00052802"/>
    <w:rsid w:val="00052E0D"/>
    <w:rsid w:val="000534DE"/>
    <w:rsid w:val="00053601"/>
    <w:rsid w:val="00053DBB"/>
    <w:rsid w:val="00054308"/>
    <w:rsid w:val="00055315"/>
    <w:rsid w:val="000555E3"/>
    <w:rsid w:val="00056F11"/>
    <w:rsid w:val="000574E8"/>
    <w:rsid w:val="0005789F"/>
    <w:rsid w:val="00060A5A"/>
    <w:rsid w:val="00061382"/>
    <w:rsid w:val="00061408"/>
    <w:rsid w:val="0006248B"/>
    <w:rsid w:val="00062D65"/>
    <w:rsid w:val="00062D6D"/>
    <w:rsid w:val="000630BE"/>
    <w:rsid w:val="0006351F"/>
    <w:rsid w:val="000636C2"/>
    <w:rsid w:val="00063F57"/>
    <w:rsid w:val="000644AA"/>
    <w:rsid w:val="00064562"/>
    <w:rsid w:val="000656FF"/>
    <w:rsid w:val="000660F4"/>
    <w:rsid w:val="00066619"/>
    <w:rsid w:val="00070269"/>
    <w:rsid w:val="0007112F"/>
    <w:rsid w:val="00071AFC"/>
    <w:rsid w:val="000723DA"/>
    <w:rsid w:val="00073287"/>
    <w:rsid w:val="00073391"/>
    <w:rsid w:val="00073704"/>
    <w:rsid w:val="00073EE0"/>
    <w:rsid w:val="00075B9D"/>
    <w:rsid w:val="00075CB1"/>
    <w:rsid w:val="00077A28"/>
    <w:rsid w:val="000808D2"/>
    <w:rsid w:val="00080A9F"/>
    <w:rsid w:val="00081F1F"/>
    <w:rsid w:val="00082793"/>
    <w:rsid w:val="00082A6E"/>
    <w:rsid w:val="00082D8E"/>
    <w:rsid w:val="00082DCC"/>
    <w:rsid w:val="00083122"/>
    <w:rsid w:val="00083D81"/>
    <w:rsid w:val="00083FEE"/>
    <w:rsid w:val="00084130"/>
    <w:rsid w:val="00084314"/>
    <w:rsid w:val="000847FB"/>
    <w:rsid w:val="0008509C"/>
    <w:rsid w:val="000855AF"/>
    <w:rsid w:val="00085F14"/>
    <w:rsid w:val="00087EB2"/>
    <w:rsid w:val="000909A2"/>
    <w:rsid w:val="00090C7F"/>
    <w:rsid w:val="00091C58"/>
    <w:rsid w:val="00091E47"/>
    <w:rsid w:val="00092F71"/>
    <w:rsid w:val="000942F7"/>
    <w:rsid w:val="00094505"/>
    <w:rsid w:val="0009484A"/>
    <w:rsid w:val="00094F04"/>
    <w:rsid w:val="00095FA6"/>
    <w:rsid w:val="00096B0E"/>
    <w:rsid w:val="00096EA8"/>
    <w:rsid w:val="00097FAE"/>
    <w:rsid w:val="000A07EB"/>
    <w:rsid w:val="000A0ADB"/>
    <w:rsid w:val="000A2C2C"/>
    <w:rsid w:val="000A32AF"/>
    <w:rsid w:val="000A3A16"/>
    <w:rsid w:val="000A5034"/>
    <w:rsid w:val="000A56FA"/>
    <w:rsid w:val="000A580D"/>
    <w:rsid w:val="000A59B1"/>
    <w:rsid w:val="000A6A22"/>
    <w:rsid w:val="000A72FF"/>
    <w:rsid w:val="000A7FE5"/>
    <w:rsid w:val="000B0614"/>
    <w:rsid w:val="000B08A4"/>
    <w:rsid w:val="000B11F6"/>
    <w:rsid w:val="000B16DF"/>
    <w:rsid w:val="000B1D29"/>
    <w:rsid w:val="000B2DD5"/>
    <w:rsid w:val="000B2F61"/>
    <w:rsid w:val="000B30A1"/>
    <w:rsid w:val="000B354F"/>
    <w:rsid w:val="000B35A4"/>
    <w:rsid w:val="000B526B"/>
    <w:rsid w:val="000B55FF"/>
    <w:rsid w:val="000B58AC"/>
    <w:rsid w:val="000B59EC"/>
    <w:rsid w:val="000B6A4A"/>
    <w:rsid w:val="000B6D9F"/>
    <w:rsid w:val="000B76C0"/>
    <w:rsid w:val="000C077C"/>
    <w:rsid w:val="000C19C8"/>
    <w:rsid w:val="000C1F68"/>
    <w:rsid w:val="000C1FDE"/>
    <w:rsid w:val="000C2672"/>
    <w:rsid w:val="000C2D24"/>
    <w:rsid w:val="000C2F7D"/>
    <w:rsid w:val="000C3BC1"/>
    <w:rsid w:val="000C405D"/>
    <w:rsid w:val="000C66C7"/>
    <w:rsid w:val="000C6923"/>
    <w:rsid w:val="000C6A01"/>
    <w:rsid w:val="000D1FFB"/>
    <w:rsid w:val="000D321A"/>
    <w:rsid w:val="000D32E1"/>
    <w:rsid w:val="000D4D5C"/>
    <w:rsid w:val="000D517C"/>
    <w:rsid w:val="000D6E5A"/>
    <w:rsid w:val="000D6F49"/>
    <w:rsid w:val="000D74E5"/>
    <w:rsid w:val="000D7F87"/>
    <w:rsid w:val="000E0127"/>
    <w:rsid w:val="000E13A6"/>
    <w:rsid w:val="000E1A3B"/>
    <w:rsid w:val="000E1A76"/>
    <w:rsid w:val="000E201F"/>
    <w:rsid w:val="000E2604"/>
    <w:rsid w:val="000E2BA5"/>
    <w:rsid w:val="000E3536"/>
    <w:rsid w:val="000E53B6"/>
    <w:rsid w:val="000E5EE6"/>
    <w:rsid w:val="000E6980"/>
    <w:rsid w:val="000E700C"/>
    <w:rsid w:val="000E70E2"/>
    <w:rsid w:val="000F0966"/>
    <w:rsid w:val="000F21C1"/>
    <w:rsid w:val="000F294E"/>
    <w:rsid w:val="000F36A6"/>
    <w:rsid w:val="000F39B1"/>
    <w:rsid w:val="000F39C4"/>
    <w:rsid w:val="000F3BBC"/>
    <w:rsid w:val="000F4300"/>
    <w:rsid w:val="000F473C"/>
    <w:rsid w:val="000F64AA"/>
    <w:rsid w:val="000F79D5"/>
    <w:rsid w:val="001000F8"/>
    <w:rsid w:val="001002EE"/>
    <w:rsid w:val="00100472"/>
    <w:rsid w:val="00100742"/>
    <w:rsid w:val="001011E6"/>
    <w:rsid w:val="0010155D"/>
    <w:rsid w:val="00101997"/>
    <w:rsid w:val="00101C42"/>
    <w:rsid w:val="00102106"/>
    <w:rsid w:val="001023D1"/>
    <w:rsid w:val="00103170"/>
    <w:rsid w:val="001049FB"/>
    <w:rsid w:val="00105935"/>
    <w:rsid w:val="00105A80"/>
    <w:rsid w:val="0010630C"/>
    <w:rsid w:val="00106CD9"/>
    <w:rsid w:val="00106CDC"/>
    <w:rsid w:val="00107088"/>
    <w:rsid w:val="001105CC"/>
    <w:rsid w:val="00110833"/>
    <w:rsid w:val="00111D16"/>
    <w:rsid w:val="00112FB5"/>
    <w:rsid w:val="001145D1"/>
    <w:rsid w:val="00114CA7"/>
    <w:rsid w:val="00115993"/>
    <w:rsid w:val="001162B1"/>
    <w:rsid w:val="001164BC"/>
    <w:rsid w:val="001165FA"/>
    <w:rsid w:val="00117936"/>
    <w:rsid w:val="00117969"/>
    <w:rsid w:val="00117A48"/>
    <w:rsid w:val="00117E01"/>
    <w:rsid w:val="001206BD"/>
    <w:rsid w:val="0012136E"/>
    <w:rsid w:val="00123304"/>
    <w:rsid w:val="001233D8"/>
    <w:rsid w:val="0012399B"/>
    <w:rsid w:val="00124ED8"/>
    <w:rsid w:val="00125873"/>
    <w:rsid w:val="0012622C"/>
    <w:rsid w:val="00126AF3"/>
    <w:rsid w:val="001277B4"/>
    <w:rsid w:val="00130D19"/>
    <w:rsid w:val="00130DD1"/>
    <w:rsid w:val="001312D2"/>
    <w:rsid w:val="0013311F"/>
    <w:rsid w:val="0013351A"/>
    <w:rsid w:val="00134413"/>
    <w:rsid w:val="00134FAF"/>
    <w:rsid w:val="00135050"/>
    <w:rsid w:val="0013513B"/>
    <w:rsid w:val="001351BD"/>
    <w:rsid w:val="0013596E"/>
    <w:rsid w:val="001375FA"/>
    <w:rsid w:val="001376D3"/>
    <w:rsid w:val="001378FF"/>
    <w:rsid w:val="001407CE"/>
    <w:rsid w:val="001411D0"/>
    <w:rsid w:val="0014274E"/>
    <w:rsid w:val="00142DFE"/>
    <w:rsid w:val="00142FAD"/>
    <w:rsid w:val="00143F18"/>
    <w:rsid w:val="00144559"/>
    <w:rsid w:val="0014460A"/>
    <w:rsid w:val="00145181"/>
    <w:rsid w:val="001461A2"/>
    <w:rsid w:val="00146C19"/>
    <w:rsid w:val="0014734D"/>
    <w:rsid w:val="00150846"/>
    <w:rsid w:val="00151A42"/>
    <w:rsid w:val="0015204B"/>
    <w:rsid w:val="00152B24"/>
    <w:rsid w:val="001537D0"/>
    <w:rsid w:val="00153AEC"/>
    <w:rsid w:val="00153B1C"/>
    <w:rsid w:val="00153EB6"/>
    <w:rsid w:val="00154980"/>
    <w:rsid w:val="00154DF2"/>
    <w:rsid w:val="001567F9"/>
    <w:rsid w:val="00156BC2"/>
    <w:rsid w:val="00156D81"/>
    <w:rsid w:val="00156F81"/>
    <w:rsid w:val="0016071D"/>
    <w:rsid w:val="00161283"/>
    <w:rsid w:val="00161559"/>
    <w:rsid w:val="00162092"/>
    <w:rsid w:val="00162114"/>
    <w:rsid w:val="00162307"/>
    <w:rsid w:val="0016382F"/>
    <w:rsid w:val="00163ECC"/>
    <w:rsid w:val="00164045"/>
    <w:rsid w:val="00164465"/>
    <w:rsid w:val="0016533F"/>
    <w:rsid w:val="00165D05"/>
    <w:rsid w:val="00167299"/>
    <w:rsid w:val="00167C0B"/>
    <w:rsid w:val="00170E66"/>
    <w:rsid w:val="001712CA"/>
    <w:rsid w:val="001713BA"/>
    <w:rsid w:val="00171DE8"/>
    <w:rsid w:val="00171E23"/>
    <w:rsid w:val="001724E0"/>
    <w:rsid w:val="00172BD9"/>
    <w:rsid w:val="00173A53"/>
    <w:rsid w:val="00173E64"/>
    <w:rsid w:val="001743E6"/>
    <w:rsid w:val="001744F1"/>
    <w:rsid w:val="00174672"/>
    <w:rsid w:val="001753EC"/>
    <w:rsid w:val="0017590D"/>
    <w:rsid w:val="0017610F"/>
    <w:rsid w:val="0017684F"/>
    <w:rsid w:val="00177414"/>
    <w:rsid w:val="00177CF4"/>
    <w:rsid w:val="00180046"/>
    <w:rsid w:val="00180AD3"/>
    <w:rsid w:val="00181A21"/>
    <w:rsid w:val="0018279E"/>
    <w:rsid w:val="0018312E"/>
    <w:rsid w:val="00184D14"/>
    <w:rsid w:val="00184F86"/>
    <w:rsid w:val="00185E54"/>
    <w:rsid w:val="001861B6"/>
    <w:rsid w:val="00186B08"/>
    <w:rsid w:val="00186ECB"/>
    <w:rsid w:val="00187197"/>
    <w:rsid w:val="00191955"/>
    <w:rsid w:val="00192570"/>
    <w:rsid w:val="00192B54"/>
    <w:rsid w:val="00193DB1"/>
    <w:rsid w:val="0019440C"/>
    <w:rsid w:val="00194475"/>
    <w:rsid w:val="001950FC"/>
    <w:rsid w:val="001959AF"/>
    <w:rsid w:val="00195CDC"/>
    <w:rsid w:val="00196A64"/>
    <w:rsid w:val="00197D3F"/>
    <w:rsid w:val="00197FBF"/>
    <w:rsid w:val="001A05DE"/>
    <w:rsid w:val="001A0AC8"/>
    <w:rsid w:val="001A0DF9"/>
    <w:rsid w:val="001A11EF"/>
    <w:rsid w:val="001A125C"/>
    <w:rsid w:val="001A282D"/>
    <w:rsid w:val="001A2C0D"/>
    <w:rsid w:val="001A2C94"/>
    <w:rsid w:val="001A2E06"/>
    <w:rsid w:val="001A3438"/>
    <w:rsid w:val="001A4BAE"/>
    <w:rsid w:val="001A53DD"/>
    <w:rsid w:val="001A5471"/>
    <w:rsid w:val="001A585F"/>
    <w:rsid w:val="001A598D"/>
    <w:rsid w:val="001A5CC1"/>
    <w:rsid w:val="001A6041"/>
    <w:rsid w:val="001A62EC"/>
    <w:rsid w:val="001A6C41"/>
    <w:rsid w:val="001A6D69"/>
    <w:rsid w:val="001A745C"/>
    <w:rsid w:val="001B2AEB"/>
    <w:rsid w:val="001B31D1"/>
    <w:rsid w:val="001B34E4"/>
    <w:rsid w:val="001B4235"/>
    <w:rsid w:val="001B4306"/>
    <w:rsid w:val="001B4A83"/>
    <w:rsid w:val="001B521C"/>
    <w:rsid w:val="001B5C76"/>
    <w:rsid w:val="001B64FB"/>
    <w:rsid w:val="001B70B0"/>
    <w:rsid w:val="001B70F9"/>
    <w:rsid w:val="001B751F"/>
    <w:rsid w:val="001B7A30"/>
    <w:rsid w:val="001C00BC"/>
    <w:rsid w:val="001C2E80"/>
    <w:rsid w:val="001C3862"/>
    <w:rsid w:val="001C410A"/>
    <w:rsid w:val="001C5295"/>
    <w:rsid w:val="001C5A11"/>
    <w:rsid w:val="001C5C13"/>
    <w:rsid w:val="001C6105"/>
    <w:rsid w:val="001C788D"/>
    <w:rsid w:val="001D172B"/>
    <w:rsid w:val="001D1F52"/>
    <w:rsid w:val="001D2287"/>
    <w:rsid w:val="001D2393"/>
    <w:rsid w:val="001D28AF"/>
    <w:rsid w:val="001D367E"/>
    <w:rsid w:val="001D3AB5"/>
    <w:rsid w:val="001D45B3"/>
    <w:rsid w:val="001D46F3"/>
    <w:rsid w:val="001D4A91"/>
    <w:rsid w:val="001D5168"/>
    <w:rsid w:val="001D57E6"/>
    <w:rsid w:val="001D5857"/>
    <w:rsid w:val="001D5C71"/>
    <w:rsid w:val="001D6532"/>
    <w:rsid w:val="001D7CCF"/>
    <w:rsid w:val="001E0632"/>
    <w:rsid w:val="001E07D2"/>
    <w:rsid w:val="001E1232"/>
    <w:rsid w:val="001E26FA"/>
    <w:rsid w:val="001E2E79"/>
    <w:rsid w:val="001E3291"/>
    <w:rsid w:val="001E3F74"/>
    <w:rsid w:val="001E4220"/>
    <w:rsid w:val="001E51FD"/>
    <w:rsid w:val="001E5A04"/>
    <w:rsid w:val="001E5BE2"/>
    <w:rsid w:val="001E5E5F"/>
    <w:rsid w:val="001E6508"/>
    <w:rsid w:val="001F0326"/>
    <w:rsid w:val="001F0A7C"/>
    <w:rsid w:val="001F26FF"/>
    <w:rsid w:val="001F3614"/>
    <w:rsid w:val="001F3733"/>
    <w:rsid w:val="001F38E3"/>
    <w:rsid w:val="001F3BC0"/>
    <w:rsid w:val="001F3F95"/>
    <w:rsid w:val="001F430E"/>
    <w:rsid w:val="001F4FFF"/>
    <w:rsid w:val="001F55B8"/>
    <w:rsid w:val="00200E90"/>
    <w:rsid w:val="00201F51"/>
    <w:rsid w:val="00204118"/>
    <w:rsid w:val="00204296"/>
    <w:rsid w:val="00204791"/>
    <w:rsid w:val="0020510D"/>
    <w:rsid w:val="002064C3"/>
    <w:rsid w:val="00206B02"/>
    <w:rsid w:val="00206D99"/>
    <w:rsid w:val="00207967"/>
    <w:rsid w:val="00207C88"/>
    <w:rsid w:val="00210D35"/>
    <w:rsid w:val="00210DEE"/>
    <w:rsid w:val="002114AB"/>
    <w:rsid w:val="0021284D"/>
    <w:rsid w:val="00212D1E"/>
    <w:rsid w:val="0021364E"/>
    <w:rsid w:val="00213D73"/>
    <w:rsid w:val="00213FB9"/>
    <w:rsid w:val="002159E1"/>
    <w:rsid w:val="00216516"/>
    <w:rsid w:val="0021686D"/>
    <w:rsid w:val="002178AC"/>
    <w:rsid w:val="00217CDB"/>
    <w:rsid w:val="00220291"/>
    <w:rsid w:val="002208B0"/>
    <w:rsid w:val="002209FC"/>
    <w:rsid w:val="00221AC4"/>
    <w:rsid w:val="00221C85"/>
    <w:rsid w:val="00221EF2"/>
    <w:rsid w:val="002222CE"/>
    <w:rsid w:val="00222BAF"/>
    <w:rsid w:val="002237EB"/>
    <w:rsid w:val="00223825"/>
    <w:rsid w:val="00223DC2"/>
    <w:rsid w:val="002240B0"/>
    <w:rsid w:val="002241DA"/>
    <w:rsid w:val="002249DB"/>
    <w:rsid w:val="00224FF1"/>
    <w:rsid w:val="00225388"/>
    <w:rsid w:val="00225D56"/>
    <w:rsid w:val="00226973"/>
    <w:rsid w:val="002275CF"/>
    <w:rsid w:val="00227FDE"/>
    <w:rsid w:val="00230A13"/>
    <w:rsid w:val="00230C94"/>
    <w:rsid w:val="002311C2"/>
    <w:rsid w:val="00231353"/>
    <w:rsid w:val="002316BE"/>
    <w:rsid w:val="00232377"/>
    <w:rsid w:val="00232856"/>
    <w:rsid w:val="00233BD5"/>
    <w:rsid w:val="00235A7B"/>
    <w:rsid w:val="0023678D"/>
    <w:rsid w:val="00237E55"/>
    <w:rsid w:val="002411AD"/>
    <w:rsid w:val="002416A3"/>
    <w:rsid w:val="00242A84"/>
    <w:rsid w:val="002433FD"/>
    <w:rsid w:val="00243787"/>
    <w:rsid w:val="00243905"/>
    <w:rsid w:val="002443AE"/>
    <w:rsid w:val="0024530A"/>
    <w:rsid w:val="00245B67"/>
    <w:rsid w:val="002466CD"/>
    <w:rsid w:val="00246FD2"/>
    <w:rsid w:val="00247249"/>
    <w:rsid w:val="00247ACB"/>
    <w:rsid w:val="002530D2"/>
    <w:rsid w:val="00253909"/>
    <w:rsid w:val="0025436E"/>
    <w:rsid w:val="0025576B"/>
    <w:rsid w:val="002559CA"/>
    <w:rsid w:val="00255CC3"/>
    <w:rsid w:val="00256A8D"/>
    <w:rsid w:val="00257C73"/>
    <w:rsid w:val="002609C3"/>
    <w:rsid w:val="00263C29"/>
    <w:rsid w:val="00263C85"/>
    <w:rsid w:val="00264704"/>
    <w:rsid w:val="002656A4"/>
    <w:rsid w:val="00265C86"/>
    <w:rsid w:val="002667AE"/>
    <w:rsid w:val="002668FE"/>
    <w:rsid w:val="002675EE"/>
    <w:rsid w:val="00267F62"/>
    <w:rsid w:val="00270515"/>
    <w:rsid w:val="0027242D"/>
    <w:rsid w:val="00272746"/>
    <w:rsid w:val="00272DA7"/>
    <w:rsid w:val="00272E3B"/>
    <w:rsid w:val="00272FB5"/>
    <w:rsid w:val="00273208"/>
    <w:rsid w:val="00273305"/>
    <w:rsid w:val="00273C68"/>
    <w:rsid w:val="00273CE9"/>
    <w:rsid w:val="00273EEB"/>
    <w:rsid w:val="0027527F"/>
    <w:rsid w:val="00275EB6"/>
    <w:rsid w:val="0027666C"/>
    <w:rsid w:val="00276A13"/>
    <w:rsid w:val="00277C4B"/>
    <w:rsid w:val="00277DF7"/>
    <w:rsid w:val="0028006C"/>
    <w:rsid w:val="002803B6"/>
    <w:rsid w:val="002835E2"/>
    <w:rsid w:val="00284705"/>
    <w:rsid w:val="00286C5F"/>
    <w:rsid w:val="00287751"/>
    <w:rsid w:val="00290987"/>
    <w:rsid w:val="00290AB9"/>
    <w:rsid w:val="00291813"/>
    <w:rsid w:val="0029195E"/>
    <w:rsid w:val="002921DB"/>
    <w:rsid w:val="0029307E"/>
    <w:rsid w:val="00293963"/>
    <w:rsid w:val="00297397"/>
    <w:rsid w:val="00297491"/>
    <w:rsid w:val="00297A9C"/>
    <w:rsid w:val="002A07BA"/>
    <w:rsid w:val="002A0A74"/>
    <w:rsid w:val="002A0B22"/>
    <w:rsid w:val="002A0ECA"/>
    <w:rsid w:val="002A2291"/>
    <w:rsid w:val="002A3551"/>
    <w:rsid w:val="002A3767"/>
    <w:rsid w:val="002A3B8A"/>
    <w:rsid w:val="002A41AB"/>
    <w:rsid w:val="002A4B92"/>
    <w:rsid w:val="002A54F5"/>
    <w:rsid w:val="002A61AF"/>
    <w:rsid w:val="002A6427"/>
    <w:rsid w:val="002A64FB"/>
    <w:rsid w:val="002A7727"/>
    <w:rsid w:val="002B0F1B"/>
    <w:rsid w:val="002B1C95"/>
    <w:rsid w:val="002B202C"/>
    <w:rsid w:val="002B23C0"/>
    <w:rsid w:val="002B2BF3"/>
    <w:rsid w:val="002B3510"/>
    <w:rsid w:val="002B4502"/>
    <w:rsid w:val="002B4892"/>
    <w:rsid w:val="002B4E79"/>
    <w:rsid w:val="002B5BB4"/>
    <w:rsid w:val="002B5C8F"/>
    <w:rsid w:val="002C0C98"/>
    <w:rsid w:val="002C129F"/>
    <w:rsid w:val="002C217D"/>
    <w:rsid w:val="002C3374"/>
    <w:rsid w:val="002C4ABA"/>
    <w:rsid w:val="002C5847"/>
    <w:rsid w:val="002C69CD"/>
    <w:rsid w:val="002C7109"/>
    <w:rsid w:val="002D0145"/>
    <w:rsid w:val="002D1127"/>
    <w:rsid w:val="002D12FA"/>
    <w:rsid w:val="002D1359"/>
    <w:rsid w:val="002D2872"/>
    <w:rsid w:val="002D358F"/>
    <w:rsid w:val="002D373C"/>
    <w:rsid w:val="002D3A8E"/>
    <w:rsid w:val="002D4272"/>
    <w:rsid w:val="002D44CB"/>
    <w:rsid w:val="002D562A"/>
    <w:rsid w:val="002D6A16"/>
    <w:rsid w:val="002D74A7"/>
    <w:rsid w:val="002D7FCD"/>
    <w:rsid w:val="002E00B8"/>
    <w:rsid w:val="002E0E0A"/>
    <w:rsid w:val="002E1025"/>
    <w:rsid w:val="002E160F"/>
    <w:rsid w:val="002E1906"/>
    <w:rsid w:val="002E2424"/>
    <w:rsid w:val="002E2F21"/>
    <w:rsid w:val="002E2FDB"/>
    <w:rsid w:val="002E3511"/>
    <w:rsid w:val="002E36BB"/>
    <w:rsid w:val="002E39D2"/>
    <w:rsid w:val="002E3E48"/>
    <w:rsid w:val="002E443D"/>
    <w:rsid w:val="002E4A99"/>
    <w:rsid w:val="002E57AE"/>
    <w:rsid w:val="002E5AEC"/>
    <w:rsid w:val="002E60D0"/>
    <w:rsid w:val="002E6FF0"/>
    <w:rsid w:val="002E79B7"/>
    <w:rsid w:val="002E7B31"/>
    <w:rsid w:val="002E7FE3"/>
    <w:rsid w:val="002F0930"/>
    <w:rsid w:val="002F0FA6"/>
    <w:rsid w:val="002F2710"/>
    <w:rsid w:val="002F286B"/>
    <w:rsid w:val="002F28D7"/>
    <w:rsid w:val="002F4C94"/>
    <w:rsid w:val="002F4CFD"/>
    <w:rsid w:val="002F64BE"/>
    <w:rsid w:val="002F6940"/>
    <w:rsid w:val="002F6966"/>
    <w:rsid w:val="002F6988"/>
    <w:rsid w:val="002F6A2D"/>
    <w:rsid w:val="002F7747"/>
    <w:rsid w:val="003007E3"/>
    <w:rsid w:val="00300EAA"/>
    <w:rsid w:val="003019B0"/>
    <w:rsid w:val="00301B06"/>
    <w:rsid w:val="00301C05"/>
    <w:rsid w:val="00301CE9"/>
    <w:rsid w:val="00302123"/>
    <w:rsid w:val="00302188"/>
    <w:rsid w:val="003030C4"/>
    <w:rsid w:val="0030320F"/>
    <w:rsid w:val="00304BD1"/>
    <w:rsid w:val="00304F0C"/>
    <w:rsid w:val="00305574"/>
    <w:rsid w:val="003059BE"/>
    <w:rsid w:val="00305B03"/>
    <w:rsid w:val="00306F99"/>
    <w:rsid w:val="0030715C"/>
    <w:rsid w:val="00307CAF"/>
    <w:rsid w:val="00311B7F"/>
    <w:rsid w:val="00312B0B"/>
    <w:rsid w:val="00313507"/>
    <w:rsid w:val="00313848"/>
    <w:rsid w:val="0031393B"/>
    <w:rsid w:val="00314425"/>
    <w:rsid w:val="00316918"/>
    <w:rsid w:val="0031722F"/>
    <w:rsid w:val="003205CA"/>
    <w:rsid w:val="00321341"/>
    <w:rsid w:val="00321D93"/>
    <w:rsid w:val="00322B3A"/>
    <w:rsid w:val="00323F76"/>
    <w:rsid w:val="00324238"/>
    <w:rsid w:val="00324BAE"/>
    <w:rsid w:val="003262FF"/>
    <w:rsid w:val="00326B96"/>
    <w:rsid w:val="00327AC3"/>
    <w:rsid w:val="00327ECF"/>
    <w:rsid w:val="003305EB"/>
    <w:rsid w:val="00330BAD"/>
    <w:rsid w:val="00332017"/>
    <w:rsid w:val="003324D3"/>
    <w:rsid w:val="00332F96"/>
    <w:rsid w:val="0033328D"/>
    <w:rsid w:val="003332D1"/>
    <w:rsid w:val="003339A7"/>
    <w:rsid w:val="00333ABF"/>
    <w:rsid w:val="00334B55"/>
    <w:rsid w:val="0033546B"/>
    <w:rsid w:val="003358EA"/>
    <w:rsid w:val="00335E9C"/>
    <w:rsid w:val="00336FEF"/>
    <w:rsid w:val="003400A5"/>
    <w:rsid w:val="00340BAC"/>
    <w:rsid w:val="003423C5"/>
    <w:rsid w:val="00342556"/>
    <w:rsid w:val="00343B92"/>
    <w:rsid w:val="00343D08"/>
    <w:rsid w:val="003444AE"/>
    <w:rsid w:val="003458F0"/>
    <w:rsid w:val="00345E30"/>
    <w:rsid w:val="0034642F"/>
    <w:rsid w:val="00347D92"/>
    <w:rsid w:val="003503B6"/>
    <w:rsid w:val="00350938"/>
    <w:rsid w:val="00351935"/>
    <w:rsid w:val="00352B10"/>
    <w:rsid w:val="003535C2"/>
    <w:rsid w:val="00353CEF"/>
    <w:rsid w:val="00354269"/>
    <w:rsid w:val="0035491C"/>
    <w:rsid w:val="00354AC9"/>
    <w:rsid w:val="00355503"/>
    <w:rsid w:val="00355943"/>
    <w:rsid w:val="003561B2"/>
    <w:rsid w:val="00356A26"/>
    <w:rsid w:val="00356A50"/>
    <w:rsid w:val="00356E15"/>
    <w:rsid w:val="003572C6"/>
    <w:rsid w:val="00357F61"/>
    <w:rsid w:val="00360464"/>
    <w:rsid w:val="00361145"/>
    <w:rsid w:val="00361527"/>
    <w:rsid w:val="00361596"/>
    <w:rsid w:val="003624CA"/>
    <w:rsid w:val="00362C48"/>
    <w:rsid w:val="00364492"/>
    <w:rsid w:val="003650E8"/>
    <w:rsid w:val="0036616A"/>
    <w:rsid w:val="0036696A"/>
    <w:rsid w:val="00366AB5"/>
    <w:rsid w:val="003715A5"/>
    <w:rsid w:val="0037283A"/>
    <w:rsid w:val="00374465"/>
    <w:rsid w:val="00374738"/>
    <w:rsid w:val="00374CD2"/>
    <w:rsid w:val="003755BE"/>
    <w:rsid w:val="0037667F"/>
    <w:rsid w:val="0037704E"/>
    <w:rsid w:val="00377274"/>
    <w:rsid w:val="003812AB"/>
    <w:rsid w:val="00381569"/>
    <w:rsid w:val="00384A28"/>
    <w:rsid w:val="003852F2"/>
    <w:rsid w:val="00386543"/>
    <w:rsid w:val="00386BFA"/>
    <w:rsid w:val="00387920"/>
    <w:rsid w:val="0039059B"/>
    <w:rsid w:val="00390865"/>
    <w:rsid w:val="00391F17"/>
    <w:rsid w:val="003929A7"/>
    <w:rsid w:val="00393CB8"/>
    <w:rsid w:val="00394647"/>
    <w:rsid w:val="00395BE8"/>
    <w:rsid w:val="00395E89"/>
    <w:rsid w:val="0039650A"/>
    <w:rsid w:val="0039696D"/>
    <w:rsid w:val="00396D1B"/>
    <w:rsid w:val="003973CC"/>
    <w:rsid w:val="003A0287"/>
    <w:rsid w:val="003A048A"/>
    <w:rsid w:val="003A06D8"/>
    <w:rsid w:val="003A0C2F"/>
    <w:rsid w:val="003A17AB"/>
    <w:rsid w:val="003A259A"/>
    <w:rsid w:val="003A2C32"/>
    <w:rsid w:val="003A2C63"/>
    <w:rsid w:val="003A337F"/>
    <w:rsid w:val="003A3D71"/>
    <w:rsid w:val="003A4671"/>
    <w:rsid w:val="003A4E9F"/>
    <w:rsid w:val="003A5A9A"/>
    <w:rsid w:val="003A60B3"/>
    <w:rsid w:val="003A6BFF"/>
    <w:rsid w:val="003B01E4"/>
    <w:rsid w:val="003B1086"/>
    <w:rsid w:val="003B22E3"/>
    <w:rsid w:val="003B22F1"/>
    <w:rsid w:val="003B2391"/>
    <w:rsid w:val="003B31A2"/>
    <w:rsid w:val="003B3E43"/>
    <w:rsid w:val="003B443D"/>
    <w:rsid w:val="003B465A"/>
    <w:rsid w:val="003B4F81"/>
    <w:rsid w:val="003B5555"/>
    <w:rsid w:val="003B5FFC"/>
    <w:rsid w:val="003B6FAA"/>
    <w:rsid w:val="003B71AF"/>
    <w:rsid w:val="003B7643"/>
    <w:rsid w:val="003B7B0E"/>
    <w:rsid w:val="003C02E1"/>
    <w:rsid w:val="003C0D36"/>
    <w:rsid w:val="003C0E42"/>
    <w:rsid w:val="003C13FC"/>
    <w:rsid w:val="003C1816"/>
    <w:rsid w:val="003C2A10"/>
    <w:rsid w:val="003C45EC"/>
    <w:rsid w:val="003C5044"/>
    <w:rsid w:val="003C551F"/>
    <w:rsid w:val="003C5554"/>
    <w:rsid w:val="003C5D62"/>
    <w:rsid w:val="003C7B03"/>
    <w:rsid w:val="003C7E0B"/>
    <w:rsid w:val="003D01FF"/>
    <w:rsid w:val="003D0B87"/>
    <w:rsid w:val="003D132D"/>
    <w:rsid w:val="003D27D1"/>
    <w:rsid w:val="003D2E62"/>
    <w:rsid w:val="003D34BF"/>
    <w:rsid w:val="003D3626"/>
    <w:rsid w:val="003D3768"/>
    <w:rsid w:val="003D39CB"/>
    <w:rsid w:val="003D5F24"/>
    <w:rsid w:val="003D7CAC"/>
    <w:rsid w:val="003E001F"/>
    <w:rsid w:val="003E0A31"/>
    <w:rsid w:val="003E0E75"/>
    <w:rsid w:val="003E1814"/>
    <w:rsid w:val="003E1CE1"/>
    <w:rsid w:val="003E1DC7"/>
    <w:rsid w:val="003E1E7F"/>
    <w:rsid w:val="003E271B"/>
    <w:rsid w:val="003E2B76"/>
    <w:rsid w:val="003E3A3C"/>
    <w:rsid w:val="003E3B97"/>
    <w:rsid w:val="003E4CA7"/>
    <w:rsid w:val="003E50DF"/>
    <w:rsid w:val="003E5625"/>
    <w:rsid w:val="003E5BB5"/>
    <w:rsid w:val="003E6FA7"/>
    <w:rsid w:val="003E7D76"/>
    <w:rsid w:val="003F0068"/>
    <w:rsid w:val="003F0FB8"/>
    <w:rsid w:val="003F1191"/>
    <w:rsid w:val="003F25E0"/>
    <w:rsid w:val="003F4042"/>
    <w:rsid w:val="003F48C0"/>
    <w:rsid w:val="003F5D16"/>
    <w:rsid w:val="003F6F32"/>
    <w:rsid w:val="003F76D5"/>
    <w:rsid w:val="00401248"/>
    <w:rsid w:val="004012D3"/>
    <w:rsid w:val="00401EE7"/>
    <w:rsid w:val="0040222C"/>
    <w:rsid w:val="004028AE"/>
    <w:rsid w:val="00403097"/>
    <w:rsid w:val="004034EC"/>
    <w:rsid w:val="0040359C"/>
    <w:rsid w:val="004035F3"/>
    <w:rsid w:val="00403619"/>
    <w:rsid w:val="00403677"/>
    <w:rsid w:val="00403EAC"/>
    <w:rsid w:val="00405216"/>
    <w:rsid w:val="0040552D"/>
    <w:rsid w:val="004056E7"/>
    <w:rsid w:val="00405EDF"/>
    <w:rsid w:val="00406BDA"/>
    <w:rsid w:val="004072D5"/>
    <w:rsid w:val="00410644"/>
    <w:rsid w:val="00410BE8"/>
    <w:rsid w:val="00410C68"/>
    <w:rsid w:val="00412025"/>
    <w:rsid w:val="00413786"/>
    <w:rsid w:val="00413B22"/>
    <w:rsid w:val="00414039"/>
    <w:rsid w:val="004142D1"/>
    <w:rsid w:val="00414B18"/>
    <w:rsid w:val="0041505B"/>
    <w:rsid w:val="00416B48"/>
    <w:rsid w:val="00416B4F"/>
    <w:rsid w:val="00417A0F"/>
    <w:rsid w:val="00417B1E"/>
    <w:rsid w:val="0042187E"/>
    <w:rsid w:val="004255B3"/>
    <w:rsid w:val="004268DE"/>
    <w:rsid w:val="00427256"/>
    <w:rsid w:val="00427304"/>
    <w:rsid w:val="00427BC7"/>
    <w:rsid w:val="00430DAF"/>
    <w:rsid w:val="004320CF"/>
    <w:rsid w:val="00433753"/>
    <w:rsid w:val="00433AF3"/>
    <w:rsid w:val="00433F68"/>
    <w:rsid w:val="00435B95"/>
    <w:rsid w:val="00435FBF"/>
    <w:rsid w:val="004366AE"/>
    <w:rsid w:val="00436EB5"/>
    <w:rsid w:val="004403F4"/>
    <w:rsid w:val="00441AFD"/>
    <w:rsid w:val="00441B9B"/>
    <w:rsid w:val="004423B6"/>
    <w:rsid w:val="00442405"/>
    <w:rsid w:val="00443903"/>
    <w:rsid w:val="00443DE5"/>
    <w:rsid w:val="00444CA7"/>
    <w:rsid w:val="00445897"/>
    <w:rsid w:val="00445B7B"/>
    <w:rsid w:val="00445BA2"/>
    <w:rsid w:val="00446688"/>
    <w:rsid w:val="00446BA0"/>
    <w:rsid w:val="00447C5D"/>
    <w:rsid w:val="00447CC2"/>
    <w:rsid w:val="00447D8D"/>
    <w:rsid w:val="0045017C"/>
    <w:rsid w:val="00450C17"/>
    <w:rsid w:val="00450C37"/>
    <w:rsid w:val="004517D2"/>
    <w:rsid w:val="0045294D"/>
    <w:rsid w:val="00452DE0"/>
    <w:rsid w:val="00453FA9"/>
    <w:rsid w:val="00455031"/>
    <w:rsid w:val="00455044"/>
    <w:rsid w:val="0045507F"/>
    <w:rsid w:val="00455A5C"/>
    <w:rsid w:val="0045666C"/>
    <w:rsid w:val="00456CE9"/>
    <w:rsid w:val="00457F47"/>
    <w:rsid w:val="00460418"/>
    <w:rsid w:val="0046069A"/>
    <w:rsid w:val="00460D68"/>
    <w:rsid w:val="0046116E"/>
    <w:rsid w:val="004614BA"/>
    <w:rsid w:val="00461BE2"/>
    <w:rsid w:val="004620EB"/>
    <w:rsid w:val="00462403"/>
    <w:rsid w:val="00462E08"/>
    <w:rsid w:val="0046383A"/>
    <w:rsid w:val="004643D3"/>
    <w:rsid w:val="0046526F"/>
    <w:rsid w:val="004656C3"/>
    <w:rsid w:val="0047039F"/>
    <w:rsid w:val="0047065E"/>
    <w:rsid w:val="004707CE"/>
    <w:rsid w:val="00470874"/>
    <w:rsid w:val="004719F1"/>
    <w:rsid w:val="00471ED5"/>
    <w:rsid w:val="00471EE2"/>
    <w:rsid w:val="00472703"/>
    <w:rsid w:val="004732AC"/>
    <w:rsid w:val="00473738"/>
    <w:rsid w:val="00473D53"/>
    <w:rsid w:val="00473F1B"/>
    <w:rsid w:val="00474079"/>
    <w:rsid w:val="00474ED6"/>
    <w:rsid w:val="0047627E"/>
    <w:rsid w:val="0047679D"/>
    <w:rsid w:val="00476DD2"/>
    <w:rsid w:val="00477818"/>
    <w:rsid w:val="00477CE1"/>
    <w:rsid w:val="00480927"/>
    <w:rsid w:val="00481D65"/>
    <w:rsid w:val="0048315F"/>
    <w:rsid w:val="004842AD"/>
    <w:rsid w:val="00485EA7"/>
    <w:rsid w:val="00486451"/>
    <w:rsid w:val="0048725F"/>
    <w:rsid w:val="004876DE"/>
    <w:rsid w:val="00487A23"/>
    <w:rsid w:val="00491990"/>
    <w:rsid w:val="00492775"/>
    <w:rsid w:val="004937C7"/>
    <w:rsid w:val="00495B05"/>
    <w:rsid w:val="004962FF"/>
    <w:rsid w:val="00496AE4"/>
    <w:rsid w:val="004A04A7"/>
    <w:rsid w:val="004A0989"/>
    <w:rsid w:val="004A0BF2"/>
    <w:rsid w:val="004A1A67"/>
    <w:rsid w:val="004A1E14"/>
    <w:rsid w:val="004A2B86"/>
    <w:rsid w:val="004A302E"/>
    <w:rsid w:val="004A3FE4"/>
    <w:rsid w:val="004A50BE"/>
    <w:rsid w:val="004A54BB"/>
    <w:rsid w:val="004A5B6D"/>
    <w:rsid w:val="004A61E2"/>
    <w:rsid w:val="004A7737"/>
    <w:rsid w:val="004B055E"/>
    <w:rsid w:val="004B09AB"/>
    <w:rsid w:val="004B0C06"/>
    <w:rsid w:val="004B16EE"/>
    <w:rsid w:val="004B2AF8"/>
    <w:rsid w:val="004B3A90"/>
    <w:rsid w:val="004B4F43"/>
    <w:rsid w:val="004B5C3D"/>
    <w:rsid w:val="004B6761"/>
    <w:rsid w:val="004B71E1"/>
    <w:rsid w:val="004B7A34"/>
    <w:rsid w:val="004C0B2A"/>
    <w:rsid w:val="004C117F"/>
    <w:rsid w:val="004C1184"/>
    <w:rsid w:val="004C387A"/>
    <w:rsid w:val="004C445B"/>
    <w:rsid w:val="004C496F"/>
    <w:rsid w:val="004C4D5D"/>
    <w:rsid w:val="004C50B8"/>
    <w:rsid w:val="004C63EF"/>
    <w:rsid w:val="004C66B8"/>
    <w:rsid w:val="004C70C2"/>
    <w:rsid w:val="004D03BD"/>
    <w:rsid w:val="004D08D9"/>
    <w:rsid w:val="004D14C9"/>
    <w:rsid w:val="004D29B1"/>
    <w:rsid w:val="004D2B7C"/>
    <w:rsid w:val="004D3718"/>
    <w:rsid w:val="004D388C"/>
    <w:rsid w:val="004D4192"/>
    <w:rsid w:val="004D4859"/>
    <w:rsid w:val="004E08D9"/>
    <w:rsid w:val="004E0A5A"/>
    <w:rsid w:val="004E0DDA"/>
    <w:rsid w:val="004E1B5A"/>
    <w:rsid w:val="004E350C"/>
    <w:rsid w:val="004E44A1"/>
    <w:rsid w:val="004E4638"/>
    <w:rsid w:val="004E4778"/>
    <w:rsid w:val="004E5520"/>
    <w:rsid w:val="004E7477"/>
    <w:rsid w:val="004E75B4"/>
    <w:rsid w:val="004F0087"/>
    <w:rsid w:val="004F0401"/>
    <w:rsid w:val="004F0814"/>
    <w:rsid w:val="004F1908"/>
    <w:rsid w:val="004F435A"/>
    <w:rsid w:val="004F485A"/>
    <w:rsid w:val="004F48D2"/>
    <w:rsid w:val="004F4C41"/>
    <w:rsid w:val="004F55B8"/>
    <w:rsid w:val="004F6102"/>
    <w:rsid w:val="004F76BF"/>
    <w:rsid w:val="00500E4A"/>
    <w:rsid w:val="00502CB1"/>
    <w:rsid w:val="0050454E"/>
    <w:rsid w:val="00504E8C"/>
    <w:rsid w:val="00505670"/>
    <w:rsid w:val="00505766"/>
    <w:rsid w:val="00505AF1"/>
    <w:rsid w:val="00506CE9"/>
    <w:rsid w:val="00507022"/>
    <w:rsid w:val="005070A1"/>
    <w:rsid w:val="005107FE"/>
    <w:rsid w:val="0051087A"/>
    <w:rsid w:val="00510913"/>
    <w:rsid w:val="00511F6E"/>
    <w:rsid w:val="005121AB"/>
    <w:rsid w:val="005128D2"/>
    <w:rsid w:val="00512D15"/>
    <w:rsid w:val="005131C4"/>
    <w:rsid w:val="0051368D"/>
    <w:rsid w:val="0051490B"/>
    <w:rsid w:val="00514D33"/>
    <w:rsid w:val="00514E70"/>
    <w:rsid w:val="00515FBC"/>
    <w:rsid w:val="0051663E"/>
    <w:rsid w:val="0051668B"/>
    <w:rsid w:val="00516C03"/>
    <w:rsid w:val="00516EFC"/>
    <w:rsid w:val="00517AC9"/>
    <w:rsid w:val="00520197"/>
    <w:rsid w:val="00520262"/>
    <w:rsid w:val="005202CC"/>
    <w:rsid w:val="00520AAA"/>
    <w:rsid w:val="005213A5"/>
    <w:rsid w:val="0052280A"/>
    <w:rsid w:val="005235F9"/>
    <w:rsid w:val="005237CC"/>
    <w:rsid w:val="00524FCB"/>
    <w:rsid w:val="005257A9"/>
    <w:rsid w:val="00525A2A"/>
    <w:rsid w:val="00526514"/>
    <w:rsid w:val="00526EC0"/>
    <w:rsid w:val="005309E5"/>
    <w:rsid w:val="005313B6"/>
    <w:rsid w:val="00531C49"/>
    <w:rsid w:val="00533C87"/>
    <w:rsid w:val="00534321"/>
    <w:rsid w:val="00534356"/>
    <w:rsid w:val="00534595"/>
    <w:rsid w:val="00534C62"/>
    <w:rsid w:val="00534DC9"/>
    <w:rsid w:val="0053579C"/>
    <w:rsid w:val="005357A5"/>
    <w:rsid w:val="005358F4"/>
    <w:rsid w:val="00536172"/>
    <w:rsid w:val="005362D3"/>
    <w:rsid w:val="00536B1D"/>
    <w:rsid w:val="00536F30"/>
    <w:rsid w:val="00540FF0"/>
    <w:rsid w:val="00541D99"/>
    <w:rsid w:val="00543483"/>
    <w:rsid w:val="005434B2"/>
    <w:rsid w:val="00543D37"/>
    <w:rsid w:val="00544FE3"/>
    <w:rsid w:val="0054638A"/>
    <w:rsid w:val="00546F2A"/>
    <w:rsid w:val="00547AED"/>
    <w:rsid w:val="005500DE"/>
    <w:rsid w:val="005502D1"/>
    <w:rsid w:val="005516C4"/>
    <w:rsid w:val="00551AA4"/>
    <w:rsid w:val="00552023"/>
    <w:rsid w:val="00553A5F"/>
    <w:rsid w:val="00554044"/>
    <w:rsid w:val="005567FA"/>
    <w:rsid w:val="00556990"/>
    <w:rsid w:val="00556B4C"/>
    <w:rsid w:val="00556BED"/>
    <w:rsid w:val="00561E79"/>
    <w:rsid w:val="00563E47"/>
    <w:rsid w:val="0056448D"/>
    <w:rsid w:val="00564FB9"/>
    <w:rsid w:val="0056502F"/>
    <w:rsid w:val="00565C49"/>
    <w:rsid w:val="005660D6"/>
    <w:rsid w:val="00566E92"/>
    <w:rsid w:val="005671A7"/>
    <w:rsid w:val="00567BA6"/>
    <w:rsid w:val="00567EA0"/>
    <w:rsid w:val="00567FBB"/>
    <w:rsid w:val="0057081B"/>
    <w:rsid w:val="005708DC"/>
    <w:rsid w:val="00570DB4"/>
    <w:rsid w:val="0057125A"/>
    <w:rsid w:val="005717BA"/>
    <w:rsid w:val="00571A55"/>
    <w:rsid w:val="00571E5B"/>
    <w:rsid w:val="00572104"/>
    <w:rsid w:val="00572137"/>
    <w:rsid w:val="00572142"/>
    <w:rsid w:val="00572230"/>
    <w:rsid w:val="00572269"/>
    <w:rsid w:val="00572E2F"/>
    <w:rsid w:val="0057312E"/>
    <w:rsid w:val="00573717"/>
    <w:rsid w:val="00573939"/>
    <w:rsid w:val="00573FDC"/>
    <w:rsid w:val="005748EA"/>
    <w:rsid w:val="00574D50"/>
    <w:rsid w:val="0057662A"/>
    <w:rsid w:val="00576C21"/>
    <w:rsid w:val="00577D2B"/>
    <w:rsid w:val="005805FE"/>
    <w:rsid w:val="005807B9"/>
    <w:rsid w:val="005810D1"/>
    <w:rsid w:val="0058354A"/>
    <w:rsid w:val="00584838"/>
    <w:rsid w:val="00584D5D"/>
    <w:rsid w:val="00584F58"/>
    <w:rsid w:val="00585B67"/>
    <w:rsid w:val="00586459"/>
    <w:rsid w:val="00586562"/>
    <w:rsid w:val="0058692D"/>
    <w:rsid w:val="00586CA3"/>
    <w:rsid w:val="00587224"/>
    <w:rsid w:val="005875D3"/>
    <w:rsid w:val="0058781E"/>
    <w:rsid w:val="00587F49"/>
    <w:rsid w:val="0059039E"/>
    <w:rsid w:val="0059045E"/>
    <w:rsid w:val="00590F9A"/>
    <w:rsid w:val="00591930"/>
    <w:rsid w:val="00591D9A"/>
    <w:rsid w:val="00592F8B"/>
    <w:rsid w:val="005943CF"/>
    <w:rsid w:val="005943E7"/>
    <w:rsid w:val="00594677"/>
    <w:rsid w:val="00594CAE"/>
    <w:rsid w:val="005956E4"/>
    <w:rsid w:val="00595E70"/>
    <w:rsid w:val="00596117"/>
    <w:rsid w:val="00596A5B"/>
    <w:rsid w:val="00597D3C"/>
    <w:rsid w:val="005A0016"/>
    <w:rsid w:val="005A023C"/>
    <w:rsid w:val="005A037E"/>
    <w:rsid w:val="005A0530"/>
    <w:rsid w:val="005A0680"/>
    <w:rsid w:val="005A1CB0"/>
    <w:rsid w:val="005A21F0"/>
    <w:rsid w:val="005A2B08"/>
    <w:rsid w:val="005A2B6C"/>
    <w:rsid w:val="005A37C7"/>
    <w:rsid w:val="005A4166"/>
    <w:rsid w:val="005A4211"/>
    <w:rsid w:val="005A45FD"/>
    <w:rsid w:val="005A4835"/>
    <w:rsid w:val="005A4A09"/>
    <w:rsid w:val="005A52B8"/>
    <w:rsid w:val="005A53E0"/>
    <w:rsid w:val="005A54C2"/>
    <w:rsid w:val="005A54E5"/>
    <w:rsid w:val="005A58D4"/>
    <w:rsid w:val="005A5DBE"/>
    <w:rsid w:val="005A79A7"/>
    <w:rsid w:val="005B0434"/>
    <w:rsid w:val="005B09D6"/>
    <w:rsid w:val="005B0AE1"/>
    <w:rsid w:val="005B1335"/>
    <w:rsid w:val="005B1A87"/>
    <w:rsid w:val="005B2313"/>
    <w:rsid w:val="005B24DE"/>
    <w:rsid w:val="005B2B51"/>
    <w:rsid w:val="005B2BF3"/>
    <w:rsid w:val="005B2FDB"/>
    <w:rsid w:val="005B3457"/>
    <w:rsid w:val="005B3613"/>
    <w:rsid w:val="005B37C7"/>
    <w:rsid w:val="005B486E"/>
    <w:rsid w:val="005B56A6"/>
    <w:rsid w:val="005B59CE"/>
    <w:rsid w:val="005B6760"/>
    <w:rsid w:val="005B6B24"/>
    <w:rsid w:val="005B797A"/>
    <w:rsid w:val="005C05BB"/>
    <w:rsid w:val="005C071B"/>
    <w:rsid w:val="005C07A5"/>
    <w:rsid w:val="005C07CA"/>
    <w:rsid w:val="005C2093"/>
    <w:rsid w:val="005C2E83"/>
    <w:rsid w:val="005C364F"/>
    <w:rsid w:val="005C43FD"/>
    <w:rsid w:val="005C5035"/>
    <w:rsid w:val="005C56E2"/>
    <w:rsid w:val="005C5A35"/>
    <w:rsid w:val="005C5DBA"/>
    <w:rsid w:val="005C6BB0"/>
    <w:rsid w:val="005D1775"/>
    <w:rsid w:val="005D2DC5"/>
    <w:rsid w:val="005D30FF"/>
    <w:rsid w:val="005D3AAD"/>
    <w:rsid w:val="005D4C96"/>
    <w:rsid w:val="005D4F8E"/>
    <w:rsid w:val="005D52AB"/>
    <w:rsid w:val="005D58C8"/>
    <w:rsid w:val="005D6314"/>
    <w:rsid w:val="005D672C"/>
    <w:rsid w:val="005D6A7C"/>
    <w:rsid w:val="005D756D"/>
    <w:rsid w:val="005D7D18"/>
    <w:rsid w:val="005E0FC9"/>
    <w:rsid w:val="005E2794"/>
    <w:rsid w:val="005E31C0"/>
    <w:rsid w:val="005E4367"/>
    <w:rsid w:val="005E495F"/>
    <w:rsid w:val="005E4B10"/>
    <w:rsid w:val="005E75DA"/>
    <w:rsid w:val="005F173A"/>
    <w:rsid w:val="005F185B"/>
    <w:rsid w:val="005F3F4A"/>
    <w:rsid w:val="005F672D"/>
    <w:rsid w:val="005F70AF"/>
    <w:rsid w:val="0060003B"/>
    <w:rsid w:val="00601CD0"/>
    <w:rsid w:val="00602624"/>
    <w:rsid w:val="00602840"/>
    <w:rsid w:val="006034FB"/>
    <w:rsid w:val="00603FDB"/>
    <w:rsid w:val="00604E7D"/>
    <w:rsid w:val="006057C7"/>
    <w:rsid w:val="00605939"/>
    <w:rsid w:val="006059C0"/>
    <w:rsid w:val="00605E9C"/>
    <w:rsid w:val="00605F6D"/>
    <w:rsid w:val="00606762"/>
    <w:rsid w:val="006074AF"/>
    <w:rsid w:val="0061015D"/>
    <w:rsid w:val="00610DC4"/>
    <w:rsid w:val="0061223D"/>
    <w:rsid w:val="00612FB9"/>
    <w:rsid w:val="0061408C"/>
    <w:rsid w:val="00614283"/>
    <w:rsid w:val="006142EE"/>
    <w:rsid w:val="00614CCA"/>
    <w:rsid w:val="00616853"/>
    <w:rsid w:val="006210B9"/>
    <w:rsid w:val="00621121"/>
    <w:rsid w:val="006215E9"/>
    <w:rsid w:val="00621BDB"/>
    <w:rsid w:val="006220CD"/>
    <w:rsid w:val="00622965"/>
    <w:rsid w:val="00622AF5"/>
    <w:rsid w:val="00622E62"/>
    <w:rsid w:val="00624F11"/>
    <w:rsid w:val="006263CE"/>
    <w:rsid w:val="00627CD8"/>
    <w:rsid w:val="00630054"/>
    <w:rsid w:val="00630214"/>
    <w:rsid w:val="00630ABD"/>
    <w:rsid w:val="00632AF7"/>
    <w:rsid w:val="00632D3B"/>
    <w:rsid w:val="00632D61"/>
    <w:rsid w:val="00633E22"/>
    <w:rsid w:val="006355CE"/>
    <w:rsid w:val="00635B09"/>
    <w:rsid w:val="006364C0"/>
    <w:rsid w:val="00640A0F"/>
    <w:rsid w:val="006417F6"/>
    <w:rsid w:val="00641830"/>
    <w:rsid w:val="00641CC2"/>
    <w:rsid w:val="00642622"/>
    <w:rsid w:val="006426F1"/>
    <w:rsid w:val="00642C01"/>
    <w:rsid w:val="006432D1"/>
    <w:rsid w:val="0064478E"/>
    <w:rsid w:val="00644BE8"/>
    <w:rsid w:val="00644C6E"/>
    <w:rsid w:val="00644E5A"/>
    <w:rsid w:val="00644EC9"/>
    <w:rsid w:val="0064501F"/>
    <w:rsid w:val="006457C6"/>
    <w:rsid w:val="00646429"/>
    <w:rsid w:val="006464DF"/>
    <w:rsid w:val="00646FC5"/>
    <w:rsid w:val="00647687"/>
    <w:rsid w:val="006505EE"/>
    <w:rsid w:val="0065154A"/>
    <w:rsid w:val="006521CD"/>
    <w:rsid w:val="00652C78"/>
    <w:rsid w:val="006537D3"/>
    <w:rsid w:val="00653FDC"/>
    <w:rsid w:val="0065436A"/>
    <w:rsid w:val="00654613"/>
    <w:rsid w:val="00654B0A"/>
    <w:rsid w:val="006555B7"/>
    <w:rsid w:val="0065612F"/>
    <w:rsid w:val="006568E7"/>
    <w:rsid w:val="00656D94"/>
    <w:rsid w:val="00657F56"/>
    <w:rsid w:val="00660A45"/>
    <w:rsid w:val="00660FB3"/>
    <w:rsid w:val="006614B4"/>
    <w:rsid w:val="00661AAA"/>
    <w:rsid w:val="006635D2"/>
    <w:rsid w:val="00663901"/>
    <w:rsid w:val="006640E2"/>
    <w:rsid w:val="0066448A"/>
    <w:rsid w:val="00664603"/>
    <w:rsid w:val="00664C98"/>
    <w:rsid w:val="00666B4B"/>
    <w:rsid w:val="00666C0B"/>
    <w:rsid w:val="00666CFC"/>
    <w:rsid w:val="00667A48"/>
    <w:rsid w:val="00667BFF"/>
    <w:rsid w:val="00671283"/>
    <w:rsid w:val="006715C0"/>
    <w:rsid w:val="006715F1"/>
    <w:rsid w:val="006718B7"/>
    <w:rsid w:val="006724F0"/>
    <w:rsid w:val="00672DBE"/>
    <w:rsid w:val="00674CD9"/>
    <w:rsid w:val="00674F14"/>
    <w:rsid w:val="00676177"/>
    <w:rsid w:val="00676EB2"/>
    <w:rsid w:val="006770BD"/>
    <w:rsid w:val="00677610"/>
    <w:rsid w:val="006778FD"/>
    <w:rsid w:val="0068079D"/>
    <w:rsid w:val="00680DA8"/>
    <w:rsid w:val="00681A72"/>
    <w:rsid w:val="0068237E"/>
    <w:rsid w:val="00682D44"/>
    <w:rsid w:val="00682EE7"/>
    <w:rsid w:val="0068352A"/>
    <w:rsid w:val="006842C6"/>
    <w:rsid w:val="00684A4A"/>
    <w:rsid w:val="00685BD1"/>
    <w:rsid w:val="006862A2"/>
    <w:rsid w:val="00686565"/>
    <w:rsid w:val="00686687"/>
    <w:rsid w:val="006870B8"/>
    <w:rsid w:val="0068763B"/>
    <w:rsid w:val="00687957"/>
    <w:rsid w:val="00690CFA"/>
    <w:rsid w:val="00691E6F"/>
    <w:rsid w:val="00692543"/>
    <w:rsid w:val="00692A82"/>
    <w:rsid w:val="0069435C"/>
    <w:rsid w:val="00694410"/>
    <w:rsid w:val="00694AFC"/>
    <w:rsid w:val="00694C04"/>
    <w:rsid w:val="00694EC3"/>
    <w:rsid w:val="00695A39"/>
    <w:rsid w:val="00695DBE"/>
    <w:rsid w:val="00696707"/>
    <w:rsid w:val="00696D1E"/>
    <w:rsid w:val="00697087"/>
    <w:rsid w:val="00697D23"/>
    <w:rsid w:val="006A0109"/>
    <w:rsid w:val="006A022F"/>
    <w:rsid w:val="006A0AD1"/>
    <w:rsid w:val="006A0E08"/>
    <w:rsid w:val="006A0F81"/>
    <w:rsid w:val="006A1319"/>
    <w:rsid w:val="006A1EC2"/>
    <w:rsid w:val="006A3596"/>
    <w:rsid w:val="006A3B33"/>
    <w:rsid w:val="006A4079"/>
    <w:rsid w:val="006A54CE"/>
    <w:rsid w:val="006A64EF"/>
    <w:rsid w:val="006A7A5F"/>
    <w:rsid w:val="006B0AD0"/>
    <w:rsid w:val="006B148E"/>
    <w:rsid w:val="006B15AC"/>
    <w:rsid w:val="006B1703"/>
    <w:rsid w:val="006B18A2"/>
    <w:rsid w:val="006B208D"/>
    <w:rsid w:val="006B2E0F"/>
    <w:rsid w:val="006B345B"/>
    <w:rsid w:val="006B363E"/>
    <w:rsid w:val="006B3F01"/>
    <w:rsid w:val="006B4374"/>
    <w:rsid w:val="006B4917"/>
    <w:rsid w:val="006B5088"/>
    <w:rsid w:val="006B67C6"/>
    <w:rsid w:val="006B7604"/>
    <w:rsid w:val="006C0230"/>
    <w:rsid w:val="006C0D25"/>
    <w:rsid w:val="006C11DE"/>
    <w:rsid w:val="006C122F"/>
    <w:rsid w:val="006C1B48"/>
    <w:rsid w:val="006C224A"/>
    <w:rsid w:val="006C347D"/>
    <w:rsid w:val="006C381A"/>
    <w:rsid w:val="006C3C1E"/>
    <w:rsid w:val="006C43C0"/>
    <w:rsid w:val="006C44CE"/>
    <w:rsid w:val="006C5E07"/>
    <w:rsid w:val="006C6848"/>
    <w:rsid w:val="006C72AE"/>
    <w:rsid w:val="006D0195"/>
    <w:rsid w:val="006D0298"/>
    <w:rsid w:val="006D0921"/>
    <w:rsid w:val="006D0C12"/>
    <w:rsid w:val="006D1230"/>
    <w:rsid w:val="006D25F8"/>
    <w:rsid w:val="006D2DCA"/>
    <w:rsid w:val="006D3362"/>
    <w:rsid w:val="006D3418"/>
    <w:rsid w:val="006D3B7E"/>
    <w:rsid w:val="006D40C6"/>
    <w:rsid w:val="006D41B6"/>
    <w:rsid w:val="006D4754"/>
    <w:rsid w:val="006D4E0B"/>
    <w:rsid w:val="006D6682"/>
    <w:rsid w:val="006D7C6E"/>
    <w:rsid w:val="006E04F7"/>
    <w:rsid w:val="006E0F9E"/>
    <w:rsid w:val="006E10C1"/>
    <w:rsid w:val="006E1C0D"/>
    <w:rsid w:val="006E2784"/>
    <w:rsid w:val="006E291C"/>
    <w:rsid w:val="006E293B"/>
    <w:rsid w:val="006E3077"/>
    <w:rsid w:val="006E4AE3"/>
    <w:rsid w:val="006E6020"/>
    <w:rsid w:val="006E6A7D"/>
    <w:rsid w:val="006E6E8F"/>
    <w:rsid w:val="006E78C5"/>
    <w:rsid w:val="006F00A2"/>
    <w:rsid w:val="006F150D"/>
    <w:rsid w:val="006F15E2"/>
    <w:rsid w:val="006F2564"/>
    <w:rsid w:val="006F265A"/>
    <w:rsid w:val="006F28B0"/>
    <w:rsid w:val="006F291D"/>
    <w:rsid w:val="006F3833"/>
    <w:rsid w:val="006F3D48"/>
    <w:rsid w:val="006F5D25"/>
    <w:rsid w:val="006F60EF"/>
    <w:rsid w:val="006F71F9"/>
    <w:rsid w:val="006F7245"/>
    <w:rsid w:val="006F73E9"/>
    <w:rsid w:val="006F73F4"/>
    <w:rsid w:val="00701845"/>
    <w:rsid w:val="00701CF8"/>
    <w:rsid w:val="00701F50"/>
    <w:rsid w:val="0070240B"/>
    <w:rsid w:val="00703E03"/>
    <w:rsid w:val="00706866"/>
    <w:rsid w:val="007071E7"/>
    <w:rsid w:val="00707AA1"/>
    <w:rsid w:val="00707B4B"/>
    <w:rsid w:val="00707EFA"/>
    <w:rsid w:val="00707F12"/>
    <w:rsid w:val="00710D9C"/>
    <w:rsid w:val="00711992"/>
    <w:rsid w:val="007121A3"/>
    <w:rsid w:val="0071249B"/>
    <w:rsid w:val="00712F29"/>
    <w:rsid w:val="00713175"/>
    <w:rsid w:val="00713EAF"/>
    <w:rsid w:val="00714613"/>
    <w:rsid w:val="00716238"/>
    <w:rsid w:val="00717A38"/>
    <w:rsid w:val="00717CA1"/>
    <w:rsid w:val="007205F8"/>
    <w:rsid w:val="00721359"/>
    <w:rsid w:val="007214C5"/>
    <w:rsid w:val="007217E1"/>
    <w:rsid w:val="00721ECA"/>
    <w:rsid w:val="007223F6"/>
    <w:rsid w:val="007232CA"/>
    <w:rsid w:val="00723844"/>
    <w:rsid w:val="007245C1"/>
    <w:rsid w:val="00724648"/>
    <w:rsid w:val="00724C10"/>
    <w:rsid w:val="00724CEE"/>
    <w:rsid w:val="007257AF"/>
    <w:rsid w:val="00726129"/>
    <w:rsid w:val="00731039"/>
    <w:rsid w:val="00731121"/>
    <w:rsid w:val="00731C58"/>
    <w:rsid w:val="00733121"/>
    <w:rsid w:val="00733410"/>
    <w:rsid w:val="007338F5"/>
    <w:rsid w:val="00733A90"/>
    <w:rsid w:val="00734607"/>
    <w:rsid w:val="00734722"/>
    <w:rsid w:val="00734813"/>
    <w:rsid w:val="00735CD8"/>
    <w:rsid w:val="00735E35"/>
    <w:rsid w:val="00736C74"/>
    <w:rsid w:val="00737B42"/>
    <w:rsid w:val="00737D78"/>
    <w:rsid w:val="00737F7A"/>
    <w:rsid w:val="00737FB1"/>
    <w:rsid w:val="00740234"/>
    <w:rsid w:val="00740CC0"/>
    <w:rsid w:val="00740EBC"/>
    <w:rsid w:val="00740F0C"/>
    <w:rsid w:val="007415C5"/>
    <w:rsid w:val="007416C2"/>
    <w:rsid w:val="007416D6"/>
    <w:rsid w:val="00741BEE"/>
    <w:rsid w:val="007422B5"/>
    <w:rsid w:val="007424B6"/>
    <w:rsid w:val="00742DBC"/>
    <w:rsid w:val="00743A6D"/>
    <w:rsid w:val="0074497C"/>
    <w:rsid w:val="00746BE5"/>
    <w:rsid w:val="0075032F"/>
    <w:rsid w:val="0075052D"/>
    <w:rsid w:val="007509A5"/>
    <w:rsid w:val="00751982"/>
    <w:rsid w:val="007541D9"/>
    <w:rsid w:val="007542A9"/>
    <w:rsid w:val="0075446D"/>
    <w:rsid w:val="00754C5D"/>
    <w:rsid w:val="007550AC"/>
    <w:rsid w:val="00763616"/>
    <w:rsid w:val="007645EE"/>
    <w:rsid w:val="00764E51"/>
    <w:rsid w:val="00764EF1"/>
    <w:rsid w:val="007651F7"/>
    <w:rsid w:val="007657C9"/>
    <w:rsid w:val="00766273"/>
    <w:rsid w:val="0076715B"/>
    <w:rsid w:val="00767D2C"/>
    <w:rsid w:val="00767F30"/>
    <w:rsid w:val="00771242"/>
    <w:rsid w:val="00771348"/>
    <w:rsid w:val="00771DCE"/>
    <w:rsid w:val="00774111"/>
    <w:rsid w:val="007742E0"/>
    <w:rsid w:val="007743D9"/>
    <w:rsid w:val="007748F1"/>
    <w:rsid w:val="007755C2"/>
    <w:rsid w:val="00775E0C"/>
    <w:rsid w:val="00775EF0"/>
    <w:rsid w:val="0077696C"/>
    <w:rsid w:val="00776B34"/>
    <w:rsid w:val="00776F34"/>
    <w:rsid w:val="00777D24"/>
    <w:rsid w:val="00780644"/>
    <w:rsid w:val="007831F9"/>
    <w:rsid w:val="007832E6"/>
    <w:rsid w:val="0078366E"/>
    <w:rsid w:val="00783840"/>
    <w:rsid w:val="00783ADC"/>
    <w:rsid w:val="00784D9A"/>
    <w:rsid w:val="007863A7"/>
    <w:rsid w:val="00786624"/>
    <w:rsid w:val="007879AC"/>
    <w:rsid w:val="00790028"/>
    <w:rsid w:val="00790035"/>
    <w:rsid w:val="00790327"/>
    <w:rsid w:val="00790361"/>
    <w:rsid w:val="00790422"/>
    <w:rsid w:val="007906A0"/>
    <w:rsid w:val="007912C2"/>
    <w:rsid w:val="007912CC"/>
    <w:rsid w:val="007914AC"/>
    <w:rsid w:val="007921D6"/>
    <w:rsid w:val="0079250D"/>
    <w:rsid w:val="00792A43"/>
    <w:rsid w:val="00792AEA"/>
    <w:rsid w:val="00792BA5"/>
    <w:rsid w:val="00792C2D"/>
    <w:rsid w:val="007945E3"/>
    <w:rsid w:val="00795402"/>
    <w:rsid w:val="0079600C"/>
    <w:rsid w:val="00796756"/>
    <w:rsid w:val="007972BC"/>
    <w:rsid w:val="007973BC"/>
    <w:rsid w:val="00797522"/>
    <w:rsid w:val="007A0A66"/>
    <w:rsid w:val="007A0AA9"/>
    <w:rsid w:val="007A300F"/>
    <w:rsid w:val="007A4460"/>
    <w:rsid w:val="007A55A3"/>
    <w:rsid w:val="007A5891"/>
    <w:rsid w:val="007A66E2"/>
    <w:rsid w:val="007A6830"/>
    <w:rsid w:val="007A7B3B"/>
    <w:rsid w:val="007A7C3E"/>
    <w:rsid w:val="007B024F"/>
    <w:rsid w:val="007B0436"/>
    <w:rsid w:val="007B07A4"/>
    <w:rsid w:val="007B2218"/>
    <w:rsid w:val="007B2444"/>
    <w:rsid w:val="007B255C"/>
    <w:rsid w:val="007B2B92"/>
    <w:rsid w:val="007B2C43"/>
    <w:rsid w:val="007B323C"/>
    <w:rsid w:val="007B505A"/>
    <w:rsid w:val="007B5BA2"/>
    <w:rsid w:val="007B5D34"/>
    <w:rsid w:val="007B5F0E"/>
    <w:rsid w:val="007B5FFA"/>
    <w:rsid w:val="007B724C"/>
    <w:rsid w:val="007B73A3"/>
    <w:rsid w:val="007C05A2"/>
    <w:rsid w:val="007C1133"/>
    <w:rsid w:val="007C18C8"/>
    <w:rsid w:val="007C38F0"/>
    <w:rsid w:val="007C3AC7"/>
    <w:rsid w:val="007C552E"/>
    <w:rsid w:val="007C56B2"/>
    <w:rsid w:val="007C73B2"/>
    <w:rsid w:val="007C756B"/>
    <w:rsid w:val="007C7AB0"/>
    <w:rsid w:val="007D0329"/>
    <w:rsid w:val="007D0CFF"/>
    <w:rsid w:val="007D2484"/>
    <w:rsid w:val="007D2C9B"/>
    <w:rsid w:val="007D3757"/>
    <w:rsid w:val="007D3C4E"/>
    <w:rsid w:val="007D3EC1"/>
    <w:rsid w:val="007D624B"/>
    <w:rsid w:val="007D660D"/>
    <w:rsid w:val="007D676A"/>
    <w:rsid w:val="007D72A2"/>
    <w:rsid w:val="007E051B"/>
    <w:rsid w:val="007E2EFB"/>
    <w:rsid w:val="007E32D1"/>
    <w:rsid w:val="007E347D"/>
    <w:rsid w:val="007E3A6E"/>
    <w:rsid w:val="007E3CE0"/>
    <w:rsid w:val="007E4310"/>
    <w:rsid w:val="007E4572"/>
    <w:rsid w:val="007E577B"/>
    <w:rsid w:val="007E5C56"/>
    <w:rsid w:val="007E5FC9"/>
    <w:rsid w:val="007E63F7"/>
    <w:rsid w:val="007E758F"/>
    <w:rsid w:val="007E78CC"/>
    <w:rsid w:val="007E79EA"/>
    <w:rsid w:val="007E7E6F"/>
    <w:rsid w:val="007F04E2"/>
    <w:rsid w:val="007F0842"/>
    <w:rsid w:val="007F14A2"/>
    <w:rsid w:val="007F1D85"/>
    <w:rsid w:val="007F25E0"/>
    <w:rsid w:val="007F33E8"/>
    <w:rsid w:val="007F4256"/>
    <w:rsid w:val="007F53A5"/>
    <w:rsid w:val="007F6317"/>
    <w:rsid w:val="007F6D56"/>
    <w:rsid w:val="007F722E"/>
    <w:rsid w:val="007F7FEB"/>
    <w:rsid w:val="00800A28"/>
    <w:rsid w:val="008011EB"/>
    <w:rsid w:val="008021CA"/>
    <w:rsid w:val="0080234D"/>
    <w:rsid w:val="00802A66"/>
    <w:rsid w:val="00805727"/>
    <w:rsid w:val="00805D6A"/>
    <w:rsid w:val="00806022"/>
    <w:rsid w:val="0080605C"/>
    <w:rsid w:val="00806B81"/>
    <w:rsid w:val="00806EFB"/>
    <w:rsid w:val="008073F1"/>
    <w:rsid w:val="00807AE6"/>
    <w:rsid w:val="00810A05"/>
    <w:rsid w:val="00811063"/>
    <w:rsid w:val="00811B7C"/>
    <w:rsid w:val="00812D28"/>
    <w:rsid w:val="00812E81"/>
    <w:rsid w:val="00813099"/>
    <w:rsid w:val="00813BF6"/>
    <w:rsid w:val="008146B1"/>
    <w:rsid w:val="00814876"/>
    <w:rsid w:val="00814ED6"/>
    <w:rsid w:val="00815439"/>
    <w:rsid w:val="008158C8"/>
    <w:rsid w:val="00817CE6"/>
    <w:rsid w:val="00820CE4"/>
    <w:rsid w:val="0082194A"/>
    <w:rsid w:val="00821C5B"/>
    <w:rsid w:val="00821DE0"/>
    <w:rsid w:val="0082416C"/>
    <w:rsid w:val="008243FE"/>
    <w:rsid w:val="0082645B"/>
    <w:rsid w:val="00826A89"/>
    <w:rsid w:val="00826E41"/>
    <w:rsid w:val="008316D3"/>
    <w:rsid w:val="008326E3"/>
    <w:rsid w:val="00833296"/>
    <w:rsid w:val="00834647"/>
    <w:rsid w:val="00834797"/>
    <w:rsid w:val="008355A9"/>
    <w:rsid w:val="008368AC"/>
    <w:rsid w:val="008377AD"/>
    <w:rsid w:val="00837FF6"/>
    <w:rsid w:val="0084095B"/>
    <w:rsid w:val="00841F67"/>
    <w:rsid w:val="00842A41"/>
    <w:rsid w:val="0084402C"/>
    <w:rsid w:val="00844C68"/>
    <w:rsid w:val="008455BC"/>
    <w:rsid w:val="00845F66"/>
    <w:rsid w:val="008461F6"/>
    <w:rsid w:val="00846F77"/>
    <w:rsid w:val="00847C45"/>
    <w:rsid w:val="00850610"/>
    <w:rsid w:val="00850B10"/>
    <w:rsid w:val="00850F87"/>
    <w:rsid w:val="0085190D"/>
    <w:rsid w:val="008525E9"/>
    <w:rsid w:val="00852B2F"/>
    <w:rsid w:val="00853DAF"/>
    <w:rsid w:val="008555D5"/>
    <w:rsid w:val="008556E3"/>
    <w:rsid w:val="00856A4B"/>
    <w:rsid w:val="008579C9"/>
    <w:rsid w:val="00861C87"/>
    <w:rsid w:val="00861D85"/>
    <w:rsid w:val="00864332"/>
    <w:rsid w:val="00864FC8"/>
    <w:rsid w:val="00865478"/>
    <w:rsid w:val="00865A61"/>
    <w:rsid w:val="00865F70"/>
    <w:rsid w:val="008661EF"/>
    <w:rsid w:val="008666E6"/>
    <w:rsid w:val="0086694D"/>
    <w:rsid w:val="00866F8F"/>
    <w:rsid w:val="0086722A"/>
    <w:rsid w:val="00867ABB"/>
    <w:rsid w:val="00867FE8"/>
    <w:rsid w:val="0087163A"/>
    <w:rsid w:val="008718E7"/>
    <w:rsid w:val="00871FA5"/>
    <w:rsid w:val="00873089"/>
    <w:rsid w:val="00873244"/>
    <w:rsid w:val="00873FDB"/>
    <w:rsid w:val="00874313"/>
    <w:rsid w:val="008747C9"/>
    <w:rsid w:val="008748AA"/>
    <w:rsid w:val="0087583D"/>
    <w:rsid w:val="00876FD1"/>
    <w:rsid w:val="00877FF1"/>
    <w:rsid w:val="008813DD"/>
    <w:rsid w:val="00882644"/>
    <w:rsid w:val="008832E1"/>
    <w:rsid w:val="00883AA3"/>
    <w:rsid w:val="008846C0"/>
    <w:rsid w:val="00884C94"/>
    <w:rsid w:val="00885BF7"/>
    <w:rsid w:val="008870F8"/>
    <w:rsid w:val="00887F7A"/>
    <w:rsid w:val="0089131E"/>
    <w:rsid w:val="00891701"/>
    <w:rsid w:val="00892695"/>
    <w:rsid w:val="00892A0A"/>
    <w:rsid w:val="008932A8"/>
    <w:rsid w:val="00893446"/>
    <w:rsid w:val="00893AA6"/>
    <w:rsid w:val="00893E1A"/>
    <w:rsid w:val="00894609"/>
    <w:rsid w:val="00894740"/>
    <w:rsid w:val="008952DA"/>
    <w:rsid w:val="00895AB0"/>
    <w:rsid w:val="00896A51"/>
    <w:rsid w:val="008976DA"/>
    <w:rsid w:val="008977F3"/>
    <w:rsid w:val="008A04E0"/>
    <w:rsid w:val="008A191C"/>
    <w:rsid w:val="008A252B"/>
    <w:rsid w:val="008A3EDB"/>
    <w:rsid w:val="008A5114"/>
    <w:rsid w:val="008A5556"/>
    <w:rsid w:val="008A5735"/>
    <w:rsid w:val="008A59A3"/>
    <w:rsid w:val="008A5E6B"/>
    <w:rsid w:val="008A7026"/>
    <w:rsid w:val="008A747F"/>
    <w:rsid w:val="008A7AAA"/>
    <w:rsid w:val="008B0115"/>
    <w:rsid w:val="008B0189"/>
    <w:rsid w:val="008B07D2"/>
    <w:rsid w:val="008B09E2"/>
    <w:rsid w:val="008B0A9A"/>
    <w:rsid w:val="008B1805"/>
    <w:rsid w:val="008B22EB"/>
    <w:rsid w:val="008B291F"/>
    <w:rsid w:val="008B33CA"/>
    <w:rsid w:val="008B3E0E"/>
    <w:rsid w:val="008B42E9"/>
    <w:rsid w:val="008B5E1A"/>
    <w:rsid w:val="008B6CBC"/>
    <w:rsid w:val="008C07B6"/>
    <w:rsid w:val="008C0815"/>
    <w:rsid w:val="008C0BC1"/>
    <w:rsid w:val="008C3665"/>
    <w:rsid w:val="008C4D94"/>
    <w:rsid w:val="008C54C4"/>
    <w:rsid w:val="008C67AC"/>
    <w:rsid w:val="008C72E5"/>
    <w:rsid w:val="008C7A3A"/>
    <w:rsid w:val="008D0362"/>
    <w:rsid w:val="008D0E68"/>
    <w:rsid w:val="008D1414"/>
    <w:rsid w:val="008D2987"/>
    <w:rsid w:val="008D2B71"/>
    <w:rsid w:val="008D31C3"/>
    <w:rsid w:val="008D331F"/>
    <w:rsid w:val="008D3321"/>
    <w:rsid w:val="008D3509"/>
    <w:rsid w:val="008D3CE8"/>
    <w:rsid w:val="008D3DFD"/>
    <w:rsid w:val="008D3F60"/>
    <w:rsid w:val="008D4DFD"/>
    <w:rsid w:val="008D5B34"/>
    <w:rsid w:val="008D5BB4"/>
    <w:rsid w:val="008E18AE"/>
    <w:rsid w:val="008E3225"/>
    <w:rsid w:val="008E3ABE"/>
    <w:rsid w:val="008E45C5"/>
    <w:rsid w:val="008E51E4"/>
    <w:rsid w:val="008E53A9"/>
    <w:rsid w:val="008E573A"/>
    <w:rsid w:val="008E6297"/>
    <w:rsid w:val="008E6A37"/>
    <w:rsid w:val="008E6DCD"/>
    <w:rsid w:val="008E7346"/>
    <w:rsid w:val="008F0297"/>
    <w:rsid w:val="008F0D74"/>
    <w:rsid w:val="008F3791"/>
    <w:rsid w:val="008F37B1"/>
    <w:rsid w:val="008F3DBF"/>
    <w:rsid w:val="008F4438"/>
    <w:rsid w:val="008F4F08"/>
    <w:rsid w:val="008F6D39"/>
    <w:rsid w:val="00900917"/>
    <w:rsid w:val="00900C67"/>
    <w:rsid w:val="00901351"/>
    <w:rsid w:val="009024A7"/>
    <w:rsid w:val="00902B9F"/>
    <w:rsid w:val="00902DC0"/>
    <w:rsid w:val="009032E7"/>
    <w:rsid w:val="00903EDE"/>
    <w:rsid w:val="00904924"/>
    <w:rsid w:val="00905183"/>
    <w:rsid w:val="0090521E"/>
    <w:rsid w:val="009054CD"/>
    <w:rsid w:val="00905502"/>
    <w:rsid w:val="0090580D"/>
    <w:rsid w:val="00905CB0"/>
    <w:rsid w:val="00906F8D"/>
    <w:rsid w:val="00907600"/>
    <w:rsid w:val="00907A39"/>
    <w:rsid w:val="00907C10"/>
    <w:rsid w:val="00907C85"/>
    <w:rsid w:val="00907E62"/>
    <w:rsid w:val="00907EE3"/>
    <w:rsid w:val="009110FD"/>
    <w:rsid w:val="0091119F"/>
    <w:rsid w:val="0091212B"/>
    <w:rsid w:val="009123FE"/>
    <w:rsid w:val="00912EE1"/>
    <w:rsid w:val="0091313D"/>
    <w:rsid w:val="0091327A"/>
    <w:rsid w:val="009138AF"/>
    <w:rsid w:val="00913A4C"/>
    <w:rsid w:val="0091427E"/>
    <w:rsid w:val="009152D3"/>
    <w:rsid w:val="0091582A"/>
    <w:rsid w:val="00915955"/>
    <w:rsid w:val="009165D7"/>
    <w:rsid w:val="009168B3"/>
    <w:rsid w:val="00916B28"/>
    <w:rsid w:val="00916EFD"/>
    <w:rsid w:val="00917C2C"/>
    <w:rsid w:val="00921552"/>
    <w:rsid w:val="00921CC2"/>
    <w:rsid w:val="0092223B"/>
    <w:rsid w:val="0092338B"/>
    <w:rsid w:val="00924969"/>
    <w:rsid w:val="00924FF5"/>
    <w:rsid w:val="009261B0"/>
    <w:rsid w:val="00926898"/>
    <w:rsid w:val="00927935"/>
    <w:rsid w:val="009303F7"/>
    <w:rsid w:val="0093073E"/>
    <w:rsid w:val="009332F2"/>
    <w:rsid w:val="00933570"/>
    <w:rsid w:val="009352A2"/>
    <w:rsid w:val="00935A52"/>
    <w:rsid w:val="00935CDC"/>
    <w:rsid w:val="00935E08"/>
    <w:rsid w:val="00937282"/>
    <w:rsid w:val="00937B66"/>
    <w:rsid w:val="00937EAC"/>
    <w:rsid w:val="00940DA1"/>
    <w:rsid w:val="0094247A"/>
    <w:rsid w:val="00943C85"/>
    <w:rsid w:val="009444C0"/>
    <w:rsid w:val="009444CE"/>
    <w:rsid w:val="00945684"/>
    <w:rsid w:val="00945DAA"/>
    <w:rsid w:val="009463DA"/>
    <w:rsid w:val="00946787"/>
    <w:rsid w:val="009471C3"/>
    <w:rsid w:val="0094778B"/>
    <w:rsid w:val="00947CB6"/>
    <w:rsid w:val="00950A52"/>
    <w:rsid w:val="00952FA2"/>
    <w:rsid w:val="00953F6B"/>
    <w:rsid w:val="009541CC"/>
    <w:rsid w:val="0095459E"/>
    <w:rsid w:val="00954CA1"/>
    <w:rsid w:val="00954CD8"/>
    <w:rsid w:val="00955471"/>
    <w:rsid w:val="00955930"/>
    <w:rsid w:val="00955F34"/>
    <w:rsid w:val="00956093"/>
    <w:rsid w:val="00956286"/>
    <w:rsid w:val="00956C58"/>
    <w:rsid w:val="009618DF"/>
    <w:rsid w:val="00962119"/>
    <w:rsid w:val="00962522"/>
    <w:rsid w:val="00962804"/>
    <w:rsid w:val="009634F3"/>
    <w:rsid w:val="00963515"/>
    <w:rsid w:val="009636F8"/>
    <w:rsid w:val="00965B3F"/>
    <w:rsid w:val="00965C17"/>
    <w:rsid w:val="00967298"/>
    <w:rsid w:val="00970ED2"/>
    <w:rsid w:val="00971BF6"/>
    <w:rsid w:val="00971E00"/>
    <w:rsid w:val="00971FB7"/>
    <w:rsid w:val="00973938"/>
    <w:rsid w:val="00974A87"/>
    <w:rsid w:val="00974F0A"/>
    <w:rsid w:val="00975295"/>
    <w:rsid w:val="009757E3"/>
    <w:rsid w:val="00976C67"/>
    <w:rsid w:val="009773E5"/>
    <w:rsid w:val="00977859"/>
    <w:rsid w:val="00980ADC"/>
    <w:rsid w:val="009811E7"/>
    <w:rsid w:val="00981941"/>
    <w:rsid w:val="00981A21"/>
    <w:rsid w:val="00981AB0"/>
    <w:rsid w:val="00981E34"/>
    <w:rsid w:val="0098297E"/>
    <w:rsid w:val="009861E1"/>
    <w:rsid w:val="00990291"/>
    <w:rsid w:val="00990B30"/>
    <w:rsid w:val="00991AE6"/>
    <w:rsid w:val="00991B80"/>
    <w:rsid w:val="00991C12"/>
    <w:rsid w:val="0099215D"/>
    <w:rsid w:val="00992E30"/>
    <w:rsid w:val="00993898"/>
    <w:rsid w:val="00993B70"/>
    <w:rsid w:val="009944FC"/>
    <w:rsid w:val="00994B27"/>
    <w:rsid w:val="00995043"/>
    <w:rsid w:val="00995880"/>
    <w:rsid w:val="00995EC9"/>
    <w:rsid w:val="0099609D"/>
    <w:rsid w:val="009963A9"/>
    <w:rsid w:val="009978D6"/>
    <w:rsid w:val="009A02A6"/>
    <w:rsid w:val="009A0B55"/>
    <w:rsid w:val="009A151C"/>
    <w:rsid w:val="009A1A2A"/>
    <w:rsid w:val="009A2283"/>
    <w:rsid w:val="009A3032"/>
    <w:rsid w:val="009A3195"/>
    <w:rsid w:val="009A3BE7"/>
    <w:rsid w:val="009A3F29"/>
    <w:rsid w:val="009A3FB5"/>
    <w:rsid w:val="009A4B08"/>
    <w:rsid w:val="009A4BB6"/>
    <w:rsid w:val="009A4EAC"/>
    <w:rsid w:val="009A4F8C"/>
    <w:rsid w:val="009A5610"/>
    <w:rsid w:val="009A6683"/>
    <w:rsid w:val="009A7125"/>
    <w:rsid w:val="009A76D8"/>
    <w:rsid w:val="009A7A44"/>
    <w:rsid w:val="009B29B0"/>
    <w:rsid w:val="009B31ED"/>
    <w:rsid w:val="009B624A"/>
    <w:rsid w:val="009B62F6"/>
    <w:rsid w:val="009B63B5"/>
    <w:rsid w:val="009B68F0"/>
    <w:rsid w:val="009B696A"/>
    <w:rsid w:val="009C0963"/>
    <w:rsid w:val="009C0AC8"/>
    <w:rsid w:val="009C2C6F"/>
    <w:rsid w:val="009C3A0B"/>
    <w:rsid w:val="009C3CE3"/>
    <w:rsid w:val="009C44CE"/>
    <w:rsid w:val="009C64CE"/>
    <w:rsid w:val="009C6A28"/>
    <w:rsid w:val="009C71BE"/>
    <w:rsid w:val="009C7E48"/>
    <w:rsid w:val="009D15EB"/>
    <w:rsid w:val="009D197B"/>
    <w:rsid w:val="009D2586"/>
    <w:rsid w:val="009D2749"/>
    <w:rsid w:val="009D36FD"/>
    <w:rsid w:val="009D509F"/>
    <w:rsid w:val="009D5118"/>
    <w:rsid w:val="009D598E"/>
    <w:rsid w:val="009D5AE8"/>
    <w:rsid w:val="009D5B94"/>
    <w:rsid w:val="009D5C33"/>
    <w:rsid w:val="009D6472"/>
    <w:rsid w:val="009D7075"/>
    <w:rsid w:val="009E05B7"/>
    <w:rsid w:val="009E0616"/>
    <w:rsid w:val="009E15A3"/>
    <w:rsid w:val="009E2254"/>
    <w:rsid w:val="009E280E"/>
    <w:rsid w:val="009E291B"/>
    <w:rsid w:val="009E3069"/>
    <w:rsid w:val="009E5201"/>
    <w:rsid w:val="009E540C"/>
    <w:rsid w:val="009E728D"/>
    <w:rsid w:val="009E79DB"/>
    <w:rsid w:val="009E7D1C"/>
    <w:rsid w:val="009F253B"/>
    <w:rsid w:val="009F290B"/>
    <w:rsid w:val="009F2E4E"/>
    <w:rsid w:val="009F3692"/>
    <w:rsid w:val="009F3FAC"/>
    <w:rsid w:val="009F44B8"/>
    <w:rsid w:val="009F53C9"/>
    <w:rsid w:val="009F6412"/>
    <w:rsid w:val="009F644D"/>
    <w:rsid w:val="009F6892"/>
    <w:rsid w:val="009F6974"/>
    <w:rsid w:val="009F6BD5"/>
    <w:rsid w:val="009F7217"/>
    <w:rsid w:val="009F7447"/>
    <w:rsid w:val="00A00E13"/>
    <w:rsid w:val="00A01009"/>
    <w:rsid w:val="00A01B16"/>
    <w:rsid w:val="00A01B94"/>
    <w:rsid w:val="00A01D27"/>
    <w:rsid w:val="00A0345E"/>
    <w:rsid w:val="00A037B3"/>
    <w:rsid w:val="00A04F29"/>
    <w:rsid w:val="00A051F4"/>
    <w:rsid w:val="00A067DE"/>
    <w:rsid w:val="00A10F9B"/>
    <w:rsid w:val="00A11130"/>
    <w:rsid w:val="00A11BE2"/>
    <w:rsid w:val="00A12368"/>
    <w:rsid w:val="00A13EFC"/>
    <w:rsid w:val="00A1440D"/>
    <w:rsid w:val="00A144EA"/>
    <w:rsid w:val="00A149C1"/>
    <w:rsid w:val="00A14E35"/>
    <w:rsid w:val="00A15927"/>
    <w:rsid w:val="00A15CB7"/>
    <w:rsid w:val="00A161F4"/>
    <w:rsid w:val="00A17037"/>
    <w:rsid w:val="00A179B4"/>
    <w:rsid w:val="00A2045C"/>
    <w:rsid w:val="00A206C4"/>
    <w:rsid w:val="00A2327E"/>
    <w:rsid w:val="00A242FE"/>
    <w:rsid w:val="00A2490F"/>
    <w:rsid w:val="00A256D5"/>
    <w:rsid w:val="00A2572D"/>
    <w:rsid w:val="00A260AE"/>
    <w:rsid w:val="00A26B1B"/>
    <w:rsid w:val="00A26B1C"/>
    <w:rsid w:val="00A27CED"/>
    <w:rsid w:val="00A27D3E"/>
    <w:rsid w:val="00A300AF"/>
    <w:rsid w:val="00A309B1"/>
    <w:rsid w:val="00A30B36"/>
    <w:rsid w:val="00A30FEA"/>
    <w:rsid w:val="00A32CB4"/>
    <w:rsid w:val="00A347D3"/>
    <w:rsid w:val="00A35BE0"/>
    <w:rsid w:val="00A35EAA"/>
    <w:rsid w:val="00A37510"/>
    <w:rsid w:val="00A40788"/>
    <w:rsid w:val="00A412B9"/>
    <w:rsid w:val="00A419DC"/>
    <w:rsid w:val="00A41A17"/>
    <w:rsid w:val="00A429CF"/>
    <w:rsid w:val="00A42AF0"/>
    <w:rsid w:val="00A42C7D"/>
    <w:rsid w:val="00A4374D"/>
    <w:rsid w:val="00A43D8B"/>
    <w:rsid w:val="00A44319"/>
    <w:rsid w:val="00A45217"/>
    <w:rsid w:val="00A45FC9"/>
    <w:rsid w:val="00A46F64"/>
    <w:rsid w:val="00A47692"/>
    <w:rsid w:val="00A478D8"/>
    <w:rsid w:val="00A47A5F"/>
    <w:rsid w:val="00A506C0"/>
    <w:rsid w:val="00A50B6B"/>
    <w:rsid w:val="00A5280B"/>
    <w:rsid w:val="00A52B68"/>
    <w:rsid w:val="00A53EFC"/>
    <w:rsid w:val="00A54326"/>
    <w:rsid w:val="00A5608A"/>
    <w:rsid w:val="00A56514"/>
    <w:rsid w:val="00A56695"/>
    <w:rsid w:val="00A56814"/>
    <w:rsid w:val="00A568DD"/>
    <w:rsid w:val="00A60652"/>
    <w:rsid w:val="00A609D4"/>
    <w:rsid w:val="00A60DC1"/>
    <w:rsid w:val="00A64883"/>
    <w:rsid w:val="00A663A3"/>
    <w:rsid w:val="00A66639"/>
    <w:rsid w:val="00A666C3"/>
    <w:rsid w:val="00A67EF2"/>
    <w:rsid w:val="00A705E8"/>
    <w:rsid w:val="00A71BBB"/>
    <w:rsid w:val="00A724A2"/>
    <w:rsid w:val="00A733FC"/>
    <w:rsid w:val="00A7368A"/>
    <w:rsid w:val="00A73FE4"/>
    <w:rsid w:val="00A75202"/>
    <w:rsid w:val="00A756A8"/>
    <w:rsid w:val="00A76573"/>
    <w:rsid w:val="00A81EBD"/>
    <w:rsid w:val="00A82A42"/>
    <w:rsid w:val="00A83913"/>
    <w:rsid w:val="00A85426"/>
    <w:rsid w:val="00A854F3"/>
    <w:rsid w:val="00A859F2"/>
    <w:rsid w:val="00A86689"/>
    <w:rsid w:val="00A86EF6"/>
    <w:rsid w:val="00A87B1A"/>
    <w:rsid w:val="00A90E4E"/>
    <w:rsid w:val="00A90FBB"/>
    <w:rsid w:val="00A91733"/>
    <w:rsid w:val="00A91ACB"/>
    <w:rsid w:val="00A91BBC"/>
    <w:rsid w:val="00A91C6C"/>
    <w:rsid w:val="00A92931"/>
    <w:rsid w:val="00A93BD7"/>
    <w:rsid w:val="00A93DAE"/>
    <w:rsid w:val="00A9425A"/>
    <w:rsid w:val="00A9527A"/>
    <w:rsid w:val="00A958C9"/>
    <w:rsid w:val="00A95F24"/>
    <w:rsid w:val="00A966D6"/>
    <w:rsid w:val="00A96D82"/>
    <w:rsid w:val="00AA124F"/>
    <w:rsid w:val="00AA1877"/>
    <w:rsid w:val="00AA194D"/>
    <w:rsid w:val="00AA1DB4"/>
    <w:rsid w:val="00AA1F1A"/>
    <w:rsid w:val="00AA2C85"/>
    <w:rsid w:val="00AA2DF2"/>
    <w:rsid w:val="00AA3405"/>
    <w:rsid w:val="00AA3D96"/>
    <w:rsid w:val="00AA403C"/>
    <w:rsid w:val="00AA4BC8"/>
    <w:rsid w:val="00AA4EC9"/>
    <w:rsid w:val="00AA5275"/>
    <w:rsid w:val="00AA58B0"/>
    <w:rsid w:val="00AA60EA"/>
    <w:rsid w:val="00AA623A"/>
    <w:rsid w:val="00AA663F"/>
    <w:rsid w:val="00AA703E"/>
    <w:rsid w:val="00AA7F61"/>
    <w:rsid w:val="00AB0C8D"/>
    <w:rsid w:val="00AB13F3"/>
    <w:rsid w:val="00AB1F53"/>
    <w:rsid w:val="00AB3270"/>
    <w:rsid w:val="00AB33CC"/>
    <w:rsid w:val="00AC0306"/>
    <w:rsid w:val="00AC0BCD"/>
    <w:rsid w:val="00AC0DCE"/>
    <w:rsid w:val="00AC0FFB"/>
    <w:rsid w:val="00AC1576"/>
    <w:rsid w:val="00AC224E"/>
    <w:rsid w:val="00AC3A6C"/>
    <w:rsid w:val="00AC3D36"/>
    <w:rsid w:val="00AC3DB7"/>
    <w:rsid w:val="00AC3E71"/>
    <w:rsid w:val="00AC4651"/>
    <w:rsid w:val="00AC4835"/>
    <w:rsid w:val="00AC4D41"/>
    <w:rsid w:val="00AC6695"/>
    <w:rsid w:val="00AD02CF"/>
    <w:rsid w:val="00AD161D"/>
    <w:rsid w:val="00AD2025"/>
    <w:rsid w:val="00AD4B3F"/>
    <w:rsid w:val="00AD6628"/>
    <w:rsid w:val="00AD7826"/>
    <w:rsid w:val="00AE0C86"/>
    <w:rsid w:val="00AE0D4E"/>
    <w:rsid w:val="00AE1880"/>
    <w:rsid w:val="00AE1E0B"/>
    <w:rsid w:val="00AE23FA"/>
    <w:rsid w:val="00AE27FA"/>
    <w:rsid w:val="00AE2AA2"/>
    <w:rsid w:val="00AE31C2"/>
    <w:rsid w:val="00AE371E"/>
    <w:rsid w:val="00AE380C"/>
    <w:rsid w:val="00AE38DE"/>
    <w:rsid w:val="00AE44E8"/>
    <w:rsid w:val="00AE4C5F"/>
    <w:rsid w:val="00AE586A"/>
    <w:rsid w:val="00AE629D"/>
    <w:rsid w:val="00AE680E"/>
    <w:rsid w:val="00AE7DAC"/>
    <w:rsid w:val="00AF25FC"/>
    <w:rsid w:val="00AF2EF3"/>
    <w:rsid w:val="00AF3152"/>
    <w:rsid w:val="00AF369D"/>
    <w:rsid w:val="00AF40ED"/>
    <w:rsid w:val="00AF4537"/>
    <w:rsid w:val="00AF4551"/>
    <w:rsid w:val="00AF4C2C"/>
    <w:rsid w:val="00AF5BA6"/>
    <w:rsid w:val="00AF5FEC"/>
    <w:rsid w:val="00AF6DED"/>
    <w:rsid w:val="00AF77B2"/>
    <w:rsid w:val="00AF7B3B"/>
    <w:rsid w:val="00AF7F84"/>
    <w:rsid w:val="00B00A6A"/>
    <w:rsid w:val="00B00AC9"/>
    <w:rsid w:val="00B00B1E"/>
    <w:rsid w:val="00B013CA"/>
    <w:rsid w:val="00B0140F"/>
    <w:rsid w:val="00B01FD9"/>
    <w:rsid w:val="00B02444"/>
    <w:rsid w:val="00B02F0E"/>
    <w:rsid w:val="00B02FD8"/>
    <w:rsid w:val="00B03727"/>
    <w:rsid w:val="00B048B1"/>
    <w:rsid w:val="00B06DE1"/>
    <w:rsid w:val="00B10B5E"/>
    <w:rsid w:val="00B1138C"/>
    <w:rsid w:val="00B11AA8"/>
    <w:rsid w:val="00B12490"/>
    <w:rsid w:val="00B12F56"/>
    <w:rsid w:val="00B13CCF"/>
    <w:rsid w:val="00B15F74"/>
    <w:rsid w:val="00B16106"/>
    <w:rsid w:val="00B16341"/>
    <w:rsid w:val="00B16361"/>
    <w:rsid w:val="00B1639A"/>
    <w:rsid w:val="00B169DD"/>
    <w:rsid w:val="00B17500"/>
    <w:rsid w:val="00B17C15"/>
    <w:rsid w:val="00B17DA2"/>
    <w:rsid w:val="00B206A3"/>
    <w:rsid w:val="00B20E79"/>
    <w:rsid w:val="00B21431"/>
    <w:rsid w:val="00B21CEA"/>
    <w:rsid w:val="00B23097"/>
    <w:rsid w:val="00B235B9"/>
    <w:rsid w:val="00B238DE"/>
    <w:rsid w:val="00B24518"/>
    <w:rsid w:val="00B2496C"/>
    <w:rsid w:val="00B30F59"/>
    <w:rsid w:val="00B31004"/>
    <w:rsid w:val="00B315B4"/>
    <w:rsid w:val="00B3296D"/>
    <w:rsid w:val="00B33867"/>
    <w:rsid w:val="00B341F1"/>
    <w:rsid w:val="00B346DC"/>
    <w:rsid w:val="00B357B1"/>
    <w:rsid w:val="00B35A52"/>
    <w:rsid w:val="00B3615B"/>
    <w:rsid w:val="00B36A1F"/>
    <w:rsid w:val="00B3798A"/>
    <w:rsid w:val="00B40C77"/>
    <w:rsid w:val="00B414CC"/>
    <w:rsid w:val="00B42948"/>
    <w:rsid w:val="00B43ABF"/>
    <w:rsid w:val="00B43BBD"/>
    <w:rsid w:val="00B43CA0"/>
    <w:rsid w:val="00B45874"/>
    <w:rsid w:val="00B45FAB"/>
    <w:rsid w:val="00B46760"/>
    <w:rsid w:val="00B471D2"/>
    <w:rsid w:val="00B5162F"/>
    <w:rsid w:val="00B52EE0"/>
    <w:rsid w:val="00B52F44"/>
    <w:rsid w:val="00B530A5"/>
    <w:rsid w:val="00B534EE"/>
    <w:rsid w:val="00B535BC"/>
    <w:rsid w:val="00B54535"/>
    <w:rsid w:val="00B570A3"/>
    <w:rsid w:val="00B57AC5"/>
    <w:rsid w:val="00B57B35"/>
    <w:rsid w:val="00B60CD5"/>
    <w:rsid w:val="00B61040"/>
    <w:rsid w:val="00B63615"/>
    <w:rsid w:val="00B63910"/>
    <w:rsid w:val="00B64FB2"/>
    <w:rsid w:val="00B664C7"/>
    <w:rsid w:val="00B6751B"/>
    <w:rsid w:val="00B70B1D"/>
    <w:rsid w:val="00B70C1F"/>
    <w:rsid w:val="00B70EE2"/>
    <w:rsid w:val="00B73614"/>
    <w:rsid w:val="00B737F8"/>
    <w:rsid w:val="00B73DA5"/>
    <w:rsid w:val="00B741CE"/>
    <w:rsid w:val="00B74777"/>
    <w:rsid w:val="00B75422"/>
    <w:rsid w:val="00B76281"/>
    <w:rsid w:val="00B764F1"/>
    <w:rsid w:val="00B77371"/>
    <w:rsid w:val="00B775D1"/>
    <w:rsid w:val="00B820B2"/>
    <w:rsid w:val="00B82130"/>
    <w:rsid w:val="00B82FE3"/>
    <w:rsid w:val="00B839F6"/>
    <w:rsid w:val="00B83E78"/>
    <w:rsid w:val="00B84196"/>
    <w:rsid w:val="00B843DC"/>
    <w:rsid w:val="00B854C0"/>
    <w:rsid w:val="00B8555F"/>
    <w:rsid w:val="00B85BDE"/>
    <w:rsid w:val="00B86BE0"/>
    <w:rsid w:val="00B8734C"/>
    <w:rsid w:val="00B92390"/>
    <w:rsid w:val="00B927B6"/>
    <w:rsid w:val="00B92D22"/>
    <w:rsid w:val="00B93FD5"/>
    <w:rsid w:val="00B940B4"/>
    <w:rsid w:val="00B947FC"/>
    <w:rsid w:val="00B95425"/>
    <w:rsid w:val="00B9631E"/>
    <w:rsid w:val="00BA09B0"/>
    <w:rsid w:val="00BA0B5D"/>
    <w:rsid w:val="00BA1FED"/>
    <w:rsid w:val="00BA2AA5"/>
    <w:rsid w:val="00BA2B17"/>
    <w:rsid w:val="00BA5638"/>
    <w:rsid w:val="00BA76EC"/>
    <w:rsid w:val="00BB0718"/>
    <w:rsid w:val="00BB24BA"/>
    <w:rsid w:val="00BB26D6"/>
    <w:rsid w:val="00BB2A07"/>
    <w:rsid w:val="00BB2CFB"/>
    <w:rsid w:val="00BB36D6"/>
    <w:rsid w:val="00BB438E"/>
    <w:rsid w:val="00BB4629"/>
    <w:rsid w:val="00BB545E"/>
    <w:rsid w:val="00BB5D65"/>
    <w:rsid w:val="00BB66D5"/>
    <w:rsid w:val="00BB6836"/>
    <w:rsid w:val="00BB755B"/>
    <w:rsid w:val="00BC01BE"/>
    <w:rsid w:val="00BC062E"/>
    <w:rsid w:val="00BC1A20"/>
    <w:rsid w:val="00BC1B0E"/>
    <w:rsid w:val="00BC1FDD"/>
    <w:rsid w:val="00BC24E2"/>
    <w:rsid w:val="00BC2C04"/>
    <w:rsid w:val="00BC30A1"/>
    <w:rsid w:val="00BC3346"/>
    <w:rsid w:val="00BC35BA"/>
    <w:rsid w:val="00BC3C0B"/>
    <w:rsid w:val="00BC4B08"/>
    <w:rsid w:val="00BC4C94"/>
    <w:rsid w:val="00BC4D75"/>
    <w:rsid w:val="00BC545F"/>
    <w:rsid w:val="00BC54D3"/>
    <w:rsid w:val="00BC5D72"/>
    <w:rsid w:val="00BC5E74"/>
    <w:rsid w:val="00BC6591"/>
    <w:rsid w:val="00BC696C"/>
    <w:rsid w:val="00BC6A8C"/>
    <w:rsid w:val="00BC7F1C"/>
    <w:rsid w:val="00BD033F"/>
    <w:rsid w:val="00BD0B66"/>
    <w:rsid w:val="00BD2358"/>
    <w:rsid w:val="00BD2CE8"/>
    <w:rsid w:val="00BD355E"/>
    <w:rsid w:val="00BD4745"/>
    <w:rsid w:val="00BD633E"/>
    <w:rsid w:val="00BD643F"/>
    <w:rsid w:val="00BD72F8"/>
    <w:rsid w:val="00BE0335"/>
    <w:rsid w:val="00BE08ED"/>
    <w:rsid w:val="00BE092E"/>
    <w:rsid w:val="00BE098A"/>
    <w:rsid w:val="00BE18F2"/>
    <w:rsid w:val="00BE26F2"/>
    <w:rsid w:val="00BE29AA"/>
    <w:rsid w:val="00BE2A7A"/>
    <w:rsid w:val="00BE2D28"/>
    <w:rsid w:val="00BE3001"/>
    <w:rsid w:val="00BE438E"/>
    <w:rsid w:val="00BE4927"/>
    <w:rsid w:val="00BE4D3A"/>
    <w:rsid w:val="00BE4FA7"/>
    <w:rsid w:val="00BE5F68"/>
    <w:rsid w:val="00BE6167"/>
    <w:rsid w:val="00BE6885"/>
    <w:rsid w:val="00BE697B"/>
    <w:rsid w:val="00BE6BF9"/>
    <w:rsid w:val="00BE7503"/>
    <w:rsid w:val="00BF11EF"/>
    <w:rsid w:val="00BF13E0"/>
    <w:rsid w:val="00BF1F6A"/>
    <w:rsid w:val="00BF2D78"/>
    <w:rsid w:val="00BF4599"/>
    <w:rsid w:val="00BF5A69"/>
    <w:rsid w:val="00BF6157"/>
    <w:rsid w:val="00BF6259"/>
    <w:rsid w:val="00BF7E3C"/>
    <w:rsid w:val="00C006C1"/>
    <w:rsid w:val="00C013D6"/>
    <w:rsid w:val="00C01C96"/>
    <w:rsid w:val="00C02C1C"/>
    <w:rsid w:val="00C02D5F"/>
    <w:rsid w:val="00C02DC8"/>
    <w:rsid w:val="00C02FF8"/>
    <w:rsid w:val="00C0327A"/>
    <w:rsid w:val="00C03C07"/>
    <w:rsid w:val="00C04782"/>
    <w:rsid w:val="00C04BDF"/>
    <w:rsid w:val="00C05492"/>
    <w:rsid w:val="00C05B4D"/>
    <w:rsid w:val="00C0601D"/>
    <w:rsid w:val="00C06B51"/>
    <w:rsid w:val="00C077B5"/>
    <w:rsid w:val="00C1130F"/>
    <w:rsid w:val="00C14060"/>
    <w:rsid w:val="00C14E28"/>
    <w:rsid w:val="00C15080"/>
    <w:rsid w:val="00C151AA"/>
    <w:rsid w:val="00C157E7"/>
    <w:rsid w:val="00C15DD6"/>
    <w:rsid w:val="00C15F9D"/>
    <w:rsid w:val="00C1715D"/>
    <w:rsid w:val="00C174BC"/>
    <w:rsid w:val="00C208EB"/>
    <w:rsid w:val="00C22871"/>
    <w:rsid w:val="00C228A7"/>
    <w:rsid w:val="00C230D6"/>
    <w:rsid w:val="00C23342"/>
    <w:rsid w:val="00C23EA6"/>
    <w:rsid w:val="00C23ED7"/>
    <w:rsid w:val="00C24A45"/>
    <w:rsid w:val="00C25456"/>
    <w:rsid w:val="00C27870"/>
    <w:rsid w:val="00C279EC"/>
    <w:rsid w:val="00C27A08"/>
    <w:rsid w:val="00C30442"/>
    <w:rsid w:val="00C31CB7"/>
    <w:rsid w:val="00C31CD7"/>
    <w:rsid w:val="00C345D2"/>
    <w:rsid w:val="00C34784"/>
    <w:rsid w:val="00C35283"/>
    <w:rsid w:val="00C3562A"/>
    <w:rsid w:val="00C36A80"/>
    <w:rsid w:val="00C36E41"/>
    <w:rsid w:val="00C37719"/>
    <w:rsid w:val="00C40494"/>
    <w:rsid w:val="00C406DB"/>
    <w:rsid w:val="00C40BA1"/>
    <w:rsid w:val="00C413E1"/>
    <w:rsid w:val="00C413EB"/>
    <w:rsid w:val="00C4156D"/>
    <w:rsid w:val="00C41862"/>
    <w:rsid w:val="00C424BD"/>
    <w:rsid w:val="00C42714"/>
    <w:rsid w:val="00C432EE"/>
    <w:rsid w:val="00C43305"/>
    <w:rsid w:val="00C4479B"/>
    <w:rsid w:val="00C44F86"/>
    <w:rsid w:val="00C45471"/>
    <w:rsid w:val="00C460FF"/>
    <w:rsid w:val="00C468C6"/>
    <w:rsid w:val="00C46A6D"/>
    <w:rsid w:val="00C501D3"/>
    <w:rsid w:val="00C512C9"/>
    <w:rsid w:val="00C51365"/>
    <w:rsid w:val="00C517CD"/>
    <w:rsid w:val="00C51B05"/>
    <w:rsid w:val="00C529C5"/>
    <w:rsid w:val="00C52F56"/>
    <w:rsid w:val="00C5341C"/>
    <w:rsid w:val="00C538BC"/>
    <w:rsid w:val="00C539F2"/>
    <w:rsid w:val="00C54031"/>
    <w:rsid w:val="00C546F2"/>
    <w:rsid w:val="00C54B25"/>
    <w:rsid w:val="00C570AD"/>
    <w:rsid w:val="00C5789C"/>
    <w:rsid w:val="00C6044A"/>
    <w:rsid w:val="00C611A9"/>
    <w:rsid w:val="00C61E96"/>
    <w:rsid w:val="00C64247"/>
    <w:rsid w:val="00C64292"/>
    <w:rsid w:val="00C65B48"/>
    <w:rsid w:val="00C65DC1"/>
    <w:rsid w:val="00C65E41"/>
    <w:rsid w:val="00C672D5"/>
    <w:rsid w:val="00C672DF"/>
    <w:rsid w:val="00C67732"/>
    <w:rsid w:val="00C67E51"/>
    <w:rsid w:val="00C70861"/>
    <w:rsid w:val="00C70DD9"/>
    <w:rsid w:val="00C7111A"/>
    <w:rsid w:val="00C71304"/>
    <w:rsid w:val="00C71310"/>
    <w:rsid w:val="00C71649"/>
    <w:rsid w:val="00C72836"/>
    <w:rsid w:val="00C72C75"/>
    <w:rsid w:val="00C737AA"/>
    <w:rsid w:val="00C73BDA"/>
    <w:rsid w:val="00C73F21"/>
    <w:rsid w:val="00C75A94"/>
    <w:rsid w:val="00C76684"/>
    <w:rsid w:val="00C76E92"/>
    <w:rsid w:val="00C77A81"/>
    <w:rsid w:val="00C81C4B"/>
    <w:rsid w:val="00C81E3F"/>
    <w:rsid w:val="00C8224D"/>
    <w:rsid w:val="00C82774"/>
    <w:rsid w:val="00C82CA4"/>
    <w:rsid w:val="00C83305"/>
    <w:rsid w:val="00C8348B"/>
    <w:rsid w:val="00C8641A"/>
    <w:rsid w:val="00C86DB6"/>
    <w:rsid w:val="00C9022F"/>
    <w:rsid w:val="00C90F65"/>
    <w:rsid w:val="00C91765"/>
    <w:rsid w:val="00C91CDD"/>
    <w:rsid w:val="00C91E16"/>
    <w:rsid w:val="00C91E18"/>
    <w:rsid w:val="00C922A2"/>
    <w:rsid w:val="00C939B8"/>
    <w:rsid w:val="00C93C78"/>
    <w:rsid w:val="00C948F5"/>
    <w:rsid w:val="00C96AAB"/>
    <w:rsid w:val="00CA005D"/>
    <w:rsid w:val="00CA0281"/>
    <w:rsid w:val="00CA0346"/>
    <w:rsid w:val="00CA0826"/>
    <w:rsid w:val="00CA0BC1"/>
    <w:rsid w:val="00CA174D"/>
    <w:rsid w:val="00CA18BF"/>
    <w:rsid w:val="00CA1917"/>
    <w:rsid w:val="00CA2628"/>
    <w:rsid w:val="00CA3410"/>
    <w:rsid w:val="00CA44CC"/>
    <w:rsid w:val="00CA4834"/>
    <w:rsid w:val="00CA4E44"/>
    <w:rsid w:val="00CA5E1C"/>
    <w:rsid w:val="00CA6044"/>
    <w:rsid w:val="00CA636C"/>
    <w:rsid w:val="00CA7443"/>
    <w:rsid w:val="00CB0F65"/>
    <w:rsid w:val="00CB110C"/>
    <w:rsid w:val="00CB15FF"/>
    <w:rsid w:val="00CB17BA"/>
    <w:rsid w:val="00CB1F75"/>
    <w:rsid w:val="00CB2489"/>
    <w:rsid w:val="00CB2F9A"/>
    <w:rsid w:val="00CB373E"/>
    <w:rsid w:val="00CB419F"/>
    <w:rsid w:val="00CB43C2"/>
    <w:rsid w:val="00CB6DB1"/>
    <w:rsid w:val="00CB7ED5"/>
    <w:rsid w:val="00CC058F"/>
    <w:rsid w:val="00CC0815"/>
    <w:rsid w:val="00CC18FA"/>
    <w:rsid w:val="00CC1910"/>
    <w:rsid w:val="00CC31D0"/>
    <w:rsid w:val="00CC3732"/>
    <w:rsid w:val="00CC3D7A"/>
    <w:rsid w:val="00CC3FF7"/>
    <w:rsid w:val="00CC4653"/>
    <w:rsid w:val="00CC4942"/>
    <w:rsid w:val="00CC4C40"/>
    <w:rsid w:val="00CC4F9A"/>
    <w:rsid w:val="00CC5A60"/>
    <w:rsid w:val="00CC5C8F"/>
    <w:rsid w:val="00CC5D29"/>
    <w:rsid w:val="00CC5D94"/>
    <w:rsid w:val="00CC5F17"/>
    <w:rsid w:val="00CC6E91"/>
    <w:rsid w:val="00CC7C29"/>
    <w:rsid w:val="00CD013A"/>
    <w:rsid w:val="00CD054E"/>
    <w:rsid w:val="00CD067B"/>
    <w:rsid w:val="00CD0BCA"/>
    <w:rsid w:val="00CD22E4"/>
    <w:rsid w:val="00CD2A3F"/>
    <w:rsid w:val="00CD31F0"/>
    <w:rsid w:val="00CD34FA"/>
    <w:rsid w:val="00CD3C90"/>
    <w:rsid w:val="00CD402C"/>
    <w:rsid w:val="00CD4610"/>
    <w:rsid w:val="00CD507F"/>
    <w:rsid w:val="00CD7C31"/>
    <w:rsid w:val="00CE0A96"/>
    <w:rsid w:val="00CE1E2E"/>
    <w:rsid w:val="00CE242D"/>
    <w:rsid w:val="00CE27E0"/>
    <w:rsid w:val="00CE2BFC"/>
    <w:rsid w:val="00CE3CA4"/>
    <w:rsid w:val="00CE4246"/>
    <w:rsid w:val="00CE5427"/>
    <w:rsid w:val="00CE58C6"/>
    <w:rsid w:val="00CE6668"/>
    <w:rsid w:val="00CE68ED"/>
    <w:rsid w:val="00CE7473"/>
    <w:rsid w:val="00CE7F1F"/>
    <w:rsid w:val="00CF098B"/>
    <w:rsid w:val="00CF0F42"/>
    <w:rsid w:val="00CF1F00"/>
    <w:rsid w:val="00CF24E1"/>
    <w:rsid w:val="00CF2E0D"/>
    <w:rsid w:val="00CF3175"/>
    <w:rsid w:val="00CF3A5D"/>
    <w:rsid w:val="00CF4266"/>
    <w:rsid w:val="00CF4B1B"/>
    <w:rsid w:val="00CF68DE"/>
    <w:rsid w:val="00CF6C89"/>
    <w:rsid w:val="00CF6E72"/>
    <w:rsid w:val="00CF6F9F"/>
    <w:rsid w:val="00CF6FF2"/>
    <w:rsid w:val="00CF7305"/>
    <w:rsid w:val="00CF7C22"/>
    <w:rsid w:val="00D00AC2"/>
    <w:rsid w:val="00D01092"/>
    <w:rsid w:val="00D01D33"/>
    <w:rsid w:val="00D025C8"/>
    <w:rsid w:val="00D02B5C"/>
    <w:rsid w:val="00D02C73"/>
    <w:rsid w:val="00D03526"/>
    <w:rsid w:val="00D039F9"/>
    <w:rsid w:val="00D04B0F"/>
    <w:rsid w:val="00D0541F"/>
    <w:rsid w:val="00D05D54"/>
    <w:rsid w:val="00D069CF"/>
    <w:rsid w:val="00D100B3"/>
    <w:rsid w:val="00D1093E"/>
    <w:rsid w:val="00D10F7F"/>
    <w:rsid w:val="00D11491"/>
    <w:rsid w:val="00D11C0A"/>
    <w:rsid w:val="00D1213B"/>
    <w:rsid w:val="00D13BC5"/>
    <w:rsid w:val="00D13F9C"/>
    <w:rsid w:val="00D15225"/>
    <w:rsid w:val="00D15290"/>
    <w:rsid w:val="00D16FA9"/>
    <w:rsid w:val="00D17C74"/>
    <w:rsid w:val="00D20078"/>
    <w:rsid w:val="00D20691"/>
    <w:rsid w:val="00D21C2C"/>
    <w:rsid w:val="00D21EDB"/>
    <w:rsid w:val="00D2378A"/>
    <w:rsid w:val="00D242D2"/>
    <w:rsid w:val="00D244C1"/>
    <w:rsid w:val="00D2509A"/>
    <w:rsid w:val="00D26817"/>
    <w:rsid w:val="00D2796C"/>
    <w:rsid w:val="00D27D2B"/>
    <w:rsid w:val="00D27FE6"/>
    <w:rsid w:val="00D31988"/>
    <w:rsid w:val="00D31ECC"/>
    <w:rsid w:val="00D32944"/>
    <w:rsid w:val="00D32983"/>
    <w:rsid w:val="00D33269"/>
    <w:rsid w:val="00D33808"/>
    <w:rsid w:val="00D33E65"/>
    <w:rsid w:val="00D34BFF"/>
    <w:rsid w:val="00D354B2"/>
    <w:rsid w:val="00D35A86"/>
    <w:rsid w:val="00D3687E"/>
    <w:rsid w:val="00D36C5C"/>
    <w:rsid w:val="00D37D88"/>
    <w:rsid w:val="00D37F6C"/>
    <w:rsid w:val="00D400BD"/>
    <w:rsid w:val="00D412A9"/>
    <w:rsid w:val="00D41BF0"/>
    <w:rsid w:val="00D42D77"/>
    <w:rsid w:val="00D433A5"/>
    <w:rsid w:val="00D43C70"/>
    <w:rsid w:val="00D4421D"/>
    <w:rsid w:val="00D450EA"/>
    <w:rsid w:val="00D4519A"/>
    <w:rsid w:val="00D458C3"/>
    <w:rsid w:val="00D45E4F"/>
    <w:rsid w:val="00D45FB7"/>
    <w:rsid w:val="00D469A4"/>
    <w:rsid w:val="00D46AC2"/>
    <w:rsid w:val="00D46D54"/>
    <w:rsid w:val="00D475A0"/>
    <w:rsid w:val="00D47A70"/>
    <w:rsid w:val="00D5055A"/>
    <w:rsid w:val="00D508AD"/>
    <w:rsid w:val="00D51BC6"/>
    <w:rsid w:val="00D522F3"/>
    <w:rsid w:val="00D53989"/>
    <w:rsid w:val="00D56690"/>
    <w:rsid w:val="00D56CAD"/>
    <w:rsid w:val="00D56E09"/>
    <w:rsid w:val="00D57E49"/>
    <w:rsid w:val="00D60182"/>
    <w:rsid w:val="00D60956"/>
    <w:rsid w:val="00D613D1"/>
    <w:rsid w:val="00D6160D"/>
    <w:rsid w:val="00D616C2"/>
    <w:rsid w:val="00D618F1"/>
    <w:rsid w:val="00D61F56"/>
    <w:rsid w:val="00D629CA"/>
    <w:rsid w:val="00D62CB0"/>
    <w:rsid w:val="00D63E59"/>
    <w:rsid w:val="00D64E41"/>
    <w:rsid w:val="00D65265"/>
    <w:rsid w:val="00D67136"/>
    <w:rsid w:val="00D67C09"/>
    <w:rsid w:val="00D67C68"/>
    <w:rsid w:val="00D71A77"/>
    <w:rsid w:val="00D7215C"/>
    <w:rsid w:val="00D747EE"/>
    <w:rsid w:val="00D74946"/>
    <w:rsid w:val="00D74DDF"/>
    <w:rsid w:val="00D7665D"/>
    <w:rsid w:val="00D767E2"/>
    <w:rsid w:val="00D76DE6"/>
    <w:rsid w:val="00D77802"/>
    <w:rsid w:val="00D77B59"/>
    <w:rsid w:val="00D80432"/>
    <w:rsid w:val="00D806A8"/>
    <w:rsid w:val="00D812AD"/>
    <w:rsid w:val="00D81E21"/>
    <w:rsid w:val="00D8238D"/>
    <w:rsid w:val="00D83236"/>
    <w:rsid w:val="00D8349D"/>
    <w:rsid w:val="00D83BC4"/>
    <w:rsid w:val="00D8482E"/>
    <w:rsid w:val="00D84939"/>
    <w:rsid w:val="00D853E9"/>
    <w:rsid w:val="00D854A2"/>
    <w:rsid w:val="00D85A00"/>
    <w:rsid w:val="00D860DF"/>
    <w:rsid w:val="00D8630D"/>
    <w:rsid w:val="00D864E2"/>
    <w:rsid w:val="00D87203"/>
    <w:rsid w:val="00D87325"/>
    <w:rsid w:val="00D879CC"/>
    <w:rsid w:val="00D87CFB"/>
    <w:rsid w:val="00D9125F"/>
    <w:rsid w:val="00D913B6"/>
    <w:rsid w:val="00D924DD"/>
    <w:rsid w:val="00D925F5"/>
    <w:rsid w:val="00D9301F"/>
    <w:rsid w:val="00D9318E"/>
    <w:rsid w:val="00D94DFE"/>
    <w:rsid w:val="00D95A82"/>
    <w:rsid w:val="00D95C6B"/>
    <w:rsid w:val="00D95EE0"/>
    <w:rsid w:val="00D960E7"/>
    <w:rsid w:val="00D96640"/>
    <w:rsid w:val="00D9719F"/>
    <w:rsid w:val="00DA1C5F"/>
    <w:rsid w:val="00DA334D"/>
    <w:rsid w:val="00DA3507"/>
    <w:rsid w:val="00DA4534"/>
    <w:rsid w:val="00DA5884"/>
    <w:rsid w:val="00DA5B30"/>
    <w:rsid w:val="00DA6054"/>
    <w:rsid w:val="00DA6310"/>
    <w:rsid w:val="00DA6A46"/>
    <w:rsid w:val="00DA6D78"/>
    <w:rsid w:val="00DA6D87"/>
    <w:rsid w:val="00DA6F58"/>
    <w:rsid w:val="00DA6F62"/>
    <w:rsid w:val="00DA7310"/>
    <w:rsid w:val="00DB156E"/>
    <w:rsid w:val="00DB1BB1"/>
    <w:rsid w:val="00DB20DE"/>
    <w:rsid w:val="00DB24B1"/>
    <w:rsid w:val="00DB307E"/>
    <w:rsid w:val="00DB30BE"/>
    <w:rsid w:val="00DB3AA9"/>
    <w:rsid w:val="00DB44C9"/>
    <w:rsid w:val="00DB5157"/>
    <w:rsid w:val="00DB72E0"/>
    <w:rsid w:val="00DB7516"/>
    <w:rsid w:val="00DC00C9"/>
    <w:rsid w:val="00DC01C1"/>
    <w:rsid w:val="00DC05C4"/>
    <w:rsid w:val="00DC21FC"/>
    <w:rsid w:val="00DC221D"/>
    <w:rsid w:val="00DC239C"/>
    <w:rsid w:val="00DC2800"/>
    <w:rsid w:val="00DC4A99"/>
    <w:rsid w:val="00DC5009"/>
    <w:rsid w:val="00DC50BB"/>
    <w:rsid w:val="00DC58CC"/>
    <w:rsid w:val="00DC5A69"/>
    <w:rsid w:val="00DC5CF0"/>
    <w:rsid w:val="00DC6CC2"/>
    <w:rsid w:val="00DC6CE6"/>
    <w:rsid w:val="00DC730A"/>
    <w:rsid w:val="00DC76EC"/>
    <w:rsid w:val="00DC7702"/>
    <w:rsid w:val="00DD24A8"/>
    <w:rsid w:val="00DD3EDD"/>
    <w:rsid w:val="00DD45E1"/>
    <w:rsid w:val="00DD521D"/>
    <w:rsid w:val="00DD53AE"/>
    <w:rsid w:val="00DD5E6F"/>
    <w:rsid w:val="00DD6300"/>
    <w:rsid w:val="00DE00B1"/>
    <w:rsid w:val="00DE026F"/>
    <w:rsid w:val="00DE084B"/>
    <w:rsid w:val="00DE15D5"/>
    <w:rsid w:val="00DE18B3"/>
    <w:rsid w:val="00DE2FC6"/>
    <w:rsid w:val="00DE3DF1"/>
    <w:rsid w:val="00DE40B6"/>
    <w:rsid w:val="00DE4DCB"/>
    <w:rsid w:val="00DE5077"/>
    <w:rsid w:val="00DE5AD1"/>
    <w:rsid w:val="00DE6A4A"/>
    <w:rsid w:val="00DE6CC7"/>
    <w:rsid w:val="00DE6DEA"/>
    <w:rsid w:val="00DE7223"/>
    <w:rsid w:val="00DF1894"/>
    <w:rsid w:val="00DF1A3C"/>
    <w:rsid w:val="00DF2BE2"/>
    <w:rsid w:val="00DF36A7"/>
    <w:rsid w:val="00DF395E"/>
    <w:rsid w:val="00DF4A39"/>
    <w:rsid w:val="00DF5C96"/>
    <w:rsid w:val="00DF6025"/>
    <w:rsid w:val="00DF6788"/>
    <w:rsid w:val="00DF6A21"/>
    <w:rsid w:val="00DF6BDE"/>
    <w:rsid w:val="00DF7A2F"/>
    <w:rsid w:val="00DF7ABD"/>
    <w:rsid w:val="00DF7F84"/>
    <w:rsid w:val="00E012D3"/>
    <w:rsid w:val="00E02124"/>
    <w:rsid w:val="00E025FF"/>
    <w:rsid w:val="00E029B9"/>
    <w:rsid w:val="00E03295"/>
    <w:rsid w:val="00E039D1"/>
    <w:rsid w:val="00E04C33"/>
    <w:rsid w:val="00E04D1A"/>
    <w:rsid w:val="00E05333"/>
    <w:rsid w:val="00E053C2"/>
    <w:rsid w:val="00E05845"/>
    <w:rsid w:val="00E05AEB"/>
    <w:rsid w:val="00E05CAE"/>
    <w:rsid w:val="00E060B4"/>
    <w:rsid w:val="00E06E48"/>
    <w:rsid w:val="00E10DDB"/>
    <w:rsid w:val="00E110D9"/>
    <w:rsid w:val="00E11F43"/>
    <w:rsid w:val="00E1245E"/>
    <w:rsid w:val="00E12892"/>
    <w:rsid w:val="00E1363E"/>
    <w:rsid w:val="00E13B63"/>
    <w:rsid w:val="00E13E10"/>
    <w:rsid w:val="00E151E1"/>
    <w:rsid w:val="00E15512"/>
    <w:rsid w:val="00E16208"/>
    <w:rsid w:val="00E1703D"/>
    <w:rsid w:val="00E1704C"/>
    <w:rsid w:val="00E20EEE"/>
    <w:rsid w:val="00E22644"/>
    <w:rsid w:val="00E23C6D"/>
    <w:rsid w:val="00E263D8"/>
    <w:rsid w:val="00E27D01"/>
    <w:rsid w:val="00E3069B"/>
    <w:rsid w:val="00E307B2"/>
    <w:rsid w:val="00E30A74"/>
    <w:rsid w:val="00E30DA3"/>
    <w:rsid w:val="00E328B4"/>
    <w:rsid w:val="00E3318A"/>
    <w:rsid w:val="00E332D3"/>
    <w:rsid w:val="00E33582"/>
    <w:rsid w:val="00E339BA"/>
    <w:rsid w:val="00E33AA8"/>
    <w:rsid w:val="00E34038"/>
    <w:rsid w:val="00E34883"/>
    <w:rsid w:val="00E3531F"/>
    <w:rsid w:val="00E35703"/>
    <w:rsid w:val="00E3583F"/>
    <w:rsid w:val="00E35BF0"/>
    <w:rsid w:val="00E362E1"/>
    <w:rsid w:val="00E3787D"/>
    <w:rsid w:val="00E40B47"/>
    <w:rsid w:val="00E40C9B"/>
    <w:rsid w:val="00E40EBE"/>
    <w:rsid w:val="00E4139F"/>
    <w:rsid w:val="00E41581"/>
    <w:rsid w:val="00E42241"/>
    <w:rsid w:val="00E4447E"/>
    <w:rsid w:val="00E46A22"/>
    <w:rsid w:val="00E46D58"/>
    <w:rsid w:val="00E46DAC"/>
    <w:rsid w:val="00E46E0F"/>
    <w:rsid w:val="00E503B7"/>
    <w:rsid w:val="00E52C77"/>
    <w:rsid w:val="00E530D5"/>
    <w:rsid w:val="00E54146"/>
    <w:rsid w:val="00E54EC5"/>
    <w:rsid w:val="00E55329"/>
    <w:rsid w:val="00E55594"/>
    <w:rsid w:val="00E556CA"/>
    <w:rsid w:val="00E55D62"/>
    <w:rsid w:val="00E55DEF"/>
    <w:rsid w:val="00E57A73"/>
    <w:rsid w:val="00E60257"/>
    <w:rsid w:val="00E60BAC"/>
    <w:rsid w:val="00E60EBE"/>
    <w:rsid w:val="00E61D67"/>
    <w:rsid w:val="00E632B9"/>
    <w:rsid w:val="00E6384B"/>
    <w:rsid w:val="00E63A69"/>
    <w:rsid w:val="00E65BFC"/>
    <w:rsid w:val="00E66145"/>
    <w:rsid w:val="00E66AFF"/>
    <w:rsid w:val="00E66D98"/>
    <w:rsid w:val="00E672AD"/>
    <w:rsid w:val="00E67705"/>
    <w:rsid w:val="00E712C8"/>
    <w:rsid w:val="00E71BE7"/>
    <w:rsid w:val="00E72BDA"/>
    <w:rsid w:val="00E72F73"/>
    <w:rsid w:val="00E731C3"/>
    <w:rsid w:val="00E7381A"/>
    <w:rsid w:val="00E74E57"/>
    <w:rsid w:val="00E75E8F"/>
    <w:rsid w:val="00E77670"/>
    <w:rsid w:val="00E809EF"/>
    <w:rsid w:val="00E83FDD"/>
    <w:rsid w:val="00E84366"/>
    <w:rsid w:val="00E84D3F"/>
    <w:rsid w:val="00E84E74"/>
    <w:rsid w:val="00E85A9B"/>
    <w:rsid w:val="00E87033"/>
    <w:rsid w:val="00E8751F"/>
    <w:rsid w:val="00E90048"/>
    <w:rsid w:val="00E91769"/>
    <w:rsid w:val="00E9193F"/>
    <w:rsid w:val="00E919F9"/>
    <w:rsid w:val="00E91E45"/>
    <w:rsid w:val="00E92327"/>
    <w:rsid w:val="00E926F3"/>
    <w:rsid w:val="00E92854"/>
    <w:rsid w:val="00E935CD"/>
    <w:rsid w:val="00E938C4"/>
    <w:rsid w:val="00E94784"/>
    <w:rsid w:val="00E9496B"/>
    <w:rsid w:val="00E94A36"/>
    <w:rsid w:val="00E94A63"/>
    <w:rsid w:val="00E95E29"/>
    <w:rsid w:val="00E9609F"/>
    <w:rsid w:val="00E96B3D"/>
    <w:rsid w:val="00E96B98"/>
    <w:rsid w:val="00E97C62"/>
    <w:rsid w:val="00E97D16"/>
    <w:rsid w:val="00EA0B61"/>
    <w:rsid w:val="00EA1880"/>
    <w:rsid w:val="00EA24A0"/>
    <w:rsid w:val="00EA2C0A"/>
    <w:rsid w:val="00EA2E36"/>
    <w:rsid w:val="00EA308B"/>
    <w:rsid w:val="00EA3AE2"/>
    <w:rsid w:val="00EA3C14"/>
    <w:rsid w:val="00EA46FC"/>
    <w:rsid w:val="00EA4879"/>
    <w:rsid w:val="00EA4F9C"/>
    <w:rsid w:val="00EA56DB"/>
    <w:rsid w:val="00EA5956"/>
    <w:rsid w:val="00EA5A4A"/>
    <w:rsid w:val="00EA63AE"/>
    <w:rsid w:val="00EA64DB"/>
    <w:rsid w:val="00EA6F67"/>
    <w:rsid w:val="00EA7903"/>
    <w:rsid w:val="00EB01AD"/>
    <w:rsid w:val="00EB0649"/>
    <w:rsid w:val="00EB078A"/>
    <w:rsid w:val="00EB1AA2"/>
    <w:rsid w:val="00EB2737"/>
    <w:rsid w:val="00EB30EA"/>
    <w:rsid w:val="00EB3F86"/>
    <w:rsid w:val="00EB4139"/>
    <w:rsid w:val="00EB4561"/>
    <w:rsid w:val="00EB4733"/>
    <w:rsid w:val="00EB4C91"/>
    <w:rsid w:val="00EB4DB7"/>
    <w:rsid w:val="00EB590A"/>
    <w:rsid w:val="00EB689A"/>
    <w:rsid w:val="00EC08F5"/>
    <w:rsid w:val="00EC1B12"/>
    <w:rsid w:val="00EC2264"/>
    <w:rsid w:val="00EC4BD6"/>
    <w:rsid w:val="00EC5051"/>
    <w:rsid w:val="00EC5477"/>
    <w:rsid w:val="00EC554F"/>
    <w:rsid w:val="00EC556C"/>
    <w:rsid w:val="00EC585C"/>
    <w:rsid w:val="00EC5D3F"/>
    <w:rsid w:val="00EC6F24"/>
    <w:rsid w:val="00EC7719"/>
    <w:rsid w:val="00EC7F06"/>
    <w:rsid w:val="00ED017F"/>
    <w:rsid w:val="00ED15C0"/>
    <w:rsid w:val="00ED19E2"/>
    <w:rsid w:val="00ED21CE"/>
    <w:rsid w:val="00ED2344"/>
    <w:rsid w:val="00ED2DEB"/>
    <w:rsid w:val="00ED3D1F"/>
    <w:rsid w:val="00ED3FB6"/>
    <w:rsid w:val="00ED4CBC"/>
    <w:rsid w:val="00ED5090"/>
    <w:rsid w:val="00ED57FC"/>
    <w:rsid w:val="00ED64DE"/>
    <w:rsid w:val="00ED66F4"/>
    <w:rsid w:val="00ED6C53"/>
    <w:rsid w:val="00EE010B"/>
    <w:rsid w:val="00EE1F3F"/>
    <w:rsid w:val="00EE2FC8"/>
    <w:rsid w:val="00EE3067"/>
    <w:rsid w:val="00EE5231"/>
    <w:rsid w:val="00EE5706"/>
    <w:rsid w:val="00EE63B0"/>
    <w:rsid w:val="00EE6AA8"/>
    <w:rsid w:val="00EE6E6B"/>
    <w:rsid w:val="00EE71C9"/>
    <w:rsid w:val="00EF3431"/>
    <w:rsid w:val="00EF412A"/>
    <w:rsid w:val="00EF48DD"/>
    <w:rsid w:val="00EF4C19"/>
    <w:rsid w:val="00EF501C"/>
    <w:rsid w:val="00EF5439"/>
    <w:rsid w:val="00EF6202"/>
    <w:rsid w:val="00EF62CB"/>
    <w:rsid w:val="00EF6617"/>
    <w:rsid w:val="00EF705E"/>
    <w:rsid w:val="00EF73F5"/>
    <w:rsid w:val="00EF7451"/>
    <w:rsid w:val="00EF7473"/>
    <w:rsid w:val="00EF7610"/>
    <w:rsid w:val="00F004E4"/>
    <w:rsid w:val="00F00BC0"/>
    <w:rsid w:val="00F011D5"/>
    <w:rsid w:val="00F017E7"/>
    <w:rsid w:val="00F0196D"/>
    <w:rsid w:val="00F0206E"/>
    <w:rsid w:val="00F02DA3"/>
    <w:rsid w:val="00F03FCD"/>
    <w:rsid w:val="00F040F7"/>
    <w:rsid w:val="00F04508"/>
    <w:rsid w:val="00F04640"/>
    <w:rsid w:val="00F053F7"/>
    <w:rsid w:val="00F0602D"/>
    <w:rsid w:val="00F10001"/>
    <w:rsid w:val="00F10597"/>
    <w:rsid w:val="00F10FAD"/>
    <w:rsid w:val="00F112E5"/>
    <w:rsid w:val="00F122B1"/>
    <w:rsid w:val="00F13973"/>
    <w:rsid w:val="00F13F40"/>
    <w:rsid w:val="00F15051"/>
    <w:rsid w:val="00F1513B"/>
    <w:rsid w:val="00F1572D"/>
    <w:rsid w:val="00F1626E"/>
    <w:rsid w:val="00F1658D"/>
    <w:rsid w:val="00F16C3D"/>
    <w:rsid w:val="00F17523"/>
    <w:rsid w:val="00F20265"/>
    <w:rsid w:val="00F21013"/>
    <w:rsid w:val="00F210E8"/>
    <w:rsid w:val="00F219D0"/>
    <w:rsid w:val="00F21DF7"/>
    <w:rsid w:val="00F2302D"/>
    <w:rsid w:val="00F23157"/>
    <w:rsid w:val="00F25874"/>
    <w:rsid w:val="00F2684E"/>
    <w:rsid w:val="00F2696A"/>
    <w:rsid w:val="00F26A9F"/>
    <w:rsid w:val="00F3196E"/>
    <w:rsid w:val="00F322E3"/>
    <w:rsid w:val="00F32440"/>
    <w:rsid w:val="00F32A08"/>
    <w:rsid w:val="00F331D0"/>
    <w:rsid w:val="00F3332A"/>
    <w:rsid w:val="00F33515"/>
    <w:rsid w:val="00F341CA"/>
    <w:rsid w:val="00F34883"/>
    <w:rsid w:val="00F34C04"/>
    <w:rsid w:val="00F353A6"/>
    <w:rsid w:val="00F35834"/>
    <w:rsid w:val="00F36436"/>
    <w:rsid w:val="00F3660B"/>
    <w:rsid w:val="00F36A7F"/>
    <w:rsid w:val="00F36B8B"/>
    <w:rsid w:val="00F3737F"/>
    <w:rsid w:val="00F37E88"/>
    <w:rsid w:val="00F4004A"/>
    <w:rsid w:val="00F41146"/>
    <w:rsid w:val="00F421C6"/>
    <w:rsid w:val="00F42789"/>
    <w:rsid w:val="00F42B51"/>
    <w:rsid w:val="00F42BB6"/>
    <w:rsid w:val="00F42EEE"/>
    <w:rsid w:val="00F43948"/>
    <w:rsid w:val="00F45135"/>
    <w:rsid w:val="00F458DB"/>
    <w:rsid w:val="00F45C5F"/>
    <w:rsid w:val="00F50313"/>
    <w:rsid w:val="00F50F91"/>
    <w:rsid w:val="00F511A7"/>
    <w:rsid w:val="00F52269"/>
    <w:rsid w:val="00F534E3"/>
    <w:rsid w:val="00F53C61"/>
    <w:rsid w:val="00F542C6"/>
    <w:rsid w:val="00F54763"/>
    <w:rsid w:val="00F55F49"/>
    <w:rsid w:val="00F561E0"/>
    <w:rsid w:val="00F56CF5"/>
    <w:rsid w:val="00F57E17"/>
    <w:rsid w:val="00F608A9"/>
    <w:rsid w:val="00F609CC"/>
    <w:rsid w:val="00F60BC0"/>
    <w:rsid w:val="00F637C6"/>
    <w:rsid w:val="00F65236"/>
    <w:rsid w:val="00F65664"/>
    <w:rsid w:val="00F66045"/>
    <w:rsid w:val="00F70097"/>
    <w:rsid w:val="00F702EB"/>
    <w:rsid w:val="00F70501"/>
    <w:rsid w:val="00F7063C"/>
    <w:rsid w:val="00F71EE2"/>
    <w:rsid w:val="00F72628"/>
    <w:rsid w:val="00F728F3"/>
    <w:rsid w:val="00F72FB5"/>
    <w:rsid w:val="00F734E6"/>
    <w:rsid w:val="00F73E9E"/>
    <w:rsid w:val="00F73EE0"/>
    <w:rsid w:val="00F74227"/>
    <w:rsid w:val="00F74A0D"/>
    <w:rsid w:val="00F75929"/>
    <w:rsid w:val="00F7633F"/>
    <w:rsid w:val="00F76BCE"/>
    <w:rsid w:val="00F76BE3"/>
    <w:rsid w:val="00F774CB"/>
    <w:rsid w:val="00F7775F"/>
    <w:rsid w:val="00F8025A"/>
    <w:rsid w:val="00F813AF"/>
    <w:rsid w:val="00F81D41"/>
    <w:rsid w:val="00F82584"/>
    <w:rsid w:val="00F829CA"/>
    <w:rsid w:val="00F82B64"/>
    <w:rsid w:val="00F82F33"/>
    <w:rsid w:val="00F830D5"/>
    <w:rsid w:val="00F83F23"/>
    <w:rsid w:val="00F84688"/>
    <w:rsid w:val="00F84D18"/>
    <w:rsid w:val="00F84FE4"/>
    <w:rsid w:val="00F85574"/>
    <w:rsid w:val="00F85BDC"/>
    <w:rsid w:val="00F861FB"/>
    <w:rsid w:val="00F87155"/>
    <w:rsid w:val="00F91AED"/>
    <w:rsid w:val="00F92870"/>
    <w:rsid w:val="00F92E06"/>
    <w:rsid w:val="00F93707"/>
    <w:rsid w:val="00F93900"/>
    <w:rsid w:val="00F9402A"/>
    <w:rsid w:val="00F947E1"/>
    <w:rsid w:val="00F9480A"/>
    <w:rsid w:val="00F94A45"/>
    <w:rsid w:val="00F95126"/>
    <w:rsid w:val="00F95747"/>
    <w:rsid w:val="00F9697E"/>
    <w:rsid w:val="00F96D8F"/>
    <w:rsid w:val="00F96DD7"/>
    <w:rsid w:val="00F97B5E"/>
    <w:rsid w:val="00F97CBC"/>
    <w:rsid w:val="00FA183F"/>
    <w:rsid w:val="00FA18B2"/>
    <w:rsid w:val="00FA1E75"/>
    <w:rsid w:val="00FA21A4"/>
    <w:rsid w:val="00FA2271"/>
    <w:rsid w:val="00FA2639"/>
    <w:rsid w:val="00FA2899"/>
    <w:rsid w:val="00FA410B"/>
    <w:rsid w:val="00FA48F8"/>
    <w:rsid w:val="00FA64E3"/>
    <w:rsid w:val="00FA7A68"/>
    <w:rsid w:val="00FA7D81"/>
    <w:rsid w:val="00FB01CF"/>
    <w:rsid w:val="00FB0CA8"/>
    <w:rsid w:val="00FB0D65"/>
    <w:rsid w:val="00FB1C11"/>
    <w:rsid w:val="00FB21CD"/>
    <w:rsid w:val="00FB22EB"/>
    <w:rsid w:val="00FB23BB"/>
    <w:rsid w:val="00FB26B9"/>
    <w:rsid w:val="00FB3367"/>
    <w:rsid w:val="00FB4152"/>
    <w:rsid w:val="00FB4BF1"/>
    <w:rsid w:val="00FB536A"/>
    <w:rsid w:val="00FB597A"/>
    <w:rsid w:val="00FB5E48"/>
    <w:rsid w:val="00FB63ED"/>
    <w:rsid w:val="00FB64F1"/>
    <w:rsid w:val="00FB76BE"/>
    <w:rsid w:val="00FC0A51"/>
    <w:rsid w:val="00FC137A"/>
    <w:rsid w:val="00FC176A"/>
    <w:rsid w:val="00FC1D36"/>
    <w:rsid w:val="00FC29E1"/>
    <w:rsid w:val="00FC2B50"/>
    <w:rsid w:val="00FC3121"/>
    <w:rsid w:val="00FC5045"/>
    <w:rsid w:val="00FC5275"/>
    <w:rsid w:val="00FC6970"/>
    <w:rsid w:val="00FC7BD2"/>
    <w:rsid w:val="00FD193C"/>
    <w:rsid w:val="00FD3128"/>
    <w:rsid w:val="00FD3B22"/>
    <w:rsid w:val="00FD3F9D"/>
    <w:rsid w:val="00FD42AA"/>
    <w:rsid w:val="00FD5ACB"/>
    <w:rsid w:val="00FD5E58"/>
    <w:rsid w:val="00FD6A9A"/>
    <w:rsid w:val="00FD6B10"/>
    <w:rsid w:val="00FD7343"/>
    <w:rsid w:val="00FE052E"/>
    <w:rsid w:val="00FE0609"/>
    <w:rsid w:val="00FE0A71"/>
    <w:rsid w:val="00FE0B2E"/>
    <w:rsid w:val="00FE0DB3"/>
    <w:rsid w:val="00FE0EBE"/>
    <w:rsid w:val="00FE105A"/>
    <w:rsid w:val="00FE10E4"/>
    <w:rsid w:val="00FE1728"/>
    <w:rsid w:val="00FE2C6E"/>
    <w:rsid w:val="00FE2D75"/>
    <w:rsid w:val="00FE32E3"/>
    <w:rsid w:val="00FE39F5"/>
    <w:rsid w:val="00FE48F7"/>
    <w:rsid w:val="00FE4B2C"/>
    <w:rsid w:val="00FE4BB6"/>
    <w:rsid w:val="00FE4C0F"/>
    <w:rsid w:val="00FE4C77"/>
    <w:rsid w:val="00FE4ED6"/>
    <w:rsid w:val="00FE6697"/>
    <w:rsid w:val="00FE6FAF"/>
    <w:rsid w:val="00FE70B8"/>
    <w:rsid w:val="00FE782C"/>
    <w:rsid w:val="00FF10B7"/>
    <w:rsid w:val="00FF2C9B"/>
    <w:rsid w:val="00FF2FED"/>
    <w:rsid w:val="00FF350D"/>
    <w:rsid w:val="00FF4822"/>
    <w:rsid w:val="00FF537F"/>
    <w:rsid w:val="00FF6A32"/>
    <w:rsid w:val="00FF7F7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metric2"/>
  <w:smartTagType w:namespaceuri="schemas-tilde-lv/tildestengine" w:name="currency2"/>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9EC"/>
    <w:rPr>
      <w:sz w:val="24"/>
      <w:szCs w:val="24"/>
    </w:rPr>
  </w:style>
  <w:style w:type="paragraph" w:styleId="Heading5">
    <w:name w:val="heading 5"/>
    <w:basedOn w:val="Normal"/>
    <w:next w:val="Normal"/>
    <w:link w:val="Heading5Char"/>
    <w:uiPriority w:val="99"/>
    <w:qFormat/>
    <w:rsid w:val="00413B22"/>
    <w:pPr>
      <w:keepNext/>
      <w:tabs>
        <w:tab w:val="left" w:pos="6804"/>
      </w:tabs>
      <w:jc w:val="center"/>
      <w:outlineLvl w:val="4"/>
    </w:pPr>
    <w:rPr>
      <w:b/>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uiPriority w:val="99"/>
    <w:locked/>
    <w:rsid w:val="00413B22"/>
    <w:rPr>
      <w:b/>
      <w:sz w:val="28"/>
      <w:lang w:eastAsia="en-US"/>
    </w:rPr>
  </w:style>
  <w:style w:type="paragraph" w:customStyle="1" w:styleId="naisc">
    <w:name w:val="naisc"/>
    <w:basedOn w:val="Normal"/>
    <w:uiPriority w:val="99"/>
    <w:rsid w:val="00C279EC"/>
    <w:pPr>
      <w:spacing w:before="75" w:after="75"/>
      <w:jc w:val="center"/>
    </w:pPr>
  </w:style>
  <w:style w:type="paragraph" w:customStyle="1" w:styleId="naisf">
    <w:name w:val="naisf"/>
    <w:basedOn w:val="Normal"/>
    <w:uiPriority w:val="99"/>
    <w:rsid w:val="00C279EC"/>
    <w:pPr>
      <w:spacing w:before="75" w:after="75"/>
      <w:ind w:firstLine="375"/>
      <w:jc w:val="both"/>
    </w:pPr>
  </w:style>
  <w:style w:type="character" w:styleId="Hyperlink">
    <w:name w:val="Hyperlink"/>
    <w:uiPriority w:val="99"/>
    <w:rsid w:val="00C279EC"/>
    <w:rPr>
      <w:rFonts w:cs="Times New Roman"/>
      <w:color w:val="0000FF"/>
      <w:u w:val="single"/>
    </w:rPr>
  </w:style>
  <w:style w:type="paragraph" w:customStyle="1" w:styleId="naisnod">
    <w:name w:val="naisnod"/>
    <w:basedOn w:val="Normal"/>
    <w:uiPriority w:val="99"/>
    <w:rsid w:val="005A58D4"/>
    <w:pPr>
      <w:spacing w:before="150" w:after="150"/>
      <w:jc w:val="center"/>
    </w:pPr>
    <w:rPr>
      <w:b/>
      <w:bCs/>
    </w:rPr>
  </w:style>
  <w:style w:type="paragraph" w:styleId="Header">
    <w:name w:val="header"/>
    <w:basedOn w:val="Normal"/>
    <w:link w:val="HeaderChar"/>
    <w:uiPriority w:val="99"/>
    <w:rsid w:val="00E1703D"/>
    <w:pPr>
      <w:tabs>
        <w:tab w:val="center" w:pos="4153"/>
        <w:tab w:val="right" w:pos="8306"/>
      </w:tabs>
    </w:pPr>
    <w:rPr>
      <w:szCs w:val="20"/>
    </w:rPr>
  </w:style>
  <w:style w:type="character" w:customStyle="1" w:styleId="HeaderChar">
    <w:name w:val="Header Char"/>
    <w:link w:val="Header"/>
    <w:uiPriority w:val="99"/>
    <w:locked/>
    <w:rsid w:val="00E1703D"/>
    <w:rPr>
      <w:sz w:val="24"/>
    </w:rPr>
  </w:style>
  <w:style w:type="paragraph" w:styleId="Footer">
    <w:name w:val="footer"/>
    <w:basedOn w:val="Normal"/>
    <w:link w:val="FooterChar"/>
    <w:uiPriority w:val="99"/>
    <w:rsid w:val="00E1703D"/>
    <w:pPr>
      <w:tabs>
        <w:tab w:val="center" w:pos="4153"/>
        <w:tab w:val="right" w:pos="8306"/>
      </w:tabs>
    </w:pPr>
    <w:rPr>
      <w:szCs w:val="20"/>
    </w:rPr>
  </w:style>
  <w:style w:type="character" w:customStyle="1" w:styleId="FooterChar">
    <w:name w:val="Footer Char"/>
    <w:link w:val="Footer"/>
    <w:uiPriority w:val="99"/>
    <w:locked/>
    <w:rsid w:val="00E1703D"/>
    <w:rPr>
      <w:sz w:val="24"/>
    </w:rPr>
  </w:style>
  <w:style w:type="paragraph" w:styleId="CommentText">
    <w:name w:val="annotation text"/>
    <w:basedOn w:val="Normal"/>
    <w:link w:val="CommentTextChar"/>
    <w:uiPriority w:val="99"/>
    <w:rsid w:val="00413B22"/>
    <w:pPr>
      <w:suppressAutoHyphens/>
    </w:pPr>
    <w:rPr>
      <w:sz w:val="20"/>
      <w:szCs w:val="20"/>
      <w:lang w:eastAsia="ar-SA"/>
    </w:rPr>
  </w:style>
  <w:style w:type="character" w:customStyle="1" w:styleId="CommentTextChar">
    <w:name w:val="Comment Text Char"/>
    <w:link w:val="CommentText"/>
    <w:uiPriority w:val="99"/>
    <w:locked/>
    <w:rsid w:val="00413B22"/>
    <w:rPr>
      <w:lang w:eastAsia="ar-SA" w:bidi="ar-SA"/>
    </w:rPr>
  </w:style>
  <w:style w:type="paragraph" w:styleId="BodyTextIndent">
    <w:name w:val="Body Text Indent"/>
    <w:basedOn w:val="Normal"/>
    <w:link w:val="BodyTextIndentChar"/>
    <w:uiPriority w:val="99"/>
    <w:rsid w:val="008B3E0E"/>
    <w:pPr>
      <w:spacing w:after="120" w:line="276" w:lineRule="auto"/>
      <w:ind w:left="283"/>
    </w:pPr>
    <w:rPr>
      <w:rFonts w:ascii="Calibri" w:hAnsi="Calibri"/>
      <w:sz w:val="22"/>
      <w:szCs w:val="20"/>
      <w:lang w:eastAsia="en-US"/>
    </w:rPr>
  </w:style>
  <w:style w:type="character" w:customStyle="1" w:styleId="BodyTextIndentChar">
    <w:name w:val="Body Text Indent Char"/>
    <w:link w:val="BodyTextIndent"/>
    <w:uiPriority w:val="99"/>
    <w:locked/>
    <w:rsid w:val="008B3E0E"/>
    <w:rPr>
      <w:rFonts w:ascii="Calibri" w:hAnsi="Calibri"/>
      <w:sz w:val="22"/>
      <w:lang w:eastAsia="en-US"/>
    </w:rPr>
  </w:style>
  <w:style w:type="character" w:styleId="CommentReference">
    <w:name w:val="annotation reference"/>
    <w:uiPriority w:val="99"/>
    <w:rsid w:val="000B08A4"/>
    <w:rPr>
      <w:rFonts w:cs="Times New Roman"/>
      <w:sz w:val="16"/>
    </w:rPr>
  </w:style>
  <w:style w:type="paragraph" w:styleId="CommentSubject">
    <w:name w:val="annotation subject"/>
    <w:basedOn w:val="CommentText"/>
    <w:next w:val="CommentText"/>
    <w:link w:val="CommentSubjectChar"/>
    <w:uiPriority w:val="99"/>
    <w:rsid w:val="000B08A4"/>
    <w:pPr>
      <w:suppressAutoHyphens w:val="0"/>
    </w:pPr>
    <w:rPr>
      <w:b/>
    </w:rPr>
  </w:style>
  <w:style w:type="character" w:customStyle="1" w:styleId="CommentSubjectChar">
    <w:name w:val="Comment Subject Char"/>
    <w:link w:val="CommentSubject"/>
    <w:uiPriority w:val="99"/>
    <w:locked/>
    <w:rsid w:val="000B08A4"/>
    <w:rPr>
      <w:b/>
      <w:lang w:eastAsia="ar-SA" w:bidi="ar-SA"/>
    </w:rPr>
  </w:style>
  <w:style w:type="paragraph" w:styleId="BalloonText">
    <w:name w:val="Balloon Text"/>
    <w:basedOn w:val="Normal"/>
    <w:link w:val="BalloonTextChar"/>
    <w:uiPriority w:val="99"/>
    <w:rsid w:val="000B08A4"/>
    <w:rPr>
      <w:rFonts w:ascii="Tahoma" w:hAnsi="Tahoma"/>
      <w:sz w:val="16"/>
      <w:szCs w:val="20"/>
    </w:rPr>
  </w:style>
  <w:style w:type="character" w:customStyle="1" w:styleId="BalloonTextChar">
    <w:name w:val="Balloon Text Char"/>
    <w:link w:val="BalloonText"/>
    <w:uiPriority w:val="99"/>
    <w:locked/>
    <w:rsid w:val="000B08A4"/>
    <w:rPr>
      <w:rFonts w:ascii="Tahoma" w:hAnsi="Tahoma"/>
      <w:sz w:val="16"/>
    </w:rPr>
  </w:style>
  <w:style w:type="paragraph" w:customStyle="1" w:styleId="RakstzCharCharRakstzCharCharRakstz">
    <w:name w:val="Rakstz. Char Char Rakstz. Char Char Rakstz."/>
    <w:basedOn w:val="Normal"/>
    <w:uiPriority w:val="99"/>
    <w:rsid w:val="00355503"/>
    <w:pPr>
      <w:spacing w:after="160" w:line="240" w:lineRule="exact"/>
    </w:pPr>
    <w:rPr>
      <w:rFonts w:ascii="Tahoma" w:hAnsi="Tahoma"/>
      <w:sz w:val="20"/>
      <w:szCs w:val="20"/>
      <w:lang w:val="en-US" w:eastAsia="en-US"/>
    </w:rPr>
  </w:style>
  <w:style w:type="paragraph" w:customStyle="1" w:styleId="Punkts1Lmenis">
    <w:name w:val="Punkts 1.Līmenis"/>
    <w:basedOn w:val="Normal"/>
    <w:link w:val="Punkts1LmenisChar"/>
    <w:uiPriority w:val="99"/>
    <w:rsid w:val="00FF7F72"/>
    <w:pPr>
      <w:keepLines/>
      <w:numPr>
        <w:numId w:val="1"/>
      </w:numPr>
      <w:shd w:val="clear" w:color="auto" w:fill="FFFFFF"/>
      <w:spacing w:after="120"/>
      <w:jc w:val="both"/>
    </w:pPr>
    <w:rPr>
      <w:szCs w:val="20"/>
    </w:rPr>
  </w:style>
  <w:style w:type="paragraph" w:customStyle="1" w:styleId="Punkts2Lmenis">
    <w:name w:val="Punkts 2.Līmenis"/>
    <w:basedOn w:val="Punkts1Lmenis"/>
    <w:link w:val="Punkts2LmenisChar"/>
    <w:uiPriority w:val="99"/>
    <w:rsid w:val="00FF7F72"/>
    <w:pPr>
      <w:numPr>
        <w:ilvl w:val="1"/>
      </w:numPr>
      <w:tabs>
        <w:tab w:val="num" w:pos="2468"/>
      </w:tabs>
      <w:ind w:left="1277"/>
    </w:pPr>
  </w:style>
  <w:style w:type="character" w:customStyle="1" w:styleId="Punkts1LmenisChar">
    <w:name w:val="Punkts 1.Līmenis Char"/>
    <w:link w:val="Punkts1Lmenis"/>
    <w:uiPriority w:val="99"/>
    <w:locked/>
    <w:rsid w:val="00FF7F72"/>
    <w:rPr>
      <w:sz w:val="24"/>
      <w:shd w:val="clear" w:color="auto" w:fill="FFFFFF"/>
    </w:rPr>
  </w:style>
  <w:style w:type="paragraph" w:customStyle="1" w:styleId="Punkts3Lmenis">
    <w:name w:val="Punkts 3.Līmenis"/>
    <w:basedOn w:val="Punkts2Lmenis"/>
    <w:link w:val="Punkts3LmenisChar"/>
    <w:uiPriority w:val="99"/>
    <w:rsid w:val="00FF7F72"/>
    <w:pPr>
      <w:numPr>
        <w:ilvl w:val="2"/>
      </w:numPr>
    </w:pPr>
    <w:rPr>
      <w:lang w:eastAsia="en-US"/>
    </w:rPr>
  </w:style>
  <w:style w:type="paragraph" w:customStyle="1" w:styleId="Sadalasvirsraksts">
    <w:name w:val="Sadalas virsraksts"/>
    <w:basedOn w:val="Normal"/>
    <w:link w:val="SadalasvirsrakstsChar"/>
    <w:uiPriority w:val="99"/>
    <w:rsid w:val="00024E01"/>
    <w:pPr>
      <w:keepNext/>
      <w:numPr>
        <w:numId w:val="2"/>
      </w:numPr>
      <w:spacing w:before="360" w:after="240"/>
      <w:jc w:val="center"/>
    </w:pPr>
    <w:rPr>
      <w:b/>
      <w:sz w:val="28"/>
      <w:szCs w:val="20"/>
    </w:rPr>
  </w:style>
  <w:style w:type="character" w:customStyle="1" w:styleId="Punkts2LmenisChar">
    <w:name w:val="Punkts 2.Līmenis Char"/>
    <w:link w:val="Punkts2Lmenis"/>
    <w:uiPriority w:val="99"/>
    <w:locked/>
    <w:rsid w:val="00024E01"/>
    <w:rPr>
      <w:sz w:val="24"/>
      <w:shd w:val="clear" w:color="auto" w:fill="FFFFFF"/>
    </w:rPr>
  </w:style>
  <w:style w:type="character" w:customStyle="1" w:styleId="Punkts3LmenisChar">
    <w:name w:val="Punkts 3.Līmenis Char"/>
    <w:link w:val="Punkts3Lmenis"/>
    <w:uiPriority w:val="99"/>
    <w:locked/>
    <w:rsid w:val="00024E01"/>
    <w:rPr>
      <w:sz w:val="24"/>
      <w:shd w:val="clear" w:color="auto" w:fill="FFFFFF"/>
      <w:lang w:eastAsia="en-US"/>
    </w:rPr>
  </w:style>
  <w:style w:type="paragraph" w:styleId="ListParagraph">
    <w:name w:val="List Paragraph"/>
    <w:basedOn w:val="Normal"/>
    <w:uiPriority w:val="99"/>
    <w:qFormat/>
    <w:rsid w:val="0037283A"/>
    <w:pPr>
      <w:ind w:left="720"/>
    </w:pPr>
    <w:rPr>
      <w:sz w:val="28"/>
      <w:szCs w:val="28"/>
    </w:rPr>
  </w:style>
  <w:style w:type="character" w:customStyle="1" w:styleId="SadalasvirsrakstsChar">
    <w:name w:val="Sadalas virsraksts Char"/>
    <w:link w:val="Sadalasvirsraksts"/>
    <w:uiPriority w:val="99"/>
    <w:locked/>
    <w:rsid w:val="0086722A"/>
    <w:rPr>
      <w:b/>
      <w:sz w:val="28"/>
    </w:rPr>
  </w:style>
  <w:style w:type="paragraph" w:customStyle="1" w:styleId="Default">
    <w:name w:val="Default"/>
    <w:uiPriority w:val="99"/>
    <w:rsid w:val="00AA4BC8"/>
    <w:pPr>
      <w:autoSpaceDE w:val="0"/>
      <w:autoSpaceDN w:val="0"/>
      <w:adjustRightInd w:val="0"/>
    </w:pPr>
    <w:rPr>
      <w:color w:val="000000"/>
      <w:sz w:val="24"/>
      <w:szCs w:val="24"/>
    </w:rPr>
  </w:style>
  <w:style w:type="paragraph" w:customStyle="1" w:styleId="Dokumentaautors">
    <w:name w:val="Dokumenta autors"/>
    <w:basedOn w:val="Normal"/>
    <w:link w:val="DokumentaautorsChar"/>
    <w:uiPriority w:val="99"/>
    <w:rsid w:val="00540FF0"/>
    <w:pPr>
      <w:jc w:val="both"/>
    </w:pPr>
    <w:rPr>
      <w:i/>
    </w:rPr>
  </w:style>
  <w:style w:type="character" w:customStyle="1" w:styleId="DokumentaautorsChar">
    <w:name w:val="Dokumenta autors Char"/>
    <w:link w:val="Dokumentaautors"/>
    <w:uiPriority w:val="99"/>
    <w:locked/>
    <w:rsid w:val="00540FF0"/>
    <w:rPr>
      <w:i/>
      <w:sz w:val="24"/>
    </w:rPr>
  </w:style>
  <w:style w:type="paragraph" w:styleId="EndnoteText">
    <w:name w:val="endnote text"/>
    <w:basedOn w:val="Normal"/>
    <w:link w:val="EndnoteTextChar"/>
    <w:uiPriority w:val="99"/>
    <w:rsid w:val="00D812AD"/>
    <w:rPr>
      <w:sz w:val="20"/>
      <w:szCs w:val="20"/>
    </w:rPr>
  </w:style>
  <w:style w:type="character" w:customStyle="1" w:styleId="EndnoteTextChar">
    <w:name w:val="Endnote Text Char"/>
    <w:basedOn w:val="DefaultParagraphFont"/>
    <w:link w:val="EndnoteText"/>
    <w:uiPriority w:val="99"/>
    <w:locked/>
    <w:rsid w:val="00D812AD"/>
  </w:style>
  <w:style w:type="character" w:styleId="EndnoteReference">
    <w:name w:val="endnote reference"/>
    <w:uiPriority w:val="99"/>
    <w:rsid w:val="00D812AD"/>
    <w:rPr>
      <w:rFonts w:cs="Times New Roman"/>
      <w:vertAlign w:val="superscript"/>
    </w:rPr>
  </w:style>
  <w:style w:type="paragraph" w:styleId="NormalWeb">
    <w:name w:val="Normal (Web)"/>
    <w:basedOn w:val="Normal"/>
    <w:uiPriority w:val="99"/>
    <w:rsid w:val="004C66B8"/>
    <w:pPr>
      <w:spacing w:before="100" w:beforeAutospacing="1" w:after="100" w:afterAutospacing="1"/>
    </w:pPr>
  </w:style>
  <w:style w:type="paragraph" w:styleId="Revision">
    <w:name w:val="Revision"/>
    <w:hidden/>
    <w:uiPriority w:val="99"/>
    <w:semiHidden/>
    <w:rsid w:val="00EF412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268835">
      <w:bodyDiv w:val="1"/>
      <w:marLeft w:val="0"/>
      <w:marRight w:val="0"/>
      <w:marTop w:val="0"/>
      <w:marBottom w:val="0"/>
      <w:divBdr>
        <w:top w:val="none" w:sz="0" w:space="0" w:color="auto"/>
        <w:left w:val="none" w:sz="0" w:space="0" w:color="auto"/>
        <w:bottom w:val="none" w:sz="0" w:space="0" w:color="auto"/>
        <w:right w:val="none" w:sz="0" w:space="0" w:color="auto"/>
      </w:divBdr>
    </w:div>
    <w:div w:id="1809083241">
      <w:marLeft w:val="0"/>
      <w:marRight w:val="0"/>
      <w:marTop w:val="0"/>
      <w:marBottom w:val="0"/>
      <w:divBdr>
        <w:top w:val="none" w:sz="0" w:space="0" w:color="auto"/>
        <w:left w:val="none" w:sz="0" w:space="0" w:color="auto"/>
        <w:bottom w:val="none" w:sz="0" w:space="0" w:color="auto"/>
        <w:right w:val="none" w:sz="0" w:space="0" w:color="auto"/>
      </w:divBdr>
      <w:divsChild>
        <w:div w:id="1809083260">
          <w:marLeft w:val="0"/>
          <w:marRight w:val="0"/>
          <w:marTop w:val="0"/>
          <w:marBottom w:val="0"/>
          <w:divBdr>
            <w:top w:val="none" w:sz="0" w:space="0" w:color="auto"/>
            <w:left w:val="none" w:sz="0" w:space="0" w:color="auto"/>
            <w:bottom w:val="none" w:sz="0" w:space="0" w:color="auto"/>
            <w:right w:val="none" w:sz="0" w:space="0" w:color="auto"/>
          </w:divBdr>
        </w:div>
      </w:divsChild>
    </w:div>
    <w:div w:id="1809083242">
      <w:marLeft w:val="0"/>
      <w:marRight w:val="0"/>
      <w:marTop w:val="0"/>
      <w:marBottom w:val="0"/>
      <w:divBdr>
        <w:top w:val="none" w:sz="0" w:space="0" w:color="auto"/>
        <w:left w:val="none" w:sz="0" w:space="0" w:color="auto"/>
        <w:bottom w:val="none" w:sz="0" w:space="0" w:color="auto"/>
        <w:right w:val="none" w:sz="0" w:space="0" w:color="auto"/>
      </w:divBdr>
      <w:divsChild>
        <w:div w:id="1809083262">
          <w:marLeft w:val="0"/>
          <w:marRight w:val="0"/>
          <w:marTop w:val="0"/>
          <w:marBottom w:val="0"/>
          <w:divBdr>
            <w:top w:val="none" w:sz="0" w:space="0" w:color="auto"/>
            <w:left w:val="none" w:sz="0" w:space="0" w:color="auto"/>
            <w:bottom w:val="none" w:sz="0" w:space="0" w:color="auto"/>
            <w:right w:val="none" w:sz="0" w:space="0" w:color="auto"/>
          </w:divBdr>
        </w:div>
      </w:divsChild>
    </w:div>
    <w:div w:id="1809083243">
      <w:marLeft w:val="0"/>
      <w:marRight w:val="0"/>
      <w:marTop w:val="0"/>
      <w:marBottom w:val="0"/>
      <w:divBdr>
        <w:top w:val="none" w:sz="0" w:space="0" w:color="auto"/>
        <w:left w:val="none" w:sz="0" w:space="0" w:color="auto"/>
        <w:bottom w:val="none" w:sz="0" w:space="0" w:color="auto"/>
        <w:right w:val="none" w:sz="0" w:space="0" w:color="auto"/>
      </w:divBdr>
      <w:divsChild>
        <w:div w:id="1809083254">
          <w:marLeft w:val="0"/>
          <w:marRight w:val="0"/>
          <w:marTop w:val="0"/>
          <w:marBottom w:val="0"/>
          <w:divBdr>
            <w:top w:val="none" w:sz="0" w:space="0" w:color="auto"/>
            <w:left w:val="none" w:sz="0" w:space="0" w:color="auto"/>
            <w:bottom w:val="none" w:sz="0" w:space="0" w:color="auto"/>
            <w:right w:val="none" w:sz="0" w:space="0" w:color="auto"/>
          </w:divBdr>
        </w:div>
      </w:divsChild>
    </w:div>
    <w:div w:id="1809083244">
      <w:marLeft w:val="0"/>
      <w:marRight w:val="0"/>
      <w:marTop w:val="0"/>
      <w:marBottom w:val="0"/>
      <w:divBdr>
        <w:top w:val="none" w:sz="0" w:space="0" w:color="auto"/>
        <w:left w:val="none" w:sz="0" w:space="0" w:color="auto"/>
        <w:bottom w:val="none" w:sz="0" w:space="0" w:color="auto"/>
        <w:right w:val="none" w:sz="0" w:space="0" w:color="auto"/>
      </w:divBdr>
      <w:divsChild>
        <w:div w:id="1809083246">
          <w:marLeft w:val="0"/>
          <w:marRight w:val="0"/>
          <w:marTop w:val="0"/>
          <w:marBottom w:val="0"/>
          <w:divBdr>
            <w:top w:val="none" w:sz="0" w:space="0" w:color="auto"/>
            <w:left w:val="none" w:sz="0" w:space="0" w:color="auto"/>
            <w:bottom w:val="none" w:sz="0" w:space="0" w:color="auto"/>
            <w:right w:val="none" w:sz="0" w:space="0" w:color="auto"/>
          </w:divBdr>
        </w:div>
      </w:divsChild>
    </w:div>
    <w:div w:id="1809083245">
      <w:marLeft w:val="0"/>
      <w:marRight w:val="0"/>
      <w:marTop w:val="0"/>
      <w:marBottom w:val="0"/>
      <w:divBdr>
        <w:top w:val="none" w:sz="0" w:space="0" w:color="auto"/>
        <w:left w:val="none" w:sz="0" w:space="0" w:color="auto"/>
        <w:bottom w:val="none" w:sz="0" w:space="0" w:color="auto"/>
        <w:right w:val="none" w:sz="0" w:space="0" w:color="auto"/>
      </w:divBdr>
      <w:divsChild>
        <w:div w:id="1809083251">
          <w:marLeft w:val="0"/>
          <w:marRight w:val="0"/>
          <w:marTop w:val="0"/>
          <w:marBottom w:val="0"/>
          <w:divBdr>
            <w:top w:val="none" w:sz="0" w:space="0" w:color="auto"/>
            <w:left w:val="none" w:sz="0" w:space="0" w:color="auto"/>
            <w:bottom w:val="none" w:sz="0" w:space="0" w:color="auto"/>
            <w:right w:val="none" w:sz="0" w:space="0" w:color="auto"/>
          </w:divBdr>
        </w:div>
      </w:divsChild>
    </w:div>
    <w:div w:id="1809083247">
      <w:marLeft w:val="0"/>
      <w:marRight w:val="0"/>
      <w:marTop w:val="0"/>
      <w:marBottom w:val="0"/>
      <w:divBdr>
        <w:top w:val="none" w:sz="0" w:space="0" w:color="auto"/>
        <w:left w:val="none" w:sz="0" w:space="0" w:color="auto"/>
        <w:bottom w:val="none" w:sz="0" w:space="0" w:color="auto"/>
        <w:right w:val="none" w:sz="0" w:space="0" w:color="auto"/>
      </w:divBdr>
    </w:div>
    <w:div w:id="1809083249">
      <w:marLeft w:val="0"/>
      <w:marRight w:val="0"/>
      <w:marTop w:val="0"/>
      <w:marBottom w:val="0"/>
      <w:divBdr>
        <w:top w:val="none" w:sz="0" w:space="0" w:color="auto"/>
        <w:left w:val="none" w:sz="0" w:space="0" w:color="auto"/>
        <w:bottom w:val="none" w:sz="0" w:space="0" w:color="auto"/>
        <w:right w:val="none" w:sz="0" w:space="0" w:color="auto"/>
      </w:divBdr>
    </w:div>
    <w:div w:id="1809083250">
      <w:marLeft w:val="0"/>
      <w:marRight w:val="0"/>
      <w:marTop w:val="0"/>
      <w:marBottom w:val="0"/>
      <w:divBdr>
        <w:top w:val="none" w:sz="0" w:space="0" w:color="auto"/>
        <w:left w:val="none" w:sz="0" w:space="0" w:color="auto"/>
        <w:bottom w:val="none" w:sz="0" w:space="0" w:color="auto"/>
        <w:right w:val="none" w:sz="0" w:space="0" w:color="auto"/>
      </w:divBdr>
      <w:divsChild>
        <w:div w:id="1809083248">
          <w:marLeft w:val="0"/>
          <w:marRight w:val="0"/>
          <w:marTop w:val="0"/>
          <w:marBottom w:val="0"/>
          <w:divBdr>
            <w:top w:val="none" w:sz="0" w:space="0" w:color="auto"/>
            <w:left w:val="none" w:sz="0" w:space="0" w:color="auto"/>
            <w:bottom w:val="none" w:sz="0" w:space="0" w:color="auto"/>
            <w:right w:val="none" w:sz="0" w:space="0" w:color="auto"/>
          </w:divBdr>
        </w:div>
      </w:divsChild>
    </w:div>
    <w:div w:id="1809083252">
      <w:marLeft w:val="0"/>
      <w:marRight w:val="0"/>
      <w:marTop w:val="0"/>
      <w:marBottom w:val="0"/>
      <w:divBdr>
        <w:top w:val="none" w:sz="0" w:space="0" w:color="auto"/>
        <w:left w:val="none" w:sz="0" w:space="0" w:color="auto"/>
        <w:bottom w:val="none" w:sz="0" w:space="0" w:color="auto"/>
        <w:right w:val="none" w:sz="0" w:space="0" w:color="auto"/>
      </w:divBdr>
    </w:div>
    <w:div w:id="1809083253">
      <w:marLeft w:val="0"/>
      <w:marRight w:val="0"/>
      <w:marTop w:val="0"/>
      <w:marBottom w:val="0"/>
      <w:divBdr>
        <w:top w:val="none" w:sz="0" w:space="0" w:color="auto"/>
        <w:left w:val="none" w:sz="0" w:space="0" w:color="auto"/>
        <w:bottom w:val="none" w:sz="0" w:space="0" w:color="auto"/>
        <w:right w:val="none" w:sz="0" w:space="0" w:color="auto"/>
      </w:divBdr>
      <w:divsChild>
        <w:div w:id="1809083266">
          <w:marLeft w:val="0"/>
          <w:marRight w:val="0"/>
          <w:marTop w:val="0"/>
          <w:marBottom w:val="0"/>
          <w:divBdr>
            <w:top w:val="none" w:sz="0" w:space="0" w:color="auto"/>
            <w:left w:val="none" w:sz="0" w:space="0" w:color="auto"/>
            <w:bottom w:val="none" w:sz="0" w:space="0" w:color="auto"/>
            <w:right w:val="none" w:sz="0" w:space="0" w:color="auto"/>
          </w:divBdr>
        </w:div>
      </w:divsChild>
    </w:div>
    <w:div w:id="1809083255">
      <w:marLeft w:val="0"/>
      <w:marRight w:val="0"/>
      <w:marTop w:val="0"/>
      <w:marBottom w:val="0"/>
      <w:divBdr>
        <w:top w:val="none" w:sz="0" w:space="0" w:color="auto"/>
        <w:left w:val="none" w:sz="0" w:space="0" w:color="auto"/>
        <w:bottom w:val="none" w:sz="0" w:space="0" w:color="auto"/>
        <w:right w:val="none" w:sz="0" w:space="0" w:color="auto"/>
      </w:divBdr>
    </w:div>
    <w:div w:id="1809083256">
      <w:marLeft w:val="0"/>
      <w:marRight w:val="0"/>
      <w:marTop w:val="0"/>
      <w:marBottom w:val="0"/>
      <w:divBdr>
        <w:top w:val="none" w:sz="0" w:space="0" w:color="auto"/>
        <w:left w:val="none" w:sz="0" w:space="0" w:color="auto"/>
        <w:bottom w:val="none" w:sz="0" w:space="0" w:color="auto"/>
        <w:right w:val="none" w:sz="0" w:space="0" w:color="auto"/>
      </w:divBdr>
    </w:div>
    <w:div w:id="1809083258">
      <w:marLeft w:val="0"/>
      <w:marRight w:val="0"/>
      <w:marTop w:val="0"/>
      <w:marBottom w:val="0"/>
      <w:divBdr>
        <w:top w:val="none" w:sz="0" w:space="0" w:color="auto"/>
        <w:left w:val="none" w:sz="0" w:space="0" w:color="auto"/>
        <w:bottom w:val="none" w:sz="0" w:space="0" w:color="auto"/>
        <w:right w:val="none" w:sz="0" w:space="0" w:color="auto"/>
      </w:divBdr>
    </w:div>
    <w:div w:id="1809083259">
      <w:marLeft w:val="0"/>
      <w:marRight w:val="0"/>
      <w:marTop w:val="0"/>
      <w:marBottom w:val="0"/>
      <w:divBdr>
        <w:top w:val="none" w:sz="0" w:space="0" w:color="auto"/>
        <w:left w:val="none" w:sz="0" w:space="0" w:color="auto"/>
        <w:bottom w:val="none" w:sz="0" w:space="0" w:color="auto"/>
        <w:right w:val="none" w:sz="0" w:space="0" w:color="auto"/>
      </w:divBdr>
    </w:div>
    <w:div w:id="1809083261">
      <w:marLeft w:val="0"/>
      <w:marRight w:val="0"/>
      <w:marTop w:val="0"/>
      <w:marBottom w:val="0"/>
      <w:divBdr>
        <w:top w:val="none" w:sz="0" w:space="0" w:color="auto"/>
        <w:left w:val="none" w:sz="0" w:space="0" w:color="auto"/>
        <w:bottom w:val="none" w:sz="0" w:space="0" w:color="auto"/>
        <w:right w:val="none" w:sz="0" w:space="0" w:color="auto"/>
      </w:divBdr>
    </w:div>
    <w:div w:id="1809083263">
      <w:marLeft w:val="0"/>
      <w:marRight w:val="0"/>
      <w:marTop w:val="0"/>
      <w:marBottom w:val="0"/>
      <w:divBdr>
        <w:top w:val="none" w:sz="0" w:space="0" w:color="auto"/>
        <w:left w:val="none" w:sz="0" w:space="0" w:color="auto"/>
        <w:bottom w:val="none" w:sz="0" w:space="0" w:color="auto"/>
        <w:right w:val="none" w:sz="0" w:space="0" w:color="auto"/>
      </w:divBdr>
    </w:div>
    <w:div w:id="1809083264">
      <w:marLeft w:val="0"/>
      <w:marRight w:val="0"/>
      <w:marTop w:val="0"/>
      <w:marBottom w:val="0"/>
      <w:divBdr>
        <w:top w:val="none" w:sz="0" w:space="0" w:color="auto"/>
        <w:left w:val="none" w:sz="0" w:space="0" w:color="auto"/>
        <w:bottom w:val="none" w:sz="0" w:space="0" w:color="auto"/>
        <w:right w:val="none" w:sz="0" w:space="0" w:color="auto"/>
      </w:divBdr>
      <w:divsChild>
        <w:div w:id="1809083257">
          <w:marLeft w:val="0"/>
          <w:marRight w:val="0"/>
          <w:marTop w:val="0"/>
          <w:marBottom w:val="0"/>
          <w:divBdr>
            <w:top w:val="none" w:sz="0" w:space="0" w:color="auto"/>
            <w:left w:val="none" w:sz="0" w:space="0" w:color="auto"/>
            <w:bottom w:val="none" w:sz="0" w:space="0" w:color="auto"/>
            <w:right w:val="none" w:sz="0" w:space="0" w:color="auto"/>
          </w:divBdr>
        </w:div>
      </w:divsChild>
    </w:div>
    <w:div w:id="1809083265">
      <w:marLeft w:val="0"/>
      <w:marRight w:val="0"/>
      <w:marTop w:val="0"/>
      <w:marBottom w:val="0"/>
      <w:divBdr>
        <w:top w:val="none" w:sz="0" w:space="0" w:color="auto"/>
        <w:left w:val="none" w:sz="0" w:space="0" w:color="auto"/>
        <w:bottom w:val="none" w:sz="0" w:space="0" w:color="auto"/>
        <w:right w:val="none" w:sz="0" w:space="0" w:color="auto"/>
      </w:divBdr>
      <w:divsChild>
        <w:div w:id="1809083240">
          <w:marLeft w:val="0"/>
          <w:marRight w:val="0"/>
          <w:marTop w:val="0"/>
          <w:marBottom w:val="0"/>
          <w:divBdr>
            <w:top w:val="none" w:sz="0" w:space="0" w:color="auto"/>
            <w:left w:val="none" w:sz="0" w:space="0" w:color="auto"/>
            <w:bottom w:val="none" w:sz="0" w:space="0" w:color="auto"/>
            <w:right w:val="none" w:sz="0" w:space="0" w:color="auto"/>
          </w:divBdr>
        </w:div>
      </w:divsChild>
    </w:div>
    <w:div w:id="18090832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OJ:L:2006:379:0005:01:LV:HTML" TargetMode="External"/><Relationship Id="rId13" Type="http://schemas.openxmlformats.org/officeDocument/2006/relationships/hyperlink" Target="http://pro.nais.lv/naiser/esdoc.cfm?esid=32008R0800" TargetMode="External"/><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pro.nais.lv/naiser/esdoc.cfm?esid=32008R080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ur-lex.europa.eu/LexUriServ/LexUriServ.do?uri=CELEX:32008R0800:LV:HTML" TargetMode="External"/><Relationship Id="rId5" Type="http://schemas.openxmlformats.org/officeDocument/2006/relationships/webSettings" Target="webSettings.xml"/><Relationship Id="rId15" Type="http://schemas.openxmlformats.org/officeDocument/2006/relationships/hyperlink" Target="mailto:Veronika.Gomancenko@varam.gov.lv" TargetMode="External"/><Relationship Id="rId10" Type="http://schemas.openxmlformats.org/officeDocument/2006/relationships/hyperlink" Target="http://eur-lex.europa.eu/LexUriServ/LexUriServ.do?uri=CELEX:32008R0800:LV: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ur-lex.europa.eu/LexUriServ/LexUriServ.do?uri=OJ:L:2006:379:0005:01:LV:HTML" TargetMode="External"/><Relationship Id="rId14" Type="http://schemas.openxmlformats.org/officeDocument/2006/relationships/hyperlink" Target="http://eur-lex.europa.eu/LexUriServ/LexUriServ.do?uri=OJ:L:2006:379:0005:01:LV: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650</TotalTime>
  <Pages>20</Pages>
  <Words>5616</Words>
  <Characters>40611</Characters>
  <Application>Microsoft Office Word</Application>
  <DocSecurity>0</DocSecurity>
  <Lines>882</Lines>
  <Paragraphs>308</Paragraphs>
  <ScaleCrop>false</ScaleCrop>
  <HeadingPairs>
    <vt:vector size="2" baseType="variant">
      <vt:variant>
        <vt:lpstr>Title</vt:lpstr>
      </vt:variant>
      <vt:variant>
        <vt:i4>1</vt:i4>
      </vt:variant>
    </vt:vector>
  </HeadingPairs>
  <TitlesOfParts>
    <vt:vector size="1" baseType="lpstr">
      <vt:lpstr>Ministru kabineta noteikumu projekts "Klimata pārmaiņu finanšu instrumenta finansēto projektu atklāta konkursa „Siltumnīcefekta gāzu emisijas samazināšana transporta sektorā – atbalsts elektromobiļu un to uzlādes infrastruktūras ieviešanai” nolikums"</vt:lpstr>
    </vt:vector>
  </TitlesOfParts>
  <Company>VARAM</Company>
  <LinksUpToDate>false</LinksUpToDate>
  <CharactersWithSpaces>45919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"Klimata pārmaiņu finanšu instrumenta finansēto projektu atklāta konkursa „Siltumnīcefekta gāzu emisijas samazināšana transporta sektorā – atbalsts elektromobiļu un to uzlādes infrastruktūras ieviešanai” nolikums"</dc:title>
  <dc:subject>Noteikumu projekts</dc:subject>
  <dc:creator>Veronika Gomančenko</dc:creator>
  <cp:keywords/>
  <dc:description>veronika.gomancenko@varam.gov.lv; 67026568</dc:description>
  <cp:lastModifiedBy>Veronika Gomančenko</cp:lastModifiedBy>
  <cp:revision>43</cp:revision>
  <cp:lastPrinted>2012-03-19T08:02:00Z</cp:lastPrinted>
  <dcterms:created xsi:type="dcterms:W3CDTF">2012-03-05T09:46:00Z</dcterms:created>
  <dcterms:modified xsi:type="dcterms:W3CDTF">2012-03-19T10:55:00Z</dcterms:modified>
</cp:coreProperties>
</file>