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A5F" w:rsidRPr="007E716E" w:rsidRDefault="00F51A5F" w:rsidP="00155A4D">
      <w:pPr>
        <w:pStyle w:val="BodyText"/>
        <w:rPr>
          <w:bCs/>
          <w:sz w:val="28"/>
          <w:szCs w:val="28"/>
        </w:rPr>
      </w:pPr>
      <w:bookmarkStart w:id="0" w:name="OLE_LINK6"/>
      <w:bookmarkStart w:id="1" w:name="OLE_LINK7"/>
      <w:r w:rsidRPr="007E716E">
        <w:rPr>
          <w:bCs/>
          <w:sz w:val="28"/>
          <w:szCs w:val="28"/>
        </w:rPr>
        <w:t xml:space="preserve">Ministru kabineta noteikumu projekta </w:t>
      </w:r>
    </w:p>
    <w:p w:rsidR="006100D1" w:rsidRDefault="00F51A5F" w:rsidP="006D4783">
      <w:pPr>
        <w:pStyle w:val="HTMLPreformatted"/>
        <w:jc w:val="center"/>
        <w:rPr>
          <w:rFonts w:ascii="Times New Roman" w:hAnsi="Times New Roman"/>
          <w:b/>
          <w:sz w:val="28"/>
          <w:szCs w:val="28"/>
        </w:rPr>
      </w:pPr>
      <w:r w:rsidRPr="007E716E">
        <w:rPr>
          <w:rFonts w:ascii="Times New Roman" w:hAnsi="Times New Roman"/>
          <w:b/>
          <w:sz w:val="28"/>
          <w:szCs w:val="28"/>
        </w:rPr>
        <w:t xml:space="preserve">„Noteikumi par aizsardzību pret jonizējošo starojumu </w:t>
      </w:r>
    </w:p>
    <w:p w:rsidR="00F51A5F" w:rsidRPr="007E716E" w:rsidRDefault="00F51A5F" w:rsidP="006D4783">
      <w:pPr>
        <w:pStyle w:val="HTMLPreformatted"/>
        <w:jc w:val="center"/>
        <w:rPr>
          <w:rFonts w:ascii="Times New Roman" w:hAnsi="Times New Roman"/>
          <w:b/>
          <w:bCs/>
          <w:sz w:val="28"/>
          <w:szCs w:val="28"/>
        </w:rPr>
      </w:pPr>
      <w:r w:rsidRPr="007E716E">
        <w:rPr>
          <w:rFonts w:ascii="Times New Roman" w:hAnsi="Times New Roman"/>
          <w:b/>
          <w:sz w:val="28"/>
          <w:szCs w:val="28"/>
        </w:rPr>
        <w:t>medicīniskajā apstarošanā”</w:t>
      </w:r>
      <w:r w:rsidRPr="007E716E">
        <w:rPr>
          <w:rFonts w:ascii="Times New Roman" w:hAnsi="Times New Roman"/>
          <w:b/>
          <w:bCs/>
          <w:sz w:val="28"/>
          <w:szCs w:val="28"/>
        </w:rPr>
        <w:t xml:space="preserve"> </w:t>
      </w:r>
      <w:bookmarkStart w:id="2" w:name="OLE_LINK4"/>
      <w:bookmarkStart w:id="3" w:name="OLE_LINK5"/>
    </w:p>
    <w:p w:rsidR="00F51A5F" w:rsidRPr="007E716E" w:rsidRDefault="00F51A5F" w:rsidP="00155A4D">
      <w:pPr>
        <w:pStyle w:val="BodyText"/>
        <w:rPr>
          <w:sz w:val="28"/>
          <w:szCs w:val="28"/>
        </w:rPr>
      </w:pPr>
      <w:r w:rsidRPr="007E716E">
        <w:rPr>
          <w:bCs/>
          <w:sz w:val="28"/>
          <w:szCs w:val="28"/>
        </w:rPr>
        <w:t>sākotnējās ietekmes novērtējuma ziņojums (anotācija)</w:t>
      </w:r>
      <w:bookmarkEnd w:id="0"/>
      <w:bookmarkEnd w:id="1"/>
      <w:bookmarkEnd w:id="2"/>
      <w:bookmarkEnd w:id="3"/>
    </w:p>
    <w:p w:rsidR="00F51A5F" w:rsidRPr="00155A4D" w:rsidRDefault="00F51A5F" w:rsidP="00155A4D">
      <w:pPr>
        <w:rPr>
          <w:b/>
          <w:color w:val="C00000"/>
          <w:sz w:val="28"/>
          <w:szCs w:val="28"/>
        </w:rP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10"/>
        <w:gridCol w:w="426"/>
        <w:gridCol w:w="6378"/>
      </w:tblGrid>
      <w:tr w:rsidR="00F51A5F" w:rsidRPr="00380A54" w:rsidTr="00006E26">
        <w:tc>
          <w:tcPr>
            <w:tcW w:w="9214" w:type="dxa"/>
            <w:gridSpan w:val="3"/>
          </w:tcPr>
          <w:p w:rsidR="00F51A5F" w:rsidRPr="00380A54" w:rsidRDefault="00F51A5F" w:rsidP="00155A4D">
            <w:pPr>
              <w:spacing w:after="120"/>
              <w:jc w:val="center"/>
              <w:rPr>
                <w:b/>
              </w:rPr>
            </w:pPr>
            <w:r w:rsidRPr="00380A54">
              <w:rPr>
                <w:b/>
              </w:rPr>
              <w:t xml:space="preserve">I. Kādēļ normatīvais </w:t>
            </w:r>
            <w:smartTag w:uri="schemas-tilde-lv/tildestengine" w:element="veidnes">
              <w:smartTagPr>
                <w:attr w:name="baseform" w:val="akt|s"/>
                <w:attr w:name="id" w:val="-1"/>
                <w:attr w:name="text" w:val="akts"/>
              </w:smartTagPr>
              <w:r w:rsidRPr="00380A54">
                <w:rPr>
                  <w:b/>
                </w:rPr>
                <w:t>akts</w:t>
              </w:r>
            </w:smartTag>
            <w:r w:rsidRPr="00380A54">
              <w:rPr>
                <w:b/>
              </w:rPr>
              <w:t xml:space="preserve"> ir vajadzīgs</w:t>
            </w:r>
          </w:p>
        </w:tc>
      </w:tr>
      <w:tr w:rsidR="00F51A5F" w:rsidRPr="00380A54" w:rsidTr="00006E26">
        <w:tc>
          <w:tcPr>
            <w:tcW w:w="2410" w:type="dxa"/>
          </w:tcPr>
          <w:p w:rsidR="00F51A5F" w:rsidRPr="001945BB" w:rsidRDefault="00F51A5F" w:rsidP="00155A4D">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t>1. Pamatojums</w:t>
            </w:r>
          </w:p>
        </w:tc>
        <w:tc>
          <w:tcPr>
            <w:tcW w:w="6804" w:type="dxa"/>
            <w:gridSpan w:val="2"/>
          </w:tcPr>
          <w:p w:rsidR="00F51A5F" w:rsidRPr="00380A54" w:rsidRDefault="00067FF1" w:rsidP="00067FF1">
            <w:pPr>
              <w:pStyle w:val="naisnod"/>
              <w:spacing w:before="0" w:after="120"/>
              <w:jc w:val="both"/>
            </w:pPr>
            <w:r>
              <w:rPr>
                <w:b w:val="0"/>
              </w:rPr>
              <w:t>L</w:t>
            </w:r>
            <w:r w:rsidR="00F51A5F">
              <w:rPr>
                <w:b w:val="0"/>
              </w:rPr>
              <w:t>ikuma „Par radiācijas drošību un kodoldrošību” 3.panta treš</w:t>
            </w:r>
            <w:r>
              <w:rPr>
                <w:b w:val="0"/>
              </w:rPr>
              <w:t>ā</w:t>
            </w:r>
            <w:r w:rsidR="00F51A5F">
              <w:rPr>
                <w:b w:val="0"/>
              </w:rPr>
              <w:t xml:space="preserve"> daļ</w:t>
            </w:r>
            <w:r>
              <w:rPr>
                <w:b w:val="0"/>
              </w:rPr>
              <w:t>a</w:t>
            </w:r>
          </w:p>
        </w:tc>
      </w:tr>
      <w:tr w:rsidR="00F51A5F" w:rsidRPr="00380A54" w:rsidTr="00006E26">
        <w:tc>
          <w:tcPr>
            <w:tcW w:w="2410" w:type="dxa"/>
          </w:tcPr>
          <w:p w:rsidR="00F51A5F" w:rsidRPr="001945BB" w:rsidRDefault="00F51A5F" w:rsidP="00155A4D">
            <w:pPr>
              <w:pStyle w:val="BodyText"/>
              <w:jc w:val="left"/>
              <w:rPr>
                <w:b w:val="0"/>
                <w:sz w:val="24"/>
                <w:szCs w:val="24"/>
              </w:rPr>
            </w:pPr>
            <w:r w:rsidRPr="001945BB">
              <w:rPr>
                <w:b w:val="0"/>
                <w:sz w:val="24"/>
                <w:szCs w:val="24"/>
              </w:rPr>
              <w:t>2. Pašreizējā situācija un problēmas</w:t>
            </w:r>
          </w:p>
        </w:tc>
        <w:tc>
          <w:tcPr>
            <w:tcW w:w="6804" w:type="dxa"/>
            <w:gridSpan w:val="2"/>
          </w:tcPr>
          <w:p w:rsidR="00F51A5F" w:rsidRDefault="00F51A5F" w:rsidP="00940B49">
            <w:pPr>
              <w:spacing w:after="120"/>
              <w:jc w:val="both"/>
            </w:pPr>
            <w:r>
              <w:t xml:space="preserve">Prasības </w:t>
            </w:r>
            <w:r w:rsidRPr="00BA573B">
              <w:t>aizsardzībai pret jonizējošo starojumu medicīniskajā apstarošanā noteikt</w:t>
            </w:r>
            <w:r>
              <w:t>as</w:t>
            </w:r>
            <w:r w:rsidRPr="00BA573B">
              <w:t xml:space="preserve"> Ministru kabineta </w:t>
            </w:r>
            <w:smartTag w:uri="schemas-tilde-lv/tildestengine" w:element="date">
              <w:smartTagPr>
                <w:attr w:name="Day" w:val="5"/>
                <w:attr w:name="Month" w:val="3"/>
                <w:attr w:name="Year" w:val="2002"/>
              </w:smartTagPr>
              <w:r w:rsidRPr="00BA573B">
                <w:t>2002.gada 5.marta</w:t>
              </w:r>
            </w:smartTag>
            <w:r w:rsidRPr="00BA573B">
              <w:t xml:space="preserve"> noteikumos Nr.97 „Noteikumi par aizsardzību pret jonizējošo starojumu medicīniskajā apstarošanā” (turpmāk – </w:t>
            </w:r>
            <w:r>
              <w:t xml:space="preserve">MK </w:t>
            </w:r>
            <w:r w:rsidRPr="00BA573B">
              <w:t>noteikumi Nr.97</w:t>
            </w:r>
            <w:r>
              <w:t>)</w:t>
            </w:r>
            <w:r w:rsidRPr="00BA573B">
              <w:t xml:space="preserve">. </w:t>
            </w:r>
            <w:r>
              <w:t xml:space="preserve">Noteikumi Nr.97 papildina vispārīgās prasības aizsardzībai pret jonizējošo starojumu, kas noteiktas likumā „Par radiācijas drošību un kodoldrošību” un </w:t>
            </w:r>
            <w:r w:rsidRPr="000B1A26">
              <w:t>M</w:t>
            </w:r>
            <w:r>
              <w:t>inistru kabineta</w:t>
            </w:r>
            <w:r w:rsidRPr="000B1A26">
              <w:t xml:space="preserve"> 2002.gada 9.aprīļa noteikum</w:t>
            </w:r>
            <w:r>
              <w:t>os</w:t>
            </w:r>
            <w:r w:rsidRPr="000B1A26">
              <w:t xml:space="preserve"> Nr.149 „Noteikumi par aizsardzību pret jonizējošo starojumu”</w:t>
            </w:r>
            <w:r>
              <w:t xml:space="preserve">. MK noteikumi Nr.97 attiecas uz ārstniecības iestādēm, kurās veic darbības ar jonizējošā starojuma avotiem, tas ir - </w:t>
            </w:r>
            <w:r w:rsidRPr="00BA573B">
              <w:t>medicīnisk</w:t>
            </w:r>
            <w:r>
              <w:t>ajām</w:t>
            </w:r>
            <w:r w:rsidRPr="00BA573B">
              <w:t xml:space="preserve"> ierī</w:t>
            </w:r>
            <w:r>
              <w:t>cēm</w:t>
            </w:r>
            <w:r w:rsidRPr="00BA573B">
              <w:t xml:space="preserve">, kas satur jonizējošā starojuma avotu vai ģenerē jonizējošo starojumu (turpmāk - </w:t>
            </w:r>
            <w:proofErr w:type="spellStart"/>
            <w:r w:rsidRPr="00BA573B">
              <w:t>radioloģiskās</w:t>
            </w:r>
            <w:proofErr w:type="spellEnd"/>
            <w:r w:rsidRPr="00BA573B">
              <w:t xml:space="preserve"> ierīces)</w:t>
            </w:r>
            <w:r>
              <w:t>.</w:t>
            </w:r>
          </w:p>
          <w:p w:rsidR="00F51A5F" w:rsidRDefault="00F51A5F" w:rsidP="00021492">
            <w:pPr>
              <w:spacing w:after="120"/>
              <w:jc w:val="both"/>
            </w:pPr>
            <w:r>
              <w:t xml:space="preserve">Valsts vides dienesta Radiācijas drošības centrs (turpmāk – VVD RDC) nodrošina radiācijas drošības uzraudzību un kontroli, izsniedz speciālas atļaujas (licences) un atļaujas darbībām ar jonizējošā starojuma avotiem (tai skaitā </w:t>
            </w:r>
            <w:proofErr w:type="spellStart"/>
            <w:r>
              <w:t>radioloģiskām</w:t>
            </w:r>
            <w:proofErr w:type="spellEnd"/>
            <w:r>
              <w:t xml:space="preserve"> ierīcēm) un veic darbību ar jonizējošā starojuma avotiem inspekcijas. </w:t>
            </w:r>
          </w:p>
          <w:p w:rsidR="00F51A5F" w:rsidRDefault="00F51A5F" w:rsidP="00940B49">
            <w:pPr>
              <w:spacing w:after="120"/>
              <w:jc w:val="both"/>
            </w:pPr>
            <w:r>
              <w:t>MK n</w:t>
            </w:r>
            <w:r w:rsidRPr="00BA573B">
              <w:t xml:space="preserve">oteikumi Nr.97 ir izdoti 2002.gadā un </w:t>
            </w:r>
            <w:r>
              <w:t xml:space="preserve">konstatēts, ka ir </w:t>
            </w:r>
            <w:r w:rsidRPr="00BA573B">
              <w:t xml:space="preserve">nepieciešams aktualizēt </w:t>
            </w:r>
            <w:r>
              <w:t xml:space="preserve">noteikumos lietoto </w:t>
            </w:r>
            <w:r w:rsidRPr="00BA573B">
              <w:t xml:space="preserve">terminoloģiju, nosacījumus medicīniskās apstarošanas veikšanai, kā arī aktualizēt </w:t>
            </w:r>
            <w:proofErr w:type="spellStart"/>
            <w:r>
              <w:t>radioloģisko</w:t>
            </w:r>
            <w:proofErr w:type="spellEnd"/>
            <w:r>
              <w:t xml:space="preserve"> </w:t>
            </w:r>
            <w:r w:rsidRPr="001D4B0F">
              <w:t>ierīču atbilstības tehniskos parametrus un to pārbaužu nosacījumus</w:t>
            </w:r>
            <w:r w:rsidR="00006E26" w:rsidRPr="001D4B0F">
              <w:t xml:space="preserve"> (</w:t>
            </w:r>
            <w:r w:rsidR="001D4B0F" w:rsidRPr="001D4B0F">
              <w:t>8.</w:t>
            </w:r>
            <w:r w:rsidR="00006E26" w:rsidRPr="001D4B0F">
              <w:t>pielikums)</w:t>
            </w:r>
            <w:r w:rsidR="001D4B0F" w:rsidRPr="001D4B0F">
              <w:t>.</w:t>
            </w:r>
          </w:p>
          <w:p w:rsidR="00F51A5F" w:rsidRPr="00BA573B" w:rsidRDefault="00F51A5F" w:rsidP="00116648">
            <w:pPr>
              <w:spacing w:after="120"/>
              <w:jc w:val="both"/>
            </w:pPr>
            <w:r>
              <w:t xml:space="preserve">Medicīnisko ierīču, tai skaitā </w:t>
            </w:r>
            <w:proofErr w:type="spellStart"/>
            <w:r>
              <w:t>r</w:t>
            </w:r>
            <w:r w:rsidRPr="00BA573B">
              <w:t>adioloģisko</w:t>
            </w:r>
            <w:proofErr w:type="spellEnd"/>
            <w:r w:rsidRPr="00BA573B">
              <w:t xml:space="preserve"> ierīču</w:t>
            </w:r>
            <w:r w:rsidRPr="003D123F">
              <w:t>, atbilstības tehniskā uzraudzība ir noteikta Ministru kabineta 2005.gada 2.augusta noteikumos Nr.581 "</w:t>
            </w:r>
            <w:hyperlink r:id="rId8" w:tgtFrame="_blank" w:history="1">
              <w:r w:rsidRPr="003D123F">
                <w:rPr>
                  <w:rStyle w:val="Hyperlink"/>
                  <w:color w:val="auto"/>
                  <w:u w:val="none"/>
                </w:rPr>
                <w:t>Medicīnisko ierīču reģistrācijas, atbilstības novērtēšanas, izplatīšanas, ekspluatācijas un tehniskās uzraudzības kārtība</w:t>
              </w:r>
            </w:hyperlink>
            <w:r w:rsidRPr="00BA573B">
              <w:t xml:space="preserve">" (turpmāk – </w:t>
            </w:r>
            <w:r>
              <w:t xml:space="preserve">MK </w:t>
            </w:r>
            <w:r w:rsidRPr="00BA573B">
              <w:t>noteikumi Nr.581), k</w:t>
            </w:r>
            <w:r>
              <w:t>uri</w:t>
            </w:r>
            <w:r w:rsidRPr="00BA573B">
              <w:t xml:space="preserve"> izdoti saskaņā ar </w:t>
            </w:r>
            <w:r>
              <w:t xml:space="preserve">Ārstniecības likuma 34.panta </w:t>
            </w:r>
            <w:r w:rsidRPr="002D33EC">
              <w:t>pirmo daļu un likuma „Par atbilstības novērtēšanu” 7.panta pirmo un otro daļu. Medicīnisko ierīču ražošanas, izplatīšanas, ekspluatācijas un tehnisko uzraudzību veic Veselības inspekcija. Ievērojot, ka MK noteikumi</w:t>
            </w:r>
            <w:r w:rsidRPr="00BA573B">
              <w:t xml:space="preserve"> Nr.581 nesatur konkrētus tehnisko parametru atbilstības kritērijus </w:t>
            </w:r>
            <w:proofErr w:type="spellStart"/>
            <w:r w:rsidRPr="00BA573B">
              <w:t>radioloģiskām</w:t>
            </w:r>
            <w:proofErr w:type="spellEnd"/>
            <w:r w:rsidRPr="00BA573B">
              <w:t xml:space="preserve"> ierīcēm, kā arī to, ka radiācijas drošības jautājumi medicīnā</w:t>
            </w:r>
            <w:r>
              <w:t xml:space="preserve">, tai skaitā nosacījumi </w:t>
            </w:r>
            <w:proofErr w:type="spellStart"/>
            <w:r>
              <w:t>radioloģiskajām</w:t>
            </w:r>
            <w:proofErr w:type="spellEnd"/>
            <w:r>
              <w:t xml:space="preserve"> ierīcēm,</w:t>
            </w:r>
            <w:r w:rsidRPr="00BA573B">
              <w:t xml:space="preserve"> noteikti </w:t>
            </w:r>
            <w:r>
              <w:t xml:space="preserve">MK </w:t>
            </w:r>
            <w:r w:rsidRPr="00BA573B">
              <w:t xml:space="preserve">noteikumos Nr.97, tad nepieciešams šo </w:t>
            </w:r>
            <w:r w:rsidRPr="003D123F">
              <w:t>ierīču tehnisko parametru novērtēšanas prasības un minimālos tehnisko parametru atbilstības kritērijus šīs uzraudzības laikā noteikt vienos</w:t>
            </w:r>
            <w:r w:rsidRPr="00BA573B">
              <w:t xml:space="preserve"> Ministru kabineta noteikumos par aizsardzību pret jonizējošo starojumu </w:t>
            </w:r>
            <w:r w:rsidRPr="00BA573B">
              <w:lastRenderedPageBreak/>
              <w:t>medicīniskajā apstarošanā.</w:t>
            </w:r>
            <w:r>
              <w:t xml:space="preserve"> </w:t>
            </w:r>
          </w:p>
        </w:tc>
      </w:tr>
      <w:tr w:rsidR="00F51A5F" w:rsidRPr="00380A54" w:rsidTr="00006E26">
        <w:tc>
          <w:tcPr>
            <w:tcW w:w="2410" w:type="dxa"/>
          </w:tcPr>
          <w:p w:rsidR="00F51A5F" w:rsidRPr="001945BB" w:rsidRDefault="00F51A5F" w:rsidP="00493B08">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lastRenderedPageBreak/>
              <w:t>3. Saistītie politikas ietekmes novērtējumi un pētījumi</w:t>
            </w:r>
          </w:p>
        </w:tc>
        <w:tc>
          <w:tcPr>
            <w:tcW w:w="6804" w:type="dxa"/>
            <w:gridSpan w:val="2"/>
          </w:tcPr>
          <w:p w:rsidR="00F51A5F" w:rsidRDefault="00F51A5F" w:rsidP="001F6BE6">
            <w:pPr>
              <w:pStyle w:val="naiskr"/>
              <w:spacing w:before="0" w:after="120"/>
              <w:ind w:right="57"/>
              <w:jc w:val="both"/>
            </w:pPr>
            <w:r>
              <w:t>Projekts šo jomu neskar.</w:t>
            </w:r>
          </w:p>
          <w:p w:rsidR="00F51A5F" w:rsidRPr="00380A54" w:rsidRDefault="00F51A5F" w:rsidP="00155A4D">
            <w:pPr>
              <w:pStyle w:val="naiskr"/>
              <w:spacing w:before="0" w:after="120"/>
              <w:ind w:left="104" w:right="57"/>
              <w:jc w:val="both"/>
            </w:pPr>
          </w:p>
        </w:tc>
      </w:tr>
      <w:tr w:rsidR="00F51A5F" w:rsidRPr="00380A54" w:rsidTr="00006E26">
        <w:tc>
          <w:tcPr>
            <w:tcW w:w="2410" w:type="dxa"/>
          </w:tcPr>
          <w:p w:rsidR="00F51A5F" w:rsidRPr="001945BB" w:rsidRDefault="00F51A5F" w:rsidP="00155A4D">
            <w:pPr>
              <w:pStyle w:val="Footer"/>
              <w:tabs>
                <w:tab w:val="clear" w:pos="4153"/>
                <w:tab w:val="clear" w:pos="8306"/>
              </w:tabs>
              <w:rPr>
                <w:rFonts w:ascii="Times New Roman" w:hAnsi="Times New Roman"/>
                <w:sz w:val="24"/>
                <w:szCs w:val="24"/>
                <w:lang w:eastAsia="en-US"/>
              </w:rPr>
            </w:pPr>
            <w:r w:rsidRPr="001945BB">
              <w:rPr>
                <w:rFonts w:ascii="Times New Roman" w:hAnsi="Times New Roman"/>
                <w:sz w:val="24"/>
                <w:szCs w:val="24"/>
                <w:lang w:eastAsia="en-US"/>
              </w:rPr>
              <w:t>4. Tiesiskā regulējuma mērķis un būtība</w:t>
            </w:r>
          </w:p>
        </w:tc>
        <w:tc>
          <w:tcPr>
            <w:tcW w:w="6804" w:type="dxa"/>
            <w:gridSpan w:val="2"/>
          </w:tcPr>
          <w:p w:rsidR="00F51A5F" w:rsidRPr="001945BB" w:rsidRDefault="00F51A5F" w:rsidP="00135102">
            <w:pPr>
              <w:pStyle w:val="BodyText"/>
              <w:spacing w:after="120"/>
              <w:jc w:val="both"/>
              <w:rPr>
                <w:rStyle w:val="Strong"/>
                <w:bCs/>
                <w:sz w:val="24"/>
                <w:szCs w:val="24"/>
              </w:rPr>
            </w:pPr>
            <w:r w:rsidRPr="001945BB">
              <w:rPr>
                <w:rStyle w:val="Strong"/>
                <w:bCs/>
                <w:sz w:val="24"/>
                <w:szCs w:val="24"/>
              </w:rPr>
              <w:t xml:space="preserve">Noteikumu projekts izstrādāts, lai aktualizētu prasības aizsardzībai pret jonizējošo starojumu medicīniskās apstarošanas laikā, kā arī noteiktu nosacījumus </w:t>
            </w:r>
            <w:proofErr w:type="spellStart"/>
            <w:r w:rsidRPr="001945BB">
              <w:rPr>
                <w:rStyle w:val="Strong"/>
                <w:bCs/>
                <w:sz w:val="24"/>
                <w:szCs w:val="24"/>
              </w:rPr>
              <w:t>radioloģisko</w:t>
            </w:r>
            <w:proofErr w:type="spellEnd"/>
            <w:r w:rsidRPr="001945BB">
              <w:rPr>
                <w:rStyle w:val="Strong"/>
                <w:bCs/>
                <w:sz w:val="24"/>
                <w:szCs w:val="24"/>
              </w:rPr>
              <w:t xml:space="preserve"> ierīču tehnisko parametru novērtēšanai </w:t>
            </w:r>
            <w:r w:rsidRPr="001945BB">
              <w:rPr>
                <w:b w:val="0"/>
                <w:sz w:val="24"/>
                <w:szCs w:val="24"/>
              </w:rPr>
              <w:t>(ierīču funkciju atbilstības testēšana un novērtēšana)</w:t>
            </w:r>
            <w:r w:rsidRPr="001945BB">
              <w:rPr>
                <w:rStyle w:val="Strong"/>
                <w:bCs/>
                <w:sz w:val="24"/>
                <w:szCs w:val="24"/>
              </w:rPr>
              <w:t>.</w:t>
            </w:r>
          </w:p>
          <w:p w:rsidR="00F51A5F" w:rsidRPr="003B4255" w:rsidRDefault="00F51A5F" w:rsidP="00135102">
            <w:pPr>
              <w:spacing w:after="120"/>
              <w:jc w:val="both"/>
            </w:pPr>
            <w:r w:rsidRPr="003B4255">
              <w:t>Noteikumu projekts nosaka:</w:t>
            </w:r>
          </w:p>
          <w:p w:rsidR="00F51A5F" w:rsidRDefault="00006E26" w:rsidP="00135102">
            <w:pPr>
              <w:spacing w:after="120"/>
              <w:jc w:val="both"/>
            </w:pPr>
            <w:r>
              <w:t>1)</w:t>
            </w:r>
            <w:r w:rsidR="00F51A5F" w:rsidRPr="003B4255">
              <w:t xml:space="preserve"> operatoru pienākumus medicīniskajā apstarošanā</w:t>
            </w:r>
            <w:r w:rsidR="00F51A5F">
              <w:t>;</w:t>
            </w:r>
          </w:p>
          <w:p w:rsidR="00F51A5F" w:rsidRPr="003B4255" w:rsidRDefault="00006E26" w:rsidP="00135102">
            <w:pPr>
              <w:spacing w:after="120"/>
              <w:jc w:val="both"/>
            </w:pPr>
            <w:r>
              <w:t>2)</w:t>
            </w:r>
            <w:r w:rsidR="00F51A5F">
              <w:t xml:space="preserve"> prasības</w:t>
            </w:r>
            <w:r w:rsidR="00F51A5F" w:rsidRPr="003B4255">
              <w:t xml:space="preserve"> radiācijas drošības un kodoldrošības kvalitātes nodrošināšanas programma</w:t>
            </w:r>
            <w:r w:rsidR="00F51A5F">
              <w:t xml:space="preserve">i, kas papildina </w:t>
            </w:r>
            <w:r w:rsidR="00F51A5F" w:rsidRPr="000B1A26">
              <w:t>M</w:t>
            </w:r>
            <w:r w:rsidR="00F51A5F">
              <w:t>inistru kabineta</w:t>
            </w:r>
            <w:r w:rsidR="00F51A5F" w:rsidRPr="000B1A26">
              <w:t xml:space="preserve"> 2002.gada 9.aprīļa noteikum</w:t>
            </w:r>
            <w:r w:rsidR="00F51A5F">
              <w:t>os</w:t>
            </w:r>
            <w:r w:rsidR="00F51A5F" w:rsidRPr="000B1A26">
              <w:t xml:space="preserve"> Nr.149 „Noteikumi par aizsardzību pret jonizējošo starojumu”</w:t>
            </w:r>
            <w:r w:rsidR="00811595">
              <w:t xml:space="preserve"> noteiktās prasības</w:t>
            </w:r>
            <w:r w:rsidR="00F51A5F">
              <w:t>;</w:t>
            </w:r>
          </w:p>
          <w:p w:rsidR="00F51A5F" w:rsidRPr="003B4255" w:rsidRDefault="00006E26" w:rsidP="00135102">
            <w:pPr>
              <w:spacing w:after="120"/>
              <w:jc w:val="both"/>
            </w:pPr>
            <w:r>
              <w:t>3)</w:t>
            </w:r>
            <w:r w:rsidR="00F51A5F" w:rsidRPr="003B4255">
              <w:t xml:space="preserve"> ārstniecības personu, kuras veic darbības ar jonizējošā starojuma avotiem, pienākumus medicīniskajā apstarošanā, kā arī nosacījumus medicīnas fiziķu un medicīnas fizikas ekspertu </w:t>
            </w:r>
            <w:r w:rsidR="00F51A5F">
              <w:t>p</w:t>
            </w:r>
            <w:r w:rsidR="00F51A5F" w:rsidRPr="003B4255">
              <w:t>iesaistei medicīniskajās manipulācijās;</w:t>
            </w:r>
          </w:p>
          <w:p w:rsidR="00811595" w:rsidRPr="00811595" w:rsidRDefault="00006E26" w:rsidP="00811595">
            <w:pPr>
              <w:spacing w:after="120"/>
              <w:jc w:val="both"/>
            </w:pPr>
            <w:r w:rsidRPr="00811595">
              <w:t>4)</w:t>
            </w:r>
            <w:r w:rsidR="00F51A5F" w:rsidRPr="00811595">
              <w:t xml:space="preserve"> </w:t>
            </w:r>
            <w:r w:rsidR="00F51A5F" w:rsidRPr="00873306">
              <w:t xml:space="preserve">VVD RDC, </w:t>
            </w:r>
            <w:r w:rsidR="00116648" w:rsidRPr="00873306">
              <w:t xml:space="preserve">Veselības inspekcijas, </w:t>
            </w:r>
            <w:r w:rsidR="00F51A5F" w:rsidRPr="00873306">
              <w:t xml:space="preserve">Nacionālais veselības dienesta un Zāļu valsts aģentūras pienākumus un tiesības attiecībām uz darbībām ar jonizējošā starojuma avotiem medicīniskās apstarošanas laikā. VVD RDC nodrošina </w:t>
            </w:r>
            <w:proofErr w:type="spellStart"/>
            <w:r w:rsidR="00F51A5F" w:rsidRPr="00873306">
              <w:t>radioloģisko</w:t>
            </w:r>
            <w:proofErr w:type="spellEnd"/>
            <w:r w:rsidR="00F51A5F" w:rsidRPr="00873306">
              <w:t xml:space="preserve"> ierīču kontroli</w:t>
            </w:r>
            <w:r w:rsidR="00811595" w:rsidRPr="00873306">
              <w:t xml:space="preserve"> un gadījumos, kad pieņēmis lēmumu aizliegt </w:t>
            </w:r>
            <w:proofErr w:type="spellStart"/>
            <w:r w:rsidR="00811595" w:rsidRPr="00873306">
              <w:t>radioloģiskās</w:t>
            </w:r>
            <w:proofErr w:type="spellEnd"/>
            <w:r w:rsidR="00811595" w:rsidRPr="00873306">
              <w:t xml:space="preserve"> ierīces lietošanu, informē par to Zāļu valsts aģentūru, </w:t>
            </w:r>
            <w:r w:rsidR="006100D1">
              <w:t xml:space="preserve">ievērojot aģentūras kompetenci </w:t>
            </w:r>
            <w:proofErr w:type="spellStart"/>
            <w:r w:rsidR="006100D1">
              <w:t>v</w:t>
            </w:r>
            <w:r w:rsidR="00811595" w:rsidRPr="00873306">
              <w:t>igilances</w:t>
            </w:r>
            <w:proofErr w:type="spellEnd"/>
            <w:r w:rsidR="00811595" w:rsidRPr="00873306">
              <w:t xml:space="preserve"> sistēmas ietvaros a</w:t>
            </w:r>
            <w:r w:rsidR="00067FF1">
              <w:t xml:space="preserve">tbilstoši MK noteikumiem Nr.581, un </w:t>
            </w:r>
            <w:r w:rsidR="00811595" w:rsidRPr="00873306">
              <w:t>Veselības inspekciju un Nacionālo veselības dienestu par centr</w:t>
            </w:r>
            <w:r w:rsidR="00067FF1">
              <w:t>u</w:t>
            </w:r>
            <w:r w:rsidR="00811595" w:rsidRPr="00873306">
              <w:t>;</w:t>
            </w:r>
          </w:p>
          <w:p w:rsidR="00F51A5F" w:rsidRPr="003B4255" w:rsidRDefault="00006E26" w:rsidP="00135102">
            <w:pPr>
              <w:spacing w:after="120"/>
              <w:jc w:val="both"/>
            </w:pPr>
            <w:r>
              <w:t>5)</w:t>
            </w:r>
            <w:r w:rsidR="00F51A5F" w:rsidRPr="003B4255">
              <w:t xml:space="preserve"> nosacījumus pacientu un darbinieku aizsardzībai pret jonizējošo starojumu medicīniskās apstarošanas laikā, prasības aizsardzībai pret jonizējošo starojumu apmeklētajiem un brīvprātīgajiem palīgiem, kā arī prasības aizsardzībai pret jonizējošo starojumu grūtniecēm, mātēm zīdīšanas periodā un bērniem;</w:t>
            </w:r>
          </w:p>
          <w:p w:rsidR="00F51A5F" w:rsidRPr="003B4255" w:rsidRDefault="00006E26" w:rsidP="00135102">
            <w:pPr>
              <w:spacing w:after="120"/>
              <w:jc w:val="both"/>
            </w:pPr>
            <w:r>
              <w:t>6)</w:t>
            </w:r>
            <w:r w:rsidR="00F51A5F" w:rsidRPr="003B4255">
              <w:t xml:space="preserve"> prasības medicīniski </w:t>
            </w:r>
            <w:proofErr w:type="spellStart"/>
            <w:r w:rsidR="00F51A5F" w:rsidRPr="003B4255">
              <w:t>radioloģiskajām</w:t>
            </w:r>
            <w:proofErr w:type="spellEnd"/>
            <w:r w:rsidR="00F51A5F" w:rsidRPr="003B4255">
              <w:rPr>
                <w:color w:val="FF0000"/>
              </w:rPr>
              <w:t> </w:t>
            </w:r>
            <w:r w:rsidR="00F51A5F" w:rsidRPr="003B4255">
              <w:t>manipulācijām</w:t>
            </w:r>
            <w:r w:rsidR="00124E14">
              <w:t xml:space="preserve">: </w:t>
            </w:r>
            <w:proofErr w:type="spellStart"/>
            <w:r w:rsidR="00F51A5F" w:rsidRPr="003B4255">
              <w:t>radiodiagnostiskās</w:t>
            </w:r>
            <w:proofErr w:type="spellEnd"/>
            <w:r w:rsidR="00F51A5F" w:rsidRPr="003B4255">
              <w:t xml:space="preserve"> un </w:t>
            </w:r>
            <w:proofErr w:type="spellStart"/>
            <w:r w:rsidR="00F51A5F" w:rsidRPr="003B4255">
              <w:t>radioterapeitiskās</w:t>
            </w:r>
            <w:proofErr w:type="spellEnd"/>
            <w:r w:rsidR="00F51A5F" w:rsidRPr="003B4255">
              <w:t xml:space="preserve"> manipulācij</w:t>
            </w:r>
            <w:r w:rsidR="00124E14">
              <w:t>as</w:t>
            </w:r>
            <w:r w:rsidR="00F51A5F" w:rsidRPr="003B4255">
              <w:t>;</w:t>
            </w:r>
          </w:p>
          <w:p w:rsidR="00F51A5F" w:rsidRDefault="00006E26" w:rsidP="00135102">
            <w:pPr>
              <w:spacing w:after="120"/>
              <w:jc w:val="both"/>
            </w:pPr>
            <w:r>
              <w:t>7)</w:t>
            </w:r>
            <w:r w:rsidR="00F51A5F" w:rsidRPr="003B4255">
              <w:t xml:space="preserve"> jonizējošā starojuma dozu līmeņus, pie ku</w:t>
            </w:r>
            <w:r w:rsidR="00F51A5F">
              <w:t>riem veic pacientu izmeklējumus</w:t>
            </w:r>
            <w:r w:rsidR="00F51A5F" w:rsidRPr="003B4255">
              <w:t xml:space="preserve"> (diagnostikas standartlīmeņi). </w:t>
            </w:r>
            <w:r w:rsidR="00F51A5F">
              <w:t>D</w:t>
            </w:r>
            <w:r w:rsidR="00F51A5F" w:rsidRPr="003B4255">
              <w:t xml:space="preserve">iagnostikas standartlīmeņi ir noteikti noteikumu projekta 1.pielikumā un ir izstrādāti izmantojot Eiropas Komisijas </w:t>
            </w:r>
            <w:r w:rsidR="00F51A5F">
              <w:t>publikāciju Nr.109 „Vadlīnijas diagnostikas references līmeņiem (</w:t>
            </w:r>
            <w:proofErr w:type="spellStart"/>
            <w:r w:rsidR="00F51A5F">
              <w:t>DRLs</w:t>
            </w:r>
            <w:proofErr w:type="spellEnd"/>
            <w:r w:rsidR="00F51A5F">
              <w:t>) medicīniskajā apstarošanā” (</w:t>
            </w:r>
            <w:proofErr w:type="spellStart"/>
            <w:r w:rsidR="00F51A5F">
              <w:t>European</w:t>
            </w:r>
            <w:proofErr w:type="spellEnd"/>
            <w:r w:rsidR="00F51A5F">
              <w:t xml:space="preserve"> </w:t>
            </w:r>
            <w:proofErr w:type="spellStart"/>
            <w:r w:rsidR="00F51A5F">
              <w:t>Commission</w:t>
            </w:r>
            <w:proofErr w:type="spellEnd"/>
            <w:r w:rsidR="00F51A5F">
              <w:t xml:space="preserve">, </w:t>
            </w:r>
            <w:proofErr w:type="spellStart"/>
            <w:r w:rsidR="00F51A5F">
              <w:t>Radiation</w:t>
            </w:r>
            <w:proofErr w:type="spellEnd"/>
            <w:r w:rsidR="00F51A5F">
              <w:t xml:space="preserve"> </w:t>
            </w:r>
            <w:proofErr w:type="spellStart"/>
            <w:r w:rsidR="00F51A5F">
              <w:t>Protection</w:t>
            </w:r>
            <w:proofErr w:type="spellEnd"/>
            <w:r w:rsidR="00F51A5F">
              <w:t xml:space="preserve"> No.109 „</w:t>
            </w:r>
            <w:proofErr w:type="spellStart"/>
            <w:r w:rsidR="00EF18A2">
              <w:fldChar w:fldCharType="begin"/>
            </w:r>
            <w:r w:rsidR="00400CB6">
              <w:instrText>HYPERLINK "http://ec.europa.eu/energy/nuclear/radiation_protection/doc/publication/109_en.pdf" \t "_blank" \o "Guidance on diagnostic reference levels (DRLs) for medical exposures"</w:instrText>
            </w:r>
            <w:r w:rsidR="00EF18A2">
              <w:fldChar w:fldCharType="separate"/>
            </w:r>
            <w:r w:rsidR="00F51A5F" w:rsidRPr="00A135D7">
              <w:rPr>
                <w:rStyle w:val="Hyperlink"/>
                <w:color w:val="auto"/>
                <w:u w:val="none"/>
              </w:rPr>
              <w:t>Guidance</w:t>
            </w:r>
            <w:proofErr w:type="spellEnd"/>
            <w:r w:rsidR="00F51A5F" w:rsidRPr="00A135D7">
              <w:rPr>
                <w:rStyle w:val="Hyperlink"/>
                <w:color w:val="auto"/>
                <w:u w:val="none"/>
              </w:rPr>
              <w:t xml:space="preserve"> </w:t>
            </w:r>
            <w:proofErr w:type="spellStart"/>
            <w:r w:rsidR="00F51A5F" w:rsidRPr="00A135D7">
              <w:rPr>
                <w:rStyle w:val="Hyperlink"/>
                <w:color w:val="auto"/>
                <w:u w:val="none"/>
              </w:rPr>
              <w:t>on</w:t>
            </w:r>
            <w:proofErr w:type="spellEnd"/>
            <w:r w:rsidR="00F51A5F" w:rsidRPr="00A135D7">
              <w:rPr>
                <w:rStyle w:val="Hyperlink"/>
                <w:color w:val="auto"/>
                <w:u w:val="none"/>
              </w:rPr>
              <w:t xml:space="preserve"> </w:t>
            </w:r>
            <w:proofErr w:type="spellStart"/>
            <w:r w:rsidR="00F51A5F" w:rsidRPr="00A135D7">
              <w:rPr>
                <w:rStyle w:val="Hyperlink"/>
                <w:color w:val="auto"/>
                <w:u w:val="none"/>
              </w:rPr>
              <w:t>diagnostic</w:t>
            </w:r>
            <w:proofErr w:type="spellEnd"/>
            <w:r w:rsidR="00F51A5F" w:rsidRPr="00A135D7">
              <w:rPr>
                <w:rStyle w:val="Hyperlink"/>
                <w:color w:val="auto"/>
                <w:u w:val="none"/>
              </w:rPr>
              <w:t xml:space="preserve"> reference </w:t>
            </w:r>
            <w:proofErr w:type="spellStart"/>
            <w:r w:rsidR="00F51A5F" w:rsidRPr="00A135D7">
              <w:rPr>
                <w:rStyle w:val="Hyperlink"/>
                <w:color w:val="auto"/>
                <w:u w:val="none"/>
              </w:rPr>
              <w:t>levels</w:t>
            </w:r>
            <w:proofErr w:type="spellEnd"/>
            <w:r w:rsidR="00F51A5F" w:rsidRPr="00A135D7">
              <w:rPr>
                <w:rStyle w:val="Hyperlink"/>
                <w:color w:val="auto"/>
                <w:u w:val="none"/>
              </w:rPr>
              <w:t xml:space="preserve"> (</w:t>
            </w:r>
            <w:proofErr w:type="spellStart"/>
            <w:r w:rsidR="00F51A5F" w:rsidRPr="00A135D7">
              <w:rPr>
                <w:rStyle w:val="Hyperlink"/>
                <w:color w:val="auto"/>
                <w:u w:val="none"/>
              </w:rPr>
              <w:t>DRLs</w:t>
            </w:r>
            <w:proofErr w:type="spellEnd"/>
            <w:r w:rsidR="00F51A5F" w:rsidRPr="00A135D7">
              <w:rPr>
                <w:rStyle w:val="Hyperlink"/>
                <w:color w:val="auto"/>
                <w:u w:val="none"/>
              </w:rPr>
              <w:t xml:space="preserve">) </w:t>
            </w:r>
            <w:proofErr w:type="spellStart"/>
            <w:r w:rsidR="00F51A5F" w:rsidRPr="00A135D7">
              <w:rPr>
                <w:rStyle w:val="Hyperlink"/>
                <w:color w:val="auto"/>
                <w:u w:val="none"/>
              </w:rPr>
              <w:t>for</w:t>
            </w:r>
            <w:proofErr w:type="spellEnd"/>
            <w:r w:rsidR="00F51A5F" w:rsidRPr="00A135D7">
              <w:rPr>
                <w:rStyle w:val="Hyperlink"/>
                <w:color w:val="auto"/>
                <w:u w:val="none"/>
              </w:rPr>
              <w:t xml:space="preserve"> </w:t>
            </w:r>
            <w:proofErr w:type="spellStart"/>
            <w:r w:rsidR="00F51A5F" w:rsidRPr="00A135D7">
              <w:rPr>
                <w:rStyle w:val="Hyperlink"/>
                <w:color w:val="auto"/>
                <w:u w:val="none"/>
              </w:rPr>
              <w:t>medical</w:t>
            </w:r>
            <w:proofErr w:type="spellEnd"/>
            <w:r w:rsidR="00F51A5F" w:rsidRPr="00A135D7">
              <w:rPr>
                <w:rStyle w:val="Hyperlink"/>
                <w:color w:val="auto"/>
                <w:u w:val="none"/>
              </w:rPr>
              <w:t xml:space="preserve"> </w:t>
            </w:r>
            <w:proofErr w:type="spellStart"/>
            <w:r w:rsidR="00F51A5F" w:rsidRPr="00A135D7">
              <w:rPr>
                <w:rStyle w:val="Hyperlink"/>
                <w:color w:val="auto"/>
                <w:u w:val="none"/>
              </w:rPr>
              <w:t>exposures</w:t>
            </w:r>
            <w:proofErr w:type="spellEnd"/>
            <w:r w:rsidR="00EF18A2">
              <w:fldChar w:fldCharType="end"/>
            </w:r>
            <w:r w:rsidR="00F51A5F">
              <w:t xml:space="preserve">”); </w:t>
            </w:r>
          </w:p>
          <w:p w:rsidR="00124E14" w:rsidRPr="00124E14" w:rsidRDefault="00006E26" w:rsidP="00135102">
            <w:pPr>
              <w:autoSpaceDE w:val="0"/>
              <w:autoSpaceDN w:val="0"/>
              <w:adjustRightInd w:val="0"/>
              <w:spacing w:after="120"/>
              <w:jc w:val="both"/>
            </w:pPr>
            <w:r>
              <w:t>8)</w:t>
            </w:r>
            <w:r w:rsidR="00F51A5F" w:rsidRPr="003B4255">
              <w:t xml:space="preserve"> prasības </w:t>
            </w:r>
            <w:proofErr w:type="spellStart"/>
            <w:r w:rsidR="00F51A5F" w:rsidRPr="003B4255">
              <w:t>radioloģiskajām</w:t>
            </w:r>
            <w:proofErr w:type="spellEnd"/>
            <w:r w:rsidR="00F51A5F" w:rsidRPr="003B4255">
              <w:t xml:space="preserve"> ierīcēm, to tehnisko parametru </w:t>
            </w:r>
            <w:r w:rsidR="00F51A5F" w:rsidRPr="003B4255">
              <w:lastRenderedPageBreak/>
              <w:t>novērtēšanai (ierīču funkciju atbilstības testēšana un novērtēšana)</w:t>
            </w:r>
            <w:r w:rsidR="00F51A5F">
              <w:t xml:space="preserve"> un elektrodrošības pārbaudēm; </w:t>
            </w:r>
            <w:proofErr w:type="spellStart"/>
            <w:r w:rsidR="00F51A5F">
              <w:t>radioloģisko</w:t>
            </w:r>
            <w:proofErr w:type="spellEnd"/>
            <w:r w:rsidR="00F51A5F" w:rsidRPr="003B4255">
              <w:t xml:space="preserve"> ierīču tehniskos parametrus un </w:t>
            </w:r>
            <w:r w:rsidR="00F51A5F">
              <w:t xml:space="preserve">to </w:t>
            </w:r>
            <w:r w:rsidR="00F51A5F" w:rsidRPr="003B4255">
              <w:t>novērtēšanas nosacījumus (noteikumu projekta 2.pielikums</w:t>
            </w:r>
            <w:r w:rsidR="00F51A5F">
              <w:t xml:space="preserve">). </w:t>
            </w:r>
            <w:r w:rsidR="00124E14">
              <w:t xml:space="preserve">Projekta 2.pielikuma 1.tabulā iekļauto tehnisko parametru atbilstības novērtēšanai projektā ir noteikta konkrēta </w:t>
            </w:r>
            <w:r w:rsidR="00CB16D7">
              <w:t xml:space="preserve">minimālā </w:t>
            </w:r>
            <w:r w:rsidR="00124E14">
              <w:t xml:space="preserve">regularitāte, savukārt 2.pielikuma 2.tabulā noteikto tehnisko parametru atbilstības novērtēšanas </w:t>
            </w:r>
            <w:r w:rsidR="00124E14" w:rsidRPr="00124E14">
              <w:t xml:space="preserve">regularitāti ir jānosaka kvalitātes nodrošināšanas programmā. </w:t>
            </w:r>
            <w:r w:rsidR="00124E14">
              <w:t>Projektā a</w:t>
            </w:r>
            <w:r w:rsidR="00124E14" w:rsidRPr="00124E14">
              <w:t xml:space="preserve">tsevišķi tiek izdalīta </w:t>
            </w:r>
            <w:proofErr w:type="spellStart"/>
            <w:r w:rsidR="00124E14" w:rsidRPr="00124E14">
              <w:t>radioterapeitiskajās</w:t>
            </w:r>
            <w:proofErr w:type="spellEnd"/>
            <w:r w:rsidR="00124E14" w:rsidRPr="00124E14">
              <w:t xml:space="preserve"> manipulācijās lietojamās </w:t>
            </w:r>
            <w:proofErr w:type="spellStart"/>
            <w:r w:rsidR="00124E14" w:rsidRPr="00124E14">
              <w:t>radioloģisk</w:t>
            </w:r>
            <w:r w:rsidR="00124E14">
              <w:t>o</w:t>
            </w:r>
            <w:proofErr w:type="spellEnd"/>
            <w:r w:rsidR="00124E14" w:rsidRPr="00124E14">
              <w:t xml:space="preserve"> ierī</w:t>
            </w:r>
            <w:r w:rsidR="00124E14">
              <w:t xml:space="preserve">ču </w:t>
            </w:r>
            <w:r w:rsidR="00124E14" w:rsidRPr="00124E14">
              <w:t>funkciju atbilstības novērtēšanas nosacījumi, ievērojot šo ierīču pielietošanas jomu un specifiku.</w:t>
            </w:r>
          </w:p>
          <w:p w:rsidR="00F51A5F" w:rsidRDefault="00F51A5F" w:rsidP="00135102">
            <w:pPr>
              <w:autoSpaceDE w:val="0"/>
              <w:autoSpaceDN w:val="0"/>
              <w:adjustRightInd w:val="0"/>
              <w:spacing w:after="120"/>
              <w:jc w:val="both"/>
            </w:pPr>
            <w:r w:rsidRPr="00124E14">
              <w:t>Noteikumu projekta 2.pielikuma izstrādē ir izmantotas Eiropas</w:t>
            </w:r>
            <w:r>
              <w:t xml:space="preserve"> Komisijas publikāciju radiācijas drošībā </w:t>
            </w:r>
            <w:r w:rsidRPr="00B70453">
              <w:t xml:space="preserve">Nr.91 </w:t>
            </w:r>
            <w:r>
              <w:t>„</w:t>
            </w:r>
            <w:proofErr w:type="spellStart"/>
            <w:r>
              <w:t>Radioloģiskās</w:t>
            </w:r>
            <w:proofErr w:type="spellEnd"/>
            <w:r>
              <w:t xml:space="preserve"> (ietverot radioterapiju) un </w:t>
            </w:r>
            <w:proofErr w:type="spellStart"/>
            <w:r>
              <w:t>kodolmedicīnas</w:t>
            </w:r>
            <w:proofErr w:type="spellEnd"/>
            <w:r>
              <w:t xml:space="preserve"> iekārtu pieņemšanas kritēriji” (</w:t>
            </w:r>
            <w:proofErr w:type="spellStart"/>
            <w:r>
              <w:t>European</w:t>
            </w:r>
            <w:proofErr w:type="spellEnd"/>
            <w:r>
              <w:t xml:space="preserve"> </w:t>
            </w:r>
            <w:proofErr w:type="spellStart"/>
            <w:r>
              <w:t>Commission</w:t>
            </w:r>
            <w:proofErr w:type="spellEnd"/>
            <w:r>
              <w:t xml:space="preserve">, </w:t>
            </w:r>
            <w:proofErr w:type="spellStart"/>
            <w:r>
              <w:t>Radiation</w:t>
            </w:r>
            <w:proofErr w:type="spellEnd"/>
            <w:r>
              <w:t xml:space="preserve"> </w:t>
            </w:r>
            <w:proofErr w:type="spellStart"/>
            <w:r>
              <w:t>Protection</w:t>
            </w:r>
            <w:proofErr w:type="spellEnd"/>
            <w:r>
              <w:t xml:space="preserve"> No.91 „</w:t>
            </w:r>
            <w:proofErr w:type="spellStart"/>
            <w:r>
              <w:t>Criteria</w:t>
            </w:r>
            <w:proofErr w:type="spellEnd"/>
            <w:r>
              <w:t xml:space="preserve"> </w:t>
            </w:r>
            <w:proofErr w:type="spellStart"/>
            <w:r>
              <w:t>for</w:t>
            </w:r>
            <w:proofErr w:type="spellEnd"/>
            <w:r>
              <w:t xml:space="preserve"> </w:t>
            </w:r>
            <w:proofErr w:type="spellStart"/>
            <w:r>
              <w:t>Acceptabikity</w:t>
            </w:r>
            <w:proofErr w:type="spellEnd"/>
            <w:r>
              <w:t xml:space="preserve"> </w:t>
            </w:r>
            <w:proofErr w:type="spellStart"/>
            <w:r>
              <w:t>of</w:t>
            </w:r>
            <w:proofErr w:type="spellEnd"/>
            <w:r>
              <w:t xml:space="preserve"> </w:t>
            </w:r>
            <w:proofErr w:type="spellStart"/>
            <w:r>
              <w:t>radiological</w:t>
            </w:r>
            <w:proofErr w:type="spellEnd"/>
            <w:r>
              <w:t xml:space="preserve"> (</w:t>
            </w:r>
            <w:proofErr w:type="spellStart"/>
            <w:r>
              <w:t>including</w:t>
            </w:r>
            <w:proofErr w:type="spellEnd"/>
            <w:r>
              <w:t xml:space="preserve"> </w:t>
            </w:r>
            <w:proofErr w:type="spellStart"/>
            <w:r>
              <w:t>Radiotherapy</w:t>
            </w:r>
            <w:proofErr w:type="spellEnd"/>
            <w:r>
              <w:t xml:space="preserve">) </w:t>
            </w:r>
            <w:proofErr w:type="spellStart"/>
            <w:r>
              <w:t>and</w:t>
            </w:r>
            <w:proofErr w:type="spellEnd"/>
            <w:r>
              <w:t xml:space="preserve"> </w:t>
            </w:r>
            <w:proofErr w:type="spellStart"/>
            <w:r>
              <w:t>Nuclear</w:t>
            </w:r>
            <w:proofErr w:type="spellEnd"/>
            <w:r>
              <w:t xml:space="preserve"> </w:t>
            </w:r>
            <w:proofErr w:type="spellStart"/>
            <w:r>
              <w:t>Medicine</w:t>
            </w:r>
            <w:proofErr w:type="spellEnd"/>
            <w:r>
              <w:t xml:space="preserve"> </w:t>
            </w:r>
            <w:proofErr w:type="spellStart"/>
            <w:r>
              <w:t>Installations</w:t>
            </w:r>
            <w:proofErr w:type="spellEnd"/>
            <w:r>
              <w:t>”), šīs publikācijas aktualizētais projekts, kas publicēts Eiropas Komisijas interneta mājas lapā</w:t>
            </w:r>
            <w:r w:rsidRPr="003B4255">
              <w:t>;</w:t>
            </w:r>
            <w:r>
              <w:t xml:space="preserve"> kā arī atsevišķi </w:t>
            </w:r>
            <w:r w:rsidRPr="00512C15">
              <w:t>standarti</w:t>
            </w:r>
            <w:r w:rsidR="00AD1C7B">
              <w:t xml:space="preserve">, kas attiecas uz konkrētajām </w:t>
            </w:r>
            <w:proofErr w:type="spellStart"/>
            <w:r w:rsidR="00AD1C7B">
              <w:t>radioloģiskajām</w:t>
            </w:r>
            <w:proofErr w:type="spellEnd"/>
            <w:r w:rsidR="00AD1C7B">
              <w:t xml:space="preserve"> ierīcēm</w:t>
            </w:r>
            <w:r w:rsidRPr="00512C15">
              <w:t>.</w:t>
            </w:r>
          </w:p>
          <w:p w:rsidR="00AD1C7B" w:rsidRDefault="00AD1C7B" w:rsidP="00135102">
            <w:pPr>
              <w:autoSpaceDE w:val="0"/>
              <w:autoSpaceDN w:val="0"/>
              <w:adjustRightInd w:val="0"/>
              <w:spacing w:after="120"/>
              <w:jc w:val="both"/>
            </w:pPr>
            <w:r>
              <w:t>Atšķirībā no MK noteikumiem Nr.581 projekts paredz vienādus elektrodrošības pārbaužu un ierīču funkciju atbi</w:t>
            </w:r>
            <w:r w:rsidR="00124E14">
              <w:t>lstības novērtēšanas periodus</w:t>
            </w:r>
            <w:r w:rsidR="00B41F6B">
              <w:t>.</w:t>
            </w:r>
            <w:r w:rsidR="00124E14">
              <w:t xml:space="preserve"> </w:t>
            </w:r>
            <w:r w:rsidR="00B41F6B">
              <w:t>Projekts paredz arī, ka funkciju atbilstības</w:t>
            </w:r>
            <w:r w:rsidR="00124E14">
              <w:t xml:space="preserve"> novērtēšana ir jāveic retāk salīdzinājumā ar MK noteikumiem Nr.581, ievērojot, ka medicīnā tiek izmantotas </w:t>
            </w:r>
            <w:r w:rsidR="00B41F6B">
              <w:t xml:space="preserve">arvien </w:t>
            </w:r>
            <w:r w:rsidR="00124E14">
              <w:t>jaunākas ierīces;</w:t>
            </w:r>
          </w:p>
          <w:p w:rsidR="00F51A5F" w:rsidRPr="003B4255" w:rsidRDefault="00006E26" w:rsidP="00135102">
            <w:pPr>
              <w:pStyle w:val="naisf"/>
              <w:spacing w:before="0" w:after="120"/>
              <w:ind w:firstLine="0"/>
            </w:pPr>
            <w:r>
              <w:t>9)</w:t>
            </w:r>
            <w:r w:rsidR="00F51A5F" w:rsidRPr="003B4255">
              <w:t xml:space="preserve"> nosacījumus personu apstarošanai medicīniskajā vai </w:t>
            </w:r>
            <w:proofErr w:type="spellStart"/>
            <w:r w:rsidR="00F51A5F" w:rsidRPr="003B4255">
              <w:t>biomedicīniskajā</w:t>
            </w:r>
            <w:proofErr w:type="spellEnd"/>
            <w:r w:rsidR="00F51A5F" w:rsidRPr="003B4255">
              <w:t xml:space="preserve"> pētījumā un apstarošanas manipulācijām, kas tiek veiktas apdrošināšanas vai juridiskiem mērķiem bez medicīniskām indikācijām</w:t>
            </w:r>
            <w:r w:rsidR="00F51A5F" w:rsidRPr="003B4255">
              <w:rPr>
                <w:b/>
              </w:rPr>
              <w:t xml:space="preserve"> </w:t>
            </w:r>
            <w:r w:rsidR="00F51A5F" w:rsidRPr="003B4255">
              <w:t>(tiesu medicīniskās manipulācijas).</w:t>
            </w:r>
          </w:p>
          <w:p w:rsidR="00F51A5F" w:rsidRPr="009C30EC" w:rsidRDefault="00F51A5F" w:rsidP="00135102">
            <w:pPr>
              <w:spacing w:after="120"/>
              <w:jc w:val="both"/>
            </w:pPr>
            <w:r w:rsidRPr="009C30EC">
              <w:t>Noteikumu projekts ir saistīts ar grozījum</w:t>
            </w:r>
            <w:r>
              <w:t>u MK noteikumos</w:t>
            </w:r>
            <w:r w:rsidRPr="009C30EC">
              <w:t xml:space="preserve"> Nr.581, kas vienlaicīgi ar šo noteikumu projektu ir izsludināt</w:t>
            </w:r>
            <w:r>
              <w:t>s</w:t>
            </w:r>
            <w:r w:rsidRPr="009C30EC">
              <w:t xml:space="preserve"> Valsts sekretāru sanāksmē.</w:t>
            </w:r>
          </w:p>
        </w:tc>
      </w:tr>
      <w:tr w:rsidR="00F51A5F" w:rsidRPr="00380A54" w:rsidTr="00006E26">
        <w:tc>
          <w:tcPr>
            <w:tcW w:w="2410" w:type="dxa"/>
          </w:tcPr>
          <w:p w:rsidR="00F51A5F" w:rsidRPr="001945BB" w:rsidRDefault="00F51A5F" w:rsidP="00155A4D">
            <w:pPr>
              <w:pStyle w:val="Footer"/>
              <w:tabs>
                <w:tab w:val="clear" w:pos="4153"/>
                <w:tab w:val="clear" w:pos="8306"/>
              </w:tabs>
              <w:rPr>
                <w:rFonts w:ascii="Times New Roman" w:hAnsi="Times New Roman"/>
                <w:sz w:val="24"/>
                <w:szCs w:val="24"/>
                <w:lang w:eastAsia="en-US"/>
              </w:rPr>
            </w:pPr>
            <w:r w:rsidRPr="001945BB">
              <w:rPr>
                <w:rFonts w:ascii="Times New Roman" w:hAnsi="Times New Roman"/>
                <w:sz w:val="24"/>
                <w:szCs w:val="24"/>
                <w:lang w:eastAsia="en-US"/>
              </w:rPr>
              <w:lastRenderedPageBreak/>
              <w:t>5. Projekta izstrādē iesaistītās institūcijas</w:t>
            </w:r>
          </w:p>
        </w:tc>
        <w:tc>
          <w:tcPr>
            <w:tcW w:w="6804" w:type="dxa"/>
            <w:gridSpan w:val="2"/>
          </w:tcPr>
          <w:p w:rsidR="00F51A5F" w:rsidRPr="00BA573B" w:rsidRDefault="00F51A5F" w:rsidP="006F6C30">
            <w:pPr>
              <w:spacing w:after="120"/>
              <w:jc w:val="both"/>
            </w:pPr>
            <w:r>
              <w:t>A</w:t>
            </w:r>
            <w:r w:rsidRPr="00BA573B">
              <w:t>r vides ministra 2009.gada 5.augusta rīkojumu Nr.252 „Par darba grupas izveidošanu” tika izveidota darba grupa</w:t>
            </w:r>
            <w:r>
              <w:t>, l</w:t>
            </w:r>
            <w:r w:rsidRPr="00BA573B">
              <w:t xml:space="preserve">ai izvērtētu un sagatavotu priekšlikumus radiācijas drošības regulējošo normatīvo aktu grozījumiem ar mērķi pilnveidot radiācijas drošības prasības un samazināt administratīvo slogu uzņēmējdarbībai. Darba grupā tika iekļauti pārstāvji no Vides ministrijas, Veselības ministrijas, Ekonomikas ministrijas, </w:t>
            </w:r>
            <w:r>
              <w:t>VVD RDC</w:t>
            </w:r>
            <w:r w:rsidRPr="00BA573B">
              <w:t>, Valsts sabiedrības ar ierobežotu atbildību „Latvijas Vides, ģeoloģijas un meteoroloģijas centrs”, Latvijas Universitātes, Rīgas Tehniskās universitātes, Latvijas Arodveselības un arodslimību ārstu biedrības, Latvijas Radiologu asociācijas, Latvijas Radiologu asistentu asociācijas un Latvijas Zobārstu asociācijas.</w:t>
            </w:r>
          </w:p>
          <w:p w:rsidR="00F51A5F" w:rsidRPr="00BA573B" w:rsidRDefault="00F51A5F" w:rsidP="00F1335D">
            <w:pPr>
              <w:spacing w:after="120"/>
              <w:jc w:val="both"/>
            </w:pPr>
            <w:r w:rsidRPr="00BA573B">
              <w:t xml:space="preserve">Darba grupas ietvaros </w:t>
            </w:r>
            <w:r>
              <w:t>s</w:t>
            </w:r>
            <w:r w:rsidRPr="00BA573B">
              <w:t xml:space="preserve">ākotnēji tika aktualizēti nosacījumi darbību </w:t>
            </w:r>
            <w:r w:rsidRPr="00BA573B">
              <w:lastRenderedPageBreak/>
              <w:t xml:space="preserve">ar jonizējošā starojuma licencēšanas kārtībā – tika izstrādāti un </w:t>
            </w:r>
            <w:r w:rsidRPr="000B1A26">
              <w:t>pieņemti Ministru kabineta 2011.gada 20.septembra noteikumi Nr.723 "Darbību ar jonizējošā starojuma avotiem licencēšanas kārtība".</w:t>
            </w:r>
            <w:r w:rsidRPr="00BA573B">
              <w:t xml:space="preserve"> Paralēli norisinājās darbs pie Ministru kabineta 2001.gada 23.oktobrim noteikumu Nr.454 "Darbinieku apstarošanas kontroles un uzskaites kārtība" un </w:t>
            </w:r>
            <w:r>
              <w:t xml:space="preserve">MK </w:t>
            </w:r>
            <w:r w:rsidRPr="00BA573B">
              <w:t>noteikumu Nr.97 aktualizēšanas.</w:t>
            </w:r>
          </w:p>
          <w:p w:rsidR="00F51A5F" w:rsidRDefault="00F51A5F" w:rsidP="00A87ED6">
            <w:pPr>
              <w:pStyle w:val="Footer"/>
              <w:tabs>
                <w:tab w:val="clear" w:pos="4153"/>
                <w:tab w:val="clear" w:pos="8306"/>
              </w:tabs>
              <w:jc w:val="both"/>
              <w:rPr>
                <w:rFonts w:ascii="Times New Roman" w:hAnsi="Times New Roman"/>
                <w:sz w:val="24"/>
                <w:szCs w:val="24"/>
              </w:rPr>
            </w:pPr>
            <w:r w:rsidRPr="001945BB">
              <w:rPr>
                <w:rFonts w:ascii="Times New Roman" w:hAnsi="Times New Roman"/>
                <w:sz w:val="24"/>
                <w:szCs w:val="24"/>
                <w:lang w:eastAsia="en-US"/>
              </w:rPr>
              <w:t xml:space="preserve">Ievērojot, ka darba grupa izveidota 2009.gadā, tad darba grupas sastāvs tika atjaunots ar vides aizsardzības un reģionālās attīstības ministra 2011.gada 21.septembra rīkojumu Nr.414 „Par darba grupas izveidošanu”, vienlaicīgi iekļaujot vairāk sabiedrisko organizāciju pārstāvju. Darba grupas ietvaros izstrādāts noteikumu projekts, kā arī noris darbs pie jaunu Ministru kabineta noteikumu "Darbinieku apstarošanas kontroles un uzskaites kārtība" projekta un pie likuma „Par radiācijas drošību un kodoldrošību” grozījumu izstrādes atbilstoši </w:t>
            </w:r>
            <w:r w:rsidRPr="00F438D1">
              <w:rPr>
                <w:rFonts w:ascii="Times New Roman" w:hAnsi="Times New Roman"/>
                <w:sz w:val="24"/>
                <w:szCs w:val="24"/>
              </w:rPr>
              <w:t xml:space="preserve">Ministru kabineta 2011.gada 20.septembra sēdes </w:t>
            </w:r>
            <w:proofErr w:type="spellStart"/>
            <w:r w:rsidRPr="00F438D1">
              <w:rPr>
                <w:rFonts w:ascii="Times New Roman" w:hAnsi="Times New Roman"/>
                <w:sz w:val="24"/>
                <w:szCs w:val="24"/>
              </w:rPr>
              <w:t>protokollēmuma</w:t>
            </w:r>
            <w:proofErr w:type="spellEnd"/>
            <w:r w:rsidRPr="00F438D1">
              <w:rPr>
                <w:rFonts w:ascii="Times New Roman" w:hAnsi="Times New Roman"/>
                <w:sz w:val="24"/>
                <w:szCs w:val="24"/>
              </w:rPr>
              <w:t xml:space="preserve"> „Noteikumu projekts "Darbību ar jonizējošā starojuma avotiem licencēšanas kārtība"” (prot. Nr.53 23.§) 2.punktam.</w:t>
            </w:r>
          </w:p>
          <w:p w:rsidR="00AD1C7B" w:rsidRPr="001945BB" w:rsidRDefault="00AD1C7B" w:rsidP="00A87ED6">
            <w:pPr>
              <w:pStyle w:val="Footer"/>
              <w:tabs>
                <w:tab w:val="clear" w:pos="4153"/>
                <w:tab w:val="clear" w:pos="8306"/>
              </w:tabs>
              <w:jc w:val="both"/>
              <w:rPr>
                <w:rFonts w:ascii="Times New Roman" w:hAnsi="Times New Roman"/>
                <w:sz w:val="24"/>
                <w:szCs w:val="24"/>
                <w:lang w:eastAsia="en-US"/>
              </w:rPr>
            </w:pPr>
            <w:r>
              <w:rPr>
                <w:rFonts w:ascii="Times New Roman" w:hAnsi="Times New Roman"/>
                <w:sz w:val="24"/>
                <w:szCs w:val="24"/>
              </w:rPr>
              <w:t>Darba grupas ietvaros kopumā ir panākta vienošanās par noteikumu projektu.</w:t>
            </w:r>
          </w:p>
        </w:tc>
      </w:tr>
      <w:tr w:rsidR="00F51A5F" w:rsidRPr="00380A54" w:rsidTr="00006E26">
        <w:tc>
          <w:tcPr>
            <w:tcW w:w="2410" w:type="dxa"/>
          </w:tcPr>
          <w:p w:rsidR="00F51A5F" w:rsidRPr="001945BB" w:rsidRDefault="00F51A5F" w:rsidP="004B0AFB">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lastRenderedPageBreak/>
              <w:t>6. Iemesli, kādēļ netika nodrošināta sabiedrības līdzdalība</w:t>
            </w:r>
          </w:p>
        </w:tc>
        <w:tc>
          <w:tcPr>
            <w:tcW w:w="6804" w:type="dxa"/>
            <w:gridSpan w:val="2"/>
          </w:tcPr>
          <w:p w:rsidR="00F51A5F" w:rsidRPr="001945BB" w:rsidRDefault="00F51A5F" w:rsidP="00C13450">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t>Projekts šo jomu neskar.</w:t>
            </w:r>
          </w:p>
        </w:tc>
      </w:tr>
      <w:tr w:rsidR="00F51A5F" w:rsidRPr="00380A54" w:rsidTr="00006E26">
        <w:tc>
          <w:tcPr>
            <w:tcW w:w="2410" w:type="dxa"/>
          </w:tcPr>
          <w:p w:rsidR="00F51A5F" w:rsidRPr="001945BB" w:rsidRDefault="00F51A5F" w:rsidP="00155A4D">
            <w:pPr>
              <w:pStyle w:val="Footer"/>
              <w:tabs>
                <w:tab w:val="clear" w:pos="4153"/>
                <w:tab w:val="clear" w:pos="8306"/>
              </w:tabs>
              <w:rPr>
                <w:rFonts w:ascii="Times New Roman" w:hAnsi="Times New Roman"/>
                <w:sz w:val="24"/>
                <w:szCs w:val="24"/>
                <w:lang w:eastAsia="en-US"/>
              </w:rPr>
            </w:pPr>
            <w:r w:rsidRPr="001945BB">
              <w:rPr>
                <w:rFonts w:ascii="Times New Roman" w:hAnsi="Times New Roman"/>
                <w:sz w:val="24"/>
                <w:szCs w:val="24"/>
                <w:lang w:eastAsia="en-US"/>
              </w:rPr>
              <w:t>7. Cita informācija</w:t>
            </w:r>
          </w:p>
        </w:tc>
        <w:tc>
          <w:tcPr>
            <w:tcW w:w="6804" w:type="dxa"/>
            <w:gridSpan w:val="2"/>
          </w:tcPr>
          <w:p w:rsidR="00F51A5F" w:rsidRPr="00380A54" w:rsidRDefault="00F51A5F" w:rsidP="00155A4D">
            <w:r>
              <w:t xml:space="preserve"> N</w:t>
            </w:r>
            <w:r w:rsidRPr="00380A54">
              <w:t>av.</w:t>
            </w:r>
          </w:p>
        </w:tc>
      </w:tr>
      <w:tr w:rsidR="00F51A5F" w:rsidRPr="00380A54" w:rsidTr="00006E26">
        <w:tc>
          <w:tcPr>
            <w:tcW w:w="9214" w:type="dxa"/>
            <w:gridSpan w:val="3"/>
            <w:tcBorders>
              <w:bottom w:val="nil"/>
            </w:tcBorders>
          </w:tcPr>
          <w:p w:rsidR="00F51A5F" w:rsidRPr="00380A54" w:rsidRDefault="00F51A5F" w:rsidP="000629B5">
            <w:pPr>
              <w:spacing w:before="120" w:after="120"/>
              <w:jc w:val="center"/>
              <w:rPr>
                <w:b/>
              </w:rPr>
            </w:pPr>
            <w:r w:rsidRPr="00380A54">
              <w:br w:type="page"/>
            </w:r>
            <w:r w:rsidRPr="00380A54">
              <w:br w:type="page"/>
            </w:r>
            <w:r w:rsidRPr="00380A54">
              <w:rPr>
                <w:b/>
              </w:rPr>
              <w:t xml:space="preserve">II. </w:t>
            </w:r>
            <w:r w:rsidRPr="00380A54">
              <w:rPr>
                <w:b/>
                <w:bCs/>
              </w:rPr>
              <w:t>Tiesību akta projekta ietekme uz sabiedrību</w:t>
            </w:r>
            <w:r>
              <w:rPr>
                <w:b/>
                <w:bCs/>
              </w:rPr>
              <w:t xml:space="preserve"> </w:t>
            </w:r>
          </w:p>
        </w:tc>
      </w:tr>
      <w:tr w:rsidR="00F51A5F" w:rsidRPr="00380A54" w:rsidTr="00006E26">
        <w:tc>
          <w:tcPr>
            <w:tcW w:w="2836" w:type="dxa"/>
            <w:gridSpan w:val="2"/>
            <w:tcBorders>
              <w:right w:val="single" w:sz="4" w:space="0" w:color="auto"/>
            </w:tcBorders>
          </w:tcPr>
          <w:p w:rsidR="00F51A5F" w:rsidRPr="00380A54" w:rsidRDefault="00F51A5F" w:rsidP="00155A4D">
            <w:pPr>
              <w:ind w:left="284" w:hanging="284"/>
              <w:jc w:val="both"/>
            </w:pPr>
            <w:r w:rsidRPr="00380A54">
              <w:t xml:space="preserve">1. Sabiedrības </w:t>
            </w:r>
            <w:proofErr w:type="spellStart"/>
            <w:r w:rsidRPr="00380A54">
              <w:t>mērķgrupa</w:t>
            </w:r>
            <w:proofErr w:type="spellEnd"/>
            <w:r w:rsidRPr="00380A54">
              <w:t xml:space="preserve"> </w:t>
            </w:r>
          </w:p>
        </w:tc>
        <w:tc>
          <w:tcPr>
            <w:tcW w:w="6378" w:type="dxa"/>
            <w:tcBorders>
              <w:left w:val="single" w:sz="4" w:space="0" w:color="auto"/>
            </w:tcBorders>
          </w:tcPr>
          <w:p w:rsidR="00F51A5F" w:rsidRPr="001945BB" w:rsidRDefault="00F51A5F" w:rsidP="00BA573B">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t xml:space="preserve">Ārstniecības iestādes, ārstniecības personas, kuras veic darbības ar jonizējošā starojuma avotiem, komersanti, kuri veic </w:t>
            </w:r>
            <w:proofErr w:type="spellStart"/>
            <w:r w:rsidRPr="001945BB">
              <w:rPr>
                <w:rFonts w:ascii="Times New Roman" w:hAnsi="Times New Roman"/>
                <w:sz w:val="24"/>
                <w:szCs w:val="24"/>
                <w:lang w:eastAsia="en-US"/>
              </w:rPr>
              <w:t>radioloģisko</w:t>
            </w:r>
            <w:proofErr w:type="spellEnd"/>
            <w:r w:rsidRPr="001945BB">
              <w:rPr>
                <w:rFonts w:ascii="Times New Roman" w:hAnsi="Times New Roman"/>
                <w:sz w:val="24"/>
                <w:szCs w:val="24"/>
                <w:lang w:eastAsia="en-US"/>
              </w:rPr>
              <w:t xml:space="preserve"> ierīču tehnisko parametru pārbaudes, kā arī pacienti</w:t>
            </w:r>
            <w:r w:rsidR="00006E26">
              <w:rPr>
                <w:rFonts w:ascii="Times New Roman" w:hAnsi="Times New Roman"/>
                <w:sz w:val="24"/>
                <w:szCs w:val="24"/>
                <w:lang w:eastAsia="en-US"/>
              </w:rPr>
              <w:t xml:space="preserve"> un pacientu apmeklētāji.</w:t>
            </w:r>
          </w:p>
        </w:tc>
      </w:tr>
      <w:tr w:rsidR="00F51A5F" w:rsidRPr="00380A54" w:rsidTr="00006E26">
        <w:tc>
          <w:tcPr>
            <w:tcW w:w="2836" w:type="dxa"/>
            <w:gridSpan w:val="2"/>
            <w:tcBorders>
              <w:right w:val="single" w:sz="4" w:space="0" w:color="auto"/>
            </w:tcBorders>
          </w:tcPr>
          <w:p w:rsidR="00F51A5F" w:rsidRPr="00380A54" w:rsidRDefault="00F51A5F" w:rsidP="00155A4D">
            <w:pPr>
              <w:jc w:val="both"/>
            </w:pPr>
            <w:r w:rsidRPr="00380A54">
              <w:t xml:space="preserve">2. Citas sabiedrības grupas (bez </w:t>
            </w:r>
            <w:proofErr w:type="spellStart"/>
            <w:r w:rsidRPr="00380A54">
              <w:t>mērķgrupas</w:t>
            </w:r>
            <w:proofErr w:type="spellEnd"/>
            <w:r w:rsidRPr="00380A54">
              <w:t>), kuras tiesiskais regulējums arī ietekmē vai varētu ietekmēt</w:t>
            </w:r>
          </w:p>
        </w:tc>
        <w:tc>
          <w:tcPr>
            <w:tcW w:w="6378" w:type="dxa"/>
            <w:tcBorders>
              <w:left w:val="single" w:sz="4" w:space="0" w:color="auto"/>
            </w:tcBorders>
          </w:tcPr>
          <w:p w:rsidR="00F51A5F" w:rsidRPr="00380A54" w:rsidRDefault="00F51A5F" w:rsidP="00E116C7">
            <w:pPr>
              <w:jc w:val="both"/>
            </w:pPr>
            <w:r>
              <w:t>Projekts šo jomu neskar.</w:t>
            </w:r>
          </w:p>
        </w:tc>
      </w:tr>
      <w:tr w:rsidR="00F51A5F" w:rsidRPr="00380A54" w:rsidTr="00006E26">
        <w:tc>
          <w:tcPr>
            <w:tcW w:w="2836" w:type="dxa"/>
            <w:gridSpan w:val="2"/>
          </w:tcPr>
          <w:p w:rsidR="00F51A5F" w:rsidRPr="00380A54" w:rsidRDefault="00F51A5F" w:rsidP="00155A4D">
            <w:pPr>
              <w:pStyle w:val="naiskr"/>
              <w:spacing w:before="0" w:after="0"/>
              <w:jc w:val="both"/>
            </w:pPr>
            <w:r w:rsidRPr="00380A54">
              <w:t>3. Tiesiskā regulējuma finansiālā ietekme</w:t>
            </w:r>
          </w:p>
        </w:tc>
        <w:tc>
          <w:tcPr>
            <w:tcW w:w="6378" w:type="dxa"/>
          </w:tcPr>
          <w:p w:rsidR="00F51A5F" w:rsidRPr="00ED08AF" w:rsidRDefault="00BE1F45" w:rsidP="00873306">
            <w:pPr>
              <w:pStyle w:val="naiskr"/>
              <w:spacing w:before="0" w:after="120"/>
              <w:ind w:right="57"/>
              <w:jc w:val="both"/>
              <w:rPr>
                <w:i/>
              </w:rPr>
            </w:pPr>
            <w:r w:rsidRPr="00ED08AF">
              <w:t>Ievērojot, ka p</w:t>
            </w:r>
            <w:r w:rsidR="00F51A5F" w:rsidRPr="00ED08AF">
              <w:t xml:space="preserve">rojekts </w:t>
            </w:r>
            <w:r w:rsidR="00AD1C7B" w:rsidRPr="00ED08AF">
              <w:t xml:space="preserve">paredz retākus </w:t>
            </w:r>
            <w:proofErr w:type="spellStart"/>
            <w:r w:rsidR="00AD1C7B" w:rsidRPr="00ED08AF">
              <w:t>radioloģisko</w:t>
            </w:r>
            <w:proofErr w:type="spellEnd"/>
            <w:r w:rsidR="00AD1C7B" w:rsidRPr="00ED08AF">
              <w:t xml:space="preserve"> ierīču funkciju </w:t>
            </w:r>
            <w:r w:rsidRPr="00ED08AF">
              <w:t>atbilstības novērtēšanas un elektrodrošības pārbaužu periodus</w:t>
            </w:r>
            <w:r w:rsidR="00067FF1">
              <w:t xml:space="preserve"> nekā pašreiz to nosaka MK noteikumi Nr.581</w:t>
            </w:r>
            <w:r w:rsidR="00AD1C7B" w:rsidRPr="00ED08AF">
              <w:t xml:space="preserve">, rezultātā </w:t>
            </w:r>
            <w:r w:rsidR="00873306" w:rsidRPr="00ED08AF">
              <w:t>varētu</w:t>
            </w:r>
            <w:r w:rsidR="00AD1C7B" w:rsidRPr="00ED08AF">
              <w:t xml:space="preserve"> samazinā</w:t>
            </w:r>
            <w:r w:rsidR="00873306" w:rsidRPr="00ED08AF">
              <w:t>ties</w:t>
            </w:r>
            <w:r w:rsidR="00AD1C7B" w:rsidRPr="00ED08AF">
              <w:t xml:space="preserve"> izmaksas par </w:t>
            </w:r>
            <w:r w:rsidRPr="00ED08AF">
              <w:t xml:space="preserve">šīm pārbaudēm ārstniecības iestādēm, kurās lieto </w:t>
            </w:r>
            <w:proofErr w:type="spellStart"/>
            <w:r w:rsidRPr="00ED08AF">
              <w:t>radioloģiskās</w:t>
            </w:r>
            <w:proofErr w:type="spellEnd"/>
            <w:r w:rsidRPr="00ED08AF">
              <w:t xml:space="preserve"> ierīces.</w:t>
            </w:r>
            <w:r w:rsidR="00F51A5F" w:rsidRPr="00ED08AF">
              <w:t xml:space="preserve"> </w:t>
            </w:r>
            <w:r w:rsidR="001D4B0F" w:rsidRPr="00ED08AF">
              <w:t>Precīzu novērtējumu nav iespējams veikt, jo šo pakalpojumu nodrošina inspicēšanas institūcijas, kuras</w:t>
            </w:r>
            <w:r w:rsidR="00873306" w:rsidRPr="00ED08AF">
              <w:t xml:space="preserve"> akreditētas </w:t>
            </w:r>
            <w:r w:rsidR="00456DD5" w:rsidRPr="00ED08AF">
              <w:t xml:space="preserve"> </w:t>
            </w:r>
            <w:r w:rsidR="00ED08AF" w:rsidRPr="00ED08AF">
              <w:t>atbilstoši standartā LVS EN ISO/IEC 17020:2005 „Galvenie kritēriji dažādu veidu institūcijām, kas veic inspicēšanu” noteiktajām prasībām</w:t>
            </w:r>
            <w:r w:rsidR="00ED08AF">
              <w:t>.</w:t>
            </w:r>
          </w:p>
        </w:tc>
      </w:tr>
      <w:tr w:rsidR="00F51A5F" w:rsidRPr="00380A54" w:rsidTr="00006E26">
        <w:trPr>
          <w:trHeight w:val="174"/>
        </w:trPr>
        <w:tc>
          <w:tcPr>
            <w:tcW w:w="2836" w:type="dxa"/>
            <w:gridSpan w:val="2"/>
          </w:tcPr>
          <w:p w:rsidR="00F51A5F" w:rsidRPr="001945BB" w:rsidRDefault="00F51A5F" w:rsidP="009C30EC">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t>4. Tiesiskā regulējuma nefinansiālā ietekme</w:t>
            </w:r>
          </w:p>
        </w:tc>
        <w:tc>
          <w:tcPr>
            <w:tcW w:w="6378" w:type="dxa"/>
          </w:tcPr>
          <w:p w:rsidR="00F51A5F" w:rsidRPr="00116648" w:rsidRDefault="00F51A5F" w:rsidP="006F6C30">
            <w:pPr>
              <w:pStyle w:val="Footer"/>
              <w:tabs>
                <w:tab w:val="clear" w:pos="4153"/>
                <w:tab w:val="clear" w:pos="8306"/>
              </w:tabs>
              <w:jc w:val="both"/>
              <w:rPr>
                <w:rFonts w:ascii="Times New Roman" w:hAnsi="Times New Roman"/>
                <w:sz w:val="24"/>
                <w:szCs w:val="24"/>
                <w:lang w:eastAsia="en-US"/>
              </w:rPr>
            </w:pPr>
            <w:r w:rsidRPr="00116648">
              <w:rPr>
                <w:rFonts w:ascii="Times New Roman" w:hAnsi="Times New Roman"/>
                <w:sz w:val="24"/>
                <w:szCs w:val="24"/>
                <w:lang w:eastAsia="en-US"/>
              </w:rPr>
              <w:t>Noteikti nosacījumi aizsardzībai pret jonizējošo starojumu, veicot darbības ar jonizē</w:t>
            </w:r>
            <w:r w:rsidR="00116648" w:rsidRPr="00116648">
              <w:rPr>
                <w:rFonts w:ascii="Times New Roman" w:hAnsi="Times New Roman"/>
                <w:sz w:val="24"/>
                <w:szCs w:val="24"/>
                <w:lang w:eastAsia="en-US"/>
              </w:rPr>
              <w:t xml:space="preserve">jošā starojuma avotiem medicīnā: medicīniskās apstarošanas optimizācija un pamatojums; </w:t>
            </w:r>
            <w:r w:rsidR="00116648" w:rsidRPr="00116648">
              <w:rPr>
                <w:rFonts w:ascii="Times New Roman" w:hAnsi="Times New Roman"/>
                <w:sz w:val="24"/>
                <w:szCs w:val="24"/>
                <w:lang w:eastAsia="en-US"/>
              </w:rPr>
              <w:lastRenderedPageBreak/>
              <w:t xml:space="preserve">nosacījumi </w:t>
            </w:r>
            <w:proofErr w:type="spellStart"/>
            <w:r w:rsidR="00116648" w:rsidRPr="00116648">
              <w:rPr>
                <w:rFonts w:ascii="Times New Roman" w:hAnsi="Times New Roman"/>
                <w:sz w:val="24"/>
                <w:szCs w:val="24"/>
                <w:lang w:eastAsia="en-US"/>
              </w:rPr>
              <w:t>radioloģiskajām</w:t>
            </w:r>
            <w:proofErr w:type="spellEnd"/>
            <w:r w:rsidR="00116648" w:rsidRPr="00116648">
              <w:rPr>
                <w:rFonts w:ascii="Times New Roman" w:hAnsi="Times New Roman"/>
                <w:sz w:val="24"/>
                <w:szCs w:val="24"/>
                <w:lang w:eastAsia="en-US"/>
              </w:rPr>
              <w:t xml:space="preserve"> manipulācijām, </w:t>
            </w:r>
            <w:proofErr w:type="spellStart"/>
            <w:r w:rsidR="00116648" w:rsidRPr="00116648">
              <w:rPr>
                <w:rFonts w:ascii="Times New Roman" w:hAnsi="Times New Roman"/>
                <w:sz w:val="24"/>
                <w:szCs w:val="24"/>
                <w:lang w:eastAsia="en-US"/>
              </w:rPr>
              <w:t>radioloģiskajām</w:t>
            </w:r>
            <w:proofErr w:type="spellEnd"/>
            <w:r w:rsidR="00116648" w:rsidRPr="00116648">
              <w:rPr>
                <w:rFonts w:ascii="Times New Roman" w:hAnsi="Times New Roman"/>
                <w:sz w:val="24"/>
                <w:szCs w:val="24"/>
                <w:lang w:eastAsia="en-US"/>
              </w:rPr>
              <w:t xml:space="preserve"> ierīcēm, u.c., kas rezultātā nodrošinās pacientu aizsardzību medicīniskās apstarošanas laikā.</w:t>
            </w:r>
          </w:p>
          <w:p w:rsidR="00AD1C7B" w:rsidRPr="001945BB" w:rsidRDefault="00116648" w:rsidP="00CB16D7">
            <w:pPr>
              <w:pStyle w:val="Footer"/>
              <w:tabs>
                <w:tab w:val="clear" w:pos="4153"/>
                <w:tab w:val="clear" w:pos="8306"/>
              </w:tabs>
              <w:jc w:val="both"/>
              <w:rPr>
                <w:rFonts w:ascii="Times New Roman" w:hAnsi="Times New Roman"/>
                <w:sz w:val="24"/>
                <w:szCs w:val="24"/>
                <w:lang w:eastAsia="en-US"/>
              </w:rPr>
            </w:pPr>
            <w:r w:rsidRPr="00116648">
              <w:rPr>
                <w:rFonts w:ascii="Times New Roman" w:hAnsi="Times New Roman"/>
                <w:sz w:val="24"/>
                <w:szCs w:val="24"/>
                <w:lang w:eastAsia="en-US"/>
              </w:rPr>
              <w:t xml:space="preserve">Projekts </w:t>
            </w:r>
            <w:r w:rsidR="00CB16D7">
              <w:rPr>
                <w:rFonts w:ascii="Times New Roman" w:hAnsi="Times New Roman"/>
                <w:sz w:val="24"/>
                <w:szCs w:val="24"/>
                <w:lang w:eastAsia="en-US"/>
              </w:rPr>
              <w:t>paredz vienos noteikumos noteikt</w:t>
            </w:r>
            <w:r w:rsidRPr="00116648">
              <w:rPr>
                <w:rFonts w:ascii="Times New Roman" w:hAnsi="Times New Roman"/>
                <w:sz w:val="24"/>
                <w:szCs w:val="24"/>
                <w:lang w:eastAsia="en-US"/>
              </w:rPr>
              <w:t xml:space="preserve"> vienotus nosacījumus </w:t>
            </w:r>
            <w:proofErr w:type="spellStart"/>
            <w:r w:rsidRPr="00116648">
              <w:rPr>
                <w:rFonts w:ascii="Times New Roman" w:hAnsi="Times New Roman"/>
                <w:sz w:val="24"/>
                <w:szCs w:val="24"/>
                <w:lang w:eastAsia="en-US"/>
              </w:rPr>
              <w:t>radioloģisko</w:t>
            </w:r>
            <w:proofErr w:type="spellEnd"/>
            <w:r w:rsidRPr="00116648">
              <w:rPr>
                <w:rFonts w:ascii="Times New Roman" w:hAnsi="Times New Roman"/>
                <w:sz w:val="24"/>
                <w:szCs w:val="24"/>
                <w:lang w:eastAsia="en-US"/>
              </w:rPr>
              <w:t xml:space="preserve"> ierīču elektrodrošības pārbaudēm un funkciju atbilstībai </w:t>
            </w:r>
            <w:r w:rsidR="00CB16D7">
              <w:rPr>
                <w:rFonts w:ascii="Times New Roman" w:hAnsi="Times New Roman"/>
                <w:sz w:val="24"/>
                <w:szCs w:val="24"/>
                <w:lang w:eastAsia="en-US"/>
              </w:rPr>
              <w:t>novērtēšanai un</w:t>
            </w:r>
            <w:r w:rsidRPr="00116648">
              <w:rPr>
                <w:rFonts w:ascii="Times New Roman" w:hAnsi="Times New Roman"/>
                <w:sz w:val="24"/>
                <w:szCs w:val="24"/>
                <w:lang w:eastAsia="en-US"/>
              </w:rPr>
              <w:t xml:space="preserve"> tehnisk</w:t>
            </w:r>
            <w:r w:rsidR="00CB16D7">
              <w:rPr>
                <w:rFonts w:ascii="Times New Roman" w:hAnsi="Times New Roman"/>
                <w:sz w:val="24"/>
                <w:szCs w:val="24"/>
                <w:lang w:eastAsia="en-US"/>
              </w:rPr>
              <w:t>os</w:t>
            </w:r>
            <w:r w:rsidRPr="00116648">
              <w:rPr>
                <w:rFonts w:ascii="Times New Roman" w:hAnsi="Times New Roman"/>
                <w:sz w:val="24"/>
                <w:szCs w:val="24"/>
                <w:lang w:eastAsia="en-US"/>
              </w:rPr>
              <w:t xml:space="preserve"> parametr</w:t>
            </w:r>
            <w:r w:rsidR="00CB16D7">
              <w:rPr>
                <w:rFonts w:ascii="Times New Roman" w:hAnsi="Times New Roman"/>
                <w:sz w:val="24"/>
                <w:szCs w:val="24"/>
                <w:lang w:eastAsia="en-US"/>
              </w:rPr>
              <w:t>us</w:t>
            </w:r>
            <w:r w:rsidRPr="00116648">
              <w:rPr>
                <w:rFonts w:ascii="Times New Roman" w:hAnsi="Times New Roman"/>
                <w:sz w:val="24"/>
                <w:szCs w:val="24"/>
                <w:lang w:eastAsia="en-US"/>
              </w:rPr>
              <w:t xml:space="preserve">, kuriem ir jāatbilst </w:t>
            </w:r>
            <w:r w:rsidR="00CB16D7">
              <w:rPr>
                <w:rFonts w:ascii="Times New Roman" w:hAnsi="Times New Roman"/>
                <w:sz w:val="24"/>
                <w:szCs w:val="24"/>
                <w:lang w:eastAsia="en-US"/>
              </w:rPr>
              <w:t xml:space="preserve">konkrētajām </w:t>
            </w:r>
            <w:proofErr w:type="spellStart"/>
            <w:r w:rsidRPr="00116648">
              <w:rPr>
                <w:rFonts w:ascii="Times New Roman" w:hAnsi="Times New Roman"/>
                <w:sz w:val="24"/>
                <w:szCs w:val="24"/>
                <w:lang w:eastAsia="en-US"/>
              </w:rPr>
              <w:t>radioloģiskajām</w:t>
            </w:r>
            <w:proofErr w:type="spellEnd"/>
            <w:r w:rsidRPr="00116648">
              <w:rPr>
                <w:rFonts w:ascii="Times New Roman" w:hAnsi="Times New Roman"/>
                <w:sz w:val="24"/>
                <w:szCs w:val="24"/>
                <w:lang w:eastAsia="en-US"/>
              </w:rPr>
              <w:t xml:space="preserve"> ierīcēm.</w:t>
            </w:r>
            <w:r>
              <w:rPr>
                <w:rFonts w:ascii="Times New Roman" w:hAnsi="Times New Roman"/>
                <w:sz w:val="24"/>
                <w:szCs w:val="24"/>
                <w:lang w:eastAsia="en-US"/>
              </w:rPr>
              <w:t xml:space="preserve"> </w:t>
            </w:r>
          </w:p>
        </w:tc>
      </w:tr>
      <w:tr w:rsidR="00F51A5F" w:rsidRPr="00380A54" w:rsidTr="00006E26">
        <w:tc>
          <w:tcPr>
            <w:tcW w:w="2836" w:type="dxa"/>
            <w:gridSpan w:val="2"/>
          </w:tcPr>
          <w:p w:rsidR="00F51A5F" w:rsidRPr="001945BB" w:rsidRDefault="00F51A5F" w:rsidP="001F6BE6">
            <w:pPr>
              <w:pStyle w:val="Footer"/>
              <w:tabs>
                <w:tab w:val="clear" w:pos="4153"/>
                <w:tab w:val="clear" w:pos="8306"/>
              </w:tabs>
              <w:jc w:val="both"/>
              <w:rPr>
                <w:rFonts w:ascii="Times New Roman" w:hAnsi="Times New Roman"/>
                <w:sz w:val="24"/>
                <w:szCs w:val="24"/>
                <w:lang w:eastAsia="en-US"/>
              </w:rPr>
            </w:pPr>
            <w:r w:rsidRPr="001945BB">
              <w:rPr>
                <w:rFonts w:ascii="Times New Roman" w:hAnsi="Times New Roman"/>
                <w:sz w:val="24"/>
                <w:szCs w:val="24"/>
                <w:lang w:eastAsia="en-US"/>
              </w:rPr>
              <w:lastRenderedPageBreak/>
              <w:t>5. Administratīvās procedūras raksturojums</w:t>
            </w:r>
          </w:p>
        </w:tc>
        <w:tc>
          <w:tcPr>
            <w:tcW w:w="6378" w:type="dxa"/>
          </w:tcPr>
          <w:p w:rsidR="001D4B0F" w:rsidRDefault="001D4B0F" w:rsidP="00ED08AF">
            <w:pPr>
              <w:pStyle w:val="naisf"/>
              <w:spacing w:before="0" w:after="120"/>
              <w:ind w:firstLine="0"/>
            </w:pPr>
            <w:r>
              <w:t xml:space="preserve">VVD RDC izsniedz speciālas atļaujas (licences) un atļaujas darbībām ar jonizējošā starojuma avotiem (tai skaitā </w:t>
            </w:r>
            <w:proofErr w:type="spellStart"/>
            <w:r>
              <w:t>radioloģiskām</w:t>
            </w:r>
            <w:proofErr w:type="spellEnd"/>
            <w:r>
              <w:t xml:space="preserve"> ierīcēm) un veic šo darbību ar jonizējošā starojuma avotiem kontroli un uzraudzību, tajā skaitā ārstniecības iestādēs pārbaudot </w:t>
            </w:r>
            <w:proofErr w:type="spellStart"/>
            <w:r>
              <w:t>radioloģisko</w:t>
            </w:r>
            <w:proofErr w:type="spellEnd"/>
            <w:r>
              <w:t xml:space="preserve"> ierīču funkciju testēšanas un novērtēšanas nosacījumu ievērošanu.</w:t>
            </w:r>
          </w:p>
          <w:p w:rsidR="00F51A5F" w:rsidRPr="00ED08AF" w:rsidRDefault="001D4B0F" w:rsidP="00ED08AF">
            <w:pPr>
              <w:pStyle w:val="naisf"/>
              <w:spacing w:before="0" w:after="120"/>
              <w:ind w:firstLine="0"/>
            </w:pPr>
            <w:r w:rsidRPr="00ED08AF">
              <w:t>P</w:t>
            </w:r>
            <w:r w:rsidR="00F51A5F" w:rsidRPr="00ED08AF">
              <w:t xml:space="preserve">rojekts paredz, ka inspicēšanas institūcija un medicīnas fizikas eksperts, kas veic </w:t>
            </w:r>
            <w:proofErr w:type="spellStart"/>
            <w:r w:rsidR="00F51A5F" w:rsidRPr="00ED08AF">
              <w:t>radioloģisko</w:t>
            </w:r>
            <w:proofErr w:type="spellEnd"/>
            <w:r w:rsidR="00F51A5F" w:rsidRPr="00ED08AF">
              <w:t xml:space="preserve"> ierīču </w:t>
            </w:r>
            <w:r w:rsidR="00BE1F45" w:rsidRPr="00ED08AF">
              <w:t>funkciju atbilstības novērtēšanu</w:t>
            </w:r>
            <w:r w:rsidR="00F51A5F" w:rsidRPr="00ED08AF">
              <w:t xml:space="preserve"> un elektrodrošības pārbaudi, informē VVD RDC konstatētajām neatbilstībām, lai tas varētu izvērtēt konkrēto situāciju.</w:t>
            </w:r>
          </w:p>
          <w:p w:rsidR="00116648" w:rsidRPr="00811595" w:rsidRDefault="00F51A5F" w:rsidP="00067FF1">
            <w:pPr>
              <w:pStyle w:val="naisf"/>
              <w:spacing w:before="0" w:after="120"/>
              <w:ind w:firstLine="0"/>
              <w:rPr>
                <w:color w:val="FF0000"/>
              </w:rPr>
            </w:pPr>
            <w:r w:rsidRPr="00ED08AF">
              <w:t xml:space="preserve">Savukārt VVD RDC tajos gadījumos, kad ir pieņēmis lēmumu aizliegt </w:t>
            </w:r>
            <w:proofErr w:type="spellStart"/>
            <w:r w:rsidRPr="00ED08AF">
              <w:t>radioloģiskās</w:t>
            </w:r>
            <w:proofErr w:type="spellEnd"/>
            <w:r w:rsidRPr="00ED08AF">
              <w:t xml:space="preserve"> ierīces lietošanu, informē par to </w:t>
            </w:r>
            <w:r w:rsidR="00811595" w:rsidRPr="00ED08AF">
              <w:t>Zāļu valsts aģentūru</w:t>
            </w:r>
            <w:r w:rsidR="00067FF1">
              <w:t>,</w:t>
            </w:r>
            <w:r w:rsidR="00811595" w:rsidRPr="00ED08AF">
              <w:t xml:space="preserve"> Veselības inspekciju un Nacionālo veselības dienestu.</w:t>
            </w:r>
          </w:p>
        </w:tc>
      </w:tr>
      <w:tr w:rsidR="00F51A5F" w:rsidRPr="00380A54" w:rsidTr="00006E26">
        <w:tc>
          <w:tcPr>
            <w:tcW w:w="2836" w:type="dxa"/>
            <w:gridSpan w:val="2"/>
          </w:tcPr>
          <w:p w:rsidR="00F51A5F" w:rsidRPr="00380A54" w:rsidRDefault="00F51A5F" w:rsidP="004B0AFB">
            <w:pPr>
              <w:pStyle w:val="naiskr"/>
              <w:spacing w:before="0" w:after="0"/>
              <w:jc w:val="both"/>
            </w:pPr>
            <w:r w:rsidRPr="00380A54">
              <w:t>6. Administratīvo izmaksu monetārs novērtējums</w:t>
            </w:r>
          </w:p>
        </w:tc>
        <w:tc>
          <w:tcPr>
            <w:tcW w:w="6378" w:type="dxa"/>
          </w:tcPr>
          <w:p w:rsidR="00F51A5F" w:rsidRPr="00380A54" w:rsidRDefault="00F51A5F" w:rsidP="00155A4D">
            <w:pPr>
              <w:rPr>
                <w:szCs w:val="28"/>
              </w:rPr>
            </w:pPr>
            <w:r>
              <w:t>Projekts šo jomu neskar</w:t>
            </w:r>
          </w:p>
        </w:tc>
      </w:tr>
      <w:tr w:rsidR="00F51A5F" w:rsidRPr="00380A54" w:rsidTr="00006E26">
        <w:tc>
          <w:tcPr>
            <w:tcW w:w="2836" w:type="dxa"/>
            <w:gridSpan w:val="2"/>
          </w:tcPr>
          <w:p w:rsidR="00F51A5F" w:rsidRPr="00380A54" w:rsidRDefault="00F51A5F" w:rsidP="00155A4D">
            <w:pPr>
              <w:pStyle w:val="naiskr"/>
              <w:spacing w:before="0" w:after="0"/>
            </w:pPr>
            <w:r w:rsidRPr="00380A54">
              <w:t>7. Cita informācija</w:t>
            </w:r>
          </w:p>
        </w:tc>
        <w:tc>
          <w:tcPr>
            <w:tcW w:w="6378" w:type="dxa"/>
          </w:tcPr>
          <w:p w:rsidR="00F51A5F" w:rsidRPr="00380A54" w:rsidRDefault="00F51A5F" w:rsidP="00155A4D">
            <w:pPr>
              <w:rPr>
                <w:szCs w:val="28"/>
              </w:rPr>
            </w:pPr>
            <w:r w:rsidRPr="00380A54">
              <w:rPr>
                <w:szCs w:val="28"/>
              </w:rPr>
              <w:t xml:space="preserve">Nav </w:t>
            </w:r>
          </w:p>
        </w:tc>
      </w:tr>
    </w:tbl>
    <w:p w:rsidR="00F51A5F" w:rsidRDefault="00F51A5F" w:rsidP="00E116C7">
      <w:pPr>
        <w:pStyle w:val="naiskr"/>
        <w:spacing w:before="0" w:after="120"/>
        <w:ind w:left="104" w:right="57"/>
        <w:jc w:val="center"/>
        <w:rPr>
          <w:b/>
          <w:b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2268"/>
        <w:gridCol w:w="6378"/>
      </w:tblGrid>
      <w:tr w:rsidR="00F51A5F" w:rsidTr="004468A8">
        <w:tc>
          <w:tcPr>
            <w:tcW w:w="9214" w:type="dxa"/>
            <w:gridSpan w:val="3"/>
          </w:tcPr>
          <w:p w:rsidR="00F51A5F" w:rsidRPr="00BF528C" w:rsidRDefault="00F51A5F" w:rsidP="000629B5">
            <w:pPr>
              <w:pStyle w:val="naiskr"/>
              <w:spacing w:before="120" w:after="120"/>
              <w:ind w:right="57"/>
              <w:jc w:val="center"/>
            </w:pPr>
            <w:r w:rsidRPr="000B1A26">
              <w:rPr>
                <w:b/>
                <w:bCs/>
              </w:rPr>
              <w:t>IV. Tiesību akta projekta ietekme uz spēkā esošo tiesību normu sistēmu</w:t>
            </w:r>
          </w:p>
        </w:tc>
      </w:tr>
      <w:tr w:rsidR="00F51A5F" w:rsidTr="00006E26">
        <w:tc>
          <w:tcPr>
            <w:tcW w:w="568" w:type="dxa"/>
          </w:tcPr>
          <w:p w:rsidR="00F51A5F" w:rsidRDefault="00F51A5F" w:rsidP="004468A8">
            <w:pPr>
              <w:pStyle w:val="naiskr"/>
              <w:spacing w:before="0" w:after="120"/>
              <w:ind w:right="57"/>
              <w:jc w:val="center"/>
            </w:pPr>
            <w:r>
              <w:t>1.</w:t>
            </w:r>
          </w:p>
        </w:tc>
        <w:tc>
          <w:tcPr>
            <w:tcW w:w="2268" w:type="dxa"/>
          </w:tcPr>
          <w:p w:rsidR="00F51A5F" w:rsidRPr="000B1A26" w:rsidRDefault="00F51A5F" w:rsidP="009C30EC">
            <w:pPr>
              <w:spacing w:before="100" w:beforeAutospacing="1" w:after="100" w:afterAutospacing="1"/>
              <w:jc w:val="both"/>
            </w:pPr>
            <w:r w:rsidRPr="000B1A26">
              <w:t>Nepieciešamie saistītie tiesību akt</w:t>
            </w:r>
            <w:r>
              <w:t>u</w:t>
            </w:r>
            <w:r w:rsidRPr="000B1A26">
              <w:t xml:space="preserve"> projekti</w:t>
            </w:r>
          </w:p>
        </w:tc>
        <w:tc>
          <w:tcPr>
            <w:tcW w:w="6378" w:type="dxa"/>
          </w:tcPr>
          <w:p w:rsidR="00F51A5F" w:rsidRPr="00AD1C7B" w:rsidRDefault="00F51A5F" w:rsidP="009C30EC">
            <w:pPr>
              <w:pStyle w:val="naiskr"/>
              <w:spacing w:before="0" w:after="120"/>
              <w:ind w:right="57"/>
              <w:jc w:val="both"/>
            </w:pPr>
            <w:r>
              <w:t xml:space="preserve">1) </w:t>
            </w:r>
            <w:r w:rsidRPr="009C30EC">
              <w:t>Nepieciešams izdarīt grozījumu</w:t>
            </w:r>
            <w:r>
              <w:rPr>
                <w:color w:val="0000FF"/>
              </w:rPr>
              <w:t xml:space="preserve"> </w:t>
            </w:r>
            <w:r>
              <w:t>MK</w:t>
            </w:r>
            <w:r w:rsidRPr="003D123F">
              <w:t xml:space="preserve"> 2005.gada 2.augusta noteikumos Nr.581 "</w:t>
            </w:r>
            <w:hyperlink r:id="rId9" w:tgtFrame="_blank" w:history="1">
              <w:r w:rsidRPr="003D123F">
                <w:rPr>
                  <w:rStyle w:val="Hyperlink"/>
                  <w:color w:val="auto"/>
                  <w:u w:val="none"/>
                </w:rPr>
                <w:t>Medicīnisko ierīču reģistrācijas, atbilstības novērtēšanas, izplatīšanas, ekspluatācijas un tehniskās uzraudzības kārtība</w:t>
              </w:r>
            </w:hyperlink>
            <w:r w:rsidRPr="00BA573B">
              <w:t>"</w:t>
            </w:r>
            <w:r>
              <w:t xml:space="preserve">, nosakot, ka </w:t>
            </w:r>
            <w:proofErr w:type="spellStart"/>
            <w:r>
              <w:t>radioloģisko</w:t>
            </w:r>
            <w:proofErr w:type="spellEnd"/>
            <w:r>
              <w:t xml:space="preserve"> ierīču funkciju testēšana un novērtēšana (tehnisko parametru novērtēšana) notiek saskaņā ar Ministru kabineta noteikumiem </w:t>
            </w:r>
            <w:r w:rsidRPr="009C30EC">
              <w:t>par aizsardzību pret jonizējošo starojumu medicīniskajā apstarošanā</w:t>
            </w:r>
            <w:r>
              <w:t xml:space="preserve">, ievērojot, ka noteikumu projekts nosaka </w:t>
            </w:r>
            <w:proofErr w:type="spellStart"/>
            <w:r>
              <w:t>radioloģisko</w:t>
            </w:r>
            <w:proofErr w:type="spellEnd"/>
            <w:r>
              <w:t xml:space="preserve"> ierīču inspicēšanas institūciju nosacījumus un ierīču tehniskos parametrus un mērīšanas nosacījumus. Par grozījuma MK noteikumos Nr.581 izstrādi un virzīšanu ir atbildīga Vides aizsardzības un reģionālās attīstības ministrija. Grozījums MK noteikumos Nr.581 ir izsludināts Valsts </w:t>
            </w:r>
            <w:r w:rsidRPr="00AD1C7B">
              <w:t>sekretāru sanāksmē vienlaicīgi ar noteikumu projektu un abi noteikumu projekti stāsies spēkā vienlaicīgi.</w:t>
            </w:r>
          </w:p>
          <w:p w:rsidR="00F51A5F" w:rsidRPr="007E716E" w:rsidRDefault="00F51A5F" w:rsidP="009B0EF2">
            <w:pPr>
              <w:pStyle w:val="naiskr"/>
              <w:spacing w:before="0" w:after="120"/>
              <w:ind w:right="57"/>
              <w:jc w:val="both"/>
              <w:rPr>
                <w:color w:val="FF0000"/>
              </w:rPr>
            </w:pPr>
            <w:r w:rsidRPr="00AD1C7B">
              <w:t>2) Noteikumu projekta izstrādes gaitā konstatēts, ka Ministru kabineta 2006.gada 4.aprīļa noteikumi Nr.265 "</w:t>
            </w:r>
            <w:r w:rsidRPr="00AD1C7B">
              <w:rPr>
                <w:bCs/>
              </w:rPr>
              <w:t>Medicīnisko dokumentu lietvedības kārtība</w:t>
            </w:r>
            <w:r w:rsidRPr="00AD1C7B">
              <w:t xml:space="preserve">" nesatur prasības par </w:t>
            </w:r>
            <w:proofErr w:type="spellStart"/>
            <w:r w:rsidRPr="00AD1C7B">
              <w:lastRenderedPageBreak/>
              <w:t>rentgenfilmu</w:t>
            </w:r>
            <w:proofErr w:type="spellEnd"/>
            <w:r w:rsidRPr="00AD1C7B">
              <w:t xml:space="preserve"> uzglabāšanas nosacījumiem. Nepieciešamos grozījumus izstrādās Veselības ministrija vienlaicīgi ar citiem grozījumiem noteikumos Nr.265, iekļaujot nosacījumus </w:t>
            </w:r>
            <w:proofErr w:type="spellStart"/>
            <w:r w:rsidRPr="00AD1C7B">
              <w:t>rentfilmu</w:t>
            </w:r>
            <w:proofErr w:type="spellEnd"/>
            <w:r w:rsidRPr="00AD1C7B">
              <w:t xml:space="preserve"> uzglabāšanai.</w:t>
            </w:r>
            <w:r w:rsidRPr="007E716E">
              <w:rPr>
                <w:color w:val="FF0000"/>
              </w:rPr>
              <w:t xml:space="preserve"> </w:t>
            </w:r>
          </w:p>
        </w:tc>
      </w:tr>
      <w:tr w:rsidR="00F51A5F" w:rsidTr="00006E26">
        <w:tc>
          <w:tcPr>
            <w:tcW w:w="568" w:type="dxa"/>
          </w:tcPr>
          <w:p w:rsidR="00F51A5F" w:rsidRDefault="00F51A5F" w:rsidP="004468A8">
            <w:pPr>
              <w:pStyle w:val="naiskr"/>
              <w:spacing w:before="0" w:after="120"/>
              <w:ind w:right="57"/>
              <w:jc w:val="center"/>
            </w:pPr>
            <w:r>
              <w:lastRenderedPageBreak/>
              <w:t>2.</w:t>
            </w:r>
          </w:p>
        </w:tc>
        <w:tc>
          <w:tcPr>
            <w:tcW w:w="2268" w:type="dxa"/>
          </w:tcPr>
          <w:p w:rsidR="00F51A5F" w:rsidRPr="000B1A26" w:rsidRDefault="00F51A5F" w:rsidP="004468A8">
            <w:pPr>
              <w:spacing w:before="100" w:beforeAutospacing="1" w:after="100" w:afterAutospacing="1"/>
            </w:pPr>
            <w:r w:rsidRPr="000B1A26">
              <w:t>Cita informācija</w:t>
            </w:r>
          </w:p>
        </w:tc>
        <w:tc>
          <w:tcPr>
            <w:tcW w:w="6378" w:type="dxa"/>
          </w:tcPr>
          <w:p w:rsidR="00F51A5F" w:rsidRPr="00BF528C" w:rsidRDefault="00ED08AF" w:rsidP="00ED08AF">
            <w:pPr>
              <w:pStyle w:val="naiskr"/>
              <w:spacing w:before="0" w:after="120"/>
              <w:ind w:right="57"/>
            </w:pPr>
            <w:r>
              <w:t>Nav</w:t>
            </w:r>
          </w:p>
        </w:tc>
      </w:tr>
    </w:tbl>
    <w:p w:rsidR="00F51A5F" w:rsidRDefault="00F51A5F" w:rsidP="00E116C7">
      <w:pPr>
        <w:pStyle w:val="naiskr"/>
        <w:spacing w:before="0" w:after="120"/>
        <w:ind w:left="104" w:right="57"/>
        <w:jc w:val="cente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5"/>
        <w:gridCol w:w="2814"/>
        <w:gridCol w:w="5920"/>
      </w:tblGrid>
      <w:tr w:rsidR="00F51A5F" w:rsidTr="00B67005">
        <w:trPr>
          <w:jc w:val="center"/>
        </w:trPr>
        <w:tc>
          <w:tcPr>
            <w:tcW w:w="9249" w:type="dxa"/>
            <w:gridSpan w:val="3"/>
          </w:tcPr>
          <w:p w:rsidR="00F51A5F" w:rsidRDefault="00F51A5F">
            <w:pPr>
              <w:pStyle w:val="naisnod"/>
            </w:pPr>
            <w:r>
              <w:t>V. Tiesību akta projekta atbilstība Latvijas Republikas starptautiskajām saistībām</w:t>
            </w:r>
          </w:p>
        </w:tc>
      </w:tr>
      <w:tr w:rsidR="00F51A5F" w:rsidTr="00006E26">
        <w:trPr>
          <w:jc w:val="center"/>
        </w:trPr>
        <w:tc>
          <w:tcPr>
            <w:tcW w:w="515" w:type="dxa"/>
          </w:tcPr>
          <w:p w:rsidR="00F51A5F" w:rsidRDefault="00F51A5F">
            <w:r>
              <w:t> 1.</w:t>
            </w:r>
          </w:p>
        </w:tc>
        <w:tc>
          <w:tcPr>
            <w:tcW w:w="2814" w:type="dxa"/>
          </w:tcPr>
          <w:p w:rsidR="00F51A5F" w:rsidRDefault="00F51A5F">
            <w:pPr>
              <w:jc w:val="both"/>
            </w:pPr>
            <w:r>
              <w:t>Saistības pret Eiropas Savienību</w:t>
            </w:r>
          </w:p>
        </w:tc>
        <w:tc>
          <w:tcPr>
            <w:tcW w:w="5920" w:type="dxa"/>
          </w:tcPr>
          <w:p w:rsidR="00F51A5F" w:rsidRDefault="00F51A5F" w:rsidP="00006E26">
            <w:pPr>
              <w:pStyle w:val="naisf"/>
              <w:spacing w:before="0" w:after="120"/>
              <w:ind w:firstLine="0"/>
            </w:pPr>
            <w:r>
              <w:t>Noteikumos iekļautas tiesību normas, kas izriet no:</w:t>
            </w:r>
          </w:p>
          <w:p w:rsidR="00F51A5F" w:rsidRDefault="00F51A5F">
            <w:pPr>
              <w:spacing w:before="120" w:after="120"/>
              <w:jc w:val="both"/>
              <w:rPr>
                <w:bCs/>
              </w:rPr>
            </w:pPr>
            <w:r>
              <w:rPr>
                <w:bCs/>
              </w:rPr>
              <w:t>1) Padomes 1997.gada 30.jūnija Direktīvas 97/43/</w:t>
            </w:r>
            <w:proofErr w:type="spellStart"/>
            <w:r>
              <w:rPr>
                <w:bCs/>
              </w:rPr>
              <w:t>Euratom</w:t>
            </w:r>
            <w:proofErr w:type="spellEnd"/>
            <w:r>
              <w:rPr>
                <w:bCs/>
              </w:rPr>
              <w:t>, ar ko paredz personu veselības aizsardzību pret jonizējošā starojuma kaitīgo iedarbību saistībā ar ārstnieciski diagnostisko apstarošanu un atceļ Direktīvu 84/466/</w:t>
            </w:r>
            <w:proofErr w:type="spellStart"/>
            <w:r>
              <w:rPr>
                <w:bCs/>
              </w:rPr>
              <w:t>Euratom</w:t>
            </w:r>
            <w:proofErr w:type="spellEnd"/>
            <w:r>
              <w:rPr>
                <w:bCs/>
              </w:rPr>
              <w:t xml:space="preserve">; </w:t>
            </w:r>
          </w:p>
          <w:p w:rsidR="00F51A5F" w:rsidRDefault="00F51A5F">
            <w:pPr>
              <w:spacing w:before="120" w:after="120"/>
              <w:jc w:val="both"/>
              <w:rPr>
                <w:bCs/>
              </w:rPr>
            </w:pPr>
            <w:r>
              <w:rPr>
                <w:bCs/>
              </w:rPr>
              <w:t>2) Padomes 1996.gada 13.maija Direktīvas 96/29/</w:t>
            </w:r>
            <w:proofErr w:type="spellStart"/>
            <w:r>
              <w:rPr>
                <w:bCs/>
              </w:rPr>
              <w:t>Euratom</w:t>
            </w:r>
            <w:proofErr w:type="spellEnd"/>
            <w:r>
              <w:rPr>
                <w:bCs/>
              </w:rPr>
              <w:t>, kas nosaka drošības pamatstandartus darba ņēmēju un iedzīvotāju veselības aizsardzībai pret jonizējošā starojuma radītajām briesmām.</w:t>
            </w:r>
          </w:p>
        </w:tc>
      </w:tr>
      <w:tr w:rsidR="00F51A5F" w:rsidTr="00006E26">
        <w:trPr>
          <w:jc w:val="center"/>
        </w:trPr>
        <w:tc>
          <w:tcPr>
            <w:tcW w:w="515" w:type="dxa"/>
          </w:tcPr>
          <w:p w:rsidR="00F51A5F" w:rsidRDefault="00F51A5F">
            <w:pPr>
              <w:pStyle w:val="naiskr"/>
            </w:pPr>
            <w:r>
              <w:t> 2.</w:t>
            </w:r>
          </w:p>
        </w:tc>
        <w:tc>
          <w:tcPr>
            <w:tcW w:w="2814" w:type="dxa"/>
          </w:tcPr>
          <w:p w:rsidR="00F51A5F" w:rsidRDefault="00F51A5F">
            <w:pPr>
              <w:pStyle w:val="naiskr"/>
              <w:jc w:val="both"/>
            </w:pPr>
            <w:r>
              <w:t> Citas starptautiskās saistības</w:t>
            </w:r>
          </w:p>
        </w:tc>
        <w:tc>
          <w:tcPr>
            <w:tcW w:w="5920" w:type="dxa"/>
          </w:tcPr>
          <w:p w:rsidR="00F51A5F" w:rsidRDefault="00F51A5F">
            <w:pPr>
              <w:spacing w:before="120" w:after="120"/>
              <w:jc w:val="both"/>
            </w:pPr>
            <w:r>
              <w:t>Projekts šo jomu neskar</w:t>
            </w:r>
          </w:p>
        </w:tc>
      </w:tr>
      <w:tr w:rsidR="00F51A5F" w:rsidTr="00006E26">
        <w:trPr>
          <w:jc w:val="center"/>
        </w:trPr>
        <w:tc>
          <w:tcPr>
            <w:tcW w:w="515" w:type="dxa"/>
          </w:tcPr>
          <w:p w:rsidR="00F51A5F" w:rsidRDefault="00F51A5F">
            <w:pPr>
              <w:pStyle w:val="naiskr"/>
            </w:pPr>
            <w:r>
              <w:t> 3.</w:t>
            </w:r>
          </w:p>
        </w:tc>
        <w:tc>
          <w:tcPr>
            <w:tcW w:w="2814" w:type="dxa"/>
          </w:tcPr>
          <w:p w:rsidR="00F51A5F" w:rsidRDefault="00F51A5F">
            <w:pPr>
              <w:pStyle w:val="naiskr"/>
            </w:pPr>
            <w:r>
              <w:t> Cita informācija</w:t>
            </w:r>
          </w:p>
        </w:tc>
        <w:tc>
          <w:tcPr>
            <w:tcW w:w="5920" w:type="dxa"/>
          </w:tcPr>
          <w:p w:rsidR="00F51A5F" w:rsidRDefault="00F51A5F">
            <w:pPr>
              <w:pStyle w:val="naiskr"/>
            </w:pPr>
            <w:r>
              <w:t>Nav</w:t>
            </w:r>
          </w:p>
        </w:tc>
      </w:tr>
    </w:tbl>
    <w:p w:rsidR="00F51A5F" w:rsidRDefault="00F51A5F" w:rsidP="00B67005">
      <w:pPr>
        <w:pStyle w:val="naisf"/>
      </w:pPr>
      <w:r>
        <w:t> </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2"/>
        <w:gridCol w:w="2231"/>
        <w:gridCol w:w="2857"/>
        <w:gridCol w:w="1598"/>
      </w:tblGrid>
      <w:tr w:rsidR="00F51A5F" w:rsidRPr="000B1A26" w:rsidTr="00B67005">
        <w:trPr>
          <w:trHeight w:val="523"/>
          <w:jc w:val="center"/>
        </w:trPr>
        <w:tc>
          <w:tcPr>
            <w:tcW w:w="9268" w:type="dxa"/>
            <w:gridSpan w:val="4"/>
          </w:tcPr>
          <w:p w:rsidR="00F51A5F" w:rsidRPr="000B1A26" w:rsidRDefault="00F51A5F">
            <w:pPr>
              <w:pStyle w:val="naisnod"/>
              <w:spacing w:before="0" w:after="120"/>
            </w:pPr>
            <w:r w:rsidRPr="000B1A26">
              <w:t> 1.tabula</w:t>
            </w:r>
          </w:p>
          <w:p w:rsidR="00F51A5F" w:rsidRPr="000B1A26" w:rsidRDefault="00F51A5F">
            <w:pPr>
              <w:pStyle w:val="naisnod"/>
              <w:spacing w:before="0" w:after="120"/>
            </w:pPr>
            <w:r w:rsidRPr="000B1A26">
              <w:t>Tiesību akta projekta atbilstība ES tiesību aktiem</w:t>
            </w:r>
          </w:p>
        </w:tc>
      </w:tr>
      <w:tr w:rsidR="00F51A5F" w:rsidRPr="000B1A26" w:rsidTr="00F1335D">
        <w:trPr>
          <w:trHeight w:val="1252"/>
          <w:jc w:val="center"/>
        </w:trPr>
        <w:tc>
          <w:tcPr>
            <w:tcW w:w="2582" w:type="dxa"/>
          </w:tcPr>
          <w:p w:rsidR="00F51A5F" w:rsidRPr="000B1A26" w:rsidRDefault="00F51A5F">
            <w:pPr>
              <w:pStyle w:val="naisc"/>
              <w:spacing w:before="0" w:after="120"/>
              <w:jc w:val="both"/>
            </w:pPr>
            <w:r w:rsidRPr="000B1A26">
              <w:t>Attiecīgā ES tiesību akta datums, numurs un nosaukums</w:t>
            </w:r>
          </w:p>
        </w:tc>
        <w:tc>
          <w:tcPr>
            <w:tcW w:w="6686" w:type="dxa"/>
            <w:gridSpan w:val="3"/>
          </w:tcPr>
          <w:p w:rsidR="00F51A5F" w:rsidRPr="000B1A26" w:rsidRDefault="00F51A5F">
            <w:pPr>
              <w:spacing w:after="120"/>
              <w:jc w:val="both"/>
              <w:rPr>
                <w:bCs/>
              </w:rPr>
            </w:pPr>
            <w:r w:rsidRPr="000B1A26">
              <w:rPr>
                <w:bCs/>
              </w:rPr>
              <w:t>1) Padomes 1997.gada 30.jūnija Direktīvas 97/43/</w:t>
            </w:r>
            <w:proofErr w:type="spellStart"/>
            <w:r w:rsidRPr="000B1A26">
              <w:rPr>
                <w:bCs/>
              </w:rPr>
              <w:t>Euratom</w:t>
            </w:r>
            <w:proofErr w:type="spellEnd"/>
            <w:r w:rsidRPr="000B1A26">
              <w:rPr>
                <w:bCs/>
              </w:rPr>
              <w:t>, ar ko paredz personu veselības aizsardzību pret jonizējošā starojuma kaitīgo iedarbību saistībā ar ārstnieciski diagnostisko apstarošanu un atceļ Direktīvu 84/466/</w:t>
            </w:r>
            <w:proofErr w:type="spellStart"/>
            <w:r w:rsidRPr="000B1A26">
              <w:rPr>
                <w:bCs/>
              </w:rPr>
              <w:t>Euratom</w:t>
            </w:r>
            <w:proofErr w:type="spellEnd"/>
            <w:r w:rsidRPr="000B1A26">
              <w:rPr>
                <w:bCs/>
              </w:rPr>
              <w:t>;</w:t>
            </w:r>
          </w:p>
          <w:p w:rsidR="00F51A5F" w:rsidRPr="000B1A26" w:rsidRDefault="00F51A5F">
            <w:pPr>
              <w:spacing w:after="120"/>
              <w:jc w:val="both"/>
              <w:rPr>
                <w:bCs/>
              </w:rPr>
            </w:pPr>
            <w:r w:rsidRPr="000B1A26">
              <w:rPr>
                <w:bCs/>
              </w:rPr>
              <w:t>2) Padomes 1996.gada 13.maija Direktīvas 96/29/</w:t>
            </w:r>
            <w:proofErr w:type="spellStart"/>
            <w:r w:rsidRPr="000B1A26">
              <w:rPr>
                <w:bCs/>
              </w:rPr>
              <w:t>Euratom</w:t>
            </w:r>
            <w:proofErr w:type="spellEnd"/>
            <w:r w:rsidRPr="000B1A26">
              <w:rPr>
                <w:bCs/>
              </w:rPr>
              <w:t>, kas nosaka drošības pamatstandartus darba ņēmēju un iedzīvotāju veselības aizsardzībai pret jonizējošā starojuma radītajām briesmām.</w:t>
            </w:r>
          </w:p>
        </w:tc>
      </w:tr>
      <w:tr w:rsidR="00F51A5F" w:rsidRPr="000B1A26" w:rsidTr="00F1335D">
        <w:trPr>
          <w:trHeight w:val="165"/>
          <w:jc w:val="center"/>
        </w:trPr>
        <w:tc>
          <w:tcPr>
            <w:tcW w:w="2582" w:type="dxa"/>
          </w:tcPr>
          <w:p w:rsidR="00F51A5F" w:rsidRPr="000B1A26" w:rsidRDefault="00F51A5F">
            <w:pPr>
              <w:pStyle w:val="naisc"/>
              <w:spacing w:before="0" w:after="120"/>
            </w:pPr>
            <w:r w:rsidRPr="000B1A26">
              <w:t> A</w:t>
            </w:r>
          </w:p>
        </w:tc>
        <w:tc>
          <w:tcPr>
            <w:tcW w:w="2231" w:type="dxa"/>
          </w:tcPr>
          <w:p w:rsidR="00F51A5F" w:rsidRPr="000B1A26" w:rsidRDefault="00F51A5F">
            <w:pPr>
              <w:pStyle w:val="naisc"/>
              <w:spacing w:before="0" w:after="120"/>
            </w:pPr>
            <w:r w:rsidRPr="000B1A26">
              <w:t> B</w:t>
            </w:r>
          </w:p>
        </w:tc>
        <w:tc>
          <w:tcPr>
            <w:tcW w:w="2857" w:type="dxa"/>
          </w:tcPr>
          <w:p w:rsidR="00F51A5F" w:rsidRPr="000B1A26" w:rsidRDefault="00F51A5F">
            <w:pPr>
              <w:pStyle w:val="naisc"/>
              <w:spacing w:before="0" w:after="120"/>
            </w:pPr>
            <w:r w:rsidRPr="000B1A26">
              <w:t> C</w:t>
            </w:r>
          </w:p>
        </w:tc>
        <w:tc>
          <w:tcPr>
            <w:tcW w:w="1598" w:type="dxa"/>
          </w:tcPr>
          <w:p w:rsidR="00F51A5F" w:rsidRPr="000B1A26" w:rsidRDefault="00F51A5F">
            <w:pPr>
              <w:pStyle w:val="naisc"/>
              <w:spacing w:before="0" w:after="120"/>
            </w:pPr>
            <w:r w:rsidRPr="000B1A26">
              <w:t> D</w:t>
            </w:r>
          </w:p>
        </w:tc>
      </w:tr>
      <w:tr w:rsidR="00F51A5F" w:rsidRPr="000B1A26" w:rsidTr="00F1335D">
        <w:trPr>
          <w:trHeight w:val="165"/>
          <w:jc w:val="center"/>
        </w:trPr>
        <w:tc>
          <w:tcPr>
            <w:tcW w:w="2582" w:type="dxa"/>
          </w:tcPr>
          <w:p w:rsidR="00F51A5F" w:rsidRPr="000B1A26" w:rsidRDefault="00F51A5F" w:rsidP="007908B8">
            <w:pPr>
              <w:pStyle w:val="naisc"/>
              <w:spacing w:before="0" w:after="120"/>
            </w:pPr>
            <w:r w:rsidRPr="000B1A26">
              <w:t>Direktīvas 97/43/</w:t>
            </w:r>
            <w:proofErr w:type="spellStart"/>
            <w:r w:rsidRPr="000B1A26">
              <w:t>Euratom</w:t>
            </w:r>
            <w:proofErr w:type="spellEnd"/>
            <w:r w:rsidRPr="000B1A26">
              <w:t xml:space="preserve"> 1.panta 2.punkts</w:t>
            </w:r>
          </w:p>
        </w:tc>
        <w:tc>
          <w:tcPr>
            <w:tcW w:w="2231" w:type="dxa"/>
          </w:tcPr>
          <w:p w:rsidR="00F51A5F" w:rsidRPr="000B1A26" w:rsidRDefault="00F51A5F">
            <w:pPr>
              <w:pStyle w:val="naisc"/>
              <w:spacing w:before="0" w:after="120"/>
            </w:pPr>
            <w:r w:rsidRPr="000B1A26">
              <w:t>Noteikumu projekta</w:t>
            </w:r>
            <w:r w:rsidR="00067FF1">
              <w:t xml:space="preserve"> 3.punkts</w:t>
            </w:r>
          </w:p>
        </w:tc>
        <w:tc>
          <w:tcPr>
            <w:tcW w:w="2857" w:type="dxa"/>
          </w:tcPr>
          <w:p w:rsidR="00F51A5F" w:rsidRPr="000B1A26" w:rsidRDefault="00067FF1">
            <w:pPr>
              <w:pStyle w:val="naisc"/>
              <w:spacing w:before="0" w:after="120"/>
            </w:pPr>
            <w:r>
              <w:t>Ieviests pilnībā</w:t>
            </w:r>
          </w:p>
        </w:tc>
        <w:tc>
          <w:tcPr>
            <w:tcW w:w="1598" w:type="dxa"/>
          </w:tcPr>
          <w:p w:rsidR="00F51A5F" w:rsidRDefault="00F51A5F" w:rsidP="00AA14E4">
            <w:pPr>
              <w:jc w:val="center"/>
            </w:pPr>
            <w:r w:rsidRPr="002D4D2E">
              <w:t>Neparedz stingrākas prasības</w:t>
            </w:r>
          </w:p>
        </w:tc>
      </w:tr>
      <w:tr w:rsidR="007D5565" w:rsidRPr="000B1A26" w:rsidTr="00F1335D">
        <w:trPr>
          <w:trHeight w:val="165"/>
          <w:jc w:val="center"/>
        </w:trPr>
        <w:tc>
          <w:tcPr>
            <w:tcW w:w="2582" w:type="dxa"/>
          </w:tcPr>
          <w:p w:rsidR="007D5565" w:rsidRPr="000B1A26" w:rsidRDefault="007D5565" w:rsidP="008932FC">
            <w:pPr>
              <w:pStyle w:val="naisc"/>
              <w:spacing w:before="0" w:after="120"/>
            </w:pPr>
            <w:r w:rsidRPr="000B1A26">
              <w:t>Direktīvas 97/43/</w:t>
            </w:r>
            <w:proofErr w:type="spellStart"/>
            <w:r w:rsidRPr="000B1A26">
              <w:t>Euratom</w:t>
            </w:r>
            <w:proofErr w:type="spellEnd"/>
            <w:r w:rsidRPr="000B1A26">
              <w:t xml:space="preserve"> 1.panta 3.punkts</w:t>
            </w:r>
          </w:p>
        </w:tc>
        <w:tc>
          <w:tcPr>
            <w:tcW w:w="2231" w:type="dxa"/>
          </w:tcPr>
          <w:p w:rsidR="007D5565" w:rsidRPr="000B1A26" w:rsidRDefault="007D5565" w:rsidP="001A5AA7">
            <w:pPr>
              <w:jc w:val="center"/>
            </w:pPr>
            <w:r w:rsidRPr="000B1A26">
              <w:t>Noteikumu projekta</w:t>
            </w:r>
            <w:r>
              <w:t xml:space="preserve"> 3.5.apakšpunkts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0B1A26" w:rsidTr="00F1335D">
        <w:trPr>
          <w:trHeight w:val="165"/>
          <w:jc w:val="center"/>
        </w:trPr>
        <w:tc>
          <w:tcPr>
            <w:tcW w:w="2582" w:type="dxa"/>
          </w:tcPr>
          <w:p w:rsidR="007D5565" w:rsidRPr="000B1A26" w:rsidRDefault="007D5565" w:rsidP="008932FC">
            <w:pPr>
              <w:pStyle w:val="naisc"/>
              <w:spacing w:before="0" w:after="120"/>
            </w:pPr>
            <w:r w:rsidRPr="000B1A26">
              <w:t xml:space="preserve">Direktīvas </w:t>
            </w:r>
            <w:r w:rsidRPr="000B1A26">
              <w:lastRenderedPageBreak/>
              <w:t>97/43/</w:t>
            </w:r>
            <w:proofErr w:type="spellStart"/>
            <w:r w:rsidRPr="000B1A26">
              <w:t>Euratom</w:t>
            </w:r>
            <w:proofErr w:type="spellEnd"/>
            <w:r w:rsidRPr="000B1A26">
              <w:t xml:space="preserve"> 2.pants, </w:t>
            </w:r>
            <w:r w:rsidRPr="00DB799D">
              <w:t>definīcija</w:t>
            </w:r>
            <w:r>
              <w:t xml:space="preserve"> </w:t>
            </w:r>
            <w:r>
              <w:rPr>
                <w:rFonts w:eastAsia="EUAlbertina-Regular-Identity-H"/>
              </w:rPr>
              <w:t>„</w:t>
            </w:r>
            <w:r w:rsidRPr="00130351">
              <w:rPr>
                <w:rFonts w:eastAsia="EUAlbertina-Regular-Identity-H"/>
              </w:rPr>
              <w:t>Klīniskais audits</w:t>
            </w:r>
            <w:r>
              <w:rPr>
                <w:rFonts w:eastAsia="EUAlbertina-Regular-Identity-H"/>
              </w:rPr>
              <w:t>”</w:t>
            </w:r>
          </w:p>
        </w:tc>
        <w:tc>
          <w:tcPr>
            <w:tcW w:w="2231" w:type="dxa"/>
          </w:tcPr>
          <w:p w:rsidR="007D5565" w:rsidRPr="000B1A26" w:rsidRDefault="007D5565" w:rsidP="001A5AA7">
            <w:pPr>
              <w:jc w:val="center"/>
            </w:pPr>
            <w:r w:rsidRPr="000B1A26">
              <w:lastRenderedPageBreak/>
              <w:t>Noteikumu projekta</w:t>
            </w:r>
            <w:r>
              <w:t xml:space="preserve"> </w:t>
            </w:r>
            <w:r>
              <w:lastRenderedPageBreak/>
              <w:t>2.6. un 7.2.apakšpunkts</w:t>
            </w:r>
          </w:p>
        </w:tc>
        <w:tc>
          <w:tcPr>
            <w:tcW w:w="2857" w:type="dxa"/>
          </w:tcPr>
          <w:p w:rsidR="007D5565" w:rsidRDefault="007D5565" w:rsidP="007D5565">
            <w:pPr>
              <w:jc w:val="center"/>
            </w:pPr>
            <w:r w:rsidRPr="00140667">
              <w:lastRenderedPageBreak/>
              <w:t>Ieviests pilnībā</w:t>
            </w:r>
          </w:p>
        </w:tc>
        <w:tc>
          <w:tcPr>
            <w:tcW w:w="1598" w:type="dxa"/>
          </w:tcPr>
          <w:p w:rsidR="007D5565" w:rsidRDefault="007D5565" w:rsidP="00AA14E4">
            <w:pPr>
              <w:jc w:val="center"/>
            </w:pPr>
            <w:r w:rsidRPr="002D4D2E">
              <w:t xml:space="preserve">Neparedz </w:t>
            </w:r>
            <w:r w:rsidRPr="002D4D2E">
              <w:lastRenderedPageBreak/>
              <w:t>stingrākas prasības</w:t>
            </w:r>
          </w:p>
        </w:tc>
      </w:tr>
      <w:tr w:rsidR="007D5565" w:rsidRPr="000B1A26" w:rsidTr="00F1335D">
        <w:trPr>
          <w:trHeight w:val="165"/>
          <w:jc w:val="center"/>
        </w:trPr>
        <w:tc>
          <w:tcPr>
            <w:tcW w:w="2582" w:type="dxa"/>
          </w:tcPr>
          <w:p w:rsidR="007D5565" w:rsidRDefault="007D5565" w:rsidP="00DB799D">
            <w:pPr>
              <w:jc w:val="center"/>
            </w:pPr>
            <w:r w:rsidRPr="00787FF5">
              <w:lastRenderedPageBreak/>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Klīniskā atbildība</w:t>
            </w:r>
            <w:r>
              <w:rPr>
                <w:rFonts w:eastAsia="EUAlbertina-Regular-Identity-H"/>
              </w:rPr>
              <w:t>”</w:t>
            </w:r>
          </w:p>
        </w:tc>
        <w:tc>
          <w:tcPr>
            <w:tcW w:w="2231" w:type="dxa"/>
          </w:tcPr>
          <w:p w:rsidR="007D5565" w:rsidRPr="000B1A26" w:rsidRDefault="007D5565" w:rsidP="001A5AA7">
            <w:pPr>
              <w:jc w:val="center"/>
            </w:pPr>
            <w:r w:rsidRPr="000B1A26">
              <w:t>Noteikumu projekta</w:t>
            </w:r>
            <w:r>
              <w:t xml:space="preserve"> 5.punkts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644493" w:rsidTr="00F1335D">
        <w:trPr>
          <w:trHeight w:val="165"/>
          <w:jc w:val="center"/>
        </w:trPr>
        <w:tc>
          <w:tcPr>
            <w:tcW w:w="2582" w:type="dxa"/>
          </w:tcPr>
          <w:p w:rsidR="007D5565" w:rsidRPr="00ED08AF" w:rsidRDefault="007D5565" w:rsidP="00DB799D">
            <w:pPr>
              <w:jc w:val="center"/>
            </w:pPr>
            <w:r w:rsidRPr="00ED08AF">
              <w:t>Direktīvas 97/43/</w:t>
            </w:r>
            <w:proofErr w:type="spellStart"/>
            <w:r w:rsidRPr="00ED08AF">
              <w:t>Euratom</w:t>
            </w:r>
            <w:proofErr w:type="spellEnd"/>
            <w:r w:rsidRPr="00ED08AF">
              <w:t xml:space="preserve"> 2.pants, definīcija </w:t>
            </w:r>
            <w:r w:rsidRPr="00ED08AF">
              <w:rPr>
                <w:rFonts w:eastAsia="EUAlbertina-Regular-Identity-H"/>
              </w:rPr>
              <w:t>„Kompetentas iestādes”</w:t>
            </w:r>
          </w:p>
        </w:tc>
        <w:tc>
          <w:tcPr>
            <w:tcW w:w="2231" w:type="dxa"/>
          </w:tcPr>
          <w:p w:rsidR="007D5565" w:rsidRPr="00ED08AF" w:rsidRDefault="007D5565" w:rsidP="001A5AA7">
            <w:pPr>
              <w:jc w:val="center"/>
            </w:pPr>
            <w:r w:rsidRPr="00ED08AF">
              <w:t>Likums „Par radiācijas drošību un kodoldrošību”</w:t>
            </w:r>
          </w:p>
        </w:tc>
        <w:tc>
          <w:tcPr>
            <w:tcW w:w="2857" w:type="dxa"/>
          </w:tcPr>
          <w:p w:rsidR="007D5565" w:rsidRDefault="007D5565" w:rsidP="007D5565">
            <w:pPr>
              <w:jc w:val="center"/>
            </w:pPr>
            <w:r w:rsidRPr="00140667">
              <w:t>Ieviests pilnībā</w:t>
            </w:r>
          </w:p>
        </w:tc>
        <w:tc>
          <w:tcPr>
            <w:tcW w:w="1598" w:type="dxa"/>
          </w:tcPr>
          <w:p w:rsidR="007D5565" w:rsidRPr="00ED08AF" w:rsidRDefault="007D5565" w:rsidP="00AA14E4">
            <w:pPr>
              <w:jc w:val="center"/>
            </w:pPr>
            <w:r w:rsidRPr="00ED08AF">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 xml:space="preserve">Diagnostikas </w:t>
            </w:r>
            <w:proofErr w:type="spellStart"/>
            <w:r w:rsidRPr="00130351">
              <w:rPr>
                <w:rFonts w:eastAsia="EUAlbertina-Regular-Identity-H"/>
              </w:rPr>
              <w:t>etalonlīmeņi</w:t>
            </w:r>
            <w:proofErr w:type="spellEnd"/>
            <w:r>
              <w:rPr>
                <w:rFonts w:eastAsia="EUAlbertina-Regular-Identity-H"/>
              </w:rPr>
              <w:t>”</w:t>
            </w:r>
          </w:p>
        </w:tc>
        <w:tc>
          <w:tcPr>
            <w:tcW w:w="2231" w:type="dxa"/>
          </w:tcPr>
          <w:p w:rsidR="007D5565" w:rsidRDefault="007D5565" w:rsidP="00067FF1">
            <w:pPr>
              <w:jc w:val="center"/>
            </w:pPr>
            <w:r w:rsidRPr="00BB3BF5">
              <w:t>Noteikumu projekta</w:t>
            </w:r>
            <w:r>
              <w:t xml:space="preserve"> 2.3.apakšpunkts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Devas ierobežojums</w:t>
            </w:r>
            <w:r>
              <w:rPr>
                <w:rFonts w:eastAsia="EUAlbertina-Regular-Identity-H"/>
              </w:rPr>
              <w:t>”</w:t>
            </w:r>
          </w:p>
        </w:tc>
        <w:tc>
          <w:tcPr>
            <w:tcW w:w="2231" w:type="dxa"/>
          </w:tcPr>
          <w:p w:rsidR="007D5565" w:rsidRDefault="007D5565" w:rsidP="00067FF1">
            <w:pPr>
              <w:jc w:val="center"/>
            </w:pPr>
            <w:r w:rsidRPr="00BB3BF5">
              <w:t>Noteikumu projekta</w:t>
            </w:r>
            <w:r>
              <w:t xml:space="preserve"> 2.4.apakšpunkts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Apstarošana</w:t>
            </w:r>
            <w:r>
              <w:rPr>
                <w:rFonts w:eastAsia="EUAlbertina-Regular-Identity-H"/>
              </w:rPr>
              <w:t>”</w:t>
            </w:r>
          </w:p>
        </w:tc>
        <w:tc>
          <w:tcPr>
            <w:tcW w:w="2231" w:type="dxa"/>
          </w:tcPr>
          <w:p w:rsidR="007D5565" w:rsidRDefault="007D5565" w:rsidP="00067FF1">
            <w:pPr>
              <w:jc w:val="center"/>
            </w:pPr>
            <w:r w:rsidRPr="00BB3BF5">
              <w:t>Noteikumu projekta</w:t>
            </w:r>
            <w:r>
              <w:t xml:space="preserve"> 2.9.apakšpunkts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sidRPr="00130351">
              <w:rPr>
                <w:rFonts w:eastAsia="EUAlbertina-Regular-Identity-H"/>
              </w:rPr>
              <w:t>Profilaktiskās apskates</w:t>
            </w:r>
            <w:r>
              <w:rPr>
                <w:rFonts w:eastAsia="EUAlbertina-Regular-Identity-H"/>
              </w:rPr>
              <w:t>”</w:t>
            </w:r>
          </w:p>
        </w:tc>
        <w:tc>
          <w:tcPr>
            <w:tcW w:w="2231" w:type="dxa"/>
          </w:tcPr>
          <w:p w:rsidR="007D5565" w:rsidRDefault="007D5565" w:rsidP="00067FF1">
            <w:pPr>
              <w:jc w:val="center"/>
            </w:pPr>
            <w:r w:rsidRPr="00BB3BF5">
              <w:t>Noteikumu projekta</w:t>
            </w:r>
            <w:r>
              <w:t xml:space="preserve"> 2.20.apakšpunkts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2D4D2E">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Turētājs</w:t>
            </w:r>
            <w:r>
              <w:rPr>
                <w:rFonts w:eastAsia="EUAlbertina-Regular-Identity-H"/>
              </w:rPr>
              <w:t>”</w:t>
            </w:r>
          </w:p>
        </w:tc>
        <w:tc>
          <w:tcPr>
            <w:tcW w:w="2231" w:type="dxa"/>
          </w:tcPr>
          <w:p w:rsidR="007D5565" w:rsidRPr="000B1A26" w:rsidRDefault="007D5565" w:rsidP="001A5AA7">
            <w:pPr>
              <w:jc w:val="center"/>
            </w:pPr>
            <w:r>
              <w:t>Likums „Par radiācijas drošību un kodoldrošību”</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8B3829">
              <w:t>Neparedz stingrākas prasības</w:t>
            </w:r>
          </w:p>
        </w:tc>
      </w:tr>
      <w:tr w:rsidR="007D5565" w:rsidRPr="000B1A26" w:rsidTr="00F1335D">
        <w:trPr>
          <w:trHeight w:val="165"/>
          <w:jc w:val="center"/>
        </w:trPr>
        <w:tc>
          <w:tcPr>
            <w:tcW w:w="2582" w:type="dxa"/>
          </w:tcPr>
          <w:p w:rsidR="007D556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Individuāls kaitējums</w:t>
            </w:r>
            <w:r>
              <w:rPr>
                <w:rFonts w:eastAsia="EUAlbertina-Regular-Identity-H"/>
              </w:rPr>
              <w:t>”</w:t>
            </w:r>
          </w:p>
        </w:tc>
        <w:tc>
          <w:tcPr>
            <w:tcW w:w="2231" w:type="dxa"/>
          </w:tcPr>
          <w:p w:rsidR="007D5565" w:rsidRPr="000B1A26" w:rsidRDefault="007D5565" w:rsidP="001A5AA7">
            <w:pPr>
              <w:jc w:val="center"/>
            </w:pPr>
            <w:r w:rsidRPr="000B1A26">
              <w:t>Noteikumu projekta</w:t>
            </w:r>
            <w:r>
              <w:t xml:space="preserve"> 2.5.apakšpunkts</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8B3829">
              <w:t>Neparedz stingrākas prasības</w:t>
            </w:r>
          </w:p>
        </w:tc>
      </w:tr>
      <w:tr w:rsidR="007D5565" w:rsidRPr="000B1A26" w:rsidTr="00F1335D">
        <w:trPr>
          <w:trHeight w:val="165"/>
          <w:jc w:val="center"/>
        </w:trPr>
        <w:tc>
          <w:tcPr>
            <w:tcW w:w="2582" w:type="dxa"/>
          </w:tcPr>
          <w:p w:rsidR="007D5565" w:rsidRPr="00787FF5" w:rsidRDefault="007D5565" w:rsidP="00DB799D">
            <w:pPr>
              <w:jc w:val="center"/>
            </w:pPr>
            <w:r w:rsidRPr="00787FF5">
              <w:t>Direktīvas 97/43/</w:t>
            </w:r>
            <w:proofErr w:type="spellStart"/>
            <w:r w:rsidRPr="00787FF5">
              <w:t>Euratom</w:t>
            </w:r>
            <w:proofErr w:type="spellEnd"/>
            <w:r w:rsidRPr="00787FF5">
              <w:t xml:space="preserve"> 2.pants, definīcija</w:t>
            </w:r>
            <w:r>
              <w:t xml:space="preserve"> </w:t>
            </w:r>
            <w:r>
              <w:rPr>
                <w:rFonts w:eastAsia="EUAlbertina-Regular-Identity-H"/>
              </w:rPr>
              <w:t>„</w:t>
            </w:r>
            <w:r w:rsidRPr="00130351">
              <w:rPr>
                <w:rFonts w:eastAsia="EUAlbertina-Regular-Identity-H"/>
              </w:rPr>
              <w:t>Inspekcija</w:t>
            </w:r>
            <w:r>
              <w:rPr>
                <w:rFonts w:eastAsia="EUAlbertina-Regular-Identity-H"/>
              </w:rPr>
              <w:t>”</w:t>
            </w:r>
          </w:p>
        </w:tc>
        <w:tc>
          <w:tcPr>
            <w:tcW w:w="2231" w:type="dxa"/>
          </w:tcPr>
          <w:p w:rsidR="007D5565" w:rsidRPr="00067FF1" w:rsidRDefault="007D5565" w:rsidP="001A5AA7">
            <w:pPr>
              <w:jc w:val="center"/>
              <w:rPr>
                <w:b/>
              </w:rPr>
            </w:pPr>
            <w:r>
              <w:t>Likums „Par radiācijas drošību un kodoldrošību”</w:t>
            </w:r>
          </w:p>
        </w:tc>
        <w:tc>
          <w:tcPr>
            <w:tcW w:w="2857" w:type="dxa"/>
          </w:tcPr>
          <w:p w:rsidR="007D5565" w:rsidRDefault="007D5565" w:rsidP="007D5565">
            <w:pPr>
              <w:jc w:val="center"/>
            </w:pPr>
            <w:r w:rsidRPr="00140667">
              <w:t>Ieviests pilnībā</w:t>
            </w:r>
          </w:p>
        </w:tc>
        <w:tc>
          <w:tcPr>
            <w:tcW w:w="1598" w:type="dxa"/>
          </w:tcPr>
          <w:p w:rsidR="007D5565" w:rsidRDefault="007D5565" w:rsidP="00AA14E4">
            <w:pPr>
              <w:jc w:val="center"/>
            </w:pPr>
            <w:r w:rsidRPr="008B3829">
              <w:t>Neparedz stingrākas prasības</w:t>
            </w:r>
          </w:p>
        </w:tc>
      </w:tr>
      <w:tr w:rsidR="007D5565" w:rsidRPr="000B1A26" w:rsidTr="00F1335D">
        <w:trPr>
          <w:trHeight w:val="165"/>
          <w:jc w:val="center"/>
        </w:trPr>
        <w:tc>
          <w:tcPr>
            <w:tcW w:w="2582" w:type="dxa"/>
          </w:tcPr>
          <w:p w:rsidR="007D5565" w:rsidRDefault="007D5565" w:rsidP="00DB799D">
            <w:pPr>
              <w:jc w:val="center"/>
            </w:pPr>
            <w:r w:rsidRPr="00743FD4">
              <w:t>Direktīvas 97/43/</w:t>
            </w:r>
            <w:proofErr w:type="spellStart"/>
            <w:r w:rsidRPr="00743FD4">
              <w:t>Euratom</w:t>
            </w:r>
            <w:proofErr w:type="spellEnd"/>
            <w:r w:rsidRPr="00743FD4">
              <w:t xml:space="preserve"> 2.pants, definīcija</w:t>
            </w:r>
            <w:r>
              <w:t xml:space="preserve"> </w:t>
            </w:r>
            <w:r>
              <w:rPr>
                <w:rFonts w:eastAsia="EUAlbertina-Regular-Identity-H"/>
              </w:rPr>
              <w:t>„</w:t>
            </w:r>
            <w:r w:rsidRPr="00512C15">
              <w:rPr>
                <w:rFonts w:eastAsia="EUAlbertina-Regular-Identity-H"/>
              </w:rPr>
              <w:t>Medicīniskās fizikas eksperts”</w:t>
            </w:r>
          </w:p>
        </w:tc>
        <w:tc>
          <w:tcPr>
            <w:tcW w:w="2231" w:type="dxa"/>
          </w:tcPr>
          <w:p w:rsidR="007D5565" w:rsidRPr="000B1A26" w:rsidRDefault="007D5565" w:rsidP="00FA7BD5">
            <w:pPr>
              <w:jc w:val="center"/>
            </w:pPr>
            <w:r w:rsidRPr="000B1A26">
              <w:t>Noteikumu projekta</w:t>
            </w:r>
            <w:r>
              <w:t xml:space="preserve"> 2.11.apakšpunkts </w:t>
            </w:r>
          </w:p>
        </w:tc>
        <w:tc>
          <w:tcPr>
            <w:tcW w:w="2857" w:type="dxa"/>
          </w:tcPr>
          <w:p w:rsidR="007D5565" w:rsidRDefault="00FA7BD5" w:rsidP="00FA7BD5">
            <w:pPr>
              <w:jc w:val="center"/>
            </w:pPr>
            <w:r>
              <w:t xml:space="preserve">Ieviests daļēji (pārējās prasības pārņemtas un </w:t>
            </w:r>
            <w:r w:rsidRPr="001945BB">
              <w:rPr>
                <w:lang w:eastAsia="en-US"/>
              </w:rPr>
              <w:t>MK 2002.gada 9.aprīļa noteikum</w:t>
            </w:r>
            <w:r>
              <w:rPr>
                <w:lang w:eastAsia="en-US"/>
              </w:rPr>
              <w:t>os</w:t>
            </w:r>
            <w:r w:rsidRPr="001945BB">
              <w:rPr>
                <w:lang w:eastAsia="en-US"/>
              </w:rPr>
              <w:t xml:space="preserve"> Nr.149 „Noteikumi par aizsardzību pret jonizējošo starojumu”</w:t>
            </w:r>
            <w:r>
              <w:rPr>
                <w:lang w:eastAsia="en-US"/>
              </w:rPr>
              <w:t xml:space="preserve"> (turpmāk – MK noteikumi Nr.149)</w:t>
            </w:r>
          </w:p>
        </w:tc>
        <w:tc>
          <w:tcPr>
            <w:tcW w:w="1598" w:type="dxa"/>
          </w:tcPr>
          <w:p w:rsidR="007D5565" w:rsidRDefault="007D5565" w:rsidP="00AA14E4">
            <w:pPr>
              <w:jc w:val="center"/>
            </w:pPr>
            <w:r w:rsidRPr="008B3829">
              <w:t>Neparedz stingrākas prasības</w:t>
            </w:r>
          </w:p>
        </w:tc>
      </w:tr>
      <w:tr w:rsidR="007D5565" w:rsidRPr="000B1A26" w:rsidTr="00F1335D">
        <w:trPr>
          <w:trHeight w:val="165"/>
          <w:jc w:val="center"/>
        </w:trPr>
        <w:tc>
          <w:tcPr>
            <w:tcW w:w="2582" w:type="dxa"/>
          </w:tcPr>
          <w:p w:rsidR="007D5565" w:rsidRDefault="007D5565" w:rsidP="00DB799D">
            <w:pPr>
              <w:jc w:val="center"/>
            </w:pPr>
            <w:r w:rsidRPr="00743FD4">
              <w:t>Direktīvas 97/43/</w:t>
            </w:r>
            <w:proofErr w:type="spellStart"/>
            <w:r w:rsidRPr="00743FD4">
              <w:t>Euratom</w:t>
            </w:r>
            <w:proofErr w:type="spellEnd"/>
            <w:r w:rsidRPr="00743FD4">
              <w:t xml:space="preserve"> 2.pants, </w:t>
            </w:r>
            <w:r w:rsidRPr="00743FD4">
              <w:lastRenderedPageBreak/>
              <w:t>definīcija</w:t>
            </w:r>
            <w:r>
              <w:t xml:space="preserve"> </w:t>
            </w:r>
            <w:r>
              <w:rPr>
                <w:rFonts w:eastAsia="EUAlbertina-Regular-Identity-H"/>
              </w:rPr>
              <w:t>„</w:t>
            </w:r>
            <w:r w:rsidRPr="00130351">
              <w:rPr>
                <w:rFonts w:eastAsia="EUAlbertina-Regular-Identity-H"/>
              </w:rPr>
              <w:t xml:space="preserve">Medicīniska </w:t>
            </w:r>
            <w:proofErr w:type="spellStart"/>
            <w:r w:rsidRPr="00130351">
              <w:rPr>
                <w:rFonts w:eastAsia="EUAlbertina-Regular-Identity-H"/>
              </w:rPr>
              <w:t>radioloģiska</w:t>
            </w:r>
            <w:proofErr w:type="spellEnd"/>
            <w:r w:rsidRPr="00130351">
              <w:rPr>
                <w:rFonts w:eastAsia="EUAlbertina-Regular-Identity-H"/>
              </w:rPr>
              <w:t xml:space="preserve"> procedūra</w:t>
            </w:r>
            <w:r>
              <w:rPr>
                <w:rFonts w:eastAsia="EUAlbertina-Regular-Identity-H"/>
              </w:rPr>
              <w:t>”</w:t>
            </w:r>
          </w:p>
        </w:tc>
        <w:tc>
          <w:tcPr>
            <w:tcW w:w="2231" w:type="dxa"/>
          </w:tcPr>
          <w:p w:rsidR="007D5565" w:rsidRDefault="007D5565" w:rsidP="00AA14E4">
            <w:pPr>
              <w:jc w:val="center"/>
            </w:pPr>
            <w:r w:rsidRPr="005A3119">
              <w:lastRenderedPageBreak/>
              <w:t>Noteikumu projekta</w:t>
            </w:r>
            <w:r>
              <w:t xml:space="preserve"> 2.17.apakšpunkts</w:t>
            </w:r>
          </w:p>
        </w:tc>
        <w:tc>
          <w:tcPr>
            <w:tcW w:w="2857" w:type="dxa"/>
          </w:tcPr>
          <w:p w:rsidR="007D5565" w:rsidRDefault="007D5565" w:rsidP="007D5565">
            <w:pPr>
              <w:jc w:val="center"/>
            </w:pPr>
            <w:r w:rsidRPr="00FF224D">
              <w:t>Ieviests pilnībā</w:t>
            </w:r>
          </w:p>
        </w:tc>
        <w:tc>
          <w:tcPr>
            <w:tcW w:w="1598" w:type="dxa"/>
          </w:tcPr>
          <w:p w:rsidR="007D5565" w:rsidRDefault="007D5565" w:rsidP="00AA14E4">
            <w:pPr>
              <w:jc w:val="center"/>
            </w:pPr>
            <w:r w:rsidRPr="004E44BD">
              <w:t xml:space="preserve">Neparedz stingrākas </w:t>
            </w:r>
            <w:r w:rsidRPr="004E44BD">
              <w:lastRenderedPageBreak/>
              <w:t>prasības</w:t>
            </w:r>
          </w:p>
        </w:tc>
      </w:tr>
      <w:tr w:rsidR="007D5565" w:rsidRPr="000B1A26" w:rsidTr="00F1335D">
        <w:trPr>
          <w:trHeight w:val="165"/>
          <w:jc w:val="center"/>
        </w:trPr>
        <w:tc>
          <w:tcPr>
            <w:tcW w:w="2582" w:type="dxa"/>
          </w:tcPr>
          <w:p w:rsidR="007D5565" w:rsidRDefault="007D5565" w:rsidP="00DB799D">
            <w:pPr>
              <w:jc w:val="center"/>
            </w:pPr>
            <w:r w:rsidRPr="00743FD4">
              <w:lastRenderedPageBreak/>
              <w:t>Direktīvas 97/43/</w:t>
            </w:r>
            <w:proofErr w:type="spellStart"/>
            <w:r w:rsidRPr="00743FD4">
              <w:t>Euratom</w:t>
            </w:r>
            <w:proofErr w:type="spellEnd"/>
            <w:r w:rsidRPr="00743FD4">
              <w:t xml:space="preserve"> 2.pants, definīcija</w:t>
            </w:r>
            <w:r>
              <w:t xml:space="preserve"> </w:t>
            </w:r>
            <w:r>
              <w:rPr>
                <w:rFonts w:eastAsia="EUAlbertina-Regular-Identity-H"/>
              </w:rPr>
              <w:t>„</w:t>
            </w:r>
            <w:r w:rsidRPr="00130351">
              <w:rPr>
                <w:rFonts w:eastAsia="EUAlbertina-Regular-Identity-H"/>
              </w:rPr>
              <w:t>Tiesu medicīniskās procedūras</w:t>
            </w:r>
            <w:r>
              <w:rPr>
                <w:rFonts w:eastAsia="EUAlbertina-Regular-Identity-H"/>
              </w:rPr>
              <w:t>”</w:t>
            </w:r>
          </w:p>
        </w:tc>
        <w:tc>
          <w:tcPr>
            <w:tcW w:w="2231" w:type="dxa"/>
          </w:tcPr>
          <w:p w:rsidR="007D5565" w:rsidRDefault="007D5565" w:rsidP="00AA14E4">
            <w:pPr>
              <w:jc w:val="center"/>
            </w:pPr>
            <w:r w:rsidRPr="005A3119">
              <w:t>Noteikumu projekta</w:t>
            </w:r>
            <w:r>
              <w:t xml:space="preserve"> 2.21.apakšpunkts</w:t>
            </w:r>
          </w:p>
        </w:tc>
        <w:tc>
          <w:tcPr>
            <w:tcW w:w="2857" w:type="dxa"/>
          </w:tcPr>
          <w:p w:rsidR="007D5565" w:rsidRDefault="007D5565" w:rsidP="007D5565">
            <w:pPr>
              <w:jc w:val="center"/>
            </w:pPr>
            <w:r w:rsidRPr="00FF224D">
              <w:t>Ieviests pilnībā</w:t>
            </w:r>
          </w:p>
        </w:tc>
        <w:tc>
          <w:tcPr>
            <w:tcW w:w="1598" w:type="dxa"/>
          </w:tcPr>
          <w:p w:rsidR="007D5565" w:rsidRDefault="007D5565" w:rsidP="00AA14E4">
            <w:pPr>
              <w:jc w:val="center"/>
            </w:pPr>
            <w:r w:rsidRPr="004E44BD">
              <w:t>Neparedz stingrākas prasības</w:t>
            </w:r>
          </w:p>
        </w:tc>
      </w:tr>
      <w:tr w:rsidR="00F51A5F" w:rsidRPr="000B1A26" w:rsidTr="00F1335D">
        <w:trPr>
          <w:trHeight w:val="165"/>
          <w:jc w:val="center"/>
        </w:trPr>
        <w:tc>
          <w:tcPr>
            <w:tcW w:w="2582" w:type="dxa"/>
          </w:tcPr>
          <w:p w:rsidR="00F51A5F" w:rsidRDefault="00F51A5F" w:rsidP="00DB799D">
            <w:pPr>
              <w:jc w:val="center"/>
            </w:pPr>
            <w:r w:rsidRPr="00743FD4">
              <w:t>Direktīvas 97/43/</w:t>
            </w:r>
            <w:proofErr w:type="spellStart"/>
            <w:r w:rsidRPr="00743FD4">
              <w:t>Euratom</w:t>
            </w:r>
            <w:proofErr w:type="spellEnd"/>
            <w:r w:rsidRPr="00743FD4">
              <w:t xml:space="preserve"> 2.pants, definīcija</w:t>
            </w:r>
            <w:r>
              <w:t xml:space="preserve"> </w:t>
            </w:r>
            <w:r>
              <w:rPr>
                <w:rFonts w:eastAsia="EUAlbertina-Regular-Identity-H"/>
              </w:rPr>
              <w:t>„</w:t>
            </w:r>
            <w:r w:rsidRPr="00130351">
              <w:rPr>
                <w:rFonts w:eastAsia="EUAlbertina-Regular-Identity-H"/>
              </w:rPr>
              <w:t>Profesionālā medicīniskā uzraudzība</w:t>
            </w:r>
            <w:r>
              <w:rPr>
                <w:rFonts w:eastAsia="EUAlbertina-Regular-Identity-H"/>
              </w:rPr>
              <w:t>”</w:t>
            </w:r>
          </w:p>
        </w:tc>
        <w:tc>
          <w:tcPr>
            <w:tcW w:w="2231" w:type="dxa"/>
          </w:tcPr>
          <w:p w:rsidR="00F51A5F" w:rsidRPr="008C5202" w:rsidRDefault="00F51A5F" w:rsidP="008C5202">
            <w:pPr>
              <w:jc w:val="center"/>
            </w:pPr>
            <w:r w:rsidRPr="008C5202">
              <w:t>Darba aizsardzības likums, MK 2009.gada 10.marta  noteikumi Nr.219 "Kārtība, kādā veicama obligātā veselības pārbaude"</w:t>
            </w:r>
          </w:p>
        </w:tc>
        <w:tc>
          <w:tcPr>
            <w:tcW w:w="2857" w:type="dxa"/>
          </w:tcPr>
          <w:p w:rsidR="00F51A5F" w:rsidRPr="000B1A26" w:rsidRDefault="007D5565">
            <w:pPr>
              <w:pStyle w:val="naisc"/>
              <w:spacing w:before="0" w:after="120"/>
            </w:pPr>
            <w:r>
              <w:t>Ieviests pilnībā</w:t>
            </w:r>
          </w:p>
        </w:tc>
        <w:tc>
          <w:tcPr>
            <w:tcW w:w="1598" w:type="dxa"/>
          </w:tcPr>
          <w:p w:rsidR="00F51A5F" w:rsidRDefault="00F51A5F" w:rsidP="00AA14E4">
            <w:pPr>
              <w:jc w:val="center"/>
            </w:pPr>
            <w:r w:rsidRPr="004E44BD">
              <w:t>Neparedz stingrākas prasības</w:t>
            </w:r>
          </w:p>
        </w:tc>
      </w:tr>
      <w:tr w:rsidR="007D5565" w:rsidRPr="000B1A26" w:rsidTr="00F1335D">
        <w:trPr>
          <w:trHeight w:val="165"/>
          <w:jc w:val="center"/>
        </w:trPr>
        <w:tc>
          <w:tcPr>
            <w:tcW w:w="2582" w:type="dxa"/>
          </w:tcPr>
          <w:p w:rsidR="007D5565" w:rsidRDefault="007D5565" w:rsidP="00DB799D">
            <w:pPr>
              <w:jc w:val="center"/>
            </w:pPr>
            <w:r w:rsidRPr="00CC1B94">
              <w:t>Direktīvas 97/43/</w:t>
            </w:r>
            <w:proofErr w:type="spellStart"/>
            <w:r w:rsidRPr="00CC1B94">
              <w:t>Euratom</w:t>
            </w:r>
            <w:proofErr w:type="spellEnd"/>
            <w:r w:rsidRPr="00CC1B94">
              <w:t xml:space="preserve"> 2.pants, definīcija</w:t>
            </w:r>
            <w:r>
              <w:t xml:space="preserve"> </w:t>
            </w:r>
            <w:r>
              <w:rPr>
                <w:rFonts w:eastAsia="EUAlbertina-Regular-Identity-H"/>
              </w:rPr>
              <w:t>„</w:t>
            </w:r>
            <w:r w:rsidRPr="00130351">
              <w:rPr>
                <w:rFonts w:eastAsia="EUAlbertina-Regular-Identity-H"/>
              </w:rPr>
              <w:t>Pacienta deva</w:t>
            </w:r>
            <w:r>
              <w:rPr>
                <w:rFonts w:eastAsia="EUAlbertina-Regular-Identity-H"/>
              </w:rPr>
              <w:t>”</w:t>
            </w:r>
          </w:p>
        </w:tc>
        <w:tc>
          <w:tcPr>
            <w:tcW w:w="2231" w:type="dxa"/>
          </w:tcPr>
          <w:p w:rsidR="007D5565" w:rsidRDefault="007D5565" w:rsidP="00AA14E4">
            <w:pPr>
              <w:jc w:val="center"/>
            </w:pPr>
            <w:r w:rsidRPr="00346314">
              <w:t>Noteikumu projekta</w:t>
            </w:r>
            <w:r>
              <w:t xml:space="preserve"> 2.12.apakšpunkts</w:t>
            </w:r>
          </w:p>
        </w:tc>
        <w:tc>
          <w:tcPr>
            <w:tcW w:w="2857" w:type="dxa"/>
          </w:tcPr>
          <w:p w:rsidR="007D5565" w:rsidRDefault="007D5565" w:rsidP="007D5565">
            <w:pPr>
              <w:jc w:val="center"/>
            </w:pPr>
            <w:r w:rsidRPr="008C0550">
              <w:t>Ieviests pilnībā</w:t>
            </w:r>
          </w:p>
        </w:tc>
        <w:tc>
          <w:tcPr>
            <w:tcW w:w="1598" w:type="dxa"/>
          </w:tcPr>
          <w:p w:rsidR="007D5565" w:rsidRDefault="007D5565" w:rsidP="00AA14E4">
            <w:pPr>
              <w:jc w:val="center"/>
            </w:pPr>
            <w:r w:rsidRPr="004E44BD">
              <w:t>Neparedz stingrākas prasības</w:t>
            </w:r>
          </w:p>
        </w:tc>
      </w:tr>
      <w:tr w:rsidR="007D5565" w:rsidRPr="000B1A26" w:rsidTr="00F1335D">
        <w:trPr>
          <w:trHeight w:val="165"/>
          <w:jc w:val="center"/>
        </w:trPr>
        <w:tc>
          <w:tcPr>
            <w:tcW w:w="2582" w:type="dxa"/>
          </w:tcPr>
          <w:p w:rsidR="007D5565" w:rsidRDefault="007D5565" w:rsidP="00DB799D">
            <w:pPr>
              <w:jc w:val="center"/>
            </w:pPr>
            <w:r w:rsidRPr="00CC1B94">
              <w:t>Direktīvas 97/43/</w:t>
            </w:r>
            <w:proofErr w:type="spellStart"/>
            <w:r w:rsidRPr="00CC1B94">
              <w:t>Euratom</w:t>
            </w:r>
            <w:proofErr w:type="spellEnd"/>
            <w:r w:rsidRPr="00CC1B94">
              <w:t xml:space="preserve"> 2.pants, definīcija</w:t>
            </w:r>
            <w:r>
              <w:t xml:space="preserve"> </w:t>
            </w:r>
            <w:r>
              <w:rPr>
                <w:rFonts w:eastAsia="EUAlbertina-Regular-Identity-H"/>
              </w:rPr>
              <w:t>„</w:t>
            </w:r>
            <w:r w:rsidRPr="00130351">
              <w:rPr>
                <w:rFonts w:eastAsia="EUAlbertina-Regular-Identity-H"/>
              </w:rPr>
              <w:t xml:space="preserve">Pacienta </w:t>
            </w:r>
            <w:proofErr w:type="spellStart"/>
            <w:r w:rsidRPr="00130351">
              <w:rPr>
                <w:rFonts w:eastAsia="EUAlbertina-Regular-Identity-H"/>
              </w:rPr>
              <w:t>dozimetrija</w:t>
            </w:r>
            <w:proofErr w:type="spellEnd"/>
            <w:r>
              <w:rPr>
                <w:rFonts w:eastAsia="EUAlbertina-Regular-Identity-H"/>
              </w:rPr>
              <w:t>”</w:t>
            </w:r>
          </w:p>
        </w:tc>
        <w:tc>
          <w:tcPr>
            <w:tcW w:w="2231" w:type="dxa"/>
          </w:tcPr>
          <w:p w:rsidR="007D5565" w:rsidRDefault="007D5565" w:rsidP="00AA14E4">
            <w:pPr>
              <w:jc w:val="center"/>
            </w:pPr>
            <w:r w:rsidRPr="00346314">
              <w:t>Noteikumu projekta</w:t>
            </w:r>
            <w:r>
              <w:t xml:space="preserve"> 2.13.apakšpunkts</w:t>
            </w:r>
          </w:p>
        </w:tc>
        <w:tc>
          <w:tcPr>
            <w:tcW w:w="2857" w:type="dxa"/>
          </w:tcPr>
          <w:p w:rsidR="007D5565" w:rsidRDefault="007D5565" w:rsidP="007D5565">
            <w:pPr>
              <w:jc w:val="center"/>
            </w:pPr>
            <w:r w:rsidRPr="008C0550">
              <w:t>Ieviests pilnībā</w:t>
            </w:r>
          </w:p>
        </w:tc>
        <w:tc>
          <w:tcPr>
            <w:tcW w:w="1598" w:type="dxa"/>
          </w:tcPr>
          <w:p w:rsidR="007D5565" w:rsidRDefault="007D5565" w:rsidP="00AA14E4">
            <w:pPr>
              <w:jc w:val="center"/>
            </w:pPr>
            <w:r w:rsidRPr="00800154">
              <w:t>Neparedz stingrākas prasības</w:t>
            </w:r>
          </w:p>
        </w:tc>
      </w:tr>
      <w:tr w:rsidR="007D5565" w:rsidRPr="000B1A26" w:rsidTr="00F1335D">
        <w:trPr>
          <w:trHeight w:val="165"/>
          <w:jc w:val="center"/>
        </w:trPr>
        <w:tc>
          <w:tcPr>
            <w:tcW w:w="2582" w:type="dxa"/>
          </w:tcPr>
          <w:p w:rsidR="007D5565" w:rsidRDefault="007D5565" w:rsidP="00DB799D">
            <w:pPr>
              <w:jc w:val="center"/>
            </w:pPr>
            <w:r w:rsidRPr="00877B58">
              <w:t>Direktīvas 97/43/</w:t>
            </w:r>
            <w:proofErr w:type="spellStart"/>
            <w:r w:rsidRPr="00877B58">
              <w:t>Euratom</w:t>
            </w:r>
            <w:proofErr w:type="spellEnd"/>
            <w:r w:rsidRPr="00877B58">
              <w:t xml:space="preserve"> 2.pants, definīcija</w:t>
            </w:r>
            <w:r>
              <w:t xml:space="preserve"> </w:t>
            </w:r>
            <w:r>
              <w:rPr>
                <w:rFonts w:eastAsia="EUAlbertina-Regular-Identity-H"/>
              </w:rPr>
              <w:t>„</w:t>
            </w:r>
            <w:r w:rsidRPr="00130351">
              <w:rPr>
                <w:rFonts w:eastAsia="EUAlbertina-Regular-Identity-H"/>
              </w:rPr>
              <w:t>Praktiskie aspekti</w:t>
            </w:r>
            <w:r>
              <w:rPr>
                <w:rFonts w:eastAsia="EUAlbertina-Regular-Identity-H"/>
              </w:rPr>
              <w:t>”</w:t>
            </w:r>
          </w:p>
        </w:tc>
        <w:tc>
          <w:tcPr>
            <w:tcW w:w="2231" w:type="dxa"/>
          </w:tcPr>
          <w:p w:rsidR="007D5565" w:rsidRDefault="007D5565" w:rsidP="00AA14E4">
            <w:pPr>
              <w:jc w:val="center"/>
            </w:pPr>
            <w:r w:rsidRPr="00346314">
              <w:t>Noteikumu projekta</w:t>
            </w:r>
            <w:r>
              <w:t xml:space="preserve"> 2.10.apakšpunkts</w:t>
            </w:r>
          </w:p>
        </w:tc>
        <w:tc>
          <w:tcPr>
            <w:tcW w:w="2857" w:type="dxa"/>
          </w:tcPr>
          <w:p w:rsidR="007D5565" w:rsidRDefault="007D5565" w:rsidP="007D5565">
            <w:pPr>
              <w:jc w:val="center"/>
            </w:pPr>
            <w:r w:rsidRPr="008C0550">
              <w:t>Ieviests pilnībā</w:t>
            </w:r>
          </w:p>
        </w:tc>
        <w:tc>
          <w:tcPr>
            <w:tcW w:w="1598" w:type="dxa"/>
          </w:tcPr>
          <w:p w:rsidR="007D5565" w:rsidRDefault="007D5565" w:rsidP="00AA14E4">
            <w:pPr>
              <w:jc w:val="center"/>
            </w:pPr>
            <w:r w:rsidRPr="00800154">
              <w:t>Neparedz stingrākas prasības</w:t>
            </w:r>
          </w:p>
        </w:tc>
      </w:tr>
      <w:tr w:rsidR="007D5565" w:rsidRPr="000B1A26" w:rsidTr="00F1335D">
        <w:trPr>
          <w:trHeight w:val="165"/>
          <w:jc w:val="center"/>
        </w:trPr>
        <w:tc>
          <w:tcPr>
            <w:tcW w:w="2582" w:type="dxa"/>
          </w:tcPr>
          <w:p w:rsidR="007D5565" w:rsidRDefault="007D5565" w:rsidP="00DB799D">
            <w:pPr>
              <w:jc w:val="center"/>
            </w:pPr>
            <w:r w:rsidRPr="00877B58">
              <w:t>Direktīvas 97/43/</w:t>
            </w:r>
            <w:proofErr w:type="spellStart"/>
            <w:r w:rsidRPr="00877B58">
              <w:t>Euratom</w:t>
            </w:r>
            <w:proofErr w:type="spellEnd"/>
            <w:r w:rsidRPr="00877B58">
              <w:t xml:space="preserve"> 2.pants, definīcija</w:t>
            </w:r>
            <w:r>
              <w:t xml:space="preserve"> </w:t>
            </w:r>
            <w:r>
              <w:rPr>
                <w:rFonts w:eastAsia="EUAlbertina-Regular-Identity-H"/>
              </w:rPr>
              <w:t>„</w:t>
            </w:r>
            <w:r w:rsidRPr="00130351">
              <w:rPr>
                <w:rFonts w:eastAsia="EUAlbertina-Regular-Identity-H"/>
              </w:rPr>
              <w:t>Praktizējošs ārsts</w:t>
            </w:r>
            <w:r>
              <w:rPr>
                <w:rFonts w:eastAsia="EUAlbertina-Regular-Identity-H"/>
              </w:rPr>
              <w:t>”</w:t>
            </w:r>
          </w:p>
        </w:tc>
        <w:tc>
          <w:tcPr>
            <w:tcW w:w="2231" w:type="dxa"/>
          </w:tcPr>
          <w:p w:rsidR="007D5565" w:rsidRDefault="007D5565" w:rsidP="00AA14E4">
            <w:pPr>
              <w:jc w:val="center"/>
            </w:pPr>
            <w:r w:rsidRPr="000C0EF7">
              <w:t>Noteikumu projekta</w:t>
            </w:r>
            <w:r>
              <w:t xml:space="preserve"> 2.14.apakšpunkts</w:t>
            </w:r>
          </w:p>
        </w:tc>
        <w:tc>
          <w:tcPr>
            <w:tcW w:w="2857" w:type="dxa"/>
          </w:tcPr>
          <w:p w:rsidR="007D5565" w:rsidRDefault="007D5565" w:rsidP="007D5565">
            <w:pPr>
              <w:jc w:val="center"/>
            </w:pPr>
            <w:r w:rsidRPr="008C0550">
              <w:t>Ieviests pilnībā</w:t>
            </w:r>
          </w:p>
        </w:tc>
        <w:tc>
          <w:tcPr>
            <w:tcW w:w="1598" w:type="dxa"/>
          </w:tcPr>
          <w:p w:rsidR="007D5565" w:rsidRDefault="007D5565" w:rsidP="00AA14E4">
            <w:pPr>
              <w:jc w:val="center"/>
            </w:pPr>
            <w:r w:rsidRPr="00800154">
              <w:t>Neparedz stingrākas prasības</w:t>
            </w:r>
          </w:p>
        </w:tc>
      </w:tr>
      <w:tr w:rsidR="007D5565" w:rsidRPr="000B1A26" w:rsidTr="00F1335D">
        <w:trPr>
          <w:trHeight w:val="165"/>
          <w:jc w:val="center"/>
        </w:trPr>
        <w:tc>
          <w:tcPr>
            <w:tcW w:w="2582" w:type="dxa"/>
          </w:tcPr>
          <w:p w:rsidR="007D5565" w:rsidRDefault="007D5565" w:rsidP="00DB799D">
            <w:pPr>
              <w:jc w:val="center"/>
            </w:pPr>
            <w:r w:rsidRPr="00877B58">
              <w:t>Direktīvas 97/43/</w:t>
            </w:r>
            <w:proofErr w:type="spellStart"/>
            <w:r w:rsidRPr="00877B58">
              <w:t>Euratom</w:t>
            </w:r>
            <w:proofErr w:type="spellEnd"/>
            <w:r w:rsidRPr="00877B58">
              <w:t xml:space="preserve"> 2.pants, definīcija</w:t>
            </w:r>
            <w:r>
              <w:t xml:space="preserve"> </w:t>
            </w:r>
            <w:r>
              <w:rPr>
                <w:rFonts w:eastAsia="EUAlbertina-Regular-Identity-H"/>
              </w:rPr>
              <w:t>„</w:t>
            </w:r>
            <w:r w:rsidRPr="00130351">
              <w:rPr>
                <w:rFonts w:eastAsia="EUAlbertina-Regular-Identity-H"/>
              </w:rPr>
              <w:t>Ārsts nosūtītājs</w:t>
            </w:r>
            <w:r>
              <w:rPr>
                <w:rFonts w:eastAsia="EUAlbertina-Regular-Identity-H"/>
              </w:rPr>
              <w:t>”</w:t>
            </w:r>
          </w:p>
        </w:tc>
        <w:tc>
          <w:tcPr>
            <w:tcW w:w="2231" w:type="dxa"/>
          </w:tcPr>
          <w:p w:rsidR="007D5565" w:rsidRDefault="007D5565" w:rsidP="00AA14E4">
            <w:pPr>
              <w:jc w:val="center"/>
            </w:pPr>
            <w:r w:rsidRPr="000C0EF7">
              <w:t>Noteikumu projekta</w:t>
            </w:r>
            <w:r>
              <w:t xml:space="preserve"> 2.1.apakšpunkts</w:t>
            </w:r>
          </w:p>
        </w:tc>
        <w:tc>
          <w:tcPr>
            <w:tcW w:w="2857" w:type="dxa"/>
          </w:tcPr>
          <w:p w:rsidR="007D5565" w:rsidRDefault="007D5565" w:rsidP="007D5565">
            <w:pPr>
              <w:jc w:val="center"/>
            </w:pPr>
            <w:r w:rsidRPr="008C0550">
              <w:t>Ieviests pilnībā</w:t>
            </w:r>
          </w:p>
        </w:tc>
        <w:tc>
          <w:tcPr>
            <w:tcW w:w="1598" w:type="dxa"/>
          </w:tcPr>
          <w:p w:rsidR="007D5565" w:rsidRDefault="007D5565" w:rsidP="00AA14E4">
            <w:pPr>
              <w:jc w:val="center"/>
            </w:pPr>
            <w:r w:rsidRPr="00800154">
              <w:t>Neparedz stingrākas prasības</w:t>
            </w:r>
          </w:p>
        </w:tc>
      </w:tr>
      <w:tr w:rsidR="00F51A5F" w:rsidRPr="000B1A26" w:rsidTr="00F1335D">
        <w:trPr>
          <w:trHeight w:val="165"/>
          <w:jc w:val="center"/>
        </w:trPr>
        <w:tc>
          <w:tcPr>
            <w:tcW w:w="2582" w:type="dxa"/>
          </w:tcPr>
          <w:p w:rsidR="00F51A5F" w:rsidRDefault="00F51A5F" w:rsidP="00DB799D">
            <w:pPr>
              <w:jc w:val="center"/>
            </w:pPr>
            <w:r w:rsidRPr="00877B58">
              <w:t>Direktīvas 97/43/</w:t>
            </w:r>
            <w:proofErr w:type="spellStart"/>
            <w:r w:rsidRPr="00877B58">
              <w:t>Euratom</w:t>
            </w:r>
            <w:proofErr w:type="spellEnd"/>
            <w:r w:rsidRPr="00877B58">
              <w:t xml:space="preserve"> 2.pants, definīcija</w:t>
            </w:r>
            <w:r>
              <w:t xml:space="preserve"> </w:t>
            </w:r>
            <w:r>
              <w:rPr>
                <w:rFonts w:eastAsia="EUAlbertina-Regular-Identity-H"/>
              </w:rPr>
              <w:t>„</w:t>
            </w:r>
            <w:r w:rsidRPr="00130351">
              <w:rPr>
                <w:rFonts w:eastAsia="EUAlbertina-Regular-Identity-H"/>
              </w:rPr>
              <w:t>Kvalitātes nodrošinājums</w:t>
            </w:r>
            <w:r>
              <w:rPr>
                <w:rFonts w:eastAsia="EUAlbertina-Regular-Identity-H"/>
              </w:rPr>
              <w:t>”</w:t>
            </w:r>
          </w:p>
        </w:tc>
        <w:tc>
          <w:tcPr>
            <w:tcW w:w="2231" w:type="dxa"/>
          </w:tcPr>
          <w:p w:rsidR="00F51A5F" w:rsidRDefault="00F51A5F" w:rsidP="00AA14E4">
            <w:pPr>
              <w:jc w:val="center"/>
            </w:pPr>
            <w:r w:rsidRPr="000C0EF7">
              <w:t>Noteikumu projekta</w:t>
            </w:r>
            <w:r w:rsidR="007D5565">
              <w:t xml:space="preserve"> 2.8.apakšpunkts</w:t>
            </w:r>
          </w:p>
        </w:tc>
        <w:tc>
          <w:tcPr>
            <w:tcW w:w="2857" w:type="dxa"/>
          </w:tcPr>
          <w:p w:rsidR="00F51A5F" w:rsidRPr="001945BB" w:rsidRDefault="00F51A5F" w:rsidP="00493B08">
            <w:pPr>
              <w:pStyle w:val="Header"/>
              <w:spacing w:after="120"/>
              <w:jc w:val="center"/>
              <w:rPr>
                <w:sz w:val="24"/>
                <w:szCs w:val="24"/>
                <w:lang w:eastAsia="en-US"/>
              </w:rPr>
            </w:pPr>
            <w:r w:rsidRPr="001945BB">
              <w:rPr>
                <w:sz w:val="24"/>
                <w:szCs w:val="24"/>
                <w:lang w:eastAsia="en-US"/>
              </w:rPr>
              <w:t xml:space="preserve">Ieviests daļēji </w:t>
            </w:r>
          </w:p>
          <w:p w:rsidR="00F51A5F" w:rsidRPr="001945BB" w:rsidRDefault="00F51A5F" w:rsidP="007D5565">
            <w:pPr>
              <w:pStyle w:val="Header"/>
              <w:spacing w:after="120"/>
              <w:jc w:val="center"/>
              <w:rPr>
                <w:sz w:val="24"/>
                <w:szCs w:val="24"/>
                <w:lang w:eastAsia="en-US"/>
              </w:rPr>
            </w:pPr>
            <w:r w:rsidRPr="001945BB">
              <w:rPr>
                <w:sz w:val="24"/>
                <w:szCs w:val="24"/>
                <w:lang w:eastAsia="en-US"/>
              </w:rPr>
              <w:t xml:space="preserve">(pārējās prasības pārņemtas </w:t>
            </w:r>
            <w:r w:rsidR="007D5565">
              <w:rPr>
                <w:sz w:val="24"/>
                <w:szCs w:val="24"/>
                <w:lang w:eastAsia="en-US"/>
              </w:rPr>
              <w:t>MK</w:t>
            </w:r>
            <w:r w:rsidRPr="001945BB">
              <w:rPr>
                <w:sz w:val="24"/>
                <w:szCs w:val="24"/>
                <w:lang w:eastAsia="en-US"/>
              </w:rPr>
              <w:t xml:space="preserve"> noteikum</w:t>
            </w:r>
            <w:r w:rsidR="007D5565">
              <w:rPr>
                <w:sz w:val="24"/>
                <w:szCs w:val="24"/>
                <w:lang w:eastAsia="en-US"/>
              </w:rPr>
              <w:t xml:space="preserve">os </w:t>
            </w:r>
            <w:r w:rsidRPr="001945BB">
              <w:rPr>
                <w:sz w:val="24"/>
                <w:szCs w:val="24"/>
                <w:lang w:eastAsia="en-US"/>
              </w:rPr>
              <w:t xml:space="preserve">Nr.149 </w:t>
            </w:r>
            <w:r w:rsidR="007D5565">
              <w:rPr>
                <w:sz w:val="24"/>
                <w:szCs w:val="24"/>
                <w:lang w:eastAsia="en-US"/>
              </w:rPr>
              <w:t>un MK</w:t>
            </w:r>
            <w:r w:rsidRPr="000B1A26">
              <w:rPr>
                <w:sz w:val="24"/>
                <w:szCs w:val="24"/>
                <w:lang w:eastAsia="en-US"/>
              </w:rPr>
              <w:t xml:space="preserve"> 2011.gada 20.septembra noteikum</w:t>
            </w:r>
            <w:r w:rsidR="007D5565">
              <w:rPr>
                <w:sz w:val="24"/>
                <w:szCs w:val="24"/>
                <w:lang w:eastAsia="en-US"/>
              </w:rPr>
              <w:t>os</w:t>
            </w:r>
            <w:r w:rsidRPr="000B1A26">
              <w:rPr>
                <w:sz w:val="24"/>
                <w:szCs w:val="24"/>
                <w:lang w:eastAsia="en-US"/>
              </w:rPr>
              <w:t xml:space="preserve"> Nr.723 "Darbību ar jonizējošā starojuma avotiem licencēšanas kārtība"</w:t>
            </w:r>
            <w:r>
              <w:rPr>
                <w:sz w:val="24"/>
                <w:szCs w:val="24"/>
                <w:lang w:eastAsia="en-US"/>
              </w:rPr>
              <w:t xml:space="preserve"> (turpmāk – MK noteikumi Nr.723)</w:t>
            </w:r>
            <w:r w:rsidRPr="001945BB">
              <w:rPr>
                <w:sz w:val="24"/>
                <w:szCs w:val="24"/>
                <w:lang w:eastAsia="en-US"/>
              </w:rPr>
              <w:t>)</w:t>
            </w:r>
          </w:p>
        </w:tc>
        <w:tc>
          <w:tcPr>
            <w:tcW w:w="1598" w:type="dxa"/>
          </w:tcPr>
          <w:p w:rsidR="00F51A5F" w:rsidRPr="000B1A26" w:rsidRDefault="00F51A5F" w:rsidP="00493B08">
            <w:pPr>
              <w:pStyle w:val="basetext"/>
              <w:widowControl/>
              <w:tabs>
                <w:tab w:val="clear" w:pos="357"/>
                <w:tab w:val="left" w:pos="720"/>
              </w:tabs>
              <w:spacing w:before="0" w:after="120"/>
              <w:ind w:right="72"/>
              <w:jc w:val="center"/>
              <w:rPr>
                <w:szCs w:val="24"/>
                <w:lang w:val="lv-LV"/>
              </w:rPr>
            </w:pPr>
            <w:r w:rsidRPr="000B1A26">
              <w:rPr>
                <w:szCs w:val="24"/>
                <w:lang w:val="lv-LV"/>
              </w:rPr>
              <w:t>Neparedz stingrākas prasības</w:t>
            </w:r>
          </w:p>
        </w:tc>
      </w:tr>
      <w:tr w:rsidR="00F51A5F" w:rsidRPr="000B1A26" w:rsidTr="00F1335D">
        <w:trPr>
          <w:trHeight w:val="165"/>
          <w:jc w:val="center"/>
        </w:trPr>
        <w:tc>
          <w:tcPr>
            <w:tcW w:w="2582" w:type="dxa"/>
          </w:tcPr>
          <w:p w:rsidR="00F51A5F" w:rsidRDefault="00F51A5F" w:rsidP="00DB799D">
            <w:pPr>
              <w:jc w:val="center"/>
            </w:pPr>
            <w:r w:rsidRPr="005F7F41">
              <w:t>Direktīvas 97/43/</w:t>
            </w:r>
            <w:proofErr w:type="spellStart"/>
            <w:r w:rsidRPr="005F7F41">
              <w:t>Euratom</w:t>
            </w:r>
            <w:proofErr w:type="spellEnd"/>
            <w:r w:rsidRPr="005F7F41">
              <w:t xml:space="preserve"> 2.pants, definīcija</w:t>
            </w:r>
            <w:r>
              <w:t xml:space="preserve"> </w:t>
            </w:r>
            <w:r>
              <w:rPr>
                <w:rFonts w:eastAsia="EUAlbertina-Regular-Identity-H"/>
              </w:rPr>
              <w:t>„</w:t>
            </w:r>
            <w:r w:rsidRPr="00130351">
              <w:rPr>
                <w:rFonts w:eastAsia="EUAlbertina-Regular-Identity-H"/>
              </w:rPr>
              <w:t xml:space="preserve">Kvalitātes </w:t>
            </w:r>
            <w:r w:rsidRPr="00130351">
              <w:rPr>
                <w:rFonts w:eastAsia="EUAlbertina-Regular-Identity-H"/>
              </w:rPr>
              <w:lastRenderedPageBreak/>
              <w:t>kontrole</w:t>
            </w:r>
            <w:r>
              <w:rPr>
                <w:rFonts w:eastAsia="EUAlbertina-Regular-Identity-H"/>
              </w:rPr>
              <w:t>”</w:t>
            </w:r>
          </w:p>
        </w:tc>
        <w:tc>
          <w:tcPr>
            <w:tcW w:w="2231" w:type="dxa"/>
          </w:tcPr>
          <w:p w:rsidR="00F51A5F" w:rsidRDefault="00F51A5F" w:rsidP="00493B08">
            <w:pPr>
              <w:jc w:val="center"/>
            </w:pPr>
            <w:r w:rsidRPr="000C0EF7">
              <w:lastRenderedPageBreak/>
              <w:t>Noteikumu projekta</w:t>
            </w:r>
            <w:r w:rsidR="007D5565">
              <w:t xml:space="preserve"> 2.7.apakšpunkts</w:t>
            </w:r>
          </w:p>
        </w:tc>
        <w:tc>
          <w:tcPr>
            <w:tcW w:w="2857" w:type="dxa"/>
          </w:tcPr>
          <w:p w:rsidR="00F51A5F" w:rsidRPr="001945BB" w:rsidRDefault="00F51A5F" w:rsidP="00493B08">
            <w:pPr>
              <w:pStyle w:val="Header"/>
              <w:spacing w:after="120"/>
              <w:jc w:val="center"/>
              <w:rPr>
                <w:sz w:val="24"/>
                <w:szCs w:val="24"/>
                <w:lang w:eastAsia="en-US"/>
              </w:rPr>
            </w:pPr>
            <w:r w:rsidRPr="001945BB">
              <w:rPr>
                <w:sz w:val="24"/>
                <w:szCs w:val="24"/>
                <w:lang w:eastAsia="en-US"/>
              </w:rPr>
              <w:t xml:space="preserve">Ieviests daļēji </w:t>
            </w:r>
          </w:p>
          <w:p w:rsidR="00F51A5F" w:rsidRPr="001945BB" w:rsidRDefault="00F51A5F" w:rsidP="007D5565">
            <w:pPr>
              <w:pStyle w:val="Header"/>
              <w:spacing w:after="120"/>
              <w:jc w:val="center"/>
              <w:rPr>
                <w:sz w:val="24"/>
                <w:szCs w:val="24"/>
                <w:lang w:eastAsia="en-US"/>
              </w:rPr>
            </w:pPr>
            <w:r w:rsidRPr="001945BB">
              <w:rPr>
                <w:sz w:val="24"/>
                <w:szCs w:val="24"/>
                <w:lang w:eastAsia="en-US"/>
              </w:rPr>
              <w:t xml:space="preserve">(pārējās prasības </w:t>
            </w:r>
            <w:r w:rsidRPr="001945BB">
              <w:rPr>
                <w:sz w:val="24"/>
                <w:szCs w:val="24"/>
                <w:lang w:eastAsia="en-US"/>
              </w:rPr>
              <w:lastRenderedPageBreak/>
              <w:t>pārņemtas MK noteikum</w:t>
            </w:r>
            <w:r w:rsidR="007D5565">
              <w:rPr>
                <w:sz w:val="24"/>
                <w:szCs w:val="24"/>
                <w:lang w:eastAsia="en-US"/>
              </w:rPr>
              <w:t>os</w:t>
            </w:r>
            <w:r w:rsidRPr="001945BB">
              <w:rPr>
                <w:sz w:val="24"/>
                <w:szCs w:val="24"/>
                <w:lang w:eastAsia="en-US"/>
              </w:rPr>
              <w:t xml:space="preserve"> Nr.149 „Noteikumi par aizsardzību pret jonizējošo starojumu” un </w:t>
            </w:r>
            <w:r w:rsidR="007D5565">
              <w:rPr>
                <w:sz w:val="24"/>
                <w:szCs w:val="24"/>
                <w:lang w:eastAsia="en-US"/>
              </w:rPr>
              <w:t>MK</w:t>
            </w:r>
            <w:r w:rsidRPr="000B1A26">
              <w:rPr>
                <w:sz w:val="24"/>
                <w:szCs w:val="24"/>
                <w:lang w:eastAsia="en-US"/>
              </w:rPr>
              <w:t xml:space="preserve"> noteikum</w:t>
            </w:r>
            <w:r>
              <w:rPr>
                <w:sz w:val="24"/>
                <w:szCs w:val="24"/>
                <w:lang w:eastAsia="en-US"/>
              </w:rPr>
              <w:t>u</w:t>
            </w:r>
            <w:r w:rsidRPr="000B1A26">
              <w:rPr>
                <w:sz w:val="24"/>
                <w:szCs w:val="24"/>
                <w:lang w:eastAsia="en-US"/>
              </w:rPr>
              <w:t xml:space="preserve"> Nr.723 "</w:t>
            </w:r>
            <w:r w:rsidRPr="001945BB">
              <w:rPr>
                <w:sz w:val="24"/>
                <w:szCs w:val="24"/>
                <w:lang w:eastAsia="en-US"/>
              </w:rPr>
              <w:t>)</w:t>
            </w:r>
          </w:p>
        </w:tc>
        <w:tc>
          <w:tcPr>
            <w:tcW w:w="1598" w:type="dxa"/>
          </w:tcPr>
          <w:p w:rsidR="00F51A5F" w:rsidRPr="000B1A26" w:rsidRDefault="00F51A5F" w:rsidP="00493B08">
            <w:pPr>
              <w:pStyle w:val="basetext"/>
              <w:widowControl/>
              <w:tabs>
                <w:tab w:val="clear" w:pos="357"/>
                <w:tab w:val="left" w:pos="720"/>
              </w:tabs>
              <w:spacing w:before="0" w:after="120"/>
              <w:ind w:right="72"/>
              <w:jc w:val="center"/>
              <w:rPr>
                <w:szCs w:val="24"/>
                <w:lang w:val="lv-LV"/>
              </w:rPr>
            </w:pPr>
            <w:r w:rsidRPr="000B1A26">
              <w:rPr>
                <w:szCs w:val="24"/>
                <w:lang w:val="lv-LV"/>
              </w:rPr>
              <w:lastRenderedPageBreak/>
              <w:t xml:space="preserve">Neparedz stingrākas </w:t>
            </w:r>
            <w:r w:rsidRPr="000B1A26">
              <w:rPr>
                <w:szCs w:val="24"/>
                <w:lang w:val="lv-LV"/>
              </w:rPr>
              <w:lastRenderedPageBreak/>
              <w:t>prasības</w:t>
            </w:r>
          </w:p>
        </w:tc>
      </w:tr>
      <w:tr w:rsidR="00C87233" w:rsidRPr="000B1A26" w:rsidTr="00F1335D">
        <w:trPr>
          <w:trHeight w:val="165"/>
          <w:jc w:val="center"/>
        </w:trPr>
        <w:tc>
          <w:tcPr>
            <w:tcW w:w="2582" w:type="dxa"/>
          </w:tcPr>
          <w:p w:rsidR="00C87233" w:rsidRDefault="00C87233" w:rsidP="00DB799D">
            <w:pPr>
              <w:jc w:val="center"/>
            </w:pPr>
            <w:r w:rsidRPr="005F7F41">
              <w:lastRenderedPageBreak/>
              <w:t>Direktīvas 97/43/</w:t>
            </w:r>
            <w:proofErr w:type="spellStart"/>
            <w:r w:rsidRPr="005F7F41">
              <w:t>Euratom</w:t>
            </w:r>
            <w:proofErr w:type="spellEnd"/>
            <w:r w:rsidRPr="005F7F41">
              <w:t xml:space="preserve"> 2.pants, definīcija</w:t>
            </w:r>
            <w:r>
              <w:t xml:space="preserve"> </w:t>
            </w:r>
            <w:r>
              <w:rPr>
                <w:rFonts w:eastAsia="EUAlbertina-Regular-Identity-H"/>
              </w:rPr>
              <w:t>„</w:t>
            </w:r>
            <w:proofErr w:type="spellStart"/>
            <w:r w:rsidRPr="00130351">
              <w:rPr>
                <w:rFonts w:eastAsia="EUAlbertina-Regular-Identity-H"/>
              </w:rPr>
              <w:t>Radioloģisks</w:t>
            </w:r>
            <w:proofErr w:type="spellEnd"/>
            <w:r>
              <w:rPr>
                <w:rFonts w:eastAsia="EUAlbertina-Regular-Identity-H"/>
              </w:rPr>
              <w:t>”</w:t>
            </w:r>
          </w:p>
        </w:tc>
        <w:tc>
          <w:tcPr>
            <w:tcW w:w="2231" w:type="dxa"/>
          </w:tcPr>
          <w:p w:rsidR="00C87233" w:rsidRDefault="00C87233" w:rsidP="00AA14E4">
            <w:pPr>
              <w:jc w:val="center"/>
            </w:pPr>
            <w:r w:rsidRPr="004B5D3C">
              <w:t>Noteikumu projekta</w:t>
            </w:r>
            <w:r>
              <w:t xml:space="preserve"> 2.16., 2.17. un 2.18.apakšpunkts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323926">
              <w:t>Neparedz stingrākas prasības</w:t>
            </w:r>
          </w:p>
        </w:tc>
      </w:tr>
      <w:tr w:rsidR="00C87233" w:rsidRPr="000B1A26" w:rsidTr="00F1335D">
        <w:trPr>
          <w:trHeight w:val="165"/>
          <w:jc w:val="center"/>
        </w:trPr>
        <w:tc>
          <w:tcPr>
            <w:tcW w:w="2582" w:type="dxa"/>
          </w:tcPr>
          <w:p w:rsidR="00C87233" w:rsidRDefault="00C87233" w:rsidP="00DB799D">
            <w:pPr>
              <w:jc w:val="center"/>
            </w:pPr>
            <w:r w:rsidRPr="005F7F41">
              <w:t>Direktīvas 97/43/</w:t>
            </w:r>
            <w:proofErr w:type="spellStart"/>
            <w:r w:rsidRPr="005F7F41">
              <w:t>Euratom</w:t>
            </w:r>
            <w:proofErr w:type="spellEnd"/>
            <w:r w:rsidRPr="005F7F41">
              <w:t xml:space="preserve"> 2.pants, definīcija</w:t>
            </w:r>
            <w:r>
              <w:t xml:space="preserve"> </w:t>
            </w:r>
            <w:r>
              <w:rPr>
                <w:rFonts w:eastAsia="EUAlbertina-Regular-Identity-H"/>
              </w:rPr>
              <w:t>„</w:t>
            </w:r>
            <w:proofErr w:type="spellStart"/>
            <w:r w:rsidRPr="00130351">
              <w:rPr>
                <w:rFonts w:eastAsia="EUAlbertina-Regular-Identity-H"/>
              </w:rPr>
              <w:t>Radioloģiska</w:t>
            </w:r>
            <w:proofErr w:type="spellEnd"/>
            <w:r w:rsidRPr="00130351">
              <w:rPr>
                <w:rFonts w:eastAsia="EUAlbertina-Regular-Identity-H"/>
              </w:rPr>
              <w:t xml:space="preserve"> iekārta</w:t>
            </w:r>
            <w:r>
              <w:rPr>
                <w:rFonts w:eastAsia="EUAlbertina-Regular-Identity-H"/>
              </w:rPr>
              <w:t>”</w:t>
            </w:r>
          </w:p>
        </w:tc>
        <w:tc>
          <w:tcPr>
            <w:tcW w:w="2231" w:type="dxa"/>
          </w:tcPr>
          <w:p w:rsidR="00C87233" w:rsidRDefault="00C87233" w:rsidP="00AA14E4">
            <w:pPr>
              <w:jc w:val="center"/>
            </w:pPr>
            <w:r w:rsidRPr="004B5D3C">
              <w:t>Noteikumu projekta</w:t>
            </w:r>
            <w:r>
              <w:t xml:space="preserve"> 2.18.apakšpunkts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323926">
              <w:t>Neparedz stingrākas prasības</w:t>
            </w:r>
          </w:p>
        </w:tc>
      </w:tr>
      <w:tr w:rsidR="00C87233" w:rsidRPr="000B1A26" w:rsidTr="00F1335D">
        <w:trPr>
          <w:trHeight w:val="165"/>
          <w:jc w:val="center"/>
        </w:trPr>
        <w:tc>
          <w:tcPr>
            <w:tcW w:w="2582" w:type="dxa"/>
          </w:tcPr>
          <w:p w:rsidR="00C87233" w:rsidRDefault="00C87233" w:rsidP="00DB799D">
            <w:pPr>
              <w:jc w:val="center"/>
            </w:pPr>
            <w:r w:rsidRPr="005F7F41">
              <w:t>Direktīvas 97/43/</w:t>
            </w:r>
            <w:proofErr w:type="spellStart"/>
            <w:r w:rsidRPr="005F7F41">
              <w:t>Euratom</w:t>
            </w:r>
            <w:proofErr w:type="spellEnd"/>
            <w:r w:rsidRPr="005F7F41">
              <w:t xml:space="preserve"> 2.pants, definīcija</w:t>
            </w:r>
            <w:r>
              <w:t xml:space="preserve"> </w:t>
            </w:r>
            <w:r>
              <w:rPr>
                <w:rFonts w:eastAsia="EUAlbertina-Regular-Identity-H"/>
              </w:rPr>
              <w:t>„</w:t>
            </w:r>
            <w:proofErr w:type="spellStart"/>
            <w:r w:rsidRPr="00130351">
              <w:rPr>
                <w:rFonts w:eastAsia="EUAlbertina-Regular-Identity-H"/>
              </w:rPr>
              <w:t>Radiodiagnostisks</w:t>
            </w:r>
            <w:proofErr w:type="spellEnd"/>
            <w:r>
              <w:rPr>
                <w:rFonts w:eastAsia="EUAlbertina-Regular-Identity-H"/>
              </w:rPr>
              <w:t>”</w:t>
            </w:r>
          </w:p>
        </w:tc>
        <w:tc>
          <w:tcPr>
            <w:tcW w:w="2231" w:type="dxa"/>
          </w:tcPr>
          <w:p w:rsidR="00C87233" w:rsidRDefault="00C87233" w:rsidP="00AA14E4">
            <w:pPr>
              <w:jc w:val="center"/>
            </w:pPr>
            <w:r w:rsidRPr="004B5D3C">
              <w:t>Noteikumu projekta</w:t>
            </w:r>
            <w:r>
              <w:t xml:space="preserve"> 2.16.apakšpunkts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323926">
              <w:t>Neparedz stingrākas prasības</w:t>
            </w:r>
          </w:p>
        </w:tc>
      </w:tr>
      <w:tr w:rsidR="00C87233" w:rsidRPr="000B1A26" w:rsidTr="00F1335D">
        <w:trPr>
          <w:trHeight w:val="165"/>
          <w:jc w:val="center"/>
        </w:trPr>
        <w:tc>
          <w:tcPr>
            <w:tcW w:w="2582" w:type="dxa"/>
          </w:tcPr>
          <w:p w:rsidR="00C87233" w:rsidRDefault="00C87233" w:rsidP="00DB799D">
            <w:pPr>
              <w:jc w:val="center"/>
            </w:pPr>
            <w:r w:rsidRPr="005F7F41">
              <w:t>Direktīvas 97/43/</w:t>
            </w:r>
            <w:proofErr w:type="spellStart"/>
            <w:r w:rsidRPr="005F7F41">
              <w:t>Euratom</w:t>
            </w:r>
            <w:proofErr w:type="spellEnd"/>
            <w:r w:rsidRPr="005F7F41">
              <w:t xml:space="preserve"> 2.pants, definīcija</w:t>
            </w:r>
            <w:r>
              <w:t xml:space="preserve"> </w:t>
            </w:r>
            <w:r>
              <w:rPr>
                <w:rFonts w:eastAsia="EUAlbertina-Regular-Identity-H"/>
              </w:rPr>
              <w:t>„</w:t>
            </w:r>
            <w:proofErr w:type="spellStart"/>
            <w:r w:rsidRPr="00130351">
              <w:rPr>
                <w:rFonts w:eastAsia="EUAlbertina-Regular-Identity-H"/>
              </w:rPr>
              <w:t>Radioterapeitisks</w:t>
            </w:r>
            <w:proofErr w:type="spellEnd"/>
            <w:r>
              <w:rPr>
                <w:rFonts w:eastAsia="EUAlbertina-Regular-Identity-H"/>
              </w:rPr>
              <w:t>”</w:t>
            </w:r>
          </w:p>
        </w:tc>
        <w:tc>
          <w:tcPr>
            <w:tcW w:w="2231" w:type="dxa"/>
          </w:tcPr>
          <w:p w:rsidR="00C87233" w:rsidRDefault="00C87233" w:rsidP="00AA14E4">
            <w:pPr>
              <w:jc w:val="center"/>
            </w:pPr>
            <w:r w:rsidRPr="004B5D3C">
              <w:t>Noteikumu projekta</w:t>
            </w:r>
            <w:r>
              <w:t xml:space="preserve"> 2.19.apakšpunkts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323926">
              <w:t>Neparedz stingrākas prasības</w:t>
            </w:r>
          </w:p>
        </w:tc>
      </w:tr>
      <w:tr w:rsidR="00C87233" w:rsidRPr="000B1A26" w:rsidTr="00F1335D">
        <w:trPr>
          <w:trHeight w:val="165"/>
          <w:jc w:val="center"/>
        </w:trPr>
        <w:tc>
          <w:tcPr>
            <w:tcW w:w="2582" w:type="dxa"/>
          </w:tcPr>
          <w:p w:rsidR="00C87233" w:rsidRPr="000B1A26" w:rsidRDefault="00C87233" w:rsidP="008932FC">
            <w:pPr>
              <w:pStyle w:val="naisc"/>
              <w:spacing w:before="0" w:after="120"/>
            </w:pPr>
            <w:r w:rsidRPr="000B1A26">
              <w:t>Direktīvas 97/43/</w:t>
            </w:r>
            <w:proofErr w:type="spellStart"/>
            <w:r w:rsidRPr="000B1A26">
              <w:t>Euratom</w:t>
            </w:r>
            <w:proofErr w:type="spellEnd"/>
            <w:r w:rsidRPr="000B1A26">
              <w:t xml:space="preserve"> 3.panta 1.punkts</w:t>
            </w:r>
          </w:p>
        </w:tc>
        <w:tc>
          <w:tcPr>
            <w:tcW w:w="2231" w:type="dxa"/>
          </w:tcPr>
          <w:p w:rsidR="00C87233" w:rsidRPr="000B1A26" w:rsidRDefault="00C87233" w:rsidP="001A5AA7">
            <w:pPr>
              <w:jc w:val="center"/>
            </w:pPr>
            <w:r w:rsidRPr="000B1A26">
              <w:t>Noteikumu projekta</w:t>
            </w:r>
            <w:r>
              <w:t xml:space="preserve"> 15.1.apakšpunkts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323926">
              <w:t>Neparedz stingrākas prasības</w:t>
            </w:r>
          </w:p>
        </w:tc>
      </w:tr>
      <w:tr w:rsidR="00C87233" w:rsidRPr="000B1A26" w:rsidTr="00F1335D">
        <w:trPr>
          <w:trHeight w:val="165"/>
          <w:jc w:val="center"/>
        </w:trPr>
        <w:tc>
          <w:tcPr>
            <w:tcW w:w="2582" w:type="dxa"/>
          </w:tcPr>
          <w:p w:rsidR="00C87233" w:rsidRPr="000B1A26" w:rsidRDefault="00C87233" w:rsidP="007D5565">
            <w:pPr>
              <w:pStyle w:val="naisc"/>
              <w:spacing w:before="0" w:after="120"/>
            </w:pPr>
            <w:r w:rsidRPr="000B1A26">
              <w:t>Direktīvas 97/43/</w:t>
            </w:r>
            <w:proofErr w:type="spellStart"/>
            <w:r w:rsidRPr="000B1A26">
              <w:t>Euratom</w:t>
            </w:r>
            <w:proofErr w:type="spellEnd"/>
            <w:r w:rsidRPr="000B1A26">
              <w:t xml:space="preserve"> 3.panta 1.punkt</w:t>
            </w:r>
            <w:r>
              <w:t>s</w:t>
            </w:r>
            <w:r w:rsidRPr="000B1A26">
              <w:t xml:space="preserve"> a) </w:t>
            </w:r>
            <w:r>
              <w:t xml:space="preserve">un b) </w:t>
            </w:r>
            <w:r w:rsidRPr="000B1A26">
              <w:t>apakšpunkts</w:t>
            </w:r>
          </w:p>
        </w:tc>
        <w:tc>
          <w:tcPr>
            <w:tcW w:w="2231" w:type="dxa"/>
          </w:tcPr>
          <w:p w:rsidR="00C87233" w:rsidRPr="000B1A26" w:rsidRDefault="00C87233" w:rsidP="001A5AA7">
            <w:pPr>
              <w:jc w:val="center"/>
            </w:pPr>
            <w:r w:rsidRPr="000B1A26">
              <w:t>Noteikumu projekta</w:t>
            </w:r>
            <w:r>
              <w:t xml:space="preserve"> 15. un 17.punkts, 5.5.apakšpunkts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3.panta 1.punkta c) apakšpunkts</w:t>
            </w:r>
          </w:p>
        </w:tc>
        <w:tc>
          <w:tcPr>
            <w:tcW w:w="2231" w:type="dxa"/>
          </w:tcPr>
          <w:p w:rsidR="00C87233" w:rsidRPr="000B1A26" w:rsidRDefault="00C87233" w:rsidP="007D5565">
            <w:pPr>
              <w:jc w:val="center"/>
            </w:pPr>
            <w:r w:rsidRPr="000B1A26">
              <w:t>Noteikumu projekta</w:t>
            </w:r>
            <w:r>
              <w:t xml:space="preserve"> 20.-23.punkts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rPr>
                <w:bCs/>
              </w:rPr>
            </w:pPr>
            <w:r w:rsidRPr="000B1A26">
              <w:t>Direktīvas 97/43/</w:t>
            </w:r>
            <w:proofErr w:type="spellStart"/>
            <w:r w:rsidRPr="000B1A26">
              <w:t>Euratom</w:t>
            </w:r>
            <w:proofErr w:type="spellEnd"/>
            <w:r w:rsidRPr="000B1A26">
              <w:t xml:space="preserve"> 3.panta 1.punkta d) apakšpunkts</w:t>
            </w:r>
          </w:p>
        </w:tc>
        <w:tc>
          <w:tcPr>
            <w:tcW w:w="2231" w:type="dxa"/>
          </w:tcPr>
          <w:p w:rsidR="00C87233" w:rsidRPr="000B1A26" w:rsidRDefault="00C87233" w:rsidP="00C87233">
            <w:pPr>
              <w:jc w:val="center"/>
            </w:pPr>
            <w:r w:rsidRPr="000B1A26">
              <w:t>Noteikumu projekta</w:t>
            </w:r>
            <w:r>
              <w:t xml:space="preserve"> 15.5.3.apakšpunkts un 9.nodaļa</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3.panta 2.punkts</w:t>
            </w:r>
          </w:p>
        </w:tc>
        <w:tc>
          <w:tcPr>
            <w:tcW w:w="2231" w:type="dxa"/>
          </w:tcPr>
          <w:p w:rsidR="00C87233" w:rsidRPr="000B1A26" w:rsidRDefault="00C87233" w:rsidP="001A5AA7">
            <w:pPr>
              <w:jc w:val="center"/>
            </w:pPr>
            <w:r w:rsidRPr="000B1A26">
              <w:t>Noteikumu projekta</w:t>
            </w:r>
            <w:r>
              <w:t xml:space="preserve"> 18.punkts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3.panta 3.punkts</w:t>
            </w:r>
          </w:p>
        </w:tc>
        <w:tc>
          <w:tcPr>
            <w:tcW w:w="2231" w:type="dxa"/>
          </w:tcPr>
          <w:p w:rsidR="00C87233" w:rsidRPr="000B1A26" w:rsidRDefault="00C87233" w:rsidP="003D00D3">
            <w:pPr>
              <w:jc w:val="center"/>
            </w:pPr>
            <w:r w:rsidRPr="000B1A26">
              <w:t>Noteikumu projekta</w:t>
            </w:r>
            <w:r>
              <w:t xml:space="preserve"> 14.pants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4.panta 1.punkta a) apakšpunkts</w:t>
            </w:r>
          </w:p>
        </w:tc>
        <w:tc>
          <w:tcPr>
            <w:tcW w:w="2231" w:type="dxa"/>
          </w:tcPr>
          <w:p w:rsidR="00C87233" w:rsidRPr="000B1A26" w:rsidRDefault="00C87233" w:rsidP="003D00D3">
            <w:pPr>
              <w:jc w:val="center"/>
            </w:pPr>
            <w:r w:rsidRPr="000B1A26">
              <w:t>Noteikumu projekta</w:t>
            </w:r>
            <w:r>
              <w:t xml:space="preserve"> 5.2.4.apakšpunkts un 30.1.apakšpunkts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 xml:space="preserve">Direktīvas </w:t>
            </w:r>
            <w:r w:rsidRPr="000B1A26">
              <w:lastRenderedPageBreak/>
              <w:t>97/43/</w:t>
            </w:r>
            <w:proofErr w:type="spellStart"/>
            <w:r w:rsidRPr="000B1A26">
              <w:t>Euratom</w:t>
            </w:r>
            <w:proofErr w:type="spellEnd"/>
            <w:r w:rsidRPr="000B1A26">
              <w:t xml:space="preserve"> 4.panta 1.punkta b) apakšpunkts</w:t>
            </w:r>
          </w:p>
        </w:tc>
        <w:tc>
          <w:tcPr>
            <w:tcW w:w="2231" w:type="dxa"/>
          </w:tcPr>
          <w:p w:rsidR="00C87233" w:rsidRPr="000B1A26" w:rsidRDefault="00C87233" w:rsidP="001A5AA7">
            <w:pPr>
              <w:jc w:val="center"/>
            </w:pPr>
            <w:r w:rsidRPr="003D00D3">
              <w:lastRenderedPageBreak/>
              <w:t>Noteikumu projekta</w:t>
            </w:r>
            <w:r>
              <w:t xml:space="preserve"> </w:t>
            </w:r>
            <w:r>
              <w:lastRenderedPageBreak/>
              <w:t>34.punkts</w:t>
            </w:r>
          </w:p>
        </w:tc>
        <w:tc>
          <w:tcPr>
            <w:tcW w:w="2857" w:type="dxa"/>
          </w:tcPr>
          <w:p w:rsidR="00C87233" w:rsidRDefault="00C87233" w:rsidP="00C87233">
            <w:pPr>
              <w:jc w:val="center"/>
            </w:pPr>
            <w:r w:rsidRPr="00B8287D">
              <w:lastRenderedPageBreak/>
              <w:t>Ieviests pilnībā</w:t>
            </w:r>
          </w:p>
        </w:tc>
        <w:tc>
          <w:tcPr>
            <w:tcW w:w="1598" w:type="dxa"/>
          </w:tcPr>
          <w:p w:rsidR="00C87233" w:rsidRDefault="00C87233" w:rsidP="00AA14E4">
            <w:pPr>
              <w:jc w:val="center"/>
            </w:pPr>
            <w:r w:rsidRPr="00702C29">
              <w:t xml:space="preserve">Neparedz </w:t>
            </w:r>
            <w:r w:rsidRPr="00702C29">
              <w:lastRenderedPageBreak/>
              <w:t>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lastRenderedPageBreak/>
              <w:t>Direktīvas 97/43/</w:t>
            </w:r>
            <w:proofErr w:type="spellStart"/>
            <w:r w:rsidRPr="000B1A26">
              <w:t>Euratom</w:t>
            </w:r>
            <w:proofErr w:type="spellEnd"/>
            <w:r w:rsidRPr="000B1A26">
              <w:t xml:space="preserve"> 4.panta 2.punkta a) apakšpunkts</w:t>
            </w:r>
          </w:p>
        </w:tc>
        <w:tc>
          <w:tcPr>
            <w:tcW w:w="2231" w:type="dxa"/>
          </w:tcPr>
          <w:p w:rsidR="00C87233" w:rsidRPr="000B1A26" w:rsidRDefault="00C87233" w:rsidP="001A5AA7">
            <w:pPr>
              <w:jc w:val="center"/>
            </w:pPr>
            <w:r w:rsidRPr="000B1A26">
              <w:t>Noteikumu projekta</w:t>
            </w:r>
            <w:r>
              <w:t xml:space="preserve"> 7.2.1., 15.3. un 33.6.apakšpunkts, 1.pielikums</w:t>
            </w:r>
          </w:p>
        </w:tc>
        <w:tc>
          <w:tcPr>
            <w:tcW w:w="2857" w:type="dxa"/>
          </w:tcPr>
          <w:p w:rsidR="00C87233" w:rsidRDefault="00C87233" w:rsidP="00C87233">
            <w:pPr>
              <w:jc w:val="center"/>
            </w:pPr>
            <w:r w:rsidRPr="00B8287D">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4.panta 2.punkta b) apakšpunkts</w:t>
            </w:r>
          </w:p>
        </w:tc>
        <w:tc>
          <w:tcPr>
            <w:tcW w:w="2231" w:type="dxa"/>
          </w:tcPr>
          <w:p w:rsidR="00C87233" w:rsidRPr="000B1A26" w:rsidRDefault="00C87233" w:rsidP="001A5AA7">
            <w:pPr>
              <w:jc w:val="center"/>
            </w:pPr>
            <w:r w:rsidRPr="000B1A26">
              <w:t>Noteikumu projekta</w:t>
            </w:r>
            <w:r>
              <w:t xml:space="preserve"> 20.-23.punkts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8932FC">
            <w:pPr>
              <w:spacing w:after="120"/>
              <w:jc w:val="center"/>
            </w:pPr>
            <w:r w:rsidRPr="000B1A26">
              <w:t>Direktīvas 97/43/</w:t>
            </w:r>
            <w:proofErr w:type="spellStart"/>
            <w:r w:rsidRPr="000B1A26">
              <w:t>Euratom</w:t>
            </w:r>
            <w:proofErr w:type="spellEnd"/>
            <w:r w:rsidRPr="000B1A26">
              <w:t xml:space="preserve"> 4.panta 2.punkta c) apakšpunkts</w:t>
            </w:r>
          </w:p>
        </w:tc>
        <w:tc>
          <w:tcPr>
            <w:tcW w:w="2231" w:type="dxa"/>
          </w:tcPr>
          <w:p w:rsidR="00C87233" w:rsidRPr="000B1A26" w:rsidRDefault="00C87233" w:rsidP="001A5AA7">
            <w:pPr>
              <w:jc w:val="center"/>
            </w:pPr>
            <w:r w:rsidRPr="000B1A26">
              <w:t>Noteikumu projekta</w:t>
            </w:r>
            <w:r>
              <w:t xml:space="preserve"> 30.1. un 65.punkts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4.panta 3.punkts </w:t>
            </w:r>
          </w:p>
        </w:tc>
        <w:tc>
          <w:tcPr>
            <w:tcW w:w="2231" w:type="dxa"/>
          </w:tcPr>
          <w:p w:rsidR="00C87233" w:rsidRPr="000B1A26" w:rsidRDefault="00C87233" w:rsidP="001A5AA7">
            <w:pPr>
              <w:jc w:val="center"/>
            </w:pPr>
            <w:r w:rsidRPr="000B1A26">
              <w:t>Noteikumu projekta</w:t>
            </w:r>
            <w:r>
              <w:t xml:space="preserve"> 5.2.apakšpunkts un 30.punkts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4.panta 4.punkta a) apakšpunkts</w:t>
            </w:r>
          </w:p>
        </w:tc>
        <w:tc>
          <w:tcPr>
            <w:tcW w:w="2231" w:type="dxa"/>
          </w:tcPr>
          <w:p w:rsidR="00C87233" w:rsidRPr="000B1A26" w:rsidRDefault="00C87233" w:rsidP="001A5AA7">
            <w:pPr>
              <w:jc w:val="center"/>
            </w:pPr>
            <w:r w:rsidRPr="000B1A26">
              <w:t>Noteikumu projekta</w:t>
            </w:r>
            <w:r>
              <w:t xml:space="preserve"> 25.4. un 26.punkts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4.panta 4.punkta b) apakšpunkts</w:t>
            </w:r>
          </w:p>
        </w:tc>
        <w:tc>
          <w:tcPr>
            <w:tcW w:w="2231" w:type="dxa"/>
          </w:tcPr>
          <w:p w:rsidR="00C87233" w:rsidRPr="000B1A26" w:rsidRDefault="00C87233" w:rsidP="00C87233">
            <w:pPr>
              <w:jc w:val="center"/>
            </w:pPr>
            <w:r w:rsidRPr="000B1A26">
              <w:t>Noteikumu projekta</w:t>
            </w:r>
            <w:r>
              <w:t xml:space="preserve"> 5.7. un 7.5.apakšpunkts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702C29">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4.panta 4.punkta c) apakšpunkts</w:t>
            </w:r>
          </w:p>
        </w:tc>
        <w:tc>
          <w:tcPr>
            <w:tcW w:w="2231" w:type="dxa"/>
          </w:tcPr>
          <w:p w:rsidR="00C87233" w:rsidRPr="000B1A26" w:rsidRDefault="00C87233" w:rsidP="001A5AA7">
            <w:pPr>
              <w:jc w:val="center"/>
            </w:pPr>
            <w:r w:rsidRPr="000B1A26">
              <w:t>Noteikumu projekta</w:t>
            </w:r>
            <w:r>
              <w:t xml:space="preserve"> 38.2. un 38.3.apakšpunkts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446267">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5.panta 1.punkts</w:t>
            </w:r>
          </w:p>
        </w:tc>
        <w:tc>
          <w:tcPr>
            <w:tcW w:w="2231" w:type="dxa"/>
          </w:tcPr>
          <w:p w:rsidR="00C87233" w:rsidRPr="000B1A26" w:rsidRDefault="00C87233" w:rsidP="001A5AA7">
            <w:pPr>
              <w:jc w:val="center"/>
            </w:pPr>
            <w:r w:rsidRPr="000B1A26">
              <w:t>Noteikumu projekta</w:t>
            </w:r>
            <w:r>
              <w:t xml:space="preserve"> 12., 13., 15.punkts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446267">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5.panta 2.punkts</w:t>
            </w:r>
          </w:p>
        </w:tc>
        <w:tc>
          <w:tcPr>
            <w:tcW w:w="2231" w:type="dxa"/>
          </w:tcPr>
          <w:p w:rsidR="00C87233" w:rsidRPr="000B1A26" w:rsidRDefault="00C87233" w:rsidP="001A5AA7">
            <w:pPr>
              <w:jc w:val="center"/>
            </w:pPr>
            <w:r w:rsidRPr="000B1A26">
              <w:t>Noteikumu projekta</w:t>
            </w:r>
            <w:r>
              <w:t xml:space="preserve"> 2.15.apakšpunkts, 15.punkts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446267">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5.panta 3.punkts</w:t>
            </w:r>
          </w:p>
        </w:tc>
        <w:tc>
          <w:tcPr>
            <w:tcW w:w="2231" w:type="dxa"/>
          </w:tcPr>
          <w:p w:rsidR="00C87233" w:rsidRPr="000B1A26" w:rsidRDefault="00C87233" w:rsidP="001A5AA7">
            <w:pPr>
              <w:jc w:val="center"/>
            </w:pPr>
            <w:r w:rsidRPr="000B1A26">
              <w:t>Noteikumu projekta</w:t>
            </w:r>
            <w:r>
              <w:t xml:space="preserve"> 6. un 27.punkts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446267">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5.panta 4.punkts</w:t>
            </w:r>
          </w:p>
        </w:tc>
        <w:tc>
          <w:tcPr>
            <w:tcW w:w="2231" w:type="dxa"/>
          </w:tcPr>
          <w:p w:rsidR="00C87233" w:rsidRPr="000B1A26" w:rsidRDefault="00C87233" w:rsidP="00C87233">
            <w:pPr>
              <w:jc w:val="center"/>
            </w:pPr>
            <w:r w:rsidRPr="000B1A26">
              <w:t>Noteikumu projekta</w:t>
            </w:r>
            <w:r>
              <w:t xml:space="preserve"> 9.nodaļa</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446267">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6.panta 1.punkts</w:t>
            </w:r>
          </w:p>
        </w:tc>
        <w:tc>
          <w:tcPr>
            <w:tcW w:w="2231" w:type="dxa"/>
          </w:tcPr>
          <w:p w:rsidR="00C87233" w:rsidRPr="000B1A26" w:rsidRDefault="00C87233" w:rsidP="001A5AA7">
            <w:pPr>
              <w:jc w:val="center"/>
            </w:pPr>
            <w:r w:rsidRPr="000B1A26">
              <w:t>Noteikumu projekta</w:t>
            </w:r>
            <w:r>
              <w:t xml:space="preserve"> 8.4.apakšpunkts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A214EE">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6.panta 2.punkts</w:t>
            </w:r>
          </w:p>
        </w:tc>
        <w:tc>
          <w:tcPr>
            <w:tcW w:w="2231" w:type="dxa"/>
          </w:tcPr>
          <w:p w:rsidR="00C87233" w:rsidRPr="000B1A26" w:rsidRDefault="00C87233" w:rsidP="001A5AA7">
            <w:pPr>
              <w:jc w:val="center"/>
            </w:pPr>
            <w:r w:rsidRPr="000B1A26">
              <w:t>Noteikumu projekta</w:t>
            </w:r>
            <w:r>
              <w:t xml:space="preserve"> 1.pielikums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A214EE">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lastRenderedPageBreak/>
              <w:t>Direktīvas 97/43/</w:t>
            </w:r>
            <w:proofErr w:type="spellStart"/>
            <w:r w:rsidRPr="000B1A26">
              <w:t>Euratom</w:t>
            </w:r>
            <w:proofErr w:type="spellEnd"/>
            <w:r w:rsidRPr="000B1A26">
              <w:t xml:space="preserve"> 6.panta 3.punkts</w:t>
            </w:r>
          </w:p>
        </w:tc>
        <w:tc>
          <w:tcPr>
            <w:tcW w:w="2231" w:type="dxa"/>
          </w:tcPr>
          <w:p w:rsidR="00C87233" w:rsidRPr="000B1A26" w:rsidRDefault="00C87233" w:rsidP="001A5AA7">
            <w:pPr>
              <w:jc w:val="center"/>
            </w:pPr>
            <w:r w:rsidRPr="000B1A26">
              <w:t>Noteikumu projekta</w:t>
            </w:r>
            <w:r>
              <w:t xml:space="preserve"> 7.3.apakšpunkts, 3.pielikums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A214EE">
              <w:t>Neparedz stingrākas prasības</w:t>
            </w:r>
          </w:p>
        </w:tc>
      </w:tr>
      <w:tr w:rsidR="00C87233" w:rsidRPr="000B1A26" w:rsidTr="00F1335D">
        <w:trPr>
          <w:trHeight w:val="165"/>
          <w:jc w:val="center"/>
        </w:trPr>
        <w:tc>
          <w:tcPr>
            <w:tcW w:w="2582" w:type="dxa"/>
          </w:tcPr>
          <w:p w:rsidR="00C87233" w:rsidRPr="000B1A26" w:rsidRDefault="00C87233" w:rsidP="001A5AA7">
            <w:pPr>
              <w:spacing w:after="120"/>
              <w:jc w:val="center"/>
            </w:pPr>
            <w:r w:rsidRPr="000B1A26">
              <w:t>Direktīvas 97/43/</w:t>
            </w:r>
            <w:proofErr w:type="spellStart"/>
            <w:r w:rsidRPr="000B1A26">
              <w:t>Euratom</w:t>
            </w:r>
            <w:proofErr w:type="spellEnd"/>
            <w:r w:rsidRPr="000B1A26">
              <w:t xml:space="preserve"> 6.panta 4.punkts</w:t>
            </w:r>
          </w:p>
        </w:tc>
        <w:tc>
          <w:tcPr>
            <w:tcW w:w="2231" w:type="dxa"/>
          </w:tcPr>
          <w:p w:rsidR="00C87233" w:rsidRPr="000B1A26" w:rsidRDefault="00C87233" w:rsidP="001A5AA7">
            <w:pPr>
              <w:jc w:val="center"/>
            </w:pPr>
            <w:r w:rsidRPr="000B1A26">
              <w:t>Noteikumu projekta</w:t>
            </w:r>
            <w:r>
              <w:t xml:space="preserve"> 7.2.apakšpunkts</w:t>
            </w:r>
          </w:p>
        </w:tc>
        <w:tc>
          <w:tcPr>
            <w:tcW w:w="2857" w:type="dxa"/>
          </w:tcPr>
          <w:p w:rsidR="00C87233" w:rsidRDefault="00C87233" w:rsidP="00C87233">
            <w:pPr>
              <w:jc w:val="center"/>
            </w:pPr>
            <w:r w:rsidRPr="00E40B4F">
              <w:t>Ieviests pilnībā</w:t>
            </w:r>
          </w:p>
        </w:tc>
        <w:tc>
          <w:tcPr>
            <w:tcW w:w="1598" w:type="dxa"/>
          </w:tcPr>
          <w:p w:rsidR="00C87233" w:rsidRDefault="00C87233" w:rsidP="00AA14E4">
            <w:pPr>
              <w:jc w:val="center"/>
            </w:pPr>
            <w:r w:rsidRPr="00A214EE">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6.panta 5.punkts</w:t>
            </w:r>
          </w:p>
        </w:tc>
        <w:tc>
          <w:tcPr>
            <w:tcW w:w="2231" w:type="dxa"/>
          </w:tcPr>
          <w:p w:rsidR="00F51A5F" w:rsidRPr="000B1A26" w:rsidRDefault="00F51A5F" w:rsidP="001A5AA7">
            <w:pPr>
              <w:jc w:val="center"/>
            </w:pPr>
            <w:r w:rsidRPr="000B1A26">
              <w:t>Noteikumu projekta</w:t>
            </w:r>
            <w:r w:rsidR="00FE4011">
              <w:t xml:space="preserve"> 25.3.apakšpunkts</w:t>
            </w:r>
          </w:p>
        </w:tc>
        <w:tc>
          <w:tcPr>
            <w:tcW w:w="2857" w:type="dxa"/>
          </w:tcPr>
          <w:p w:rsidR="00F51A5F" w:rsidRPr="001945BB" w:rsidRDefault="00C87233">
            <w:pPr>
              <w:pStyle w:val="Header"/>
              <w:spacing w:after="120"/>
              <w:jc w:val="center"/>
              <w:rPr>
                <w:sz w:val="24"/>
                <w:szCs w:val="24"/>
                <w:lang w:eastAsia="en-US"/>
              </w:rPr>
            </w:pPr>
            <w:r w:rsidRPr="00E40B4F">
              <w:t>Ieviests pilnībā</w:t>
            </w:r>
          </w:p>
        </w:tc>
        <w:tc>
          <w:tcPr>
            <w:tcW w:w="1598" w:type="dxa"/>
          </w:tcPr>
          <w:p w:rsidR="00F51A5F" w:rsidRDefault="00F51A5F" w:rsidP="00AA14E4">
            <w:pPr>
              <w:jc w:val="center"/>
            </w:pPr>
            <w:r w:rsidRPr="00A214EE">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7.panta 1.punkts</w:t>
            </w:r>
          </w:p>
        </w:tc>
        <w:tc>
          <w:tcPr>
            <w:tcW w:w="2231" w:type="dxa"/>
          </w:tcPr>
          <w:p w:rsidR="00F51A5F" w:rsidRPr="000B1A26" w:rsidRDefault="00F51A5F" w:rsidP="00FE4011">
            <w:pPr>
              <w:jc w:val="center"/>
            </w:pPr>
            <w:r w:rsidRPr="000B1A26">
              <w:t xml:space="preserve">Likums „Par radiācijas drošību un kodoldrošību”, </w:t>
            </w:r>
            <w:r>
              <w:t xml:space="preserve">MK </w:t>
            </w:r>
            <w:r w:rsidRPr="000B1A26">
              <w:t xml:space="preserve">noteikumi Nr.723 </w:t>
            </w:r>
          </w:p>
        </w:tc>
        <w:tc>
          <w:tcPr>
            <w:tcW w:w="2857" w:type="dxa"/>
          </w:tcPr>
          <w:p w:rsidR="00F51A5F" w:rsidRPr="001945BB" w:rsidRDefault="00F51A5F" w:rsidP="000B1A26">
            <w:pPr>
              <w:pStyle w:val="Header"/>
              <w:spacing w:after="120"/>
              <w:jc w:val="center"/>
              <w:rPr>
                <w:sz w:val="24"/>
                <w:szCs w:val="24"/>
                <w:lang w:eastAsia="en-US"/>
              </w:rPr>
            </w:pPr>
            <w:r w:rsidRPr="001945BB">
              <w:rPr>
                <w:sz w:val="24"/>
                <w:szCs w:val="24"/>
                <w:lang w:eastAsia="en-US"/>
              </w:rPr>
              <w:t xml:space="preserve">Ieviests pilnībā </w:t>
            </w:r>
          </w:p>
        </w:tc>
        <w:tc>
          <w:tcPr>
            <w:tcW w:w="1598" w:type="dxa"/>
          </w:tcPr>
          <w:p w:rsidR="00F51A5F" w:rsidRDefault="00F51A5F" w:rsidP="00AA14E4">
            <w:pPr>
              <w:jc w:val="center"/>
            </w:pPr>
            <w:r w:rsidRPr="00A214EE">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7.panta 2.punkts</w:t>
            </w:r>
          </w:p>
        </w:tc>
        <w:tc>
          <w:tcPr>
            <w:tcW w:w="2231" w:type="dxa"/>
          </w:tcPr>
          <w:p w:rsidR="00F51A5F" w:rsidRPr="000B1A26" w:rsidRDefault="00F51A5F" w:rsidP="001A5AA7">
            <w:pPr>
              <w:jc w:val="center"/>
            </w:pPr>
            <w:r w:rsidRPr="000B1A26">
              <w:t>Noteikumu projekta</w:t>
            </w:r>
            <w:r w:rsidR="00FE4011">
              <w:t xml:space="preserve"> 27.punkts</w:t>
            </w:r>
          </w:p>
        </w:tc>
        <w:tc>
          <w:tcPr>
            <w:tcW w:w="2857" w:type="dxa"/>
          </w:tcPr>
          <w:p w:rsidR="00F51A5F" w:rsidRPr="001945BB" w:rsidRDefault="00FA7BD5">
            <w:pPr>
              <w:pStyle w:val="Header"/>
              <w:spacing w:after="120"/>
              <w:jc w:val="center"/>
              <w:rPr>
                <w:sz w:val="24"/>
                <w:szCs w:val="24"/>
                <w:lang w:eastAsia="en-US"/>
              </w:rPr>
            </w:pPr>
            <w:r w:rsidRPr="001945BB">
              <w:rPr>
                <w:sz w:val="24"/>
                <w:szCs w:val="24"/>
                <w:lang w:eastAsia="en-US"/>
              </w:rPr>
              <w:t>Ieviests pilnībā</w:t>
            </w:r>
          </w:p>
        </w:tc>
        <w:tc>
          <w:tcPr>
            <w:tcW w:w="1598" w:type="dxa"/>
          </w:tcPr>
          <w:p w:rsidR="00F51A5F" w:rsidRDefault="00F51A5F" w:rsidP="00AA14E4">
            <w:pPr>
              <w:jc w:val="center"/>
            </w:pPr>
            <w:r w:rsidRPr="00A214EE">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7.panta 3.punkts</w:t>
            </w:r>
          </w:p>
        </w:tc>
        <w:tc>
          <w:tcPr>
            <w:tcW w:w="2231" w:type="dxa"/>
          </w:tcPr>
          <w:p w:rsidR="00F51A5F" w:rsidRPr="000B1A26" w:rsidRDefault="00F51A5F" w:rsidP="00FE4011">
            <w:pPr>
              <w:jc w:val="center"/>
            </w:pPr>
            <w:r w:rsidRPr="000B1A26">
              <w:t xml:space="preserve">Likums „Par radiācijas drošību un kodoldrošību”, </w:t>
            </w:r>
            <w:r>
              <w:t>MK</w:t>
            </w:r>
            <w:r w:rsidRPr="000B1A26">
              <w:t xml:space="preserve"> noteikumi Nr.723 </w:t>
            </w:r>
          </w:p>
        </w:tc>
        <w:tc>
          <w:tcPr>
            <w:tcW w:w="2857" w:type="dxa"/>
          </w:tcPr>
          <w:p w:rsidR="00F51A5F" w:rsidRPr="001945BB" w:rsidRDefault="00F51A5F" w:rsidP="000B1A26">
            <w:pPr>
              <w:pStyle w:val="Header"/>
              <w:spacing w:after="120"/>
              <w:jc w:val="center"/>
              <w:rPr>
                <w:sz w:val="24"/>
                <w:szCs w:val="24"/>
                <w:lang w:eastAsia="en-US"/>
              </w:rPr>
            </w:pPr>
            <w:r w:rsidRPr="001945BB">
              <w:rPr>
                <w:sz w:val="24"/>
                <w:szCs w:val="24"/>
                <w:lang w:eastAsia="en-US"/>
              </w:rPr>
              <w:t xml:space="preserve">Ieviests pilnībā </w:t>
            </w:r>
          </w:p>
        </w:tc>
        <w:tc>
          <w:tcPr>
            <w:tcW w:w="1598" w:type="dxa"/>
          </w:tcPr>
          <w:p w:rsidR="00F51A5F" w:rsidRDefault="00F51A5F" w:rsidP="00AA14E4">
            <w:pPr>
              <w:jc w:val="center"/>
            </w:pPr>
            <w:r w:rsidRPr="00A214EE">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8.panta 1.punkts</w:t>
            </w:r>
          </w:p>
        </w:tc>
        <w:tc>
          <w:tcPr>
            <w:tcW w:w="2231" w:type="dxa"/>
          </w:tcPr>
          <w:p w:rsidR="00F51A5F" w:rsidRPr="000B1A26" w:rsidRDefault="00F51A5F" w:rsidP="001A5AA7">
            <w:pPr>
              <w:jc w:val="center"/>
            </w:pPr>
            <w:r w:rsidRPr="000B1A26">
              <w:t>Noteikumu projekta</w:t>
            </w:r>
            <w:r w:rsidR="00FE4011">
              <w:t xml:space="preserve"> 8.punkts, MK</w:t>
            </w:r>
            <w:r w:rsidR="00FE4011" w:rsidRPr="000B1A26">
              <w:t xml:space="preserve"> noteikumi Nr.723</w:t>
            </w:r>
          </w:p>
        </w:tc>
        <w:tc>
          <w:tcPr>
            <w:tcW w:w="2857" w:type="dxa"/>
          </w:tcPr>
          <w:p w:rsidR="00F51A5F" w:rsidRPr="001945BB" w:rsidRDefault="00FA7BD5">
            <w:pPr>
              <w:pStyle w:val="Header"/>
              <w:spacing w:after="120"/>
              <w:jc w:val="center"/>
              <w:rPr>
                <w:sz w:val="24"/>
                <w:szCs w:val="24"/>
                <w:lang w:eastAsia="en-US"/>
              </w:rPr>
            </w:pPr>
            <w:r w:rsidRPr="001945BB">
              <w:rPr>
                <w:sz w:val="24"/>
                <w:szCs w:val="24"/>
                <w:lang w:eastAsia="en-US"/>
              </w:rPr>
              <w:t>Ieviests pilnībā</w:t>
            </w:r>
          </w:p>
        </w:tc>
        <w:tc>
          <w:tcPr>
            <w:tcW w:w="1598" w:type="dxa"/>
          </w:tcPr>
          <w:p w:rsidR="00F51A5F" w:rsidRDefault="00F51A5F" w:rsidP="00AA14E4">
            <w:pPr>
              <w:jc w:val="center"/>
            </w:pPr>
            <w:r w:rsidRPr="00CE15AA">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t>Direktīvas 97/43/</w:t>
            </w:r>
            <w:proofErr w:type="spellStart"/>
            <w:r w:rsidRPr="000B1A26">
              <w:t>Euratom</w:t>
            </w:r>
            <w:proofErr w:type="spellEnd"/>
            <w:r w:rsidRPr="000B1A26">
              <w:t xml:space="preserve"> 8.panta 2.punkts</w:t>
            </w:r>
          </w:p>
        </w:tc>
        <w:tc>
          <w:tcPr>
            <w:tcW w:w="2231" w:type="dxa"/>
          </w:tcPr>
          <w:p w:rsidR="00F51A5F" w:rsidRPr="000B1A26" w:rsidRDefault="00F51A5F">
            <w:pPr>
              <w:pStyle w:val="naisc"/>
              <w:spacing w:before="0" w:after="120"/>
            </w:pPr>
            <w:r w:rsidRPr="000B1A26">
              <w:t>Noteikumu projekta</w:t>
            </w:r>
            <w:r w:rsidR="00FE4011">
              <w:t xml:space="preserve"> 7.1.apakšpunkts, 8.punkts, 45.-47.punkts</w:t>
            </w:r>
          </w:p>
        </w:tc>
        <w:tc>
          <w:tcPr>
            <w:tcW w:w="2857" w:type="dxa"/>
          </w:tcPr>
          <w:p w:rsidR="00F51A5F" w:rsidRPr="001945BB" w:rsidRDefault="00F51A5F" w:rsidP="001A5AA7">
            <w:pPr>
              <w:pStyle w:val="Header"/>
              <w:spacing w:after="120"/>
              <w:jc w:val="center"/>
              <w:rPr>
                <w:sz w:val="24"/>
                <w:szCs w:val="24"/>
                <w:lang w:eastAsia="en-US"/>
              </w:rPr>
            </w:pPr>
            <w:r w:rsidRPr="001945BB">
              <w:rPr>
                <w:sz w:val="24"/>
                <w:szCs w:val="24"/>
                <w:lang w:eastAsia="en-US"/>
              </w:rPr>
              <w:t xml:space="preserve">Ieviests daļēji </w:t>
            </w:r>
          </w:p>
          <w:p w:rsidR="00F51A5F" w:rsidRPr="001945BB" w:rsidRDefault="00F51A5F" w:rsidP="00FE4011">
            <w:pPr>
              <w:pStyle w:val="Header"/>
              <w:spacing w:after="120"/>
              <w:jc w:val="center"/>
              <w:rPr>
                <w:sz w:val="24"/>
                <w:szCs w:val="24"/>
                <w:lang w:eastAsia="en-US"/>
              </w:rPr>
            </w:pPr>
            <w:r w:rsidRPr="001945BB">
              <w:rPr>
                <w:sz w:val="24"/>
                <w:szCs w:val="24"/>
                <w:lang w:eastAsia="en-US"/>
              </w:rPr>
              <w:t>(pārējās prasības pārņemtas MK noteikum</w:t>
            </w:r>
            <w:r w:rsidR="00FE4011">
              <w:rPr>
                <w:sz w:val="24"/>
                <w:szCs w:val="24"/>
                <w:lang w:eastAsia="en-US"/>
              </w:rPr>
              <w:t>os</w:t>
            </w:r>
            <w:r w:rsidRPr="001945BB">
              <w:rPr>
                <w:sz w:val="24"/>
                <w:szCs w:val="24"/>
                <w:lang w:eastAsia="en-US"/>
              </w:rPr>
              <w:t xml:space="preserve"> Nr.149 un </w:t>
            </w:r>
            <w:r>
              <w:rPr>
                <w:sz w:val="24"/>
                <w:szCs w:val="24"/>
                <w:lang w:eastAsia="en-US"/>
              </w:rPr>
              <w:t>MK</w:t>
            </w:r>
            <w:r w:rsidRPr="000B1A26">
              <w:rPr>
                <w:sz w:val="24"/>
                <w:szCs w:val="24"/>
                <w:lang w:eastAsia="en-US"/>
              </w:rPr>
              <w:t xml:space="preserve"> </w:t>
            </w:r>
            <w:r w:rsidRPr="00FE4011">
              <w:rPr>
                <w:sz w:val="24"/>
                <w:szCs w:val="24"/>
                <w:lang w:eastAsia="en-US"/>
              </w:rPr>
              <w:t>noteikum</w:t>
            </w:r>
            <w:r w:rsidR="00FE4011" w:rsidRPr="00FE4011">
              <w:rPr>
                <w:sz w:val="24"/>
                <w:szCs w:val="24"/>
                <w:lang w:eastAsia="en-US"/>
              </w:rPr>
              <w:t>os</w:t>
            </w:r>
            <w:r w:rsidRPr="00FE4011">
              <w:rPr>
                <w:sz w:val="24"/>
                <w:szCs w:val="24"/>
                <w:lang w:eastAsia="en-US"/>
              </w:rPr>
              <w:t xml:space="preserve"> Nr.723</w:t>
            </w:r>
            <w:r w:rsidR="00FE4011" w:rsidRPr="00FE4011">
              <w:rPr>
                <w:sz w:val="24"/>
                <w:szCs w:val="24"/>
                <w:lang w:eastAsia="en-US"/>
              </w:rPr>
              <w:t>)</w:t>
            </w:r>
          </w:p>
        </w:tc>
        <w:tc>
          <w:tcPr>
            <w:tcW w:w="1598" w:type="dxa"/>
          </w:tcPr>
          <w:p w:rsidR="00F51A5F" w:rsidRDefault="00F51A5F" w:rsidP="00AA14E4">
            <w:pPr>
              <w:jc w:val="center"/>
            </w:pPr>
            <w:r w:rsidRPr="00CE15AA">
              <w:t>Neparedz stingrākas prasības</w:t>
            </w:r>
          </w:p>
        </w:tc>
      </w:tr>
      <w:tr w:rsidR="00FA7BD5" w:rsidRPr="000B1A26" w:rsidTr="00F1335D">
        <w:trPr>
          <w:trHeight w:val="165"/>
          <w:jc w:val="center"/>
        </w:trPr>
        <w:tc>
          <w:tcPr>
            <w:tcW w:w="2582" w:type="dxa"/>
          </w:tcPr>
          <w:p w:rsidR="00FA7BD5" w:rsidRPr="000B1A26" w:rsidRDefault="00FA7BD5" w:rsidP="001A5AA7">
            <w:pPr>
              <w:spacing w:after="120"/>
              <w:jc w:val="center"/>
            </w:pPr>
            <w:r w:rsidRPr="000B1A26">
              <w:t>Direktīvas 97/43/</w:t>
            </w:r>
            <w:proofErr w:type="spellStart"/>
            <w:r w:rsidRPr="000B1A26">
              <w:t>Euratom</w:t>
            </w:r>
            <w:proofErr w:type="spellEnd"/>
            <w:r w:rsidRPr="000B1A26">
              <w:t xml:space="preserve"> 8.panta 3.punkts</w:t>
            </w:r>
          </w:p>
        </w:tc>
        <w:tc>
          <w:tcPr>
            <w:tcW w:w="2231" w:type="dxa"/>
          </w:tcPr>
          <w:p w:rsidR="00FA7BD5" w:rsidRPr="000B1A26" w:rsidRDefault="00FA7BD5" w:rsidP="001A5AA7">
            <w:pPr>
              <w:jc w:val="center"/>
            </w:pPr>
            <w:r w:rsidRPr="000B1A26">
              <w:t>Noteikumu projekta</w:t>
            </w:r>
            <w:r>
              <w:t xml:space="preserve"> 48. un 49.punkts, 2.pielikums</w:t>
            </w:r>
          </w:p>
        </w:tc>
        <w:tc>
          <w:tcPr>
            <w:tcW w:w="2857" w:type="dxa"/>
          </w:tcPr>
          <w:p w:rsidR="00FA7BD5" w:rsidRDefault="00FA7BD5" w:rsidP="00FA7BD5">
            <w:pPr>
              <w:jc w:val="center"/>
            </w:pPr>
            <w:r w:rsidRPr="0028561E">
              <w:rPr>
                <w:lang w:eastAsia="en-US"/>
              </w:rPr>
              <w:t>Ieviests pilnībā</w:t>
            </w:r>
          </w:p>
        </w:tc>
        <w:tc>
          <w:tcPr>
            <w:tcW w:w="1598" w:type="dxa"/>
          </w:tcPr>
          <w:p w:rsidR="00FA7BD5" w:rsidRDefault="00FA7BD5" w:rsidP="00AA14E4">
            <w:pPr>
              <w:jc w:val="center"/>
            </w:pPr>
            <w:r w:rsidRPr="00CE15AA">
              <w:t>Neparedz stingrākas prasības</w:t>
            </w:r>
          </w:p>
        </w:tc>
      </w:tr>
      <w:tr w:rsidR="00FA7BD5" w:rsidRPr="000B1A26" w:rsidTr="00F1335D">
        <w:trPr>
          <w:trHeight w:val="165"/>
          <w:jc w:val="center"/>
        </w:trPr>
        <w:tc>
          <w:tcPr>
            <w:tcW w:w="2582" w:type="dxa"/>
          </w:tcPr>
          <w:p w:rsidR="00FA7BD5" w:rsidRPr="000B1A26" w:rsidRDefault="00FA7BD5" w:rsidP="001A5AA7">
            <w:pPr>
              <w:spacing w:after="120"/>
              <w:jc w:val="center"/>
            </w:pPr>
            <w:r w:rsidRPr="000B1A26">
              <w:t>Direktīvas 97/43/</w:t>
            </w:r>
            <w:proofErr w:type="spellStart"/>
            <w:r w:rsidRPr="000B1A26">
              <w:t>Euratom</w:t>
            </w:r>
            <w:proofErr w:type="spellEnd"/>
            <w:r w:rsidRPr="000B1A26">
              <w:t xml:space="preserve"> 8.panta 4.punkts</w:t>
            </w:r>
          </w:p>
        </w:tc>
        <w:tc>
          <w:tcPr>
            <w:tcW w:w="2231" w:type="dxa"/>
          </w:tcPr>
          <w:p w:rsidR="00FA7BD5" w:rsidRPr="000B1A26" w:rsidRDefault="00FA7BD5" w:rsidP="001A5AA7">
            <w:pPr>
              <w:jc w:val="center"/>
            </w:pPr>
            <w:r w:rsidRPr="000B1A26">
              <w:t>Noteikumu projekta</w:t>
            </w:r>
            <w:r>
              <w:t xml:space="preserve"> 42.punkts</w:t>
            </w:r>
          </w:p>
        </w:tc>
        <w:tc>
          <w:tcPr>
            <w:tcW w:w="2857" w:type="dxa"/>
          </w:tcPr>
          <w:p w:rsidR="00FA7BD5" w:rsidRDefault="00FA7BD5" w:rsidP="00FA7BD5">
            <w:pPr>
              <w:jc w:val="center"/>
            </w:pPr>
            <w:r w:rsidRPr="0028561E">
              <w:rPr>
                <w:lang w:eastAsia="en-US"/>
              </w:rPr>
              <w:t>Ieviests pilnībā</w:t>
            </w:r>
          </w:p>
        </w:tc>
        <w:tc>
          <w:tcPr>
            <w:tcW w:w="1598" w:type="dxa"/>
          </w:tcPr>
          <w:p w:rsidR="00FA7BD5" w:rsidRDefault="00FA7BD5" w:rsidP="00AA14E4">
            <w:pPr>
              <w:jc w:val="center"/>
            </w:pPr>
            <w:r w:rsidRPr="00CE15AA">
              <w:t>Neparedz stingrākas prasības</w:t>
            </w:r>
          </w:p>
        </w:tc>
      </w:tr>
      <w:tr w:rsidR="00FA7BD5" w:rsidRPr="000B1A26" w:rsidTr="00F1335D">
        <w:trPr>
          <w:trHeight w:val="165"/>
          <w:jc w:val="center"/>
        </w:trPr>
        <w:tc>
          <w:tcPr>
            <w:tcW w:w="2582" w:type="dxa"/>
          </w:tcPr>
          <w:p w:rsidR="00FA7BD5" w:rsidRPr="000B1A26" w:rsidRDefault="00FA7BD5" w:rsidP="001A5AA7">
            <w:pPr>
              <w:spacing w:after="120"/>
              <w:jc w:val="center"/>
            </w:pPr>
            <w:r w:rsidRPr="000B1A26">
              <w:t>Direktīvas 97/43/</w:t>
            </w:r>
            <w:proofErr w:type="spellStart"/>
            <w:r w:rsidRPr="000B1A26">
              <w:t>Euratom</w:t>
            </w:r>
            <w:proofErr w:type="spellEnd"/>
            <w:r w:rsidRPr="000B1A26">
              <w:t xml:space="preserve"> 8.panta 5.punkts</w:t>
            </w:r>
          </w:p>
        </w:tc>
        <w:tc>
          <w:tcPr>
            <w:tcW w:w="2231" w:type="dxa"/>
          </w:tcPr>
          <w:p w:rsidR="00FA7BD5" w:rsidRPr="000B1A26" w:rsidRDefault="00FA7BD5" w:rsidP="001A5AA7">
            <w:pPr>
              <w:jc w:val="center"/>
            </w:pPr>
            <w:r w:rsidRPr="000B1A26">
              <w:t>Noteikumu projekta</w:t>
            </w:r>
            <w:r>
              <w:t xml:space="preserve"> 42.punkts</w:t>
            </w:r>
          </w:p>
        </w:tc>
        <w:tc>
          <w:tcPr>
            <w:tcW w:w="2857" w:type="dxa"/>
          </w:tcPr>
          <w:p w:rsidR="00FA7BD5" w:rsidRDefault="00FA7BD5" w:rsidP="00FA7BD5">
            <w:pPr>
              <w:jc w:val="center"/>
            </w:pPr>
            <w:r w:rsidRPr="0028561E">
              <w:rPr>
                <w:lang w:eastAsia="en-US"/>
              </w:rPr>
              <w:t>Ieviests pilnībā</w:t>
            </w:r>
          </w:p>
        </w:tc>
        <w:tc>
          <w:tcPr>
            <w:tcW w:w="1598" w:type="dxa"/>
          </w:tcPr>
          <w:p w:rsidR="00FA7BD5" w:rsidRDefault="00FA7BD5" w:rsidP="00AA14E4">
            <w:pPr>
              <w:jc w:val="center"/>
            </w:pPr>
            <w:r w:rsidRPr="00CE15AA">
              <w:t>Neparedz stingrākas prasības</w:t>
            </w:r>
          </w:p>
        </w:tc>
      </w:tr>
      <w:tr w:rsidR="00FA7BD5" w:rsidRPr="000B1A26" w:rsidTr="00F1335D">
        <w:trPr>
          <w:trHeight w:val="165"/>
          <w:jc w:val="center"/>
        </w:trPr>
        <w:tc>
          <w:tcPr>
            <w:tcW w:w="2582" w:type="dxa"/>
          </w:tcPr>
          <w:p w:rsidR="00FA7BD5" w:rsidRPr="000B1A26" w:rsidRDefault="00FA7BD5" w:rsidP="001A5AA7">
            <w:pPr>
              <w:spacing w:after="120"/>
              <w:jc w:val="center"/>
            </w:pPr>
            <w:r w:rsidRPr="000B1A26">
              <w:t>Direktīvas 97/43/</w:t>
            </w:r>
            <w:proofErr w:type="spellStart"/>
            <w:r w:rsidRPr="000B1A26">
              <w:t>Euratom</w:t>
            </w:r>
            <w:proofErr w:type="spellEnd"/>
            <w:r w:rsidRPr="000B1A26">
              <w:t xml:space="preserve"> 8.panta 6.punkts</w:t>
            </w:r>
          </w:p>
        </w:tc>
        <w:tc>
          <w:tcPr>
            <w:tcW w:w="2231" w:type="dxa"/>
          </w:tcPr>
          <w:p w:rsidR="00FA7BD5" w:rsidRPr="000B1A26" w:rsidRDefault="00FA7BD5" w:rsidP="001A5AA7">
            <w:pPr>
              <w:jc w:val="center"/>
            </w:pPr>
            <w:r w:rsidRPr="000B1A26">
              <w:t>Noteikumu projekta</w:t>
            </w:r>
            <w:r>
              <w:t xml:space="preserve"> 40.5.apakšpunkts</w:t>
            </w:r>
          </w:p>
        </w:tc>
        <w:tc>
          <w:tcPr>
            <w:tcW w:w="2857" w:type="dxa"/>
          </w:tcPr>
          <w:p w:rsidR="00FA7BD5" w:rsidRDefault="00FA7BD5" w:rsidP="00FA7BD5">
            <w:pPr>
              <w:jc w:val="center"/>
            </w:pPr>
            <w:r w:rsidRPr="0028561E">
              <w:rPr>
                <w:lang w:eastAsia="en-US"/>
              </w:rPr>
              <w:t>Ieviests pilnībā</w:t>
            </w:r>
          </w:p>
        </w:tc>
        <w:tc>
          <w:tcPr>
            <w:tcW w:w="1598" w:type="dxa"/>
          </w:tcPr>
          <w:p w:rsidR="00FA7BD5" w:rsidRDefault="00FA7BD5" w:rsidP="00AA14E4">
            <w:pPr>
              <w:jc w:val="center"/>
            </w:pPr>
            <w:r w:rsidRPr="00CE15AA">
              <w:t>Neparedz stingrākas prasības</w:t>
            </w:r>
          </w:p>
        </w:tc>
      </w:tr>
      <w:tr w:rsidR="00FA7BD5" w:rsidRPr="000B1A26" w:rsidTr="00F1335D">
        <w:trPr>
          <w:trHeight w:val="165"/>
          <w:jc w:val="center"/>
        </w:trPr>
        <w:tc>
          <w:tcPr>
            <w:tcW w:w="2582" w:type="dxa"/>
          </w:tcPr>
          <w:p w:rsidR="00FA7BD5" w:rsidRPr="000B1A26" w:rsidRDefault="00FA7BD5" w:rsidP="001A5AA7">
            <w:pPr>
              <w:spacing w:after="120"/>
              <w:jc w:val="center"/>
            </w:pPr>
            <w:r w:rsidRPr="000B1A26">
              <w:t>Direktīvas 97/43/</w:t>
            </w:r>
            <w:proofErr w:type="spellStart"/>
            <w:r w:rsidRPr="000B1A26">
              <w:t>Euratom</w:t>
            </w:r>
            <w:proofErr w:type="spellEnd"/>
            <w:r w:rsidRPr="000B1A26">
              <w:t xml:space="preserve"> 9.panta </w:t>
            </w:r>
            <w:r w:rsidRPr="000B1A26">
              <w:lastRenderedPageBreak/>
              <w:t>1.punkts</w:t>
            </w:r>
          </w:p>
        </w:tc>
        <w:tc>
          <w:tcPr>
            <w:tcW w:w="2231" w:type="dxa"/>
          </w:tcPr>
          <w:p w:rsidR="00FA7BD5" w:rsidRPr="000B1A26" w:rsidRDefault="00FA7BD5" w:rsidP="001A5AA7">
            <w:pPr>
              <w:jc w:val="center"/>
            </w:pPr>
            <w:r w:rsidRPr="000B1A26">
              <w:lastRenderedPageBreak/>
              <w:t>Noteikumu projekta</w:t>
            </w:r>
            <w:r>
              <w:t xml:space="preserve"> 8.5., 8.6., 40.4., 41. un 57.punkts</w:t>
            </w:r>
          </w:p>
        </w:tc>
        <w:tc>
          <w:tcPr>
            <w:tcW w:w="2857" w:type="dxa"/>
          </w:tcPr>
          <w:p w:rsidR="00FA7BD5" w:rsidRDefault="00FA7BD5" w:rsidP="00FA7BD5">
            <w:pPr>
              <w:jc w:val="center"/>
            </w:pPr>
            <w:r w:rsidRPr="0028561E">
              <w:rPr>
                <w:lang w:eastAsia="en-US"/>
              </w:rPr>
              <w:t>Ieviests pilnībā</w:t>
            </w:r>
          </w:p>
        </w:tc>
        <w:tc>
          <w:tcPr>
            <w:tcW w:w="1598" w:type="dxa"/>
          </w:tcPr>
          <w:p w:rsidR="00FA7BD5" w:rsidRDefault="00FA7BD5" w:rsidP="00AA14E4">
            <w:pPr>
              <w:jc w:val="center"/>
            </w:pPr>
            <w:r w:rsidRPr="00CE15AA">
              <w:t>Neparedz stingrākas prasības</w:t>
            </w:r>
          </w:p>
        </w:tc>
      </w:tr>
      <w:tr w:rsidR="00F51A5F" w:rsidRPr="000B1A26" w:rsidTr="00F1335D">
        <w:trPr>
          <w:trHeight w:val="165"/>
          <w:jc w:val="center"/>
        </w:trPr>
        <w:tc>
          <w:tcPr>
            <w:tcW w:w="2582" w:type="dxa"/>
          </w:tcPr>
          <w:p w:rsidR="00F51A5F" w:rsidRPr="000B1A26" w:rsidRDefault="00F51A5F" w:rsidP="001A5AA7">
            <w:pPr>
              <w:spacing w:after="120"/>
              <w:jc w:val="center"/>
            </w:pPr>
            <w:r w:rsidRPr="000B1A26">
              <w:lastRenderedPageBreak/>
              <w:t>Direktīvas 97/43/</w:t>
            </w:r>
            <w:proofErr w:type="spellStart"/>
            <w:r w:rsidRPr="000B1A26">
              <w:t>Euratom</w:t>
            </w:r>
            <w:proofErr w:type="spellEnd"/>
            <w:r w:rsidRPr="000B1A26">
              <w:t xml:space="preserve"> 9.panta 2.punkts</w:t>
            </w:r>
          </w:p>
        </w:tc>
        <w:tc>
          <w:tcPr>
            <w:tcW w:w="2231" w:type="dxa"/>
          </w:tcPr>
          <w:p w:rsidR="00F51A5F" w:rsidRPr="000B1A26" w:rsidRDefault="00F51A5F" w:rsidP="00AA14E4">
            <w:pPr>
              <w:jc w:val="center"/>
            </w:pPr>
            <w:r w:rsidRPr="000B1A26">
              <w:t xml:space="preserve">Likums „Par radiācijas drošību un kodoldrošību”, </w:t>
            </w:r>
            <w:r>
              <w:t>MK</w:t>
            </w:r>
            <w:r w:rsidRPr="000B1A26">
              <w:t xml:space="preserve"> noteikumi Nr.723 </w:t>
            </w:r>
          </w:p>
        </w:tc>
        <w:tc>
          <w:tcPr>
            <w:tcW w:w="2857" w:type="dxa"/>
          </w:tcPr>
          <w:p w:rsidR="00F51A5F" w:rsidRPr="001945BB" w:rsidRDefault="00F51A5F">
            <w:pPr>
              <w:pStyle w:val="Header"/>
              <w:spacing w:after="120"/>
              <w:jc w:val="center"/>
              <w:rPr>
                <w:sz w:val="24"/>
                <w:szCs w:val="24"/>
                <w:lang w:eastAsia="en-US"/>
              </w:rPr>
            </w:pPr>
            <w:r w:rsidRPr="001945BB">
              <w:rPr>
                <w:sz w:val="24"/>
                <w:szCs w:val="24"/>
                <w:lang w:eastAsia="en-US"/>
              </w:rPr>
              <w:t>Ieviests pilnībā</w:t>
            </w:r>
          </w:p>
        </w:tc>
        <w:tc>
          <w:tcPr>
            <w:tcW w:w="1598" w:type="dxa"/>
          </w:tcPr>
          <w:p w:rsidR="00F51A5F" w:rsidRDefault="00F51A5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10.panta 1.punkta a) apakšpunkts</w:t>
            </w:r>
          </w:p>
        </w:tc>
        <w:tc>
          <w:tcPr>
            <w:tcW w:w="2231" w:type="dxa"/>
          </w:tcPr>
          <w:p w:rsidR="00C94EDF" w:rsidRPr="000B1A26" w:rsidRDefault="00C94EDF" w:rsidP="001A5AA7">
            <w:pPr>
              <w:jc w:val="center"/>
            </w:pPr>
            <w:r w:rsidRPr="000B1A26">
              <w:t>Noteikumu projekta</w:t>
            </w:r>
            <w:r>
              <w:t xml:space="preserve"> 51.punkts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10.panta 1.punkta b) apakšpunkts</w:t>
            </w:r>
          </w:p>
        </w:tc>
        <w:tc>
          <w:tcPr>
            <w:tcW w:w="2231" w:type="dxa"/>
          </w:tcPr>
          <w:p w:rsidR="00C94EDF" w:rsidRPr="000B1A26" w:rsidRDefault="00C94EDF" w:rsidP="001A5AA7">
            <w:pPr>
              <w:jc w:val="center"/>
            </w:pPr>
            <w:r w:rsidRPr="000B1A26">
              <w:t>Noteikumu projekta</w:t>
            </w:r>
            <w:r>
              <w:t xml:space="preserve"> 52. un 53.punkts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10.panta 2.punkts</w:t>
            </w:r>
          </w:p>
        </w:tc>
        <w:tc>
          <w:tcPr>
            <w:tcW w:w="2231" w:type="dxa"/>
          </w:tcPr>
          <w:p w:rsidR="00C94EDF" w:rsidRPr="000B1A26" w:rsidRDefault="00C94EDF" w:rsidP="001A5AA7">
            <w:pPr>
              <w:jc w:val="center"/>
            </w:pPr>
            <w:r w:rsidRPr="000B1A26">
              <w:t>Noteikumu projekta</w:t>
            </w:r>
            <w:r>
              <w:t xml:space="preserve"> 54. un 55.punkts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10.panta 3.punkta</w:t>
            </w:r>
          </w:p>
        </w:tc>
        <w:tc>
          <w:tcPr>
            <w:tcW w:w="2231" w:type="dxa"/>
          </w:tcPr>
          <w:p w:rsidR="00C94EDF" w:rsidRPr="000B1A26" w:rsidRDefault="00C94EDF" w:rsidP="001A5AA7">
            <w:pPr>
              <w:jc w:val="center"/>
            </w:pPr>
            <w:r w:rsidRPr="000B1A26">
              <w:t>Noteikumu projekta</w:t>
            </w:r>
            <w:r>
              <w:t xml:space="preserve"> 53. un 56.punkts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11.pants </w:t>
            </w:r>
          </w:p>
        </w:tc>
        <w:tc>
          <w:tcPr>
            <w:tcW w:w="2231" w:type="dxa"/>
          </w:tcPr>
          <w:p w:rsidR="00C94EDF" w:rsidRPr="000B1A26" w:rsidRDefault="00C94EDF" w:rsidP="001A5AA7">
            <w:pPr>
              <w:jc w:val="center"/>
            </w:pPr>
            <w:r w:rsidRPr="000B1A26">
              <w:t>Noteikumu projekta</w:t>
            </w:r>
            <w:r>
              <w:t xml:space="preserve"> 8., 58. un 59.punkts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12.pants</w:t>
            </w:r>
          </w:p>
        </w:tc>
        <w:tc>
          <w:tcPr>
            <w:tcW w:w="2231" w:type="dxa"/>
          </w:tcPr>
          <w:p w:rsidR="00C94EDF" w:rsidRPr="000B1A26" w:rsidRDefault="00C94EDF" w:rsidP="001A5AA7">
            <w:pPr>
              <w:jc w:val="center"/>
            </w:pPr>
            <w:r w:rsidRPr="000B1A26">
              <w:t>Noteikumu projekta</w:t>
            </w:r>
            <w:r>
              <w:t xml:space="preserve"> 10.2.apakšpunkts</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C94EDF" w:rsidRPr="000B1A26" w:rsidTr="00F1335D">
        <w:trPr>
          <w:trHeight w:val="165"/>
          <w:jc w:val="center"/>
        </w:trPr>
        <w:tc>
          <w:tcPr>
            <w:tcW w:w="2582" w:type="dxa"/>
          </w:tcPr>
          <w:p w:rsidR="00C94EDF" w:rsidRPr="000B1A26" w:rsidRDefault="00C94EDF" w:rsidP="001A5AA7">
            <w:pPr>
              <w:spacing w:after="120"/>
              <w:jc w:val="center"/>
            </w:pPr>
            <w:r w:rsidRPr="000B1A26">
              <w:t>Direktīvas 97/43/</w:t>
            </w:r>
            <w:proofErr w:type="spellStart"/>
            <w:r w:rsidRPr="000B1A26">
              <w:t>Euratom</w:t>
            </w:r>
            <w:proofErr w:type="spellEnd"/>
            <w:r w:rsidRPr="000B1A26">
              <w:t xml:space="preserve"> 13.pants </w:t>
            </w:r>
          </w:p>
        </w:tc>
        <w:tc>
          <w:tcPr>
            <w:tcW w:w="2231" w:type="dxa"/>
          </w:tcPr>
          <w:p w:rsidR="00C94EDF" w:rsidRPr="000B1A26" w:rsidRDefault="00C94EDF" w:rsidP="001A5AA7">
            <w:pPr>
              <w:jc w:val="center"/>
            </w:pPr>
            <w:r>
              <w:t>Likums „Par radiācijas drošību un kodoldrošību”</w:t>
            </w:r>
          </w:p>
        </w:tc>
        <w:tc>
          <w:tcPr>
            <w:tcW w:w="2857" w:type="dxa"/>
          </w:tcPr>
          <w:p w:rsidR="00C94EDF" w:rsidRDefault="00C94EDF" w:rsidP="00C94EDF">
            <w:pPr>
              <w:jc w:val="center"/>
            </w:pPr>
            <w:r w:rsidRPr="00CE1C2F">
              <w:rPr>
                <w:lang w:eastAsia="en-US"/>
              </w:rPr>
              <w:t>Ieviests pilnībā</w:t>
            </w:r>
          </w:p>
        </w:tc>
        <w:tc>
          <w:tcPr>
            <w:tcW w:w="1598" w:type="dxa"/>
          </w:tcPr>
          <w:p w:rsidR="00C94EDF" w:rsidRDefault="00C94EDF" w:rsidP="00AA14E4">
            <w:pPr>
              <w:jc w:val="center"/>
            </w:pPr>
            <w:r w:rsidRPr="00CE15AA">
              <w:t>Neparedz stingrākas prasības</w:t>
            </w:r>
          </w:p>
        </w:tc>
      </w:tr>
      <w:tr w:rsidR="00BC661A" w:rsidRPr="000B1A26" w:rsidTr="00F1335D">
        <w:trPr>
          <w:trHeight w:val="165"/>
          <w:jc w:val="center"/>
        </w:trPr>
        <w:tc>
          <w:tcPr>
            <w:tcW w:w="2582" w:type="dxa"/>
          </w:tcPr>
          <w:p w:rsidR="00BC661A" w:rsidRPr="000B1A26" w:rsidRDefault="00BC661A" w:rsidP="00BC661A">
            <w:pPr>
              <w:spacing w:after="120"/>
              <w:jc w:val="center"/>
            </w:pPr>
            <w:r w:rsidRPr="000B1A26">
              <w:rPr>
                <w:bCs/>
              </w:rPr>
              <w:t>Direktīvas 96/29/</w:t>
            </w:r>
            <w:proofErr w:type="spellStart"/>
            <w:r w:rsidRPr="000B1A26">
              <w:rPr>
                <w:bCs/>
              </w:rPr>
              <w:t>Euratom</w:t>
            </w:r>
            <w:proofErr w:type="spellEnd"/>
            <w:r>
              <w:rPr>
                <w:bCs/>
              </w:rPr>
              <w:t xml:space="preserve"> 1.panta </w:t>
            </w:r>
            <w:r w:rsidRPr="00BC661A">
              <w:rPr>
                <w:bCs/>
              </w:rPr>
              <w:t>definīcija „</w:t>
            </w:r>
            <w:r w:rsidRPr="00BC661A">
              <w:t>devas ierobežojums”</w:t>
            </w:r>
          </w:p>
        </w:tc>
        <w:tc>
          <w:tcPr>
            <w:tcW w:w="2231" w:type="dxa"/>
          </w:tcPr>
          <w:p w:rsidR="00BC661A" w:rsidRDefault="00BC661A" w:rsidP="001A5AA7">
            <w:pPr>
              <w:jc w:val="center"/>
            </w:pPr>
            <w:r w:rsidRPr="000B1A26">
              <w:t>Noteikumu projekta</w:t>
            </w:r>
            <w:r>
              <w:t xml:space="preserve"> 2.4.apakšpunkts</w:t>
            </w:r>
          </w:p>
        </w:tc>
        <w:tc>
          <w:tcPr>
            <w:tcW w:w="2857" w:type="dxa"/>
          </w:tcPr>
          <w:p w:rsidR="00BC661A" w:rsidRPr="00CE1C2F" w:rsidRDefault="00BC661A" w:rsidP="00C94EDF">
            <w:pPr>
              <w:jc w:val="center"/>
              <w:rPr>
                <w:lang w:eastAsia="en-US"/>
              </w:rPr>
            </w:pPr>
            <w:r w:rsidRPr="00CE1C2F">
              <w:rPr>
                <w:lang w:eastAsia="en-US"/>
              </w:rPr>
              <w:t>Ieviests pilnībā</w:t>
            </w:r>
          </w:p>
        </w:tc>
        <w:tc>
          <w:tcPr>
            <w:tcW w:w="1598" w:type="dxa"/>
          </w:tcPr>
          <w:p w:rsidR="00BC661A" w:rsidRPr="00CE15AA" w:rsidRDefault="00BC661A" w:rsidP="00AA14E4">
            <w:pPr>
              <w:jc w:val="center"/>
            </w:pPr>
            <w:r w:rsidRPr="00CE15AA">
              <w:t>Neparedz stingrākas prasības</w:t>
            </w:r>
          </w:p>
        </w:tc>
      </w:tr>
      <w:tr w:rsidR="00F51A5F" w:rsidRPr="000B1A26" w:rsidTr="00F1335D">
        <w:trPr>
          <w:trHeight w:val="165"/>
          <w:jc w:val="center"/>
        </w:trPr>
        <w:tc>
          <w:tcPr>
            <w:tcW w:w="2582" w:type="dxa"/>
          </w:tcPr>
          <w:p w:rsidR="00F51A5F" w:rsidRPr="000B1A26" w:rsidRDefault="00F51A5F">
            <w:pPr>
              <w:spacing w:after="120"/>
              <w:jc w:val="center"/>
            </w:pPr>
            <w:r w:rsidRPr="000B1A26">
              <w:rPr>
                <w:bCs/>
              </w:rPr>
              <w:t>Direktīvas 96/29/</w:t>
            </w:r>
            <w:proofErr w:type="spellStart"/>
            <w:r w:rsidRPr="000B1A26">
              <w:rPr>
                <w:bCs/>
              </w:rPr>
              <w:t>Euratom</w:t>
            </w:r>
            <w:proofErr w:type="spellEnd"/>
            <w:r w:rsidRPr="000B1A26">
              <w:rPr>
                <w:bCs/>
              </w:rPr>
              <w:t xml:space="preserve"> </w:t>
            </w:r>
            <w:r w:rsidRPr="000B1A26">
              <w:t>23.panta 2.punkts</w:t>
            </w:r>
          </w:p>
        </w:tc>
        <w:tc>
          <w:tcPr>
            <w:tcW w:w="2231" w:type="dxa"/>
          </w:tcPr>
          <w:p w:rsidR="00F51A5F" w:rsidRPr="000B1A26" w:rsidRDefault="00F51A5F" w:rsidP="00D26133">
            <w:pPr>
              <w:pStyle w:val="naisc"/>
              <w:spacing w:before="0" w:after="120"/>
            </w:pPr>
            <w:r w:rsidRPr="000B1A26">
              <w:t>Noteikumu projekta</w:t>
            </w:r>
            <w:r w:rsidR="00BC661A">
              <w:t xml:space="preserve"> 8.5.apakšpunkts</w:t>
            </w:r>
            <w:r w:rsidRPr="000B1A26">
              <w:t xml:space="preserve"> </w:t>
            </w:r>
          </w:p>
        </w:tc>
        <w:tc>
          <w:tcPr>
            <w:tcW w:w="2857" w:type="dxa"/>
          </w:tcPr>
          <w:p w:rsidR="00F51A5F" w:rsidRPr="001945BB" w:rsidRDefault="00F51A5F">
            <w:pPr>
              <w:pStyle w:val="Header"/>
              <w:spacing w:after="120"/>
              <w:jc w:val="center"/>
              <w:rPr>
                <w:sz w:val="24"/>
                <w:szCs w:val="24"/>
                <w:lang w:eastAsia="en-US"/>
              </w:rPr>
            </w:pPr>
            <w:r w:rsidRPr="001945BB">
              <w:rPr>
                <w:sz w:val="24"/>
                <w:szCs w:val="24"/>
                <w:lang w:eastAsia="en-US"/>
              </w:rPr>
              <w:t xml:space="preserve">Ieviests daļēji </w:t>
            </w:r>
          </w:p>
          <w:p w:rsidR="00F51A5F" w:rsidRPr="001945BB" w:rsidRDefault="00F51A5F" w:rsidP="00C94EDF">
            <w:pPr>
              <w:pStyle w:val="Header"/>
              <w:spacing w:after="120"/>
              <w:jc w:val="center"/>
              <w:rPr>
                <w:sz w:val="24"/>
                <w:szCs w:val="24"/>
                <w:lang w:eastAsia="en-US"/>
              </w:rPr>
            </w:pPr>
            <w:r w:rsidRPr="001945BB">
              <w:rPr>
                <w:sz w:val="24"/>
                <w:szCs w:val="24"/>
                <w:lang w:eastAsia="en-US"/>
              </w:rPr>
              <w:t xml:space="preserve"> (pārējās prasības pārņemtas MK noteikum</w:t>
            </w:r>
            <w:r w:rsidR="00C94EDF">
              <w:rPr>
                <w:sz w:val="24"/>
                <w:szCs w:val="24"/>
                <w:lang w:eastAsia="en-US"/>
              </w:rPr>
              <w:t xml:space="preserve">os </w:t>
            </w:r>
            <w:r w:rsidRPr="001945BB">
              <w:rPr>
                <w:sz w:val="24"/>
                <w:szCs w:val="24"/>
                <w:lang w:eastAsia="en-US"/>
              </w:rPr>
              <w:t xml:space="preserve">Nr.149 un MK </w:t>
            </w:r>
            <w:r w:rsidRPr="00C94EDF">
              <w:rPr>
                <w:sz w:val="24"/>
                <w:szCs w:val="24"/>
                <w:lang w:eastAsia="en-US"/>
              </w:rPr>
              <w:t>noteikum</w:t>
            </w:r>
            <w:r w:rsidR="00C94EDF" w:rsidRPr="00C94EDF">
              <w:rPr>
                <w:sz w:val="24"/>
                <w:szCs w:val="24"/>
                <w:lang w:eastAsia="en-US"/>
              </w:rPr>
              <w:t>os</w:t>
            </w:r>
            <w:r w:rsidRPr="00C94EDF">
              <w:rPr>
                <w:sz w:val="24"/>
                <w:szCs w:val="24"/>
                <w:lang w:eastAsia="en-US"/>
              </w:rPr>
              <w:t xml:space="preserve"> Nr.723)</w:t>
            </w:r>
          </w:p>
        </w:tc>
        <w:tc>
          <w:tcPr>
            <w:tcW w:w="1598" w:type="dxa"/>
          </w:tcPr>
          <w:p w:rsidR="00F51A5F" w:rsidRPr="000B1A26" w:rsidRDefault="00F51A5F">
            <w:pPr>
              <w:pStyle w:val="basetext"/>
              <w:widowControl/>
              <w:tabs>
                <w:tab w:val="clear" w:pos="357"/>
                <w:tab w:val="left" w:pos="720"/>
              </w:tabs>
              <w:spacing w:before="0" w:after="120"/>
              <w:ind w:right="72"/>
              <w:jc w:val="center"/>
              <w:rPr>
                <w:szCs w:val="24"/>
                <w:lang w:val="lv-LV"/>
              </w:rPr>
            </w:pPr>
            <w:r w:rsidRPr="000B1A26">
              <w:rPr>
                <w:szCs w:val="24"/>
                <w:lang w:val="lv-LV"/>
              </w:rPr>
              <w:t>Neparedz stingrākas prasības</w:t>
            </w:r>
          </w:p>
        </w:tc>
      </w:tr>
      <w:tr w:rsidR="00F51A5F" w:rsidRPr="000B1A26" w:rsidTr="00F1335D">
        <w:trPr>
          <w:trHeight w:val="281"/>
          <w:jc w:val="center"/>
        </w:trPr>
        <w:tc>
          <w:tcPr>
            <w:tcW w:w="2582" w:type="dxa"/>
          </w:tcPr>
          <w:p w:rsidR="00F51A5F" w:rsidRPr="000B1A26" w:rsidRDefault="00F51A5F">
            <w:pPr>
              <w:pStyle w:val="naiskr"/>
              <w:spacing w:before="0" w:after="120"/>
              <w:jc w:val="both"/>
            </w:pPr>
            <w:r w:rsidRPr="000B1A26">
              <w:t>Kā ir izmantota ES tiesību aktā paredzētā rīcības brīvība dalībvalstij pārņemt vai ieviest noteiktas ES tiesību akta normas.</w:t>
            </w:r>
          </w:p>
          <w:p w:rsidR="00F51A5F" w:rsidRPr="000B1A26" w:rsidRDefault="00F51A5F">
            <w:pPr>
              <w:pStyle w:val="naiskr"/>
              <w:spacing w:before="0" w:after="120"/>
            </w:pPr>
            <w:r w:rsidRPr="000B1A26">
              <w:t>Kādēļ?</w:t>
            </w:r>
          </w:p>
        </w:tc>
        <w:tc>
          <w:tcPr>
            <w:tcW w:w="6686" w:type="dxa"/>
            <w:gridSpan w:val="3"/>
          </w:tcPr>
          <w:p w:rsidR="00F51A5F" w:rsidRPr="000B1A26" w:rsidRDefault="00F51A5F">
            <w:pPr>
              <w:pStyle w:val="naiskr"/>
              <w:spacing w:before="0" w:after="120"/>
            </w:pPr>
            <w:r w:rsidRPr="000B1A26">
              <w:t>Nav attiecināms</w:t>
            </w:r>
          </w:p>
        </w:tc>
      </w:tr>
      <w:tr w:rsidR="00F51A5F" w:rsidRPr="000B1A26" w:rsidTr="00F1335D">
        <w:trPr>
          <w:trHeight w:val="913"/>
          <w:jc w:val="center"/>
        </w:trPr>
        <w:tc>
          <w:tcPr>
            <w:tcW w:w="2582" w:type="dxa"/>
          </w:tcPr>
          <w:p w:rsidR="00F51A5F" w:rsidRPr="000B1A26" w:rsidRDefault="00F51A5F">
            <w:pPr>
              <w:spacing w:after="120"/>
              <w:jc w:val="both"/>
            </w:pPr>
            <w:r w:rsidRPr="000B1A26">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686" w:type="dxa"/>
            <w:gridSpan w:val="3"/>
          </w:tcPr>
          <w:p w:rsidR="00F51A5F" w:rsidRPr="000B1A26" w:rsidRDefault="00F51A5F">
            <w:pPr>
              <w:pStyle w:val="basetext"/>
              <w:widowControl/>
              <w:tabs>
                <w:tab w:val="clear" w:pos="357"/>
                <w:tab w:val="left" w:pos="720"/>
              </w:tabs>
              <w:spacing w:before="0" w:after="120"/>
              <w:ind w:right="72"/>
              <w:rPr>
                <w:szCs w:val="24"/>
                <w:lang w:val="lv-LV"/>
              </w:rPr>
            </w:pPr>
            <w:r w:rsidRPr="000B1A26">
              <w:rPr>
                <w:szCs w:val="24"/>
                <w:lang w:val="lv-LV"/>
              </w:rPr>
              <w:t>Nav attiecināms</w:t>
            </w:r>
          </w:p>
        </w:tc>
      </w:tr>
      <w:tr w:rsidR="00F51A5F" w:rsidRPr="000B1A26" w:rsidTr="00F1335D">
        <w:trPr>
          <w:trHeight w:val="579"/>
          <w:jc w:val="center"/>
        </w:trPr>
        <w:tc>
          <w:tcPr>
            <w:tcW w:w="2582" w:type="dxa"/>
          </w:tcPr>
          <w:p w:rsidR="00F51A5F" w:rsidRPr="000B1A26" w:rsidRDefault="00F51A5F">
            <w:pPr>
              <w:pStyle w:val="naiskr"/>
              <w:spacing w:before="0" w:after="120"/>
            </w:pPr>
            <w:r w:rsidRPr="000B1A26">
              <w:t> Cita informācija</w:t>
            </w:r>
          </w:p>
        </w:tc>
        <w:tc>
          <w:tcPr>
            <w:tcW w:w="6686" w:type="dxa"/>
            <w:gridSpan w:val="3"/>
          </w:tcPr>
          <w:p w:rsidR="00F51A5F" w:rsidRPr="000B1A26" w:rsidRDefault="00F51A5F" w:rsidP="00DE1ECE">
            <w:pPr>
              <w:pStyle w:val="basetext"/>
              <w:widowControl/>
              <w:tabs>
                <w:tab w:val="clear" w:pos="357"/>
                <w:tab w:val="left" w:pos="720"/>
              </w:tabs>
              <w:spacing w:before="0" w:after="120"/>
              <w:ind w:right="72"/>
              <w:rPr>
                <w:szCs w:val="24"/>
                <w:lang w:val="lv-LV"/>
              </w:rPr>
            </w:pPr>
            <w:r w:rsidRPr="000B1A26">
              <w:rPr>
                <w:szCs w:val="24"/>
                <w:lang w:val="lv-LV"/>
              </w:rPr>
              <w:t>Atbilstoši Eiropas Atomenerģijas kopienas dibināšanas līguma (</w:t>
            </w:r>
            <w:proofErr w:type="spellStart"/>
            <w:r w:rsidRPr="000B1A26">
              <w:rPr>
                <w:i/>
                <w:szCs w:val="24"/>
                <w:lang w:val="lv-LV"/>
              </w:rPr>
              <w:t>Euratom</w:t>
            </w:r>
            <w:proofErr w:type="spellEnd"/>
            <w:r w:rsidRPr="000B1A26">
              <w:rPr>
                <w:i/>
                <w:szCs w:val="24"/>
                <w:lang w:val="lv-LV"/>
              </w:rPr>
              <w:t xml:space="preserve"> </w:t>
            </w:r>
            <w:r w:rsidRPr="000B1A26">
              <w:rPr>
                <w:szCs w:val="24"/>
                <w:lang w:val="lv-LV"/>
              </w:rPr>
              <w:t>līgums</w:t>
            </w:r>
            <w:r w:rsidRPr="000B1A26">
              <w:rPr>
                <w:i/>
                <w:szCs w:val="24"/>
                <w:lang w:val="lv-LV"/>
              </w:rPr>
              <w:t>)</w:t>
            </w:r>
            <w:r w:rsidRPr="000B1A26">
              <w:rPr>
                <w:szCs w:val="24"/>
                <w:lang w:val="lv-LV"/>
              </w:rPr>
              <w:t xml:space="preserve"> 33.pantam noteikumu projektu nepieciešams saskaņot ar Eiropas Komisiju (3 mēnešu termiņš).</w:t>
            </w:r>
          </w:p>
        </w:tc>
      </w:tr>
    </w:tbl>
    <w:p w:rsidR="00F51A5F" w:rsidRDefault="00F51A5F" w:rsidP="00B67005">
      <w:pPr>
        <w:pStyle w:val="naisf"/>
      </w:pPr>
      <w:r>
        <w:t> </w:t>
      </w:r>
    </w:p>
    <w:tbl>
      <w:tblPr>
        <w:tblW w:w="9342"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40"/>
        <w:gridCol w:w="2976"/>
        <w:gridCol w:w="2326"/>
      </w:tblGrid>
      <w:tr w:rsidR="00F51A5F" w:rsidTr="009952DD">
        <w:trPr>
          <w:trHeight w:val="792"/>
          <w:jc w:val="center"/>
        </w:trPr>
        <w:tc>
          <w:tcPr>
            <w:tcW w:w="9342" w:type="dxa"/>
            <w:gridSpan w:val="3"/>
          </w:tcPr>
          <w:p w:rsidR="00F51A5F" w:rsidRDefault="00F51A5F">
            <w:pPr>
              <w:pStyle w:val="naisnod"/>
              <w:spacing w:before="0" w:after="120"/>
            </w:pPr>
            <w:r>
              <w:t> 2.tabula</w:t>
            </w:r>
          </w:p>
          <w:p w:rsidR="00F51A5F" w:rsidRDefault="00F51A5F">
            <w:pPr>
              <w:pStyle w:val="naisnod"/>
              <w:spacing w:before="0" w:after="120"/>
            </w:pPr>
            <w:r>
              <w:t>Ar tiesību akta projektu uzņemtās saistības, kas izriet no starptautiskajiem tiesību aktiem vai starptautiskas institūcijas vai organizācijas dokumentiem</w:t>
            </w:r>
          </w:p>
          <w:p w:rsidR="00F51A5F" w:rsidRDefault="00F51A5F">
            <w:pPr>
              <w:pStyle w:val="naisnod"/>
              <w:spacing w:before="0" w:after="120"/>
            </w:pPr>
            <w:r>
              <w:t>Pasākumi šo saistību izpildei</w:t>
            </w:r>
          </w:p>
        </w:tc>
      </w:tr>
      <w:tr w:rsidR="00F51A5F" w:rsidTr="009952DD">
        <w:trPr>
          <w:trHeight w:val="1596"/>
          <w:jc w:val="center"/>
        </w:trPr>
        <w:tc>
          <w:tcPr>
            <w:tcW w:w="4040" w:type="dxa"/>
          </w:tcPr>
          <w:p w:rsidR="00F51A5F" w:rsidRDefault="00F51A5F">
            <w:pPr>
              <w:pStyle w:val="naiskr"/>
              <w:spacing w:before="0" w:after="120"/>
              <w:jc w:val="both"/>
            </w:pPr>
            <w:r>
              <w:t>Attiecīgā starptautiskā tiesību akta vai starptautiskas institūcijas vai organizācijas dokumenta (turpmāk – starptautiskais dokuments) datums, numurs un nosaukums</w:t>
            </w:r>
          </w:p>
        </w:tc>
        <w:tc>
          <w:tcPr>
            <w:tcW w:w="5302" w:type="dxa"/>
            <w:gridSpan w:val="2"/>
          </w:tcPr>
          <w:p w:rsidR="00F51A5F" w:rsidRDefault="00F51A5F">
            <w:pPr>
              <w:spacing w:after="120"/>
              <w:jc w:val="both"/>
            </w:pPr>
            <w:r w:rsidRPr="00CE1B01">
              <w:t>Projekts šo jomu neskar.</w:t>
            </w:r>
          </w:p>
        </w:tc>
      </w:tr>
      <w:tr w:rsidR="00F51A5F" w:rsidTr="009952DD">
        <w:trPr>
          <w:trHeight w:val="341"/>
          <w:jc w:val="center"/>
        </w:trPr>
        <w:tc>
          <w:tcPr>
            <w:tcW w:w="4040" w:type="dxa"/>
          </w:tcPr>
          <w:p w:rsidR="00F51A5F" w:rsidRDefault="00F51A5F">
            <w:pPr>
              <w:pStyle w:val="naisc"/>
              <w:spacing w:before="0" w:after="120"/>
            </w:pPr>
            <w:r>
              <w:t> A</w:t>
            </w:r>
          </w:p>
        </w:tc>
        <w:tc>
          <w:tcPr>
            <w:tcW w:w="2976" w:type="dxa"/>
          </w:tcPr>
          <w:p w:rsidR="00F51A5F" w:rsidRDefault="00F51A5F">
            <w:pPr>
              <w:pStyle w:val="naisc"/>
              <w:spacing w:before="0" w:after="120"/>
            </w:pPr>
            <w:r>
              <w:t> B</w:t>
            </w:r>
          </w:p>
        </w:tc>
        <w:tc>
          <w:tcPr>
            <w:tcW w:w="2326" w:type="dxa"/>
          </w:tcPr>
          <w:p w:rsidR="00F51A5F" w:rsidRDefault="00F51A5F">
            <w:pPr>
              <w:pStyle w:val="naisc"/>
              <w:spacing w:before="0" w:after="120"/>
            </w:pPr>
            <w:r>
              <w:t> C</w:t>
            </w:r>
          </w:p>
        </w:tc>
      </w:tr>
      <w:tr w:rsidR="00F51A5F" w:rsidTr="009952DD">
        <w:trPr>
          <w:trHeight w:val="341"/>
          <w:jc w:val="center"/>
        </w:trPr>
        <w:tc>
          <w:tcPr>
            <w:tcW w:w="4040" w:type="dxa"/>
          </w:tcPr>
          <w:p w:rsidR="00F51A5F" w:rsidRDefault="00F51A5F" w:rsidP="00DE1ECE">
            <w:pPr>
              <w:jc w:val="center"/>
            </w:pPr>
            <w:r w:rsidRPr="00CE1B01">
              <w:t>Projekts šo jomu neskar.</w:t>
            </w:r>
          </w:p>
        </w:tc>
        <w:tc>
          <w:tcPr>
            <w:tcW w:w="2976" w:type="dxa"/>
          </w:tcPr>
          <w:p w:rsidR="00F51A5F" w:rsidRDefault="00F51A5F" w:rsidP="00DE1ECE">
            <w:pPr>
              <w:jc w:val="center"/>
            </w:pPr>
            <w:r w:rsidRPr="00CE1B01">
              <w:t>Projekts šo jomu neskar.</w:t>
            </w:r>
          </w:p>
        </w:tc>
        <w:tc>
          <w:tcPr>
            <w:tcW w:w="2326" w:type="dxa"/>
          </w:tcPr>
          <w:p w:rsidR="00F51A5F" w:rsidRDefault="00F51A5F" w:rsidP="00DE1ECE">
            <w:pPr>
              <w:jc w:val="center"/>
            </w:pPr>
            <w:r w:rsidRPr="00CE1B01">
              <w:t>Projekts šo jomu neskar.</w:t>
            </w:r>
          </w:p>
        </w:tc>
      </w:tr>
      <w:tr w:rsidR="00F51A5F" w:rsidTr="009952DD">
        <w:trPr>
          <w:trHeight w:val="161"/>
          <w:jc w:val="center"/>
        </w:trPr>
        <w:tc>
          <w:tcPr>
            <w:tcW w:w="4040" w:type="dxa"/>
          </w:tcPr>
          <w:p w:rsidR="00F51A5F" w:rsidRDefault="00F51A5F">
            <w:pPr>
              <w:pStyle w:val="naiskr"/>
              <w:spacing w:before="0" w:after="120"/>
              <w:jc w:val="both"/>
            </w:pPr>
            <w:r>
              <w:t>Vai starptautiskajā dokumentā paredzētās saistības nav pretrunā ar jau esošajām Latvijas Republikas starptautiskajām saistībām</w:t>
            </w:r>
          </w:p>
        </w:tc>
        <w:tc>
          <w:tcPr>
            <w:tcW w:w="5302" w:type="dxa"/>
            <w:gridSpan w:val="2"/>
          </w:tcPr>
          <w:p w:rsidR="00F51A5F" w:rsidRDefault="00F51A5F">
            <w:pPr>
              <w:pStyle w:val="naiskr"/>
              <w:spacing w:before="0" w:after="120"/>
              <w:jc w:val="both"/>
            </w:pPr>
            <w:r w:rsidRPr="00CE1B01">
              <w:t>Projekts šo jomu neskar.</w:t>
            </w:r>
          </w:p>
        </w:tc>
      </w:tr>
      <w:tr w:rsidR="00F51A5F" w:rsidTr="009952DD">
        <w:trPr>
          <w:trHeight w:val="325"/>
          <w:jc w:val="center"/>
        </w:trPr>
        <w:tc>
          <w:tcPr>
            <w:tcW w:w="4040" w:type="dxa"/>
          </w:tcPr>
          <w:p w:rsidR="00F51A5F" w:rsidRDefault="00F51A5F">
            <w:pPr>
              <w:pStyle w:val="naiskr"/>
              <w:spacing w:before="0" w:after="120"/>
            </w:pPr>
            <w:r>
              <w:t> Cita informācija</w:t>
            </w:r>
          </w:p>
        </w:tc>
        <w:tc>
          <w:tcPr>
            <w:tcW w:w="5302" w:type="dxa"/>
            <w:gridSpan w:val="2"/>
          </w:tcPr>
          <w:p w:rsidR="00F51A5F" w:rsidRDefault="00F51A5F">
            <w:pPr>
              <w:pStyle w:val="naiskr"/>
              <w:spacing w:before="0" w:after="120"/>
            </w:pPr>
            <w:r>
              <w:t>Nav</w:t>
            </w:r>
          </w:p>
        </w:tc>
      </w:tr>
    </w:tbl>
    <w:p w:rsidR="00F51A5F" w:rsidRPr="009C4918" w:rsidRDefault="00F51A5F" w:rsidP="00E116C7">
      <w:pPr>
        <w:pStyle w:val="naiskr"/>
        <w:spacing w:before="0" w:after="120"/>
        <w:ind w:left="104" w:right="57"/>
        <w:jc w:val="center"/>
      </w:pPr>
    </w:p>
    <w:tbl>
      <w:tblPr>
        <w:tblW w:w="9342" w:type="dxa"/>
        <w:jc w:val="center"/>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83"/>
        <w:gridCol w:w="5859"/>
      </w:tblGrid>
      <w:tr w:rsidR="00F51A5F" w:rsidRPr="009C4918" w:rsidTr="000629B5">
        <w:trPr>
          <w:trHeight w:val="381"/>
          <w:jc w:val="center"/>
        </w:trPr>
        <w:tc>
          <w:tcPr>
            <w:tcW w:w="9342" w:type="dxa"/>
            <w:gridSpan w:val="2"/>
          </w:tcPr>
          <w:p w:rsidR="00F51A5F" w:rsidRPr="009C4918" w:rsidRDefault="00F51A5F" w:rsidP="000629B5">
            <w:pPr>
              <w:pStyle w:val="naiskr"/>
              <w:spacing w:before="120" w:after="120"/>
              <w:ind w:left="57" w:right="57"/>
              <w:jc w:val="center"/>
            </w:pPr>
            <w:r w:rsidRPr="009C4918">
              <w:rPr>
                <w:b/>
              </w:rPr>
              <w:t>VI. Sabiedrības līdzdalība un šīs līdzdalības rezultāti</w:t>
            </w:r>
          </w:p>
        </w:tc>
      </w:tr>
      <w:tr w:rsidR="00F51A5F" w:rsidRPr="009C4918" w:rsidTr="009952DD">
        <w:trPr>
          <w:trHeight w:val="553"/>
          <w:jc w:val="center"/>
        </w:trPr>
        <w:tc>
          <w:tcPr>
            <w:tcW w:w="3483" w:type="dxa"/>
          </w:tcPr>
          <w:p w:rsidR="00F51A5F" w:rsidRPr="009C4918" w:rsidRDefault="00F51A5F" w:rsidP="000629B5">
            <w:pPr>
              <w:pStyle w:val="naiskr"/>
              <w:tabs>
                <w:tab w:val="left" w:pos="170"/>
              </w:tabs>
              <w:spacing w:before="0" w:after="120"/>
              <w:ind w:left="57" w:right="57"/>
              <w:jc w:val="both"/>
            </w:pPr>
            <w:r w:rsidRPr="009C4918">
              <w:t>1.</w:t>
            </w:r>
            <w:r>
              <w:t xml:space="preserve"> </w:t>
            </w:r>
            <w:r w:rsidRPr="009C4918">
              <w:t>Sabiedrības informēšana par projekta izstrādes uzsākšanu</w:t>
            </w:r>
          </w:p>
        </w:tc>
        <w:tc>
          <w:tcPr>
            <w:tcW w:w="5859" w:type="dxa"/>
          </w:tcPr>
          <w:p w:rsidR="00F51A5F" w:rsidRDefault="001D4B0F" w:rsidP="000629B5">
            <w:pPr>
              <w:pStyle w:val="naiskr"/>
              <w:spacing w:before="0" w:after="120"/>
              <w:ind w:left="57" w:right="57"/>
              <w:jc w:val="both"/>
            </w:pPr>
            <w:r>
              <w:t>P</w:t>
            </w:r>
            <w:r w:rsidR="00F51A5F" w:rsidRPr="009C4918">
              <w:t xml:space="preserve">rojekts </w:t>
            </w:r>
            <w:r w:rsidR="00ED08AF">
              <w:t>2012.gada 31.oktobrī</w:t>
            </w:r>
            <w:r w:rsidR="00F51A5F" w:rsidRPr="00ED45B9">
              <w:t xml:space="preserve"> ievietots VARAM interneta </w:t>
            </w:r>
            <w:proofErr w:type="spellStart"/>
            <w:r w:rsidR="00F51A5F" w:rsidRPr="00ED45B9">
              <w:t>mājaslapā</w:t>
            </w:r>
            <w:proofErr w:type="spellEnd"/>
            <w:r w:rsidR="00F51A5F" w:rsidRPr="00ED45B9">
              <w:t xml:space="preserve"> (</w:t>
            </w:r>
            <w:hyperlink r:id="rId10" w:history="1">
              <w:r w:rsidR="00F51A5F" w:rsidRPr="00ED45B9">
                <w:rPr>
                  <w:rStyle w:val="Hyperlink"/>
                </w:rPr>
                <w:t>www.varam.gov.lv</w:t>
              </w:r>
            </w:hyperlink>
            <w:r w:rsidR="00F51A5F" w:rsidRPr="00ED45B9">
              <w:t>).</w:t>
            </w:r>
            <w:r w:rsidR="00F51A5F" w:rsidRPr="009C4918">
              <w:t xml:space="preserve"> </w:t>
            </w:r>
          </w:p>
          <w:p w:rsidR="00F51A5F" w:rsidRPr="00ED45B9" w:rsidRDefault="001D4B0F" w:rsidP="00F503CD">
            <w:pPr>
              <w:pStyle w:val="naiskr"/>
              <w:spacing w:before="0" w:after="120"/>
              <w:ind w:left="57" w:right="57"/>
              <w:jc w:val="both"/>
              <w:rPr>
                <w:color w:val="FF0000"/>
              </w:rPr>
            </w:pPr>
            <w:r>
              <w:t>P</w:t>
            </w:r>
            <w:r w:rsidR="00F51A5F" w:rsidRPr="009C4918">
              <w:t>rojekta izstrādē piedalījās darba grupa, kurā ir iekļauti pārstāvji no nevalstiskajām organizācijām, kur</w:t>
            </w:r>
            <w:r w:rsidR="00F51A5F">
              <w:t>as pārstāv tos komersantus, k</w:t>
            </w:r>
            <w:r w:rsidR="00F503CD">
              <w:t>as</w:t>
            </w:r>
            <w:r w:rsidR="00F51A5F">
              <w:t xml:space="preserve"> veic darbības </w:t>
            </w:r>
            <w:r w:rsidR="00F51A5F" w:rsidRPr="009C4918">
              <w:t xml:space="preserve">ar jonizējošā starojuma </w:t>
            </w:r>
            <w:r w:rsidR="00F51A5F" w:rsidRPr="009C4918">
              <w:lastRenderedPageBreak/>
              <w:t>avotiem</w:t>
            </w:r>
            <w:r w:rsidR="00F51A5F">
              <w:t xml:space="preserve"> medicīnā (skatīt I. sadaļas 5.punktu)</w:t>
            </w:r>
            <w:r w:rsidR="00F51A5F" w:rsidRPr="009C4918">
              <w:t>.</w:t>
            </w:r>
          </w:p>
        </w:tc>
      </w:tr>
      <w:tr w:rsidR="00F51A5F" w:rsidRPr="009C4918" w:rsidTr="009952DD">
        <w:trPr>
          <w:trHeight w:val="339"/>
          <w:jc w:val="center"/>
        </w:trPr>
        <w:tc>
          <w:tcPr>
            <w:tcW w:w="3483" w:type="dxa"/>
          </w:tcPr>
          <w:p w:rsidR="00F51A5F" w:rsidRPr="009C4918" w:rsidRDefault="00F51A5F" w:rsidP="000629B5">
            <w:pPr>
              <w:pStyle w:val="naiskr"/>
              <w:spacing w:before="0" w:after="120"/>
              <w:ind w:left="57" w:right="57"/>
              <w:jc w:val="both"/>
            </w:pPr>
            <w:r w:rsidRPr="009C4918">
              <w:lastRenderedPageBreak/>
              <w:t xml:space="preserve">2. Sabiedrības līdzdalība projekta izstrādē </w:t>
            </w:r>
          </w:p>
        </w:tc>
        <w:tc>
          <w:tcPr>
            <w:tcW w:w="5859" w:type="dxa"/>
          </w:tcPr>
          <w:p w:rsidR="00F51A5F" w:rsidRPr="009C4918" w:rsidRDefault="00F51A5F" w:rsidP="00BE1F45">
            <w:pPr>
              <w:pStyle w:val="naiskr"/>
              <w:spacing w:before="0" w:after="120"/>
              <w:ind w:left="57" w:right="57"/>
              <w:jc w:val="both"/>
            </w:pPr>
            <w:r w:rsidRPr="009C4918">
              <w:t>Noteikumu projekta izstrādē piedalījās darba grupa, kurā ir iekļauti pārstāvji no nevalstiskajām organizācijām, kur</w:t>
            </w:r>
            <w:r>
              <w:t xml:space="preserve">as pārstāv tos komersantus, kuri veic darbības </w:t>
            </w:r>
            <w:r w:rsidRPr="009C4918">
              <w:t>ar jonizējošā starojuma avotiem</w:t>
            </w:r>
            <w:r>
              <w:t xml:space="preserve"> medicīnā (skatīt I. sadaļas 5.punktu)</w:t>
            </w:r>
            <w:r w:rsidRPr="009C4918">
              <w:t>.</w:t>
            </w:r>
            <w:r w:rsidR="00BE1F45" w:rsidRPr="00006E26">
              <w:rPr>
                <w:highlight w:val="yellow"/>
                <w:lang w:eastAsia="en-US"/>
              </w:rPr>
              <w:t xml:space="preserve"> </w:t>
            </w:r>
          </w:p>
        </w:tc>
      </w:tr>
      <w:tr w:rsidR="00F51A5F" w:rsidRPr="007C0F2C" w:rsidTr="009952DD">
        <w:trPr>
          <w:trHeight w:val="129"/>
          <w:jc w:val="center"/>
        </w:trPr>
        <w:tc>
          <w:tcPr>
            <w:tcW w:w="3483" w:type="dxa"/>
          </w:tcPr>
          <w:p w:rsidR="00F51A5F" w:rsidRPr="009C4918" w:rsidRDefault="00F51A5F" w:rsidP="000629B5">
            <w:pPr>
              <w:pStyle w:val="naiskr"/>
              <w:spacing w:before="0" w:after="120"/>
              <w:ind w:left="57" w:right="57"/>
              <w:jc w:val="both"/>
            </w:pPr>
            <w:r w:rsidRPr="009C4918">
              <w:t>3.</w:t>
            </w:r>
            <w:r>
              <w:t xml:space="preserve"> </w:t>
            </w:r>
            <w:r w:rsidRPr="009C4918">
              <w:t xml:space="preserve">Sabiedrības līdzdalības rezultāti </w:t>
            </w:r>
          </w:p>
        </w:tc>
        <w:tc>
          <w:tcPr>
            <w:tcW w:w="5859" w:type="dxa"/>
          </w:tcPr>
          <w:p w:rsidR="00F51A5F" w:rsidRPr="00444C8D" w:rsidRDefault="00F51A5F" w:rsidP="000629B5">
            <w:pPr>
              <w:spacing w:after="120"/>
              <w:jc w:val="both"/>
            </w:pPr>
            <w:r>
              <w:t xml:space="preserve"> Darba grupas pārstāvji </w:t>
            </w:r>
            <w:r w:rsidR="00AD1C7B">
              <w:t xml:space="preserve">kopumā </w:t>
            </w:r>
            <w:r>
              <w:t>atbalsta noteikumu projektu.</w:t>
            </w:r>
          </w:p>
        </w:tc>
      </w:tr>
      <w:tr w:rsidR="00F51A5F" w:rsidRPr="00B65E88" w:rsidTr="009952DD">
        <w:trPr>
          <w:trHeight w:val="397"/>
          <w:jc w:val="center"/>
        </w:trPr>
        <w:tc>
          <w:tcPr>
            <w:tcW w:w="3483" w:type="dxa"/>
          </w:tcPr>
          <w:p w:rsidR="00F51A5F" w:rsidRPr="00B65E88" w:rsidRDefault="00F51A5F" w:rsidP="000629B5">
            <w:pPr>
              <w:pStyle w:val="naiskr"/>
              <w:spacing w:before="0" w:after="120"/>
              <w:ind w:left="57" w:right="57"/>
              <w:jc w:val="both"/>
            </w:pPr>
            <w:r w:rsidRPr="00B65E88">
              <w:t>4.</w:t>
            </w:r>
            <w:r>
              <w:t xml:space="preserve"> </w:t>
            </w:r>
            <w:r w:rsidRPr="00B65E88">
              <w:t xml:space="preserve">Saeimas </w:t>
            </w:r>
            <w:r w:rsidRPr="00D26133">
              <w:t>un ekspertu līdzdalība</w:t>
            </w:r>
          </w:p>
        </w:tc>
        <w:tc>
          <w:tcPr>
            <w:tcW w:w="5859" w:type="dxa"/>
          </w:tcPr>
          <w:p w:rsidR="00F51A5F" w:rsidRPr="00BE1F45" w:rsidRDefault="00BE1F45" w:rsidP="009952DD">
            <w:pPr>
              <w:pStyle w:val="Footer"/>
              <w:tabs>
                <w:tab w:val="clear" w:pos="4153"/>
                <w:tab w:val="clear" w:pos="8306"/>
              </w:tabs>
              <w:spacing w:after="120"/>
              <w:ind w:left="40" w:right="76" w:hanging="6"/>
              <w:jc w:val="both"/>
              <w:rPr>
                <w:rFonts w:ascii="Times New Roman" w:hAnsi="Times New Roman"/>
                <w:sz w:val="24"/>
                <w:szCs w:val="24"/>
                <w:lang w:eastAsia="en-US"/>
              </w:rPr>
            </w:pPr>
            <w:r w:rsidRPr="00BE1F45">
              <w:rPr>
                <w:rFonts w:ascii="Times New Roman" w:hAnsi="Times New Roman"/>
                <w:sz w:val="24"/>
                <w:szCs w:val="24"/>
                <w:lang w:eastAsia="en-US"/>
              </w:rPr>
              <w:t xml:space="preserve">Noteikumu projekta 2.pielikums, kurā ir noteikti </w:t>
            </w:r>
            <w:proofErr w:type="spellStart"/>
            <w:r w:rsidRPr="00BE1F45">
              <w:rPr>
                <w:rFonts w:ascii="Times New Roman" w:hAnsi="Times New Roman"/>
                <w:sz w:val="24"/>
                <w:szCs w:val="24"/>
                <w:lang w:eastAsia="en-US"/>
              </w:rPr>
              <w:t>radioloģisko</w:t>
            </w:r>
            <w:proofErr w:type="spellEnd"/>
            <w:r w:rsidRPr="00BE1F45">
              <w:rPr>
                <w:rFonts w:ascii="Times New Roman" w:hAnsi="Times New Roman"/>
                <w:sz w:val="24"/>
                <w:szCs w:val="24"/>
                <w:lang w:eastAsia="en-US"/>
              </w:rPr>
              <w:t xml:space="preserve"> ierīču tehnisko parametru minimālie atbilstības kritēriji un mērīšanas nosacījumi, tika izstrādāts sadarbojoties ar ekspertiem, kuri veic </w:t>
            </w:r>
            <w:proofErr w:type="spellStart"/>
            <w:r w:rsidRPr="00BE1F45">
              <w:rPr>
                <w:rFonts w:ascii="Times New Roman" w:hAnsi="Times New Roman"/>
                <w:sz w:val="24"/>
                <w:szCs w:val="24"/>
                <w:lang w:eastAsia="en-US"/>
              </w:rPr>
              <w:t>radioloģisko</w:t>
            </w:r>
            <w:proofErr w:type="spellEnd"/>
            <w:r w:rsidRPr="00BE1F45">
              <w:rPr>
                <w:rFonts w:ascii="Times New Roman" w:hAnsi="Times New Roman"/>
                <w:sz w:val="24"/>
                <w:szCs w:val="24"/>
                <w:lang w:eastAsia="en-US"/>
              </w:rPr>
              <w:t xml:space="preserve"> ierīču funkciju atbilstības novērtēšanu (tehnisko uzraudzību).</w:t>
            </w:r>
          </w:p>
        </w:tc>
      </w:tr>
      <w:tr w:rsidR="00F51A5F" w:rsidRPr="00B65E88" w:rsidTr="009952DD">
        <w:trPr>
          <w:trHeight w:val="476"/>
          <w:jc w:val="center"/>
        </w:trPr>
        <w:tc>
          <w:tcPr>
            <w:tcW w:w="3483" w:type="dxa"/>
          </w:tcPr>
          <w:p w:rsidR="00F51A5F" w:rsidRPr="00B65E88" w:rsidRDefault="00F51A5F" w:rsidP="000629B5">
            <w:pPr>
              <w:pStyle w:val="naiskr"/>
              <w:spacing w:before="0" w:after="0"/>
              <w:ind w:left="57" w:right="57"/>
            </w:pPr>
            <w:r w:rsidRPr="00B65E88">
              <w:t>5.</w:t>
            </w:r>
            <w:r>
              <w:t xml:space="preserve"> </w:t>
            </w:r>
            <w:r w:rsidRPr="00B65E88">
              <w:t>Cita informācija</w:t>
            </w:r>
          </w:p>
        </w:tc>
        <w:tc>
          <w:tcPr>
            <w:tcW w:w="5859" w:type="dxa"/>
          </w:tcPr>
          <w:p w:rsidR="00F51A5F" w:rsidRPr="00B65E88" w:rsidRDefault="00F51A5F" w:rsidP="001A5AA7">
            <w:pPr>
              <w:pStyle w:val="naiskr"/>
              <w:spacing w:before="0" w:after="0"/>
              <w:ind w:left="57" w:right="57"/>
              <w:jc w:val="both"/>
            </w:pPr>
            <w:r w:rsidRPr="00B65E88">
              <w:t>Nav</w:t>
            </w:r>
          </w:p>
        </w:tc>
      </w:tr>
    </w:tbl>
    <w:p w:rsidR="00F51A5F" w:rsidRDefault="00F51A5F" w:rsidP="00E116C7">
      <w:pPr>
        <w:pStyle w:val="naiskr"/>
        <w:spacing w:before="0" w:after="120"/>
        <w:ind w:left="104" w:right="57"/>
        <w:jc w:val="center"/>
      </w:pPr>
    </w:p>
    <w:tbl>
      <w:tblPr>
        <w:tblW w:w="927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111"/>
        <w:gridCol w:w="5161"/>
      </w:tblGrid>
      <w:tr w:rsidR="00F51A5F" w:rsidRPr="00380A54" w:rsidTr="009952DD">
        <w:tc>
          <w:tcPr>
            <w:tcW w:w="9272" w:type="dxa"/>
            <w:gridSpan w:val="2"/>
          </w:tcPr>
          <w:p w:rsidR="00F51A5F" w:rsidRPr="00380A54" w:rsidRDefault="00F51A5F" w:rsidP="000629B5">
            <w:pPr>
              <w:spacing w:before="120" w:after="120"/>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F51A5F" w:rsidRPr="00380A54" w:rsidTr="009952DD">
        <w:trPr>
          <w:trHeight w:val="607"/>
        </w:trPr>
        <w:tc>
          <w:tcPr>
            <w:tcW w:w="4111" w:type="dxa"/>
          </w:tcPr>
          <w:p w:rsidR="00F51A5F" w:rsidRPr="00380A54" w:rsidRDefault="00F51A5F" w:rsidP="009C4918">
            <w:pPr>
              <w:spacing w:after="120"/>
              <w:ind w:right="-57"/>
              <w:jc w:val="both"/>
            </w:pPr>
            <w:r w:rsidRPr="00380A54">
              <w:t xml:space="preserve">1. Projekta izpildē iesaistītās institūcijas </w:t>
            </w:r>
          </w:p>
        </w:tc>
        <w:tc>
          <w:tcPr>
            <w:tcW w:w="5161" w:type="dxa"/>
          </w:tcPr>
          <w:p w:rsidR="00F51A5F" w:rsidRPr="00116648" w:rsidRDefault="00116648" w:rsidP="00ED08AF">
            <w:pPr>
              <w:pStyle w:val="Footer"/>
              <w:tabs>
                <w:tab w:val="clear" w:pos="4153"/>
                <w:tab w:val="clear" w:pos="8306"/>
              </w:tabs>
              <w:spacing w:after="120"/>
              <w:jc w:val="both"/>
              <w:rPr>
                <w:rFonts w:ascii="Times New Roman" w:hAnsi="Times New Roman"/>
                <w:sz w:val="24"/>
                <w:szCs w:val="24"/>
                <w:lang w:eastAsia="en-US"/>
              </w:rPr>
            </w:pPr>
            <w:r>
              <w:rPr>
                <w:rFonts w:ascii="Times New Roman" w:hAnsi="Times New Roman"/>
                <w:sz w:val="24"/>
                <w:szCs w:val="24"/>
                <w:lang w:eastAsia="en-US"/>
              </w:rPr>
              <w:t>VVD RDC</w:t>
            </w:r>
            <w:r w:rsidR="00F51A5F" w:rsidRPr="00644493">
              <w:rPr>
                <w:rFonts w:ascii="Times New Roman" w:hAnsi="Times New Roman"/>
                <w:sz w:val="24"/>
                <w:szCs w:val="24"/>
                <w:lang w:eastAsia="en-US"/>
              </w:rPr>
              <w:t>,</w:t>
            </w:r>
            <w:r w:rsidR="00BE1F45">
              <w:rPr>
                <w:rFonts w:ascii="Times New Roman" w:hAnsi="Times New Roman"/>
                <w:sz w:val="24"/>
                <w:szCs w:val="24"/>
                <w:lang w:eastAsia="en-US"/>
              </w:rPr>
              <w:t xml:space="preserve"> Veselības inspekcija,</w:t>
            </w:r>
            <w:r w:rsidR="00F51A5F" w:rsidRPr="00644493">
              <w:rPr>
                <w:rFonts w:ascii="Times New Roman" w:hAnsi="Times New Roman"/>
                <w:sz w:val="24"/>
                <w:szCs w:val="24"/>
                <w:lang w:eastAsia="en-US"/>
              </w:rPr>
              <w:t xml:space="preserve"> Nacionālais veselības dienests</w:t>
            </w:r>
            <w:r w:rsidR="00ED08AF">
              <w:rPr>
                <w:rFonts w:ascii="Times New Roman" w:hAnsi="Times New Roman"/>
                <w:sz w:val="24"/>
                <w:szCs w:val="24"/>
                <w:lang w:eastAsia="en-US"/>
              </w:rPr>
              <w:t>,</w:t>
            </w:r>
            <w:r w:rsidR="00F51A5F" w:rsidRPr="00644493">
              <w:rPr>
                <w:rFonts w:ascii="Times New Roman" w:hAnsi="Times New Roman"/>
                <w:sz w:val="24"/>
                <w:szCs w:val="24"/>
                <w:lang w:eastAsia="en-US"/>
              </w:rPr>
              <w:t xml:space="preserve"> Zāļu valsts aģentūra</w:t>
            </w:r>
            <w:r w:rsidR="00ED08AF">
              <w:rPr>
                <w:rFonts w:ascii="Times New Roman" w:hAnsi="Times New Roman"/>
                <w:sz w:val="24"/>
                <w:szCs w:val="24"/>
                <w:lang w:eastAsia="en-US"/>
              </w:rPr>
              <w:t>,</w:t>
            </w:r>
            <w:r w:rsidRPr="00ED08AF">
              <w:rPr>
                <w:rFonts w:ascii="Times New Roman" w:hAnsi="Times New Roman"/>
                <w:sz w:val="24"/>
                <w:szCs w:val="24"/>
                <w:lang w:eastAsia="en-US"/>
              </w:rPr>
              <w:t xml:space="preserve"> </w:t>
            </w:r>
            <w:r w:rsidRPr="00ED08AF">
              <w:rPr>
                <w:rFonts w:ascii="Times New Roman" w:hAnsi="Times New Roman"/>
                <w:sz w:val="24"/>
                <w:szCs w:val="24"/>
              </w:rPr>
              <w:t>Slimību profilakses un kontroles centrs</w:t>
            </w:r>
          </w:p>
        </w:tc>
      </w:tr>
      <w:tr w:rsidR="00F51A5F" w:rsidRPr="00380A54" w:rsidTr="009952DD">
        <w:trPr>
          <w:trHeight w:val="607"/>
        </w:trPr>
        <w:tc>
          <w:tcPr>
            <w:tcW w:w="4111" w:type="dxa"/>
          </w:tcPr>
          <w:p w:rsidR="00F51A5F" w:rsidRPr="00380A54" w:rsidRDefault="00F51A5F" w:rsidP="009C4918">
            <w:pPr>
              <w:spacing w:after="120"/>
              <w:ind w:right="-57"/>
              <w:jc w:val="both"/>
              <w:rPr>
                <w:szCs w:val="28"/>
              </w:rPr>
            </w:pPr>
            <w:r w:rsidRPr="00380A54">
              <w:t>2. Projekta izpildes ietekme uz pārvaldes funkcijām</w:t>
            </w:r>
          </w:p>
        </w:tc>
        <w:tc>
          <w:tcPr>
            <w:tcW w:w="5161" w:type="dxa"/>
          </w:tcPr>
          <w:p w:rsidR="00F51A5F" w:rsidRDefault="00116648" w:rsidP="00ED08AF">
            <w:pPr>
              <w:pStyle w:val="Footer"/>
              <w:tabs>
                <w:tab w:val="clear" w:pos="4153"/>
                <w:tab w:val="clear" w:pos="8306"/>
              </w:tabs>
              <w:spacing w:after="120"/>
              <w:jc w:val="both"/>
              <w:rPr>
                <w:rFonts w:ascii="Times New Roman" w:hAnsi="Times New Roman"/>
                <w:sz w:val="24"/>
                <w:szCs w:val="24"/>
                <w:lang w:eastAsia="en-US"/>
              </w:rPr>
            </w:pPr>
            <w:r w:rsidRPr="00ED08AF">
              <w:rPr>
                <w:rFonts w:ascii="Times New Roman" w:hAnsi="Times New Roman"/>
                <w:sz w:val="24"/>
                <w:szCs w:val="24"/>
                <w:lang w:eastAsia="en-US"/>
              </w:rPr>
              <w:t xml:space="preserve">VVD RDC nodrošinās </w:t>
            </w:r>
            <w:proofErr w:type="spellStart"/>
            <w:r w:rsidRPr="00ED08AF">
              <w:rPr>
                <w:rFonts w:ascii="Times New Roman" w:hAnsi="Times New Roman"/>
                <w:sz w:val="24"/>
                <w:szCs w:val="24"/>
                <w:lang w:eastAsia="en-US"/>
              </w:rPr>
              <w:t>radioloģisko</w:t>
            </w:r>
            <w:proofErr w:type="spellEnd"/>
            <w:r w:rsidRPr="00ED08AF">
              <w:rPr>
                <w:rFonts w:ascii="Times New Roman" w:hAnsi="Times New Roman"/>
                <w:sz w:val="24"/>
                <w:szCs w:val="24"/>
                <w:lang w:eastAsia="en-US"/>
              </w:rPr>
              <w:t xml:space="preserve"> ierīču kontroli un uzraudzību, tai skaitā kontrolēs, vai </w:t>
            </w:r>
            <w:proofErr w:type="spellStart"/>
            <w:r w:rsidRPr="00ED08AF">
              <w:rPr>
                <w:rFonts w:ascii="Times New Roman" w:hAnsi="Times New Roman"/>
                <w:sz w:val="24"/>
                <w:szCs w:val="24"/>
                <w:lang w:eastAsia="en-US"/>
              </w:rPr>
              <w:t>radioloģiskajām</w:t>
            </w:r>
            <w:proofErr w:type="spellEnd"/>
            <w:r w:rsidRPr="00ED08AF">
              <w:rPr>
                <w:rFonts w:ascii="Times New Roman" w:hAnsi="Times New Roman"/>
                <w:sz w:val="24"/>
                <w:szCs w:val="24"/>
                <w:lang w:eastAsia="en-US"/>
              </w:rPr>
              <w:t xml:space="preserve"> ierīcēm tiek nodrošināta funkciju atbilstības novērtēšana.</w:t>
            </w:r>
            <w:r>
              <w:rPr>
                <w:rFonts w:ascii="Times New Roman" w:hAnsi="Times New Roman"/>
                <w:sz w:val="24"/>
                <w:szCs w:val="24"/>
                <w:lang w:eastAsia="en-US"/>
              </w:rPr>
              <w:t xml:space="preserve"> </w:t>
            </w:r>
            <w:bookmarkStart w:id="4" w:name="_GoBack"/>
            <w:bookmarkEnd w:id="4"/>
          </w:p>
          <w:p w:rsidR="00565ED6" w:rsidRPr="00AE7EFF" w:rsidRDefault="00456DD5" w:rsidP="00ED08AF">
            <w:pPr>
              <w:pStyle w:val="Footer"/>
              <w:tabs>
                <w:tab w:val="clear" w:pos="4153"/>
                <w:tab w:val="clear" w:pos="8306"/>
              </w:tabs>
              <w:spacing w:after="120"/>
              <w:jc w:val="both"/>
              <w:rPr>
                <w:rFonts w:ascii="Times New Roman" w:hAnsi="Times New Roman"/>
                <w:sz w:val="24"/>
                <w:szCs w:val="24"/>
              </w:rPr>
            </w:pPr>
            <w:r w:rsidRPr="00AE7EFF">
              <w:rPr>
                <w:rFonts w:ascii="Times New Roman" w:hAnsi="Times New Roman"/>
                <w:sz w:val="24"/>
                <w:szCs w:val="24"/>
              </w:rPr>
              <w:t xml:space="preserve">Zāļu valsts aģentūra </w:t>
            </w:r>
            <w:r w:rsidR="00565ED6" w:rsidRPr="00AE7EFF">
              <w:rPr>
                <w:rFonts w:ascii="Times New Roman" w:hAnsi="Times New Roman"/>
                <w:sz w:val="24"/>
                <w:szCs w:val="24"/>
              </w:rPr>
              <w:t xml:space="preserve">nodrošinās prasības </w:t>
            </w:r>
            <w:proofErr w:type="spellStart"/>
            <w:r w:rsidR="00565ED6" w:rsidRPr="00AE7EFF">
              <w:rPr>
                <w:rFonts w:ascii="Times New Roman" w:hAnsi="Times New Roman"/>
                <w:sz w:val="24"/>
                <w:szCs w:val="24"/>
              </w:rPr>
              <w:t>radioloģisko</w:t>
            </w:r>
            <w:proofErr w:type="spellEnd"/>
            <w:r w:rsidR="00565ED6" w:rsidRPr="00AE7EFF">
              <w:rPr>
                <w:rFonts w:ascii="Times New Roman" w:hAnsi="Times New Roman"/>
                <w:sz w:val="24"/>
                <w:szCs w:val="24"/>
              </w:rPr>
              <w:t xml:space="preserve"> medicīnisko ierīču </w:t>
            </w:r>
            <w:proofErr w:type="spellStart"/>
            <w:r w:rsidR="00565ED6" w:rsidRPr="00AE7EFF">
              <w:rPr>
                <w:rFonts w:ascii="Times New Roman" w:hAnsi="Times New Roman"/>
                <w:sz w:val="24"/>
                <w:szCs w:val="24"/>
              </w:rPr>
              <w:t>vigilances</w:t>
            </w:r>
            <w:proofErr w:type="spellEnd"/>
            <w:r w:rsidR="00565ED6" w:rsidRPr="00AE7EFF">
              <w:rPr>
                <w:rFonts w:ascii="Times New Roman" w:hAnsi="Times New Roman"/>
                <w:sz w:val="24"/>
                <w:szCs w:val="24"/>
              </w:rPr>
              <w:t xml:space="preserve"> sistēmas nodrošināšanai, kā arī saņems informāciju no VVD RDC par aizliegumiem lietot </w:t>
            </w:r>
            <w:proofErr w:type="spellStart"/>
            <w:r w:rsidR="00565ED6" w:rsidRPr="00AE7EFF">
              <w:rPr>
                <w:rFonts w:ascii="Times New Roman" w:hAnsi="Times New Roman"/>
                <w:sz w:val="24"/>
                <w:szCs w:val="24"/>
              </w:rPr>
              <w:t>radioloģiskās</w:t>
            </w:r>
            <w:proofErr w:type="spellEnd"/>
            <w:r w:rsidR="00565ED6" w:rsidRPr="00AE7EFF">
              <w:rPr>
                <w:rFonts w:ascii="Times New Roman" w:hAnsi="Times New Roman"/>
                <w:sz w:val="24"/>
                <w:szCs w:val="24"/>
              </w:rPr>
              <w:t xml:space="preserve"> iekārtas </w:t>
            </w:r>
            <w:r w:rsidR="00AE7EFF" w:rsidRPr="00AE7EFF">
              <w:rPr>
                <w:rFonts w:ascii="Times New Roman" w:hAnsi="Times New Roman"/>
                <w:sz w:val="24"/>
                <w:szCs w:val="24"/>
              </w:rPr>
              <w:t xml:space="preserve">medicīnisko ierīču datubāzes nodrošināšanai. </w:t>
            </w:r>
          </w:p>
          <w:p w:rsidR="00AE7EFF" w:rsidRPr="00AE7EFF" w:rsidRDefault="00AE7EFF" w:rsidP="00565ED6">
            <w:pPr>
              <w:pStyle w:val="Footer"/>
              <w:tabs>
                <w:tab w:val="clear" w:pos="4153"/>
                <w:tab w:val="clear" w:pos="8306"/>
              </w:tabs>
              <w:spacing w:after="120"/>
              <w:ind w:firstLine="34"/>
              <w:jc w:val="both"/>
              <w:rPr>
                <w:rFonts w:ascii="Times New Roman" w:hAnsi="Times New Roman"/>
                <w:sz w:val="24"/>
                <w:szCs w:val="24"/>
              </w:rPr>
            </w:pPr>
            <w:r w:rsidRPr="00AE7EFF">
              <w:rPr>
                <w:rFonts w:ascii="Times New Roman" w:hAnsi="Times New Roman"/>
                <w:sz w:val="24"/>
                <w:szCs w:val="24"/>
              </w:rPr>
              <w:t>Veselības inspekcijai, pārraugot medicīnisko ierīču realizācijas, izplatīšanas, reģistrācijas, ekspluatācijas un tehniskās uzraudzības kārtību</w:t>
            </w:r>
            <w:r w:rsidR="00D74450">
              <w:rPr>
                <w:rFonts w:ascii="Times New Roman" w:hAnsi="Times New Roman"/>
                <w:sz w:val="24"/>
                <w:szCs w:val="24"/>
              </w:rPr>
              <w:t>,</w:t>
            </w:r>
            <w:r w:rsidRPr="00AE7EFF">
              <w:rPr>
                <w:rFonts w:ascii="Times New Roman" w:hAnsi="Times New Roman"/>
                <w:sz w:val="24"/>
                <w:szCs w:val="24"/>
              </w:rPr>
              <w:t xml:space="preserve"> būs tiesības pieprasīt operatoram apliecinājumus par </w:t>
            </w:r>
            <w:proofErr w:type="spellStart"/>
            <w:r w:rsidRPr="00AE7EFF">
              <w:rPr>
                <w:rFonts w:ascii="Times New Roman" w:hAnsi="Times New Roman"/>
                <w:sz w:val="24"/>
                <w:szCs w:val="24"/>
              </w:rPr>
              <w:t>radioloģisko</w:t>
            </w:r>
            <w:proofErr w:type="spellEnd"/>
            <w:r w:rsidRPr="00AE7EFF">
              <w:rPr>
                <w:rFonts w:ascii="Times New Roman" w:hAnsi="Times New Roman"/>
                <w:sz w:val="24"/>
                <w:szCs w:val="24"/>
              </w:rPr>
              <w:t xml:space="preserve"> ierīču elektrodrošības un funkciju atbilstības testēšanu. </w:t>
            </w:r>
          </w:p>
          <w:p w:rsidR="00565ED6" w:rsidRPr="00ED08AF" w:rsidRDefault="00B1138D" w:rsidP="00ED08AF">
            <w:pPr>
              <w:pStyle w:val="Footer"/>
              <w:tabs>
                <w:tab w:val="clear" w:pos="4153"/>
                <w:tab w:val="clear" w:pos="8306"/>
              </w:tabs>
              <w:spacing w:after="120"/>
              <w:ind w:firstLine="34"/>
              <w:jc w:val="both"/>
              <w:rPr>
                <w:rFonts w:ascii="Times New Roman" w:hAnsi="Times New Roman"/>
                <w:sz w:val="24"/>
                <w:szCs w:val="24"/>
                <w:lang w:eastAsia="en-US"/>
              </w:rPr>
            </w:pPr>
            <w:r>
              <w:rPr>
                <w:rFonts w:ascii="Times New Roman" w:hAnsi="Times New Roman"/>
                <w:sz w:val="24"/>
                <w:szCs w:val="24"/>
                <w:lang w:eastAsia="en-US"/>
              </w:rPr>
              <w:t xml:space="preserve">Nacionālais veselības dienests saņems informāciju </w:t>
            </w:r>
            <w:r w:rsidR="00ED08AF">
              <w:rPr>
                <w:rFonts w:ascii="Times New Roman" w:hAnsi="Times New Roman"/>
                <w:sz w:val="24"/>
                <w:szCs w:val="24"/>
                <w:lang w:eastAsia="en-US"/>
              </w:rPr>
              <w:t xml:space="preserve">no VVD RDC </w:t>
            </w:r>
            <w:r w:rsidRPr="00B1138D">
              <w:rPr>
                <w:rFonts w:ascii="Times New Roman" w:hAnsi="Times New Roman"/>
                <w:sz w:val="24"/>
                <w:szCs w:val="24"/>
                <w:lang w:eastAsia="en-US"/>
              </w:rPr>
              <w:t>par operatoriem piešķirtajām un anulētajām speciālajām atļaujām (licencēm) darbībām ar jonizējošā starojuma avotiem medicīnā</w:t>
            </w:r>
            <w:r>
              <w:rPr>
                <w:rFonts w:ascii="Times New Roman" w:hAnsi="Times New Roman"/>
                <w:sz w:val="24"/>
                <w:szCs w:val="24"/>
                <w:lang w:eastAsia="en-US"/>
              </w:rPr>
              <w:t xml:space="preserve">, no valsts budžeta līdzekļiem apmaksājamo medicīnas tehnoloģiju datubāzes veidošanai un uzturēšanai. </w:t>
            </w:r>
          </w:p>
        </w:tc>
      </w:tr>
      <w:tr w:rsidR="00F51A5F" w:rsidRPr="00380A54" w:rsidTr="009952DD">
        <w:trPr>
          <w:trHeight w:val="607"/>
        </w:trPr>
        <w:tc>
          <w:tcPr>
            <w:tcW w:w="4111" w:type="dxa"/>
          </w:tcPr>
          <w:p w:rsidR="00F51A5F" w:rsidRPr="00380A54" w:rsidRDefault="00F51A5F" w:rsidP="009C4918">
            <w:pPr>
              <w:spacing w:after="120"/>
              <w:jc w:val="both"/>
            </w:pPr>
            <w:r w:rsidRPr="00380A54">
              <w:lastRenderedPageBreak/>
              <w:t>3. Projekta izpildes ietekme uz pārvaldes institucionālo struktūru.</w:t>
            </w:r>
          </w:p>
          <w:p w:rsidR="00F51A5F" w:rsidRPr="00380A54" w:rsidRDefault="00F51A5F" w:rsidP="009C4918">
            <w:pPr>
              <w:spacing w:after="120"/>
              <w:jc w:val="both"/>
            </w:pPr>
            <w:r w:rsidRPr="00380A54">
              <w:t>Jaunu institūciju izveide</w:t>
            </w:r>
          </w:p>
        </w:tc>
        <w:tc>
          <w:tcPr>
            <w:tcW w:w="5161" w:type="dxa"/>
          </w:tcPr>
          <w:p w:rsidR="00F51A5F" w:rsidRDefault="00F51A5F" w:rsidP="009909A2">
            <w:pPr>
              <w:pStyle w:val="naisf"/>
              <w:spacing w:before="0" w:after="120"/>
              <w:ind w:firstLine="0"/>
            </w:pPr>
            <w:r>
              <w:t>Projekts šo jomu neskar.</w:t>
            </w:r>
          </w:p>
          <w:p w:rsidR="00F51A5F" w:rsidRPr="00380A54" w:rsidRDefault="00F51A5F" w:rsidP="009909A2">
            <w:pPr>
              <w:pStyle w:val="naisf"/>
              <w:spacing w:before="0" w:after="120"/>
              <w:ind w:firstLine="0"/>
              <w:rPr>
                <w:szCs w:val="28"/>
              </w:rPr>
            </w:pPr>
            <w:r w:rsidRPr="00514A7B">
              <w:t>Jaun</w:t>
            </w:r>
            <w:r>
              <w:t>u</w:t>
            </w:r>
            <w:r w:rsidRPr="00514A7B">
              <w:t xml:space="preserve"> institūcij</w:t>
            </w:r>
            <w:r>
              <w:t xml:space="preserve">u izveide </w:t>
            </w:r>
            <w:r w:rsidRPr="00514A7B">
              <w:t>netiek paredzēta.</w:t>
            </w:r>
            <w:r>
              <w:t xml:space="preserve"> </w:t>
            </w:r>
          </w:p>
        </w:tc>
      </w:tr>
      <w:tr w:rsidR="00F51A5F" w:rsidRPr="00380A54" w:rsidTr="009952DD">
        <w:trPr>
          <w:trHeight w:val="607"/>
        </w:trPr>
        <w:tc>
          <w:tcPr>
            <w:tcW w:w="4111" w:type="dxa"/>
          </w:tcPr>
          <w:p w:rsidR="00F51A5F" w:rsidRPr="00380A54" w:rsidRDefault="00F51A5F" w:rsidP="009C4918">
            <w:pPr>
              <w:spacing w:after="120"/>
              <w:jc w:val="both"/>
            </w:pPr>
            <w:r w:rsidRPr="00380A54">
              <w:t>4. Projekta izpildes ietekme uz pārvaldes institucionālo struktūru.</w:t>
            </w:r>
          </w:p>
          <w:p w:rsidR="00F51A5F" w:rsidRPr="00380A54" w:rsidRDefault="00F51A5F" w:rsidP="009C4918">
            <w:pPr>
              <w:spacing w:after="120"/>
              <w:jc w:val="both"/>
            </w:pPr>
            <w:r w:rsidRPr="00380A54">
              <w:t>Esošu institūciju likvidācija</w:t>
            </w:r>
            <w:r>
              <w:t xml:space="preserve"> </w:t>
            </w:r>
          </w:p>
        </w:tc>
        <w:tc>
          <w:tcPr>
            <w:tcW w:w="5161" w:type="dxa"/>
          </w:tcPr>
          <w:p w:rsidR="00F51A5F" w:rsidRDefault="00F51A5F" w:rsidP="009909A2">
            <w:pPr>
              <w:pStyle w:val="naisf"/>
              <w:spacing w:before="0" w:after="120"/>
              <w:ind w:firstLine="34"/>
            </w:pPr>
            <w:r>
              <w:t>Projekts šo jomu neskar.</w:t>
            </w:r>
          </w:p>
          <w:p w:rsidR="00F51A5F" w:rsidRPr="00380A54" w:rsidRDefault="00F51A5F" w:rsidP="009909A2">
            <w:pPr>
              <w:pStyle w:val="naisf"/>
              <w:spacing w:before="0" w:after="120"/>
              <w:ind w:firstLine="34"/>
              <w:rPr>
                <w:szCs w:val="28"/>
              </w:rPr>
            </w:pPr>
            <w:r w:rsidRPr="009640EB">
              <w:t>Esošu institūciju likvidācija</w:t>
            </w:r>
            <w:r>
              <w:t xml:space="preserve"> netiek paredzēta. </w:t>
            </w:r>
          </w:p>
        </w:tc>
      </w:tr>
      <w:tr w:rsidR="00F51A5F" w:rsidRPr="00380A54" w:rsidTr="009952DD">
        <w:trPr>
          <w:trHeight w:val="607"/>
        </w:trPr>
        <w:tc>
          <w:tcPr>
            <w:tcW w:w="4111" w:type="dxa"/>
          </w:tcPr>
          <w:p w:rsidR="00F51A5F" w:rsidRPr="00380A54" w:rsidRDefault="00F51A5F" w:rsidP="009C4918">
            <w:pPr>
              <w:spacing w:after="120"/>
              <w:jc w:val="both"/>
            </w:pPr>
            <w:r w:rsidRPr="00380A54">
              <w:t>5. Projekta izpildes ietekme uz pārvaldes institucionālo struktūru.</w:t>
            </w:r>
          </w:p>
          <w:p w:rsidR="00F51A5F" w:rsidRPr="00380A54" w:rsidRDefault="00F51A5F" w:rsidP="009C4918">
            <w:pPr>
              <w:spacing w:after="120"/>
              <w:jc w:val="both"/>
            </w:pPr>
            <w:r w:rsidRPr="00380A54">
              <w:t>Esošu institūciju reorganizācija</w:t>
            </w:r>
            <w:r>
              <w:t xml:space="preserve"> </w:t>
            </w:r>
          </w:p>
        </w:tc>
        <w:tc>
          <w:tcPr>
            <w:tcW w:w="5161" w:type="dxa"/>
          </w:tcPr>
          <w:p w:rsidR="00F51A5F" w:rsidRDefault="00F51A5F" w:rsidP="009909A2">
            <w:pPr>
              <w:pStyle w:val="naisf"/>
              <w:spacing w:before="0" w:after="120"/>
              <w:ind w:firstLine="34"/>
            </w:pPr>
            <w:r>
              <w:t>Projekts šo jomu neskar.</w:t>
            </w:r>
          </w:p>
          <w:p w:rsidR="00F51A5F" w:rsidRPr="00380A54" w:rsidRDefault="00F51A5F" w:rsidP="009909A2">
            <w:pPr>
              <w:pStyle w:val="naisf"/>
              <w:spacing w:before="0" w:after="120"/>
              <w:ind w:firstLine="34"/>
            </w:pPr>
            <w:r w:rsidRPr="009640EB">
              <w:t>Esošu institūciju reorganizācija</w:t>
            </w:r>
            <w:r>
              <w:t xml:space="preserve"> netiek paredzēta. </w:t>
            </w:r>
          </w:p>
        </w:tc>
      </w:tr>
      <w:tr w:rsidR="00F51A5F" w:rsidRPr="00380A54" w:rsidTr="009952DD">
        <w:tc>
          <w:tcPr>
            <w:tcW w:w="4111" w:type="dxa"/>
          </w:tcPr>
          <w:p w:rsidR="00F51A5F" w:rsidRPr="00380A54" w:rsidRDefault="00F51A5F" w:rsidP="009C4918">
            <w:pPr>
              <w:ind w:left="284" w:hanging="284"/>
              <w:jc w:val="both"/>
              <w:rPr>
                <w:szCs w:val="28"/>
              </w:rPr>
            </w:pPr>
            <w:r w:rsidRPr="00380A54">
              <w:rPr>
                <w:szCs w:val="28"/>
              </w:rPr>
              <w:t>6. Cita informācija</w:t>
            </w:r>
          </w:p>
        </w:tc>
        <w:tc>
          <w:tcPr>
            <w:tcW w:w="5161" w:type="dxa"/>
          </w:tcPr>
          <w:p w:rsidR="00F51A5F" w:rsidRPr="00380A54" w:rsidRDefault="00F51A5F" w:rsidP="00155A4D">
            <w:pPr>
              <w:rPr>
                <w:szCs w:val="28"/>
              </w:rPr>
            </w:pPr>
            <w:r w:rsidRPr="00380A54">
              <w:rPr>
                <w:szCs w:val="28"/>
              </w:rPr>
              <w:t xml:space="preserve">Nav </w:t>
            </w:r>
          </w:p>
        </w:tc>
      </w:tr>
    </w:tbl>
    <w:p w:rsidR="00F51A5F" w:rsidRPr="00380A54" w:rsidRDefault="00F51A5F" w:rsidP="00155A4D">
      <w:pPr>
        <w:pStyle w:val="Header"/>
        <w:rPr>
          <w:szCs w:val="28"/>
        </w:rPr>
      </w:pPr>
      <w:r w:rsidRPr="00380A54">
        <w:rPr>
          <w:szCs w:val="28"/>
        </w:rPr>
        <w:t xml:space="preserve">                 </w:t>
      </w:r>
    </w:p>
    <w:p w:rsidR="00F51A5F" w:rsidRDefault="00F51A5F" w:rsidP="00155A4D">
      <w:pPr>
        <w:tabs>
          <w:tab w:val="left" w:pos="0"/>
        </w:tabs>
        <w:jc w:val="both"/>
        <w:rPr>
          <w:rFonts w:ascii="TimesNewRomanPS-ItalicMT" w:hAnsi="TimesNewRomanPS-ItalicMT" w:cs="TimesNewRomanPS-ItalicMT"/>
          <w:b/>
          <w:i/>
          <w:iCs/>
          <w:sz w:val="28"/>
          <w:szCs w:val="28"/>
        </w:rPr>
      </w:pPr>
    </w:p>
    <w:p w:rsidR="00F51A5F" w:rsidRPr="000629B5" w:rsidRDefault="00F51A5F" w:rsidP="00155A4D">
      <w:pPr>
        <w:tabs>
          <w:tab w:val="left" w:pos="0"/>
        </w:tabs>
        <w:jc w:val="both"/>
        <w:rPr>
          <w:b/>
          <w:sz w:val="28"/>
          <w:szCs w:val="28"/>
        </w:rPr>
      </w:pPr>
      <w:r w:rsidRPr="000629B5">
        <w:rPr>
          <w:rFonts w:ascii="TimesNewRomanPS-ItalicMT" w:hAnsi="TimesNewRomanPS-ItalicMT" w:cs="TimesNewRomanPS-ItalicMT"/>
          <w:b/>
          <w:i/>
          <w:iCs/>
          <w:sz w:val="28"/>
          <w:szCs w:val="28"/>
        </w:rPr>
        <w:t xml:space="preserve">Anotācijas III sadaļa </w:t>
      </w:r>
      <w:r w:rsidRPr="002A5B2F">
        <w:rPr>
          <w:rFonts w:ascii="TimesNewRomanPS-ItalicMT" w:hAnsi="TimesNewRomanPS-ItalicMT" w:cs="TimesNewRomanPS-ItalicMT"/>
          <w:i/>
          <w:iCs/>
          <w:sz w:val="28"/>
          <w:szCs w:val="28"/>
        </w:rPr>
        <w:t xml:space="preserve">– projekts </w:t>
      </w:r>
      <w:r w:rsidR="00006E26">
        <w:rPr>
          <w:i/>
          <w:iCs/>
          <w:sz w:val="28"/>
          <w:szCs w:val="28"/>
        </w:rPr>
        <w:t>šo</w:t>
      </w:r>
      <w:r w:rsidRPr="002A5B2F">
        <w:rPr>
          <w:rFonts w:ascii="TimesNewRomanPS-ItalicMT" w:hAnsi="TimesNewRomanPS-ItalicMT" w:cs="TimesNewRomanPS-ItalicMT"/>
          <w:i/>
          <w:iCs/>
          <w:sz w:val="28"/>
          <w:szCs w:val="28"/>
        </w:rPr>
        <w:t xml:space="preserve"> jomu neskar.</w:t>
      </w:r>
    </w:p>
    <w:p w:rsidR="00F51A5F" w:rsidRDefault="00F51A5F" w:rsidP="00155A4D">
      <w:pPr>
        <w:tabs>
          <w:tab w:val="left" w:pos="0"/>
        </w:tabs>
        <w:jc w:val="both"/>
        <w:rPr>
          <w:sz w:val="28"/>
          <w:szCs w:val="28"/>
        </w:rPr>
      </w:pPr>
    </w:p>
    <w:p w:rsidR="00F51A5F" w:rsidRDefault="00F51A5F" w:rsidP="00155A4D">
      <w:pPr>
        <w:tabs>
          <w:tab w:val="left" w:pos="0"/>
        </w:tabs>
        <w:jc w:val="both"/>
        <w:rPr>
          <w:sz w:val="28"/>
          <w:szCs w:val="28"/>
        </w:rPr>
      </w:pPr>
    </w:p>
    <w:p w:rsidR="00F51A5F" w:rsidRDefault="00F51A5F" w:rsidP="00155A4D">
      <w:pPr>
        <w:tabs>
          <w:tab w:val="left" w:pos="0"/>
        </w:tabs>
        <w:jc w:val="both"/>
        <w:rPr>
          <w:sz w:val="28"/>
          <w:szCs w:val="28"/>
        </w:rPr>
      </w:pPr>
    </w:p>
    <w:p w:rsidR="00F51A5F" w:rsidRPr="00F1335D" w:rsidRDefault="00F51A5F" w:rsidP="00155A4D">
      <w:pPr>
        <w:tabs>
          <w:tab w:val="left" w:pos="0"/>
        </w:tabs>
        <w:jc w:val="both"/>
        <w:rPr>
          <w:sz w:val="28"/>
          <w:szCs w:val="28"/>
        </w:rPr>
      </w:pPr>
      <w:r w:rsidRPr="00F1335D">
        <w:rPr>
          <w:sz w:val="28"/>
          <w:szCs w:val="28"/>
        </w:rPr>
        <w:t>Vides aizsardzības un</w:t>
      </w:r>
    </w:p>
    <w:p w:rsidR="00F51A5F" w:rsidRPr="00F1335D" w:rsidRDefault="00F51A5F" w:rsidP="00155A4D">
      <w:pPr>
        <w:tabs>
          <w:tab w:val="left" w:pos="0"/>
        </w:tabs>
        <w:jc w:val="both"/>
        <w:rPr>
          <w:sz w:val="28"/>
          <w:szCs w:val="28"/>
        </w:rPr>
      </w:pPr>
      <w:r w:rsidRPr="00F1335D">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 xml:space="preserve">E.Sprūdžs  </w:t>
      </w:r>
    </w:p>
    <w:p w:rsidR="00F51A5F" w:rsidRPr="00F1335D" w:rsidRDefault="00F51A5F" w:rsidP="00155A4D">
      <w:pPr>
        <w:tabs>
          <w:tab w:val="left" w:pos="0"/>
        </w:tabs>
        <w:jc w:val="both"/>
        <w:rPr>
          <w:sz w:val="28"/>
          <w:szCs w:val="28"/>
        </w:rPr>
      </w:pPr>
    </w:p>
    <w:p w:rsidR="00F51A5F" w:rsidRDefault="00F51A5F" w:rsidP="00155A4D">
      <w:pPr>
        <w:tabs>
          <w:tab w:val="left" w:pos="0"/>
        </w:tabs>
        <w:jc w:val="both"/>
        <w:rPr>
          <w:b/>
          <w:sz w:val="28"/>
          <w:szCs w:val="28"/>
        </w:rPr>
      </w:pPr>
    </w:p>
    <w:p w:rsidR="00F51A5F" w:rsidRDefault="00F51A5F" w:rsidP="00155A4D">
      <w:pPr>
        <w:tabs>
          <w:tab w:val="left" w:pos="0"/>
        </w:tabs>
        <w:jc w:val="both"/>
        <w:rPr>
          <w:b/>
          <w:sz w:val="28"/>
          <w:szCs w:val="28"/>
        </w:rPr>
      </w:pPr>
    </w:p>
    <w:p w:rsidR="00F51A5F" w:rsidRDefault="00006E26" w:rsidP="00006E26">
      <w:pPr>
        <w:tabs>
          <w:tab w:val="left" w:pos="0"/>
        </w:tabs>
        <w:spacing w:after="120"/>
        <w:jc w:val="both"/>
        <w:rPr>
          <w:b/>
          <w:sz w:val="28"/>
          <w:szCs w:val="28"/>
        </w:rPr>
      </w:pPr>
      <w:r>
        <w:rPr>
          <w:b/>
          <w:sz w:val="28"/>
          <w:szCs w:val="28"/>
        </w:rPr>
        <w:t>Iesn</w:t>
      </w:r>
      <w:r w:rsidR="00AD1C7B">
        <w:rPr>
          <w:b/>
          <w:sz w:val="28"/>
          <w:szCs w:val="28"/>
        </w:rPr>
        <w:t>ie</w:t>
      </w:r>
      <w:r>
        <w:rPr>
          <w:b/>
          <w:sz w:val="28"/>
          <w:szCs w:val="28"/>
        </w:rPr>
        <w:t>dzējs:</w:t>
      </w:r>
    </w:p>
    <w:p w:rsidR="00F51A5F" w:rsidRPr="00F1335D" w:rsidRDefault="00F51A5F" w:rsidP="001D086F">
      <w:pPr>
        <w:tabs>
          <w:tab w:val="left" w:pos="0"/>
        </w:tabs>
        <w:jc w:val="both"/>
        <w:rPr>
          <w:sz w:val="28"/>
          <w:szCs w:val="28"/>
        </w:rPr>
      </w:pPr>
      <w:r w:rsidRPr="00F1335D">
        <w:rPr>
          <w:sz w:val="28"/>
          <w:szCs w:val="28"/>
        </w:rPr>
        <w:t>Vides aizsardzības un</w:t>
      </w:r>
    </w:p>
    <w:p w:rsidR="00F51A5F" w:rsidRPr="00F1335D" w:rsidRDefault="00F51A5F" w:rsidP="001D086F">
      <w:pPr>
        <w:tabs>
          <w:tab w:val="left" w:pos="0"/>
        </w:tabs>
        <w:jc w:val="both"/>
        <w:rPr>
          <w:sz w:val="28"/>
          <w:szCs w:val="28"/>
        </w:rPr>
      </w:pPr>
      <w:r w:rsidRPr="00F1335D">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 xml:space="preserve">E.Sprūdžs  </w:t>
      </w:r>
    </w:p>
    <w:p w:rsidR="00F51A5F" w:rsidRPr="00F1335D" w:rsidRDefault="00F51A5F" w:rsidP="00155A4D">
      <w:pPr>
        <w:tabs>
          <w:tab w:val="left" w:pos="0"/>
        </w:tabs>
        <w:jc w:val="both"/>
        <w:rPr>
          <w:b/>
          <w:sz w:val="28"/>
          <w:szCs w:val="28"/>
        </w:rPr>
      </w:pPr>
    </w:p>
    <w:p w:rsidR="00F51A5F" w:rsidRPr="00F1335D" w:rsidRDefault="00F51A5F" w:rsidP="00155A4D">
      <w:pPr>
        <w:tabs>
          <w:tab w:val="left" w:pos="0"/>
        </w:tabs>
        <w:jc w:val="both"/>
        <w:rPr>
          <w:b/>
          <w:sz w:val="28"/>
          <w:szCs w:val="28"/>
        </w:rPr>
      </w:pPr>
    </w:p>
    <w:p w:rsidR="00F51A5F" w:rsidRPr="00006E26" w:rsidRDefault="00F51A5F" w:rsidP="00957A9E">
      <w:pPr>
        <w:tabs>
          <w:tab w:val="left" w:pos="0"/>
        </w:tabs>
        <w:spacing w:after="120"/>
        <w:jc w:val="both"/>
        <w:rPr>
          <w:b/>
          <w:sz w:val="28"/>
          <w:szCs w:val="28"/>
        </w:rPr>
      </w:pPr>
      <w:r w:rsidRPr="00006E26">
        <w:rPr>
          <w:b/>
          <w:sz w:val="28"/>
          <w:szCs w:val="28"/>
        </w:rPr>
        <w:t>Vīza:</w:t>
      </w:r>
    </w:p>
    <w:p w:rsidR="00F51A5F" w:rsidRPr="00F1335D" w:rsidRDefault="00F51A5F" w:rsidP="00E116C7">
      <w:pPr>
        <w:tabs>
          <w:tab w:val="left" w:pos="0"/>
        </w:tabs>
        <w:jc w:val="both"/>
        <w:rPr>
          <w:sz w:val="28"/>
          <w:szCs w:val="28"/>
        </w:rPr>
      </w:pPr>
      <w:r>
        <w:rPr>
          <w:sz w:val="28"/>
          <w:szCs w:val="28"/>
        </w:rPr>
        <w:t>Valsts sekretārs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F1335D">
        <w:rPr>
          <w:sz w:val="28"/>
          <w:szCs w:val="28"/>
        </w:rPr>
        <w:t>A.Antonovs</w:t>
      </w:r>
      <w:proofErr w:type="spellEnd"/>
    </w:p>
    <w:p w:rsidR="00F51A5F" w:rsidRPr="00F1335D" w:rsidRDefault="00F51A5F" w:rsidP="00E116C7">
      <w:pPr>
        <w:tabs>
          <w:tab w:val="left" w:pos="0"/>
        </w:tabs>
        <w:jc w:val="both"/>
        <w:rPr>
          <w:sz w:val="28"/>
          <w:szCs w:val="28"/>
        </w:rPr>
      </w:pPr>
    </w:p>
    <w:p w:rsidR="00F51A5F" w:rsidRDefault="00F51A5F" w:rsidP="00E116C7">
      <w:pPr>
        <w:tabs>
          <w:tab w:val="left" w:pos="0"/>
        </w:tabs>
        <w:jc w:val="both"/>
      </w:pPr>
    </w:p>
    <w:p w:rsidR="00F51A5F" w:rsidRDefault="00F51A5F" w:rsidP="00E116C7">
      <w:pPr>
        <w:tabs>
          <w:tab w:val="left" w:pos="0"/>
        </w:tabs>
        <w:jc w:val="both"/>
      </w:pPr>
    </w:p>
    <w:p w:rsidR="00F51A5F" w:rsidRDefault="00F51A5F" w:rsidP="00E116C7">
      <w:pPr>
        <w:tabs>
          <w:tab w:val="left" w:pos="0"/>
        </w:tabs>
        <w:jc w:val="both"/>
      </w:pPr>
    </w:p>
    <w:p w:rsidR="00F51A5F" w:rsidRDefault="00006E26" w:rsidP="001D086F">
      <w:pPr>
        <w:tabs>
          <w:tab w:val="left" w:pos="0"/>
        </w:tabs>
        <w:jc w:val="both"/>
      </w:pPr>
      <w:r>
        <w:t>2</w:t>
      </w:r>
      <w:r w:rsidR="00AD1C7B">
        <w:t>9</w:t>
      </w:r>
      <w:r>
        <w:t>.10</w:t>
      </w:r>
      <w:r w:rsidR="00F51A5F" w:rsidRPr="00957A9E">
        <w:t xml:space="preserve">.2012. </w:t>
      </w:r>
      <w:r w:rsidR="00F51A5F">
        <w:t>1</w:t>
      </w:r>
      <w:r w:rsidR="008B1999">
        <w:t>7</w:t>
      </w:r>
      <w:r w:rsidR="00F51A5F">
        <w:t>:30</w:t>
      </w:r>
    </w:p>
    <w:p w:rsidR="00F51A5F" w:rsidRPr="001D086F" w:rsidRDefault="00ED08AF" w:rsidP="001D086F">
      <w:pPr>
        <w:tabs>
          <w:tab w:val="left" w:pos="0"/>
        </w:tabs>
        <w:jc w:val="both"/>
      </w:pPr>
      <w:r>
        <w:t>3</w:t>
      </w:r>
      <w:r w:rsidR="008B1999">
        <w:t>2</w:t>
      </w:r>
      <w:r w:rsidR="00CB16D7">
        <w:t>71</w:t>
      </w:r>
    </w:p>
    <w:p w:rsidR="00F51A5F" w:rsidRPr="00957A9E" w:rsidRDefault="00F51A5F" w:rsidP="00155A4D">
      <w:pPr>
        <w:pStyle w:val="Header"/>
        <w:rPr>
          <w:sz w:val="24"/>
          <w:szCs w:val="24"/>
        </w:rPr>
      </w:pPr>
      <w:r w:rsidRPr="00957A9E">
        <w:rPr>
          <w:sz w:val="24"/>
          <w:szCs w:val="24"/>
        </w:rPr>
        <w:t>D.Šatrovska</w:t>
      </w:r>
    </w:p>
    <w:p w:rsidR="00F51A5F" w:rsidRPr="00957A9E" w:rsidRDefault="00F51A5F" w:rsidP="00957A9E">
      <w:pPr>
        <w:pStyle w:val="Header"/>
        <w:spacing w:after="120"/>
        <w:rPr>
          <w:sz w:val="24"/>
          <w:szCs w:val="24"/>
        </w:rPr>
      </w:pPr>
      <w:r w:rsidRPr="00957A9E">
        <w:rPr>
          <w:sz w:val="24"/>
          <w:szCs w:val="24"/>
        </w:rPr>
        <w:t xml:space="preserve">67026521; </w:t>
      </w:r>
      <w:hyperlink r:id="rId11" w:history="1">
        <w:r w:rsidRPr="00957A9E">
          <w:rPr>
            <w:rStyle w:val="Hyperlink"/>
            <w:sz w:val="24"/>
            <w:szCs w:val="24"/>
          </w:rPr>
          <w:t>dace.satrovska@varam.gov.lv</w:t>
        </w:r>
      </w:hyperlink>
      <w:r w:rsidRPr="00957A9E">
        <w:rPr>
          <w:sz w:val="24"/>
          <w:szCs w:val="24"/>
        </w:rPr>
        <w:t xml:space="preserve">   </w:t>
      </w:r>
    </w:p>
    <w:p w:rsidR="00F51A5F" w:rsidRPr="00957A9E" w:rsidRDefault="00F51A5F" w:rsidP="00E116C7">
      <w:pPr>
        <w:pStyle w:val="Header"/>
        <w:rPr>
          <w:sz w:val="24"/>
          <w:szCs w:val="24"/>
        </w:rPr>
      </w:pPr>
      <w:r w:rsidRPr="00957A9E">
        <w:rPr>
          <w:sz w:val="24"/>
          <w:szCs w:val="24"/>
        </w:rPr>
        <w:t>J.Malnace</w:t>
      </w:r>
    </w:p>
    <w:p w:rsidR="00F51A5F" w:rsidRPr="00957A9E" w:rsidRDefault="00F51A5F" w:rsidP="00E116C7">
      <w:pPr>
        <w:pStyle w:val="Header"/>
        <w:rPr>
          <w:sz w:val="24"/>
          <w:szCs w:val="24"/>
        </w:rPr>
      </w:pPr>
      <w:r w:rsidRPr="00957A9E">
        <w:rPr>
          <w:sz w:val="24"/>
          <w:szCs w:val="24"/>
        </w:rPr>
        <w:t xml:space="preserve">67026591; </w:t>
      </w:r>
      <w:hyperlink r:id="rId12" w:history="1">
        <w:r w:rsidRPr="00957A9E">
          <w:rPr>
            <w:rStyle w:val="Hyperlink"/>
            <w:sz w:val="24"/>
            <w:szCs w:val="24"/>
          </w:rPr>
          <w:t>Jolanta.malnace@varam.gov.lv</w:t>
        </w:r>
      </w:hyperlink>
    </w:p>
    <w:p w:rsidR="00F51A5F" w:rsidRPr="00155A4D" w:rsidRDefault="00F51A5F" w:rsidP="00E116C7">
      <w:pPr>
        <w:pStyle w:val="Header"/>
      </w:pPr>
    </w:p>
    <w:sectPr w:rsidR="00F51A5F" w:rsidRPr="00155A4D" w:rsidSect="003D77D3">
      <w:headerReference w:type="even" r:id="rId13"/>
      <w:headerReference w:type="default" r:id="rId14"/>
      <w:footerReference w:type="default" r:id="rId15"/>
      <w:pgSz w:w="11906" w:h="16838"/>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E14" w:rsidRDefault="00124E14">
      <w:r>
        <w:separator/>
      </w:r>
    </w:p>
  </w:endnote>
  <w:endnote w:type="continuationSeparator" w:id="0">
    <w:p w:rsidR="00124E14" w:rsidRDefault="00124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RimTimes">
    <w:altName w:val="Dutch TL"/>
    <w:panose1 w:val="02020603060505020304"/>
    <w:charset w:val="00"/>
    <w:family w:val="auto"/>
    <w:notTrueType/>
    <w:pitch w:val="variable"/>
    <w:sig w:usb0="00000003" w:usb1="00000000" w:usb2="00000000" w:usb3="00000000" w:csb0="00000001"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E14" w:rsidRPr="009C30EC" w:rsidRDefault="00124E14" w:rsidP="009C30EC">
    <w:pPr>
      <w:pStyle w:val="HTMLPreformatted"/>
      <w:jc w:val="both"/>
      <w:rPr>
        <w:rFonts w:ascii="Times New Roman" w:hAnsi="Times New Roman"/>
        <w:bCs/>
        <w:sz w:val="24"/>
        <w:szCs w:val="24"/>
      </w:rPr>
    </w:pPr>
    <w:r w:rsidRPr="006D4783">
      <w:rPr>
        <w:rFonts w:ascii="Times New Roman" w:hAnsi="Times New Roman"/>
        <w:sz w:val="24"/>
        <w:szCs w:val="24"/>
      </w:rPr>
      <w:t>VARAMAnot_</w:t>
    </w:r>
    <w:r w:rsidR="006100D1">
      <w:rPr>
        <w:rFonts w:ascii="Times New Roman" w:hAnsi="Times New Roman"/>
        <w:sz w:val="24"/>
        <w:szCs w:val="24"/>
      </w:rPr>
      <w:t>30</w:t>
    </w:r>
    <w:r>
      <w:rPr>
        <w:rFonts w:ascii="Times New Roman" w:hAnsi="Times New Roman"/>
        <w:sz w:val="24"/>
        <w:szCs w:val="24"/>
      </w:rPr>
      <w:t>10</w:t>
    </w:r>
    <w:r w:rsidRPr="006D4783">
      <w:rPr>
        <w:rFonts w:ascii="Times New Roman" w:hAnsi="Times New Roman"/>
        <w:sz w:val="24"/>
        <w:szCs w:val="24"/>
      </w:rPr>
      <w:t>12_</w:t>
    </w:r>
    <w:r>
      <w:rPr>
        <w:rFonts w:ascii="Times New Roman" w:hAnsi="Times New Roman"/>
        <w:sz w:val="24"/>
        <w:szCs w:val="24"/>
      </w:rPr>
      <w:t>med_apst</w:t>
    </w:r>
    <w:r w:rsidRPr="006D4783">
      <w:rPr>
        <w:rFonts w:ascii="Times New Roman" w:hAnsi="Times New Roman"/>
        <w:sz w:val="24"/>
        <w:szCs w:val="24"/>
      </w:rPr>
      <w:t xml:space="preserve">; </w:t>
    </w:r>
    <w:bookmarkStart w:id="5" w:name="OLE_LINK12"/>
    <w:bookmarkStart w:id="6" w:name="OLE_LINK13"/>
    <w:bookmarkStart w:id="7" w:name="OLE_LINK14"/>
    <w:bookmarkStart w:id="8" w:name="OLE_LINK15"/>
    <w:r w:rsidRPr="009C30EC">
      <w:rPr>
        <w:rFonts w:ascii="Times New Roman" w:hAnsi="Times New Roman"/>
        <w:sz w:val="24"/>
        <w:szCs w:val="24"/>
      </w:rPr>
      <w:t xml:space="preserve">Ministru kabineta noteikumu </w:t>
    </w:r>
    <w:bookmarkEnd w:id="7"/>
    <w:bookmarkEnd w:id="8"/>
    <w:r w:rsidRPr="009C30EC">
      <w:rPr>
        <w:rFonts w:ascii="Times New Roman" w:hAnsi="Times New Roman"/>
        <w:sz w:val="24"/>
        <w:szCs w:val="24"/>
      </w:rPr>
      <w:t>„Noteikumi par aizsardzību pret jonizējošo starojumu medicīniskajā apstarošanā”</w:t>
    </w:r>
    <w:r w:rsidRPr="009C30EC">
      <w:rPr>
        <w:rFonts w:ascii="Times New Roman" w:hAnsi="Times New Roman"/>
        <w:bCs/>
        <w:sz w:val="24"/>
        <w:szCs w:val="24"/>
      </w:rPr>
      <w:t xml:space="preserve"> sākotnējās ietekmes novērtējuma </w:t>
    </w:r>
    <w:smartTag w:uri="schemas-tilde-lv/tildestengine" w:element="veidnes">
      <w:smartTagPr>
        <w:attr w:name="text" w:val="ziņojums"/>
        <w:attr w:name="baseform" w:val="ziņojums"/>
        <w:attr w:name="id" w:val="-1"/>
      </w:smartTagPr>
      <w:r w:rsidRPr="009C30EC">
        <w:rPr>
          <w:rFonts w:ascii="Times New Roman" w:hAnsi="Times New Roman"/>
          <w:bCs/>
          <w:sz w:val="24"/>
          <w:szCs w:val="24"/>
        </w:rPr>
        <w:t>ziņojums</w:t>
      </w:r>
    </w:smartTag>
    <w:r w:rsidRPr="009C30EC">
      <w:rPr>
        <w:rFonts w:ascii="Times New Roman" w:hAnsi="Times New Roman"/>
        <w:bCs/>
        <w:sz w:val="24"/>
        <w:szCs w:val="24"/>
      </w:rPr>
      <w:t xml:space="preserve"> (anotācija)</w:t>
    </w:r>
  </w:p>
  <w:bookmarkEnd w:id="5"/>
  <w:bookmarkEnd w:id="6"/>
  <w:p w:rsidR="00124E14" w:rsidRDefault="00124E14">
    <w:pPr>
      <w:pStyle w:val="Footer"/>
    </w:pPr>
  </w:p>
  <w:p w:rsidR="00124E14" w:rsidRPr="00D929FC" w:rsidRDefault="00124E14" w:rsidP="003D77D3">
    <w:pPr>
      <w:pStyle w:val="Foo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E14" w:rsidRDefault="00124E14">
      <w:r>
        <w:separator/>
      </w:r>
    </w:p>
  </w:footnote>
  <w:footnote w:type="continuationSeparator" w:id="0">
    <w:p w:rsidR="00124E14" w:rsidRDefault="00124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E14" w:rsidRDefault="00EF18A2" w:rsidP="003D77D3">
    <w:pPr>
      <w:pStyle w:val="Header"/>
      <w:framePr w:wrap="around" w:vAnchor="text" w:hAnchor="margin" w:xAlign="center" w:y="1"/>
      <w:rPr>
        <w:rStyle w:val="PageNumber"/>
      </w:rPr>
    </w:pPr>
    <w:r>
      <w:rPr>
        <w:rStyle w:val="PageNumber"/>
      </w:rPr>
      <w:fldChar w:fldCharType="begin"/>
    </w:r>
    <w:r w:rsidR="00124E14">
      <w:rPr>
        <w:rStyle w:val="PageNumber"/>
      </w:rPr>
      <w:instrText xml:space="preserve">PAGE  </w:instrText>
    </w:r>
    <w:r>
      <w:rPr>
        <w:rStyle w:val="PageNumber"/>
      </w:rPr>
      <w:fldChar w:fldCharType="separate"/>
    </w:r>
    <w:r w:rsidR="00124E14">
      <w:rPr>
        <w:rStyle w:val="PageNumber"/>
        <w:noProof/>
      </w:rPr>
      <w:t>1</w:t>
    </w:r>
    <w:r>
      <w:rPr>
        <w:rStyle w:val="PageNumber"/>
      </w:rPr>
      <w:fldChar w:fldCharType="end"/>
    </w:r>
  </w:p>
  <w:p w:rsidR="00124E14" w:rsidRDefault="00124E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E14" w:rsidRPr="009C5013" w:rsidRDefault="00EF18A2" w:rsidP="003D77D3">
    <w:pPr>
      <w:pStyle w:val="Header"/>
      <w:framePr w:wrap="around" w:vAnchor="text" w:hAnchor="margin" w:xAlign="center" w:y="1"/>
      <w:rPr>
        <w:rStyle w:val="PageNumber"/>
        <w:sz w:val="24"/>
        <w:szCs w:val="24"/>
      </w:rPr>
    </w:pPr>
    <w:r w:rsidRPr="009C5013">
      <w:rPr>
        <w:rStyle w:val="PageNumber"/>
        <w:sz w:val="24"/>
        <w:szCs w:val="24"/>
      </w:rPr>
      <w:fldChar w:fldCharType="begin"/>
    </w:r>
    <w:r w:rsidR="00124E14" w:rsidRPr="009C5013">
      <w:rPr>
        <w:rStyle w:val="PageNumber"/>
        <w:sz w:val="24"/>
        <w:szCs w:val="24"/>
      </w:rPr>
      <w:instrText xml:space="preserve">PAGE  </w:instrText>
    </w:r>
    <w:r w:rsidRPr="009C5013">
      <w:rPr>
        <w:rStyle w:val="PageNumber"/>
        <w:sz w:val="24"/>
        <w:szCs w:val="24"/>
      </w:rPr>
      <w:fldChar w:fldCharType="separate"/>
    </w:r>
    <w:r w:rsidR="00732964">
      <w:rPr>
        <w:rStyle w:val="PageNumber"/>
        <w:noProof/>
        <w:sz w:val="24"/>
        <w:szCs w:val="24"/>
      </w:rPr>
      <w:t>1</w:t>
    </w:r>
    <w:r w:rsidRPr="009C5013">
      <w:rPr>
        <w:rStyle w:val="PageNumber"/>
        <w:sz w:val="24"/>
        <w:szCs w:val="24"/>
      </w:rPr>
      <w:fldChar w:fldCharType="end"/>
    </w:r>
  </w:p>
  <w:p w:rsidR="00124E14" w:rsidRDefault="00124E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3pt;height:11.3pt" o:bullet="t">
        <v:imagedata r:id="rId1" o:title=""/>
      </v:shape>
    </w:pict>
  </w:numPicBullet>
  <w:abstractNum w:abstractNumId="0">
    <w:nsid w:val="04891AD5"/>
    <w:multiLevelType w:val="hybridMultilevel"/>
    <w:tmpl w:val="32F8ACF8"/>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nsid w:val="45A516EA"/>
    <w:multiLevelType w:val="hybridMultilevel"/>
    <w:tmpl w:val="9912E30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4ECA6DA1"/>
    <w:multiLevelType w:val="hybridMultilevel"/>
    <w:tmpl w:val="360CBF6C"/>
    <w:lvl w:ilvl="0" w:tplc="5CFC87E8">
      <w:start w:val="200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7C1520"/>
    <w:multiLevelType w:val="hybridMultilevel"/>
    <w:tmpl w:val="4198DF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F2106A"/>
    <w:multiLevelType w:val="hybridMultilevel"/>
    <w:tmpl w:val="AF40D3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F511C4A"/>
    <w:multiLevelType w:val="hybridMultilevel"/>
    <w:tmpl w:val="E5102AF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F5CE9"/>
    <w:rsid w:val="00004D96"/>
    <w:rsid w:val="00006E26"/>
    <w:rsid w:val="00011F49"/>
    <w:rsid w:val="00016A1B"/>
    <w:rsid w:val="00021492"/>
    <w:rsid w:val="00041946"/>
    <w:rsid w:val="00061C6C"/>
    <w:rsid w:val="000629B5"/>
    <w:rsid w:val="00064611"/>
    <w:rsid w:val="00064717"/>
    <w:rsid w:val="00067FF1"/>
    <w:rsid w:val="00093A52"/>
    <w:rsid w:val="000A42B4"/>
    <w:rsid w:val="000A68ED"/>
    <w:rsid w:val="000A7EB7"/>
    <w:rsid w:val="000B1A26"/>
    <w:rsid w:val="000B6988"/>
    <w:rsid w:val="000C0EF7"/>
    <w:rsid w:val="000C329F"/>
    <w:rsid w:val="000D0085"/>
    <w:rsid w:val="000D057F"/>
    <w:rsid w:val="000D224E"/>
    <w:rsid w:val="000D3AEE"/>
    <w:rsid w:val="000D3EAF"/>
    <w:rsid w:val="000D5F4D"/>
    <w:rsid w:val="000E63B9"/>
    <w:rsid w:val="000F2E2F"/>
    <w:rsid w:val="000F32B0"/>
    <w:rsid w:val="000F3D91"/>
    <w:rsid w:val="00116648"/>
    <w:rsid w:val="00124E14"/>
    <w:rsid w:val="00130351"/>
    <w:rsid w:val="00135102"/>
    <w:rsid w:val="001467BB"/>
    <w:rsid w:val="00155A4D"/>
    <w:rsid w:val="00181FD2"/>
    <w:rsid w:val="001945BB"/>
    <w:rsid w:val="001A5AA7"/>
    <w:rsid w:val="001B0876"/>
    <w:rsid w:val="001B423D"/>
    <w:rsid w:val="001C76B6"/>
    <w:rsid w:val="001D086F"/>
    <w:rsid w:val="001D35C7"/>
    <w:rsid w:val="001D4B0F"/>
    <w:rsid w:val="001E1750"/>
    <w:rsid w:val="001E7DCA"/>
    <w:rsid w:val="001F6BE6"/>
    <w:rsid w:val="0021500A"/>
    <w:rsid w:val="00216B25"/>
    <w:rsid w:val="00241C3A"/>
    <w:rsid w:val="00246511"/>
    <w:rsid w:val="002665BC"/>
    <w:rsid w:val="002716AC"/>
    <w:rsid w:val="00273347"/>
    <w:rsid w:val="00275DD8"/>
    <w:rsid w:val="002920FC"/>
    <w:rsid w:val="002A5B2F"/>
    <w:rsid w:val="002C0B12"/>
    <w:rsid w:val="002C1B5E"/>
    <w:rsid w:val="002C6EE0"/>
    <w:rsid w:val="002D33EC"/>
    <w:rsid w:val="002D4D2E"/>
    <w:rsid w:val="002F3F65"/>
    <w:rsid w:val="002F5CE9"/>
    <w:rsid w:val="00304C2A"/>
    <w:rsid w:val="00305019"/>
    <w:rsid w:val="00315BA6"/>
    <w:rsid w:val="00323926"/>
    <w:rsid w:val="00335745"/>
    <w:rsid w:val="00346314"/>
    <w:rsid w:val="003640F3"/>
    <w:rsid w:val="003805DC"/>
    <w:rsid w:val="00380A54"/>
    <w:rsid w:val="00394EE0"/>
    <w:rsid w:val="003B4255"/>
    <w:rsid w:val="003C1A75"/>
    <w:rsid w:val="003D00D3"/>
    <w:rsid w:val="003D123F"/>
    <w:rsid w:val="003D5904"/>
    <w:rsid w:val="003D77D3"/>
    <w:rsid w:val="00400CB6"/>
    <w:rsid w:val="0041775D"/>
    <w:rsid w:val="00436390"/>
    <w:rsid w:val="00444289"/>
    <w:rsid w:val="00444C8D"/>
    <w:rsid w:val="00446267"/>
    <w:rsid w:val="004468A8"/>
    <w:rsid w:val="00452F9B"/>
    <w:rsid w:val="00456DD5"/>
    <w:rsid w:val="00461AAD"/>
    <w:rsid w:val="004646F4"/>
    <w:rsid w:val="004669F1"/>
    <w:rsid w:val="00471417"/>
    <w:rsid w:val="0048187F"/>
    <w:rsid w:val="004862ED"/>
    <w:rsid w:val="0048767B"/>
    <w:rsid w:val="00493A6D"/>
    <w:rsid w:val="00493B08"/>
    <w:rsid w:val="004A5EAD"/>
    <w:rsid w:val="004B0AFB"/>
    <w:rsid w:val="004B3A6F"/>
    <w:rsid w:val="004B406A"/>
    <w:rsid w:val="004B560C"/>
    <w:rsid w:val="004B5D3C"/>
    <w:rsid w:val="004C541C"/>
    <w:rsid w:val="004E3253"/>
    <w:rsid w:val="004E44BD"/>
    <w:rsid w:val="004E769D"/>
    <w:rsid w:val="004F4BA3"/>
    <w:rsid w:val="00512C15"/>
    <w:rsid w:val="0051423F"/>
    <w:rsid w:val="00514A7B"/>
    <w:rsid w:val="0054591C"/>
    <w:rsid w:val="00546BC6"/>
    <w:rsid w:val="00547598"/>
    <w:rsid w:val="005602CD"/>
    <w:rsid w:val="00565ED6"/>
    <w:rsid w:val="005759B0"/>
    <w:rsid w:val="00595509"/>
    <w:rsid w:val="005A0226"/>
    <w:rsid w:val="005A3119"/>
    <w:rsid w:val="005A44AA"/>
    <w:rsid w:val="005D2A92"/>
    <w:rsid w:val="005D6692"/>
    <w:rsid w:val="005E1A76"/>
    <w:rsid w:val="005F438B"/>
    <w:rsid w:val="005F7F41"/>
    <w:rsid w:val="006060C8"/>
    <w:rsid w:val="006100D1"/>
    <w:rsid w:val="006125BE"/>
    <w:rsid w:val="0061450F"/>
    <w:rsid w:val="006433DC"/>
    <w:rsid w:val="00644493"/>
    <w:rsid w:val="0064499B"/>
    <w:rsid w:val="00671646"/>
    <w:rsid w:val="006722D3"/>
    <w:rsid w:val="0068144E"/>
    <w:rsid w:val="0068726C"/>
    <w:rsid w:val="006B16D3"/>
    <w:rsid w:val="006D0EAC"/>
    <w:rsid w:val="006D4783"/>
    <w:rsid w:val="006E14B3"/>
    <w:rsid w:val="006F6C30"/>
    <w:rsid w:val="00700A4B"/>
    <w:rsid w:val="00702C29"/>
    <w:rsid w:val="00721F47"/>
    <w:rsid w:val="00722826"/>
    <w:rsid w:val="007236B3"/>
    <w:rsid w:val="00726C4E"/>
    <w:rsid w:val="00732964"/>
    <w:rsid w:val="00741C6A"/>
    <w:rsid w:val="00743FD4"/>
    <w:rsid w:val="0076469E"/>
    <w:rsid w:val="00781511"/>
    <w:rsid w:val="007841E4"/>
    <w:rsid w:val="00784E5E"/>
    <w:rsid w:val="0078531F"/>
    <w:rsid w:val="00787FF5"/>
    <w:rsid w:val="007908B8"/>
    <w:rsid w:val="007937F8"/>
    <w:rsid w:val="007B31E5"/>
    <w:rsid w:val="007B6A48"/>
    <w:rsid w:val="007C0F2C"/>
    <w:rsid w:val="007D4733"/>
    <w:rsid w:val="007D5565"/>
    <w:rsid w:val="007D57CD"/>
    <w:rsid w:val="007E716E"/>
    <w:rsid w:val="007F0AA6"/>
    <w:rsid w:val="007F2024"/>
    <w:rsid w:val="007F59CB"/>
    <w:rsid w:val="00800154"/>
    <w:rsid w:val="00801802"/>
    <w:rsid w:val="00811595"/>
    <w:rsid w:val="008161A5"/>
    <w:rsid w:val="008427A9"/>
    <w:rsid w:val="0085178A"/>
    <w:rsid w:val="008678E1"/>
    <w:rsid w:val="00873306"/>
    <w:rsid w:val="00873F7A"/>
    <w:rsid w:val="00877B58"/>
    <w:rsid w:val="0088046F"/>
    <w:rsid w:val="0088345A"/>
    <w:rsid w:val="008932FC"/>
    <w:rsid w:val="008947D2"/>
    <w:rsid w:val="008A455D"/>
    <w:rsid w:val="008B1999"/>
    <w:rsid w:val="008B3829"/>
    <w:rsid w:val="008C5202"/>
    <w:rsid w:val="008D7F36"/>
    <w:rsid w:val="008E226B"/>
    <w:rsid w:val="008F1C86"/>
    <w:rsid w:val="00906302"/>
    <w:rsid w:val="00913D30"/>
    <w:rsid w:val="00931684"/>
    <w:rsid w:val="00936AFE"/>
    <w:rsid w:val="00940B49"/>
    <w:rsid w:val="00950B80"/>
    <w:rsid w:val="00957A9E"/>
    <w:rsid w:val="009640EB"/>
    <w:rsid w:val="00967B5D"/>
    <w:rsid w:val="00987FBF"/>
    <w:rsid w:val="009909A2"/>
    <w:rsid w:val="009952DD"/>
    <w:rsid w:val="009A64EF"/>
    <w:rsid w:val="009B0EF2"/>
    <w:rsid w:val="009B2008"/>
    <w:rsid w:val="009B7192"/>
    <w:rsid w:val="009C0B14"/>
    <w:rsid w:val="009C0CCF"/>
    <w:rsid w:val="009C2B53"/>
    <w:rsid w:val="009C30EC"/>
    <w:rsid w:val="009C4918"/>
    <w:rsid w:val="009C5013"/>
    <w:rsid w:val="009D5508"/>
    <w:rsid w:val="009E2AF6"/>
    <w:rsid w:val="00A115E9"/>
    <w:rsid w:val="00A135D7"/>
    <w:rsid w:val="00A214EE"/>
    <w:rsid w:val="00A27B4E"/>
    <w:rsid w:val="00A3021B"/>
    <w:rsid w:val="00A473EA"/>
    <w:rsid w:val="00A629A3"/>
    <w:rsid w:val="00A87ED6"/>
    <w:rsid w:val="00AA14E4"/>
    <w:rsid w:val="00AA17F1"/>
    <w:rsid w:val="00AA43EF"/>
    <w:rsid w:val="00AD1C7B"/>
    <w:rsid w:val="00AD4438"/>
    <w:rsid w:val="00AD443F"/>
    <w:rsid w:val="00AE6EA0"/>
    <w:rsid w:val="00AE7EFF"/>
    <w:rsid w:val="00AF7C35"/>
    <w:rsid w:val="00B0014C"/>
    <w:rsid w:val="00B1138D"/>
    <w:rsid w:val="00B1360D"/>
    <w:rsid w:val="00B14B0F"/>
    <w:rsid w:val="00B16EB3"/>
    <w:rsid w:val="00B314CA"/>
    <w:rsid w:val="00B35EDA"/>
    <w:rsid w:val="00B41F6B"/>
    <w:rsid w:val="00B556B3"/>
    <w:rsid w:val="00B576E2"/>
    <w:rsid w:val="00B65E88"/>
    <w:rsid w:val="00B67005"/>
    <w:rsid w:val="00B70453"/>
    <w:rsid w:val="00B725E7"/>
    <w:rsid w:val="00B81169"/>
    <w:rsid w:val="00B8312B"/>
    <w:rsid w:val="00B861E3"/>
    <w:rsid w:val="00B86AD3"/>
    <w:rsid w:val="00BA54D9"/>
    <w:rsid w:val="00BA573B"/>
    <w:rsid w:val="00BA750E"/>
    <w:rsid w:val="00BB3BF5"/>
    <w:rsid w:val="00BC661A"/>
    <w:rsid w:val="00BD4081"/>
    <w:rsid w:val="00BD783F"/>
    <w:rsid w:val="00BE1F45"/>
    <w:rsid w:val="00BE3CC9"/>
    <w:rsid w:val="00BF09A0"/>
    <w:rsid w:val="00BF44A6"/>
    <w:rsid w:val="00BF528C"/>
    <w:rsid w:val="00C05C7E"/>
    <w:rsid w:val="00C07DE6"/>
    <w:rsid w:val="00C11272"/>
    <w:rsid w:val="00C128C4"/>
    <w:rsid w:val="00C13450"/>
    <w:rsid w:val="00C34A0E"/>
    <w:rsid w:val="00C47FBE"/>
    <w:rsid w:val="00C72BA3"/>
    <w:rsid w:val="00C87233"/>
    <w:rsid w:val="00C87806"/>
    <w:rsid w:val="00C908D9"/>
    <w:rsid w:val="00C94EDF"/>
    <w:rsid w:val="00CA022C"/>
    <w:rsid w:val="00CB16D7"/>
    <w:rsid w:val="00CB36F6"/>
    <w:rsid w:val="00CC1B94"/>
    <w:rsid w:val="00CE0AE8"/>
    <w:rsid w:val="00CE15AA"/>
    <w:rsid w:val="00CE1B01"/>
    <w:rsid w:val="00D105F7"/>
    <w:rsid w:val="00D26133"/>
    <w:rsid w:val="00D419E0"/>
    <w:rsid w:val="00D65C37"/>
    <w:rsid w:val="00D73AED"/>
    <w:rsid w:val="00D74450"/>
    <w:rsid w:val="00D810E2"/>
    <w:rsid w:val="00D86956"/>
    <w:rsid w:val="00D929FC"/>
    <w:rsid w:val="00D9390D"/>
    <w:rsid w:val="00D94CC7"/>
    <w:rsid w:val="00DB3022"/>
    <w:rsid w:val="00DB3753"/>
    <w:rsid w:val="00DB799D"/>
    <w:rsid w:val="00DC3E97"/>
    <w:rsid w:val="00DD77F1"/>
    <w:rsid w:val="00DE1ECE"/>
    <w:rsid w:val="00DE311B"/>
    <w:rsid w:val="00DE4BA6"/>
    <w:rsid w:val="00DF28D3"/>
    <w:rsid w:val="00DF350B"/>
    <w:rsid w:val="00DF791E"/>
    <w:rsid w:val="00E116C7"/>
    <w:rsid w:val="00E12039"/>
    <w:rsid w:val="00E40E11"/>
    <w:rsid w:val="00E550D9"/>
    <w:rsid w:val="00E57116"/>
    <w:rsid w:val="00E64526"/>
    <w:rsid w:val="00E736F3"/>
    <w:rsid w:val="00E84D06"/>
    <w:rsid w:val="00E8732B"/>
    <w:rsid w:val="00E91CD5"/>
    <w:rsid w:val="00E92E1B"/>
    <w:rsid w:val="00E97BC7"/>
    <w:rsid w:val="00EB1CC2"/>
    <w:rsid w:val="00EB48C7"/>
    <w:rsid w:val="00ED08AF"/>
    <w:rsid w:val="00ED3768"/>
    <w:rsid w:val="00ED45B9"/>
    <w:rsid w:val="00EE2492"/>
    <w:rsid w:val="00EF18A2"/>
    <w:rsid w:val="00EF3FBF"/>
    <w:rsid w:val="00F058B1"/>
    <w:rsid w:val="00F1335D"/>
    <w:rsid w:val="00F23693"/>
    <w:rsid w:val="00F438D1"/>
    <w:rsid w:val="00F45531"/>
    <w:rsid w:val="00F503CD"/>
    <w:rsid w:val="00F51A5F"/>
    <w:rsid w:val="00F57A5D"/>
    <w:rsid w:val="00F74CD4"/>
    <w:rsid w:val="00F83E9C"/>
    <w:rsid w:val="00FA6829"/>
    <w:rsid w:val="00FA7BD5"/>
    <w:rsid w:val="00FB2E6F"/>
    <w:rsid w:val="00FE4011"/>
    <w:rsid w:val="00FF31D6"/>
    <w:rsid w:val="00FF6416"/>
    <w:rsid w:val="00FF7B7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date"/>
  <w:smartTagType w:namespaceuri="schemas-tilde-lv/tildestengine" w:name="veidn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7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77D3"/>
    <w:pPr>
      <w:jc w:val="center"/>
    </w:pPr>
    <w:rPr>
      <w:rFonts w:eastAsia="Calibri"/>
      <w:b/>
      <w:sz w:val="32"/>
      <w:szCs w:val="32"/>
    </w:rPr>
  </w:style>
  <w:style w:type="character" w:customStyle="1" w:styleId="BodyTextChar">
    <w:name w:val="Body Text Char"/>
    <w:link w:val="BodyText"/>
    <w:uiPriority w:val="99"/>
    <w:locked/>
    <w:rsid w:val="003D77D3"/>
    <w:rPr>
      <w:rFonts w:ascii="Times New Roman" w:hAnsi="Times New Roman" w:cs="Times New Roman"/>
      <w:b/>
      <w:sz w:val="32"/>
      <w:lang w:val="lv-LV" w:eastAsia="lv-LV"/>
    </w:rPr>
  </w:style>
  <w:style w:type="paragraph" w:styleId="Footer">
    <w:name w:val="footer"/>
    <w:basedOn w:val="Normal"/>
    <w:link w:val="FooterChar"/>
    <w:uiPriority w:val="99"/>
    <w:rsid w:val="003D77D3"/>
    <w:pPr>
      <w:tabs>
        <w:tab w:val="center" w:pos="4153"/>
        <w:tab w:val="right" w:pos="8306"/>
      </w:tabs>
    </w:pPr>
    <w:rPr>
      <w:rFonts w:ascii="RimTimes" w:eastAsia="Calibri" w:hAnsi="RimTimes"/>
      <w:sz w:val="20"/>
      <w:szCs w:val="20"/>
    </w:rPr>
  </w:style>
  <w:style w:type="character" w:customStyle="1" w:styleId="FooterChar">
    <w:name w:val="Footer Char"/>
    <w:link w:val="Footer"/>
    <w:uiPriority w:val="99"/>
    <w:locked/>
    <w:rsid w:val="003D77D3"/>
    <w:rPr>
      <w:rFonts w:ascii="RimTimes" w:hAnsi="RimTimes" w:cs="Times New Roman"/>
      <w:snapToGrid w:val="0"/>
      <w:sz w:val="20"/>
      <w:lang w:val="lv-LV"/>
    </w:rPr>
  </w:style>
  <w:style w:type="paragraph" w:styleId="Header">
    <w:name w:val="header"/>
    <w:basedOn w:val="Normal"/>
    <w:link w:val="HeaderChar"/>
    <w:uiPriority w:val="99"/>
    <w:rsid w:val="003D77D3"/>
    <w:pPr>
      <w:tabs>
        <w:tab w:val="center" w:pos="4153"/>
        <w:tab w:val="right" w:pos="8306"/>
      </w:tabs>
    </w:pPr>
    <w:rPr>
      <w:rFonts w:eastAsia="Calibri"/>
      <w:sz w:val="20"/>
      <w:szCs w:val="20"/>
    </w:rPr>
  </w:style>
  <w:style w:type="character" w:customStyle="1" w:styleId="HeaderChar">
    <w:name w:val="Header Char"/>
    <w:link w:val="Header"/>
    <w:uiPriority w:val="99"/>
    <w:locked/>
    <w:rsid w:val="003D77D3"/>
    <w:rPr>
      <w:rFonts w:ascii="Times New Roman" w:hAnsi="Times New Roman" w:cs="Times New Roman"/>
      <w:sz w:val="20"/>
      <w:lang w:val="lv-LV"/>
    </w:rPr>
  </w:style>
  <w:style w:type="character" w:styleId="Hyperlink">
    <w:name w:val="Hyperlink"/>
    <w:uiPriority w:val="99"/>
    <w:rsid w:val="003D77D3"/>
    <w:rPr>
      <w:rFonts w:ascii="Times New Roman" w:hAnsi="Times New Roman" w:cs="Times New Roman"/>
      <w:color w:val="0000FF"/>
      <w:u w:val="single"/>
      <w:lang w:val="lv-LV"/>
    </w:rPr>
  </w:style>
  <w:style w:type="paragraph" w:customStyle="1" w:styleId="naisf">
    <w:name w:val="naisf"/>
    <w:basedOn w:val="Normal"/>
    <w:uiPriority w:val="99"/>
    <w:rsid w:val="003D77D3"/>
    <w:pPr>
      <w:spacing w:before="75" w:after="75"/>
      <w:ind w:firstLine="375"/>
      <w:jc w:val="both"/>
    </w:pPr>
  </w:style>
  <w:style w:type="paragraph" w:customStyle="1" w:styleId="naiskr">
    <w:name w:val="naiskr"/>
    <w:basedOn w:val="Normal"/>
    <w:uiPriority w:val="99"/>
    <w:rsid w:val="003D77D3"/>
    <w:pPr>
      <w:spacing w:before="75" w:after="75"/>
    </w:pPr>
  </w:style>
  <w:style w:type="paragraph" w:styleId="NormalWeb">
    <w:name w:val="Normal (Web)"/>
    <w:basedOn w:val="Normal"/>
    <w:link w:val="NormalWebChar"/>
    <w:uiPriority w:val="99"/>
    <w:rsid w:val="003D77D3"/>
    <w:pPr>
      <w:spacing w:before="100" w:beforeAutospacing="1" w:after="100" w:afterAutospacing="1"/>
    </w:pPr>
    <w:rPr>
      <w:rFonts w:eastAsia="Calibri"/>
      <w:szCs w:val="20"/>
    </w:rPr>
  </w:style>
  <w:style w:type="character" w:styleId="Strong">
    <w:name w:val="Strong"/>
    <w:uiPriority w:val="99"/>
    <w:qFormat/>
    <w:rsid w:val="003D77D3"/>
    <w:rPr>
      <w:rFonts w:cs="Times New Roman"/>
      <w:b/>
    </w:rPr>
  </w:style>
  <w:style w:type="paragraph" w:customStyle="1" w:styleId="naislab">
    <w:name w:val="naislab"/>
    <w:basedOn w:val="Normal"/>
    <w:uiPriority w:val="99"/>
    <w:rsid w:val="003D77D3"/>
    <w:pPr>
      <w:spacing w:before="75" w:after="75"/>
      <w:jc w:val="right"/>
    </w:pPr>
    <w:rPr>
      <w:rFonts w:eastAsia="Calibri"/>
    </w:rPr>
  </w:style>
  <w:style w:type="character" w:styleId="PageNumber">
    <w:name w:val="page number"/>
    <w:uiPriority w:val="99"/>
    <w:rsid w:val="003D77D3"/>
    <w:rPr>
      <w:rFonts w:cs="Times New Roman"/>
    </w:rPr>
  </w:style>
  <w:style w:type="paragraph" w:customStyle="1" w:styleId="naisnod">
    <w:name w:val="naisnod"/>
    <w:basedOn w:val="Normal"/>
    <w:uiPriority w:val="99"/>
    <w:rsid w:val="003D77D3"/>
    <w:pPr>
      <w:spacing w:before="150" w:after="150"/>
      <w:jc w:val="center"/>
    </w:pPr>
    <w:rPr>
      <w:b/>
      <w:bCs/>
    </w:rPr>
  </w:style>
  <w:style w:type="paragraph" w:styleId="ListParagraph">
    <w:name w:val="List Paragraph"/>
    <w:basedOn w:val="Normal"/>
    <w:uiPriority w:val="99"/>
    <w:qFormat/>
    <w:rsid w:val="00C05C7E"/>
    <w:pPr>
      <w:ind w:left="720"/>
      <w:contextualSpacing/>
    </w:pPr>
  </w:style>
  <w:style w:type="paragraph" w:styleId="BalloonText">
    <w:name w:val="Balloon Text"/>
    <w:basedOn w:val="Normal"/>
    <w:link w:val="BalloonTextChar"/>
    <w:uiPriority w:val="99"/>
    <w:semiHidden/>
    <w:rsid w:val="0076469E"/>
    <w:rPr>
      <w:rFonts w:ascii="Tahoma" w:eastAsia="Calibri" w:hAnsi="Tahoma"/>
      <w:sz w:val="16"/>
      <w:szCs w:val="16"/>
    </w:rPr>
  </w:style>
  <w:style w:type="character" w:customStyle="1" w:styleId="BalloonTextChar">
    <w:name w:val="Balloon Text Char"/>
    <w:link w:val="BalloonText"/>
    <w:uiPriority w:val="99"/>
    <w:semiHidden/>
    <w:locked/>
    <w:rsid w:val="0076469E"/>
    <w:rPr>
      <w:rFonts w:ascii="Tahoma" w:hAnsi="Tahoma" w:cs="Times New Roman"/>
      <w:sz w:val="16"/>
      <w:lang w:val="lv-LV" w:eastAsia="lv-LV"/>
    </w:rPr>
  </w:style>
  <w:style w:type="paragraph" w:styleId="BodyText3">
    <w:name w:val="Body Text 3"/>
    <w:basedOn w:val="Normal"/>
    <w:link w:val="BodyText3Char"/>
    <w:uiPriority w:val="99"/>
    <w:rsid w:val="00155A4D"/>
    <w:pPr>
      <w:spacing w:after="120"/>
    </w:pPr>
    <w:rPr>
      <w:sz w:val="16"/>
      <w:szCs w:val="16"/>
    </w:rPr>
  </w:style>
  <w:style w:type="character" w:customStyle="1" w:styleId="BodyText3Char">
    <w:name w:val="Body Text 3 Char"/>
    <w:link w:val="BodyText3"/>
    <w:uiPriority w:val="99"/>
    <w:locked/>
    <w:rsid w:val="00155A4D"/>
    <w:rPr>
      <w:rFonts w:ascii="Times New Roman" w:hAnsi="Times New Roman" w:cs="Times New Roman"/>
      <w:sz w:val="16"/>
    </w:rPr>
  </w:style>
  <w:style w:type="character" w:customStyle="1" w:styleId="NormalWebChar">
    <w:name w:val="Normal (Web) Char"/>
    <w:link w:val="NormalWeb"/>
    <w:uiPriority w:val="99"/>
    <w:locked/>
    <w:rsid w:val="00155A4D"/>
    <w:rPr>
      <w:rFonts w:ascii="Times New Roman" w:hAnsi="Times New Roman"/>
      <w:sz w:val="24"/>
    </w:rPr>
  </w:style>
  <w:style w:type="paragraph" w:styleId="HTMLPreformatted">
    <w:name w:val="HTML Preformatted"/>
    <w:basedOn w:val="Normal"/>
    <w:link w:val="HTMLPreformattedChar"/>
    <w:uiPriority w:val="99"/>
    <w:rsid w:val="006D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locked/>
    <w:rsid w:val="006D4783"/>
    <w:rPr>
      <w:rFonts w:ascii="Courier New" w:hAnsi="Courier New" w:cs="Times New Roman"/>
      <w:sz w:val="20"/>
    </w:rPr>
  </w:style>
  <w:style w:type="paragraph" w:customStyle="1" w:styleId="naisc">
    <w:name w:val="naisc"/>
    <w:basedOn w:val="Normal"/>
    <w:uiPriority w:val="99"/>
    <w:rsid w:val="00B67005"/>
    <w:pPr>
      <w:spacing w:before="75" w:after="75"/>
      <w:jc w:val="center"/>
    </w:pPr>
  </w:style>
  <w:style w:type="paragraph" w:customStyle="1" w:styleId="basetext">
    <w:name w:val="base text"/>
    <w:uiPriority w:val="99"/>
    <w:rsid w:val="00B67005"/>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pPr>
    <w:rPr>
      <w:rFonts w:ascii="Times New Roman" w:eastAsia="Times New Roman" w:hAnsi="Times New Roman"/>
      <w:sz w:val="24"/>
      <w:lang w:val="en-US" w:eastAsia="en-US"/>
    </w:rPr>
  </w:style>
  <w:style w:type="paragraph" w:customStyle="1" w:styleId="tvhtml">
    <w:name w:val="tv_html"/>
    <w:basedOn w:val="Normal"/>
    <w:uiPriority w:val="99"/>
    <w:rsid w:val="000B1A26"/>
    <w:pPr>
      <w:spacing w:before="100" w:beforeAutospacing="1" w:after="100" w:afterAutospacing="1"/>
    </w:pPr>
    <w:rPr>
      <w:rFonts w:ascii="Verdana" w:hAnsi="Verdana"/>
      <w:sz w:val="18"/>
      <w:szCs w:val="18"/>
    </w:rPr>
  </w:style>
  <w:style w:type="table" w:styleId="TableGrid">
    <w:name w:val="Table Grid"/>
    <w:basedOn w:val="TableNormal"/>
    <w:uiPriority w:val="99"/>
    <w:locked/>
    <w:rsid w:val="000B1A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940B49"/>
    <w:rPr>
      <w:rFonts w:cs="Times New Roman"/>
      <w:sz w:val="16"/>
    </w:rPr>
  </w:style>
  <w:style w:type="paragraph" w:styleId="CommentText">
    <w:name w:val="annotation text"/>
    <w:basedOn w:val="Normal"/>
    <w:link w:val="CommentTextChar"/>
    <w:uiPriority w:val="99"/>
    <w:semiHidden/>
    <w:rsid w:val="00940B49"/>
    <w:rPr>
      <w:sz w:val="20"/>
      <w:szCs w:val="20"/>
    </w:rPr>
  </w:style>
  <w:style w:type="character" w:customStyle="1" w:styleId="CommentTextChar">
    <w:name w:val="Comment Text Char"/>
    <w:link w:val="CommentText"/>
    <w:uiPriority w:val="99"/>
    <w:semiHidden/>
    <w:locked/>
    <w:rsid w:val="00940B49"/>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940B49"/>
    <w:rPr>
      <w:b/>
      <w:bCs/>
    </w:rPr>
  </w:style>
  <w:style w:type="character" w:customStyle="1" w:styleId="CommentSubjectChar">
    <w:name w:val="Comment Subject Char"/>
    <w:link w:val="CommentSubject"/>
    <w:uiPriority w:val="99"/>
    <w:semiHidden/>
    <w:locked/>
    <w:rsid w:val="00940B49"/>
    <w:rPr>
      <w:rFonts w:ascii="Times New Roman" w:hAnsi="Times New Roman" w:cs="Times New Roman"/>
      <w:b/>
    </w:rPr>
  </w:style>
</w:styles>
</file>

<file path=word/webSettings.xml><?xml version="1.0" encoding="utf-8"?>
<w:webSettings xmlns:r="http://schemas.openxmlformats.org/officeDocument/2006/relationships" xmlns:w="http://schemas.openxmlformats.org/wordprocessingml/2006/main">
  <w:divs>
    <w:div w:id="2136941207">
      <w:marLeft w:val="45"/>
      <w:marRight w:val="45"/>
      <w:marTop w:val="90"/>
      <w:marBottom w:val="90"/>
      <w:divBdr>
        <w:top w:val="none" w:sz="0" w:space="0" w:color="auto"/>
        <w:left w:val="none" w:sz="0" w:space="0" w:color="auto"/>
        <w:bottom w:val="none" w:sz="0" w:space="0" w:color="auto"/>
        <w:right w:val="none" w:sz="0" w:space="0" w:color="auto"/>
      </w:divBdr>
      <w:divsChild>
        <w:div w:id="2136941211">
          <w:marLeft w:val="0"/>
          <w:marRight w:val="0"/>
          <w:marTop w:val="240"/>
          <w:marBottom w:val="0"/>
          <w:divBdr>
            <w:top w:val="none" w:sz="0" w:space="0" w:color="auto"/>
            <w:left w:val="none" w:sz="0" w:space="0" w:color="auto"/>
            <w:bottom w:val="none" w:sz="0" w:space="0" w:color="auto"/>
            <w:right w:val="none" w:sz="0" w:space="0" w:color="auto"/>
          </w:divBdr>
        </w:div>
      </w:divsChild>
    </w:div>
    <w:div w:id="2136941208">
      <w:marLeft w:val="0"/>
      <w:marRight w:val="0"/>
      <w:marTop w:val="0"/>
      <w:marBottom w:val="0"/>
      <w:divBdr>
        <w:top w:val="none" w:sz="0" w:space="0" w:color="auto"/>
        <w:left w:val="none" w:sz="0" w:space="0" w:color="auto"/>
        <w:bottom w:val="none" w:sz="0" w:space="0" w:color="auto"/>
        <w:right w:val="none" w:sz="0" w:space="0" w:color="auto"/>
      </w:divBdr>
    </w:div>
    <w:div w:id="2136941209">
      <w:marLeft w:val="0"/>
      <w:marRight w:val="0"/>
      <w:marTop w:val="0"/>
      <w:marBottom w:val="0"/>
      <w:divBdr>
        <w:top w:val="none" w:sz="0" w:space="0" w:color="auto"/>
        <w:left w:val="none" w:sz="0" w:space="0" w:color="auto"/>
        <w:bottom w:val="none" w:sz="0" w:space="0" w:color="auto"/>
        <w:right w:val="none" w:sz="0" w:space="0" w:color="auto"/>
      </w:divBdr>
    </w:div>
    <w:div w:id="2136941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11458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lanta.malnace@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satrovska@varam.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likumi.lv/doc.php?id=114588"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F5CA0-0F05-4CA9-9829-F79C2631B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15</Pages>
  <Words>3271</Words>
  <Characters>26085</Characters>
  <Application>Microsoft Office Word</Application>
  <DocSecurity>0</DocSecurity>
  <Lines>1174</Lines>
  <Paragraphs>443</Paragraphs>
  <ScaleCrop>false</ScaleCrop>
  <HeadingPairs>
    <vt:vector size="2" baseType="variant">
      <vt:variant>
        <vt:lpstr>Title</vt:lpstr>
      </vt:variant>
      <vt:variant>
        <vt:i4>1</vt:i4>
      </vt:variant>
    </vt:vector>
  </HeadingPairs>
  <TitlesOfParts>
    <vt:vector size="1" baseType="lpstr">
      <vt:lpstr>MK noteikumu anotācija</vt:lpstr>
    </vt:vector>
  </TitlesOfParts>
  <Company>VARAM</Company>
  <LinksUpToDate>false</LinksUpToDate>
  <CharactersWithSpaces>29026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„Noteikumi par aizsardzību pret jonizējošo starojumu medicīniskajā apstarošanā” sākotnējās ietekmes novērtējuma ziņojums (anotācija)</dc:title>
  <dc:subject>Ministru kabineta noteikumu anotācija</dc:subject>
  <dc:creator>Dace Šatrovska</dc:creator>
  <cp:keywords/>
  <dc:description>dace.satrovska@varam.gov.lv; 67026521</dc:description>
  <cp:lastModifiedBy>JolantaM</cp:lastModifiedBy>
  <cp:revision>4</cp:revision>
  <cp:lastPrinted>2012-10-30T10:46:00Z</cp:lastPrinted>
  <dcterms:created xsi:type="dcterms:W3CDTF">2012-10-30T10:51:00Z</dcterms:created>
  <dcterms:modified xsi:type="dcterms:W3CDTF">2012-11-05T12:06:00Z</dcterms:modified>
</cp:coreProperties>
</file>