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66C651" w14:textId="77777777" w:rsidR="00B72FFD" w:rsidRPr="00330E0E" w:rsidRDefault="00B72FFD" w:rsidP="00FA0F9C">
      <w:pPr>
        <w:spacing w:line="276" w:lineRule="auto"/>
        <w:ind w:left="720"/>
        <w:jc w:val="center"/>
        <w:rPr>
          <w:rFonts w:ascii="Times New Roman" w:hAnsi="Times New Roman"/>
          <w:b/>
          <w:sz w:val="28"/>
          <w:szCs w:val="28"/>
        </w:rPr>
      </w:pPr>
    </w:p>
    <w:p w14:paraId="28D301BF" w14:textId="77777777" w:rsidR="00B72FFD" w:rsidRPr="00330E0E" w:rsidRDefault="00B72FFD" w:rsidP="00FA0F9C">
      <w:pPr>
        <w:spacing w:line="276" w:lineRule="auto"/>
        <w:ind w:left="720"/>
        <w:jc w:val="center"/>
        <w:rPr>
          <w:rFonts w:ascii="Times New Roman" w:hAnsi="Times New Roman"/>
          <w:b/>
          <w:sz w:val="28"/>
          <w:szCs w:val="28"/>
        </w:rPr>
      </w:pPr>
    </w:p>
    <w:p w14:paraId="41F6BA94" w14:textId="77777777" w:rsidR="00B72FFD" w:rsidRPr="00330E0E" w:rsidRDefault="00B72FFD" w:rsidP="00FA0F9C">
      <w:pPr>
        <w:spacing w:line="276" w:lineRule="auto"/>
        <w:ind w:left="720"/>
        <w:jc w:val="center"/>
        <w:rPr>
          <w:rFonts w:ascii="Times New Roman" w:hAnsi="Times New Roman"/>
          <w:b/>
          <w:sz w:val="28"/>
          <w:szCs w:val="28"/>
        </w:rPr>
      </w:pPr>
    </w:p>
    <w:p w14:paraId="31609077" w14:textId="77777777" w:rsidR="00B72FFD" w:rsidRPr="00330E0E" w:rsidRDefault="00B72FFD" w:rsidP="00FA0F9C">
      <w:pPr>
        <w:spacing w:line="276" w:lineRule="auto"/>
        <w:ind w:left="720"/>
        <w:jc w:val="center"/>
        <w:rPr>
          <w:rFonts w:ascii="Times New Roman" w:hAnsi="Times New Roman"/>
          <w:b/>
          <w:sz w:val="28"/>
          <w:szCs w:val="28"/>
        </w:rPr>
      </w:pPr>
    </w:p>
    <w:p w14:paraId="6092F0C2" w14:textId="77777777" w:rsidR="00B72FFD" w:rsidRPr="00330E0E" w:rsidRDefault="00B72FFD" w:rsidP="00FA0F9C">
      <w:pPr>
        <w:spacing w:line="276" w:lineRule="auto"/>
        <w:ind w:left="720"/>
        <w:jc w:val="center"/>
        <w:rPr>
          <w:rFonts w:ascii="Times New Roman" w:hAnsi="Times New Roman"/>
          <w:b/>
          <w:sz w:val="28"/>
          <w:szCs w:val="28"/>
        </w:rPr>
      </w:pPr>
    </w:p>
    <w:p w14:paraId="002B1FEB" w14:textId="77777777" w:rsidR="00B72FFD" w:rsidRPr="00330E0E" w:rsidRDefault="00B72FFD" w:rsidP="00FA0F9C">
      <w:pPr>
        <w:spacing w:line="276" w:lineRule="auto"/>
        <w:ind w:left="720"/>
        <w:jc w:val="center"/>
        <w:rPr>
          <w:rFonts w:ascii="Times New Roman" w:hAnsi="Times New Roman"/>
          <w:b/>
          <w:sz w:val="28"/>
          <w:szCs w:val="28"/>
        </w:rPr>
      </w:pPr>
    </w:p>
    <w:p w14:paraId="11741AE5" w14:textId="77777777" w:rsidR="00B72FFD" w:rsidRPr="00330E0E" w:rsidRDefault="00B72FFD" w:rsidP="00FA0F9C">
      <w:pPr>
        <w:spacing w:line="276" w:lineRule="auto"/>
        <w:ind w:left="720"/>
        <w:jc w:val="center"/>
        <w:rPr>
          <w:rFonts w:ascii="Times New Roman" w:hAnsi="Times New Roman"/>
          <w:b/>
          <w:sz w:val="28"/>
          <w:szCs w:val="28"/>
        </w:rPr>
      </w:pPr>
    </w:p>
    <w:p w14:paraId="2E38703A" w14:textId="77777777" w:rsidR="00B72FFD" w:rsidRPr="00330E0E" w:rsidRDefault="00B72FFD" w:rsidP="00FA0F9C">
      <w:pPr>
        <w:spacing w:line="276" w:lineRule="auto"/>
        <w:ind w:left="720"/>
        <w:jc w:val="center"/>
        <w:rPr>
          <w:rFonts w:ascii="Times New Roman" w:hAnsi="Times New Roman"/>
          <w:b/>
          <w:sz w:val="28"/>
          <w:szCs w:val="28"/>
        </w:rPr>
      </w:pPr>
    </w:p>
    <w:p w14:paraId="46362948" w14:textId="77777777" w:rsidR="00B72FFD" w:rsidRPr="00330E0E" w:rsidRDefault="00B72FFD" w:rsidP="00FA0F9C">
      <w:pPr>
        <w:spacing w:line="276" w:lineRule="auto"/>
        <w:ind w:left="720"/>
        <w:jc w:val="center"/>
        <w:rPr>
          <w:rFonts w:ascii="Times New Roman" w:hAnsi="Times New Roman"/>
          <w:b/>
          <w:sz w:val="28"/>
          <w:szCs w:val="28"/>
        </w:rPr>
      </w:pPr>
    </w:p>
    <w:p w14:paraId="26DA94C3" w14:textId="77777777" w:rsidR="009E384B" w:rsidRDefault="009E384B" w:rsidP="00FA0F9C">
      <w:pPr>
        <w:spacing w:line="276" w:lineRule="auto"/>
        <w:ind w:left="720"/>
        <w:jc w:val="center"/>
        <w:rPr>
          <w:rFonts w:ascii="Times New Roman" w:hAnsi="Times New Roman"/>
          <w:b/>
          <w:sz w:val="36"/>
          <w:szCs w:val="36"/>
          <w:lang w:eastAsia="lv-LV"/>
        </w:rPr>
      </w:pPr>
      <w:r w:rsidRPr="00330E0E">
        <w:rPr>
          <w:rFonts w:ascii="Times New Roman" w:hAnsi="Times New Roman"/>
          <w:b/>
          <w:sz w:val="36"/>
          <w:szCs w:val="36"/>
        </w:rPr>
        <w:t xml:space="preserve">Informatīvais ziņojums </w:t>
      </w:r>
      <w:r w:rsidRPr="00330E0E">
        <w:rPr>
          <w:rFonts w:ascii="Times New Roman" w:hAnsi="Times New Roman"/>
          <w:b/>
          <w:sz w:val="36"/>
          <w:szCs w:val="36"/>
          <w:lang w:eastAsia="lv-LV"/>
        </w:rPr>
        <w:t>“</w:t>
      </w:r>
      <w:r w:rsidRPr="00330E0E">
        <w:rPr>
          <w:rFonts w:ascii="Times New Roman" w:hAnsi="Times New Roman"/>
          <w:b/>
          <w:bCs/>
          <w:sz w:val="36"/>
          <w:szCs w:val="36"/>
          <w:lang w:eastAsia="lv-LV"/>
        </w:rPr>
        <w:t xml:space="preserve">Par mākslīgā intelekta </w:t>
      </w:r>
      <w:r w:rsidRPr="00330E0E">
        <w:rPr>
          <w:rFonts w:ascii="Times New Roman" w:hAnsi="Times New Roman"/>
          <w:b/>
          <w:sz w:val="36"/>
          <w:szCs w:val="36"/>
          <w:lang w:eastAsia="lv-LV"/>
        </w:rPr>
        <w:t>risinājumu</w:t>
      </w:r>
      <w:r w:rsidRPr="00330E0E">
        <w:rPr>
          <w:rFonts w:ascii="Times New Roman" w:hAnsi="Times New Roman"/>
          <w:b/>
          <w:bCs/>
          <w:sz w:val="36"/>
          <w:szCs w:val="36"/>
          <w:lang w:eastAsia="lv-LV"/>
        </w:rPr>
        <w:t xml:space="preserve"> attīstību</w:t>
      </w:r>
      <w:r w:rsidRPr="00330E0E">
        <w:rPr>
          <w:rFonts w:ascii="Times New Roman" w:hAnsi="Times New Roman"/>
          <w:b/>
          <w:sz w:val="36"/>
          <w:szCs w:val="36"/>
          <w:lang w:eastAsia="lv-LV"/>
        </w:rPr>
        <w:t>”</w:t>
      </w:r>
    </w:p>
    <w:p w14:paraId="2A89BC02" w14:textId="77777777" w:rsidR="0015119B" w:rsidRDefault="0015119B" w:rsidP="00FA0F9C">
      <w:pPr>
        <w:spacing w:line="276" w:lineRule="auto"/>
        <w:rPr>
          <w:bCs/>
          <w:sz w:val="28"/>
          <w:szCs w:val="28"/>
        </w:rPr>
      </w:pPr>
    </w:p>
    <w:p w14:paraId="00FE50ED" w14:textId="77777777" w:rsidR="0015119B" w:rsidRPr="0015119B" w:rsidRDefault="0015119B" w:rsidP="00FA0F9C">
      <w:pPr>
        <w:spacing w:line="276" w:lineRule="auto"/>
        <w:rPr>
          <w:sz w:val="28"/>
          <w:szCs w:val="28"/>
        </w:rPr>
      </w:pPr>
    </w:p>
    <w:p w14:paraId="3773506A" w14:textId="77777777" w:rsidR="0015119B" w:rsidRPr="0015119B" w:rsidRDefault="0015119B" w:rsidP="00FA0F9C">
      <w:pPr>
        <w:spacing w:line="276" w:lineRule="auto"/>
        <w:rPr>
          <w:sz w:val="28"/>
          <w:szCs w:val="28"/>
        </w:rPr>
      </w:pPr>
    </w:p>
    <w:p w14:paraId="5DE0D4D0" w14:textId="77777777" w:rsidR="0015119B" w:rsidRPr="0015119B" w:rsidRDefault="0015119B" w:rsidP="00FA0F9C">
      <w:pPr>
        <w:spacing w:line="276" w:lineRule="auto"/>
        <w:rPr>
          <w:sz w:val="28"/>
          <w:szCs w:val="28"/>
        </w:rPr>
      </w:pPr>
    </w:p>
    <w:p w14:paraId="155120DB" w14:textId="77777777" w:rsidR="0015119B" w:rsidRPr="0015119B" w:rsidRDefault="0015119B" w:rsidP="00FA0F9C">
      <w:pPr>
        <w:spacing w:line="276" w:lineRule="auto"/>
        <w:rPr>
          <w:sz w:val="28"/>
          <w:szCs w:val="28"/>
        </w:rPr>
      </w:pPr>
    </w:p>
    <w:p w14:paraId="64663D9C" w14:textId="77777777" w:rsidR="0015119B" w:rsidRPr="0015119B" w:rsidRDefault="0015119B" w:rsidP="00FA0F9C">
      <w:pPr>
        <w:spacing w:line="276" w:lineRule="auto"/>
        <w:rPr>
          <w:sz w:val="28"/>
          <w:szCs w:val="28"/>
        </w:rPr>
      </w:pPr>
    </w:p>
    <w:p w14:paraId="41567186" w14:textId="77777777" w:rsidR="0015119B" w:rsidRPr="0015119B" w:rsidRDefault="0015119B" w:rsidP="00FA0F9C">
      <w:pPr>
        <w:spacing w:line="276" w:lineRule="auto"/>
        <w:rPr>
          <w:sz w:val="28"/>
          <w:szCs w:val="28"/>
        </w:rPr>
      </w:pPr>
    </w:p>
    <w:p w14:paraId="2C4DF214" w14:textId="77777777" w:rsidR="0015119B" w:rsidRPr="0015119B" w:rsidRDefault="0015119B" w:rsidP="00FA0F9C">
      <w:pPr>
        <w:spacing w:line="276" w:lineRule="auto"/>
        <w:rPr>
          <w:sz w:val="28"/>
          <w:szCs w:val="28"/>
        </w:rPr>
      </w:pPr>
    </w:p>
    <w:p w14:paraId="454CBF49" w14:textId="77777777" w:rsidR="0015119B" w:rsidRDefault="0015119B" w:rsidP="00FA0F9C">
      <w:pPr>
        <w:spacing w:line="276" w:lineRule="auto"/>
        <w:rPr>
          <w:sz w:val="28"/>
          <w:szCs w:val="28"/>
        </w:rPr>
      </w:pPr>
    </w:p>
    <w:p w14:paraId="2C531B14" w14:textId="77777777" w:rsidR="0015119B" w:rsidRPr="0015119B" w:rsidRDefault="0015119B" w:rsidP="00FA0F9C">
      <w:pPr>
        <w:spacing w:line="276" w:lineRule="auto"/>
        <w:rPr>
          <w:sz w:val="28"/>
          <w:szCs w:val="28"/>
        </w:rPr>
      </w:pPr>
    </w:p>
    <w:p w14:paraId="3D548CEC" w14:textId="77777777" w:rsidR="00B72FFD" w:rsidRPr="0015119B" w:rsidRDefault="00B72FFD" w:rsidP="00FA0F9C">
      <w:pPr>
        <w:spacing w:line="276" w:lineRule="auto"/>
        <w:rPr>
          <w:sz w:val="28"/>
          <w:szCs w:val="28"/>
        </w:rPr>
        <w:sectPr w:rsidR="00B72FFD" w:rsidRPr="0015119B" w:rsidSect="00E92586">
          <w:headerReference w:type="default" r:id="rId8"/>
          <w:footerReference w:type="default" r:id="rId9"/>
          <w:headerReference w:type="first" r:id="rId10"/>
          <w:pgSz w:w="11906" w:h="16838"/>
          <w:pgMar w:top="1440" w:right="1800" w:bottom="1440" w:left="1800" w:header="708" w:footer="708" w:gutter="0"/>
          <w:cols w:space="708"/>
          <w:titlePg/>
          <w:docGrid w:linePitch="360"/>
        </w:sectPr>
      </w:pPr>
    </w:p>
    <w:p w14:paraId="6FAF14C5" w14:textId="77777777" w:rsidR="009E384B" w:rsidRPr="00EE198C" w:rsidRDefault="009E384B" w:rsidP="00FA0F9C">
      <w:pPr>
        <w:spacing w:line="276" w:lineRule="auto"/>
        <w:rPr>
          <w:rFonts w:ascii="Times New Roman" w:hAnsi="Times New Roman" w:cs="Times New Roman"/>
          <w:bCs/>
          <w:sz w:val="28"/>
          <w:szCs w:val="28"/>
        </w:rPr>
      </w:pPr>
    </w:p>
    <w:sdt>
      <w:sdtPr>
        <w:rPr>
          <w:rFonts w:asciiTheme="minorHAnsi" w:eastAsiaTheme="minorEastAsia" w:hAnsiTheme="minorHAnsi"/>
          <w:b w:val="0"/>
          <w:bCs w:val="0"/>
          <w:sz w:val="22"/>
          <w:szCs w:val="22"/>
        </w:rPr>
        <w:id w:val="-38127397"/>
        <w:docPartObj>
          <w:docPartGallery w:val="Table of Contents"/>
          <w:docPartUnique/>
        </w:docPartObj>
      </w:sdtPr>
      <w:sdtEndPr>
        <w:rPr>
          <w:lang w:val="lv-LV"/>
        </w:rPr>
      </w:sdtEndPr>
      <w:sdtContent>
        <w:p w14:paraId="2ABCBE02" w14:textId="77777777" w:rsidR="007F2235" w:rsidRPr="00DC28AC" w:rsidRDefault="007F2235" w:rsidP="00224082">
          <w:pPr>
            <w:pStyle w:val="TOCHeading"/>
            <w:rPr>
              <w:rFonts w:eastAsiaTheme="minorHAnsi"/>
            </w:rPr>
          </w:pPr>
          <w:proofErr w:type="spellStart"/>
          <w:r w:rsidRPr="00DC28AC">
            <w:rPr>
              <w:rFonts w:eastAsiaTheme="minorHAnsi"/>
            </w:rPr>
            <w:t>Saturs</w:t>
          </w:r>
          <w:proofErr w:type="spellEnd"/>
        </w:p>
        <w:p w14:paraId="729CB4BD" w14:textId="77777777" w:rsidR="00DC28AC" w:rsidRPr="00DC28AC" w:rsidRDefault="007F2235">
          <w:pPr>
            <w:pStyle w:val="TOC1"/>
            <w:tabs>
              <w:tab w:val="right" w:leader="dot" w:pos="8296"/>
            </w:tabs>
            <w:rPr>
              <w:rFonts w:ascii="Times New Roman" w:hAnsi="Times New Roman"/>
              <w:noProof/>
              <w:sz w:val="24"/>
              <w:szCs w:val="24"/>
              <w:lang w:val="lv-LV" w:eastAsia="lv-LV"/>
            </w:rPr>
          </w:pPr>
          <w:r w:rsidRPr="00DC28AC">
            <w:rPr>
              <w:rFonts w:ascii="Times New Roman" w:eastAsiaTheme="minorHAnsi" w:hAnsi="Times New Roman"/>
              <w:sz w:val="24"/>
              <w:szCs w:val="24"/>
              <w:lang w:val="lv-LV"/>
            </w:rPr>
            <w:fldChar w:fldCharType="begin"/>
          </w:r>
          <w:r w:rsidRPr="00DC28AC">
            <w:rPr>
              <w:rFonts w:ascii="Times New Roman" w:eastAsiaTheme="minorHAnsi" w:hAnsi="Times New Roman"/>
              <w:sz w:val="24"/>
              <w:szCs w:val="24"/>
              <w:lang w:val="lv-LV"/>
            </w:rPr>
            <w:instrText xml:space="preserve"> TOC \o "1-3" \h \z \u </w:instrText>
          </w:r>
          <w:r w:rsidRPr="00DC28AC">
            <w:rPr>
              <w:rFonts w:ascii="Times New Roman" w:eastAsiaTheme="minorHAnsi" w:hAnsi="Times New Roman"/>
              <w:sz w:val="24"/>
              <w:szCs w:val="24"/>
              <w:lang w:val="lv-LV"/>
            </w:rPr>
            <w:fldChar w:fldCharType="separate"/>
          </w:r>
          <w:hyperlink w:anchor="_Toc11141531" w:history="1">
            <w:r w:rsidR="00DC28AC" w:rsidRPr="00DC28AC">
              <w:rPr>
                <w:rStyle w:val="Hyperlink"/>
                <w:rFonts w:ascii="Times New Roman" w:hAnsi="Times New Roman"/>
                <w:noProof/>
                <w:sz w:val="24"/>
                <w:szCs w:val="24"/>
              </w:rPr>
              <w:t>Ievads</w:t>
            </w:r>
            <w:r w:rsidR="00DC28AC" w:rsidRPr="00DC28AC">
              <w:rPr>
                <w:rFonts w:ascii="Times New Roman" w:hAnsi="Times New Roman"/>
                <w:noProof/>
                <w:webHidden/>
                <w:sz w:val="24"/>
                <w:szCs w:val="24"/>
              </w:rPr>
              <w:tab/>
            </w:r>
            <w:r w:rsidR="00DC28AC" w:rsidRPr="00DC28AC">
              <w:rPr>
                <w:rFonts w:ascii="Times New Roman" w:hAnsi="Times New Roman"/>
                <w:noProof/>
                <w:webHidden/>
                <w:sz w:val="24"/>
                <w:szCs w:val="24"/>
              </w:rPr>
              <w:fldChar w:fldCharType="begin"/>
            </w:r>
            <w:r w:rsidR="00DC28AC" w:rsidRPr="00DC28AC">
              <w:rPr>
                <w:rFonts w:ascii="Times New Roman" w:hAnsi="Times New Roman"/>
                <w:noProof/>
                <w:webHidden/>
                <w:sz w:val="24"/>
                <w:szCs w:val="24"/>
              </w:rPr>
              <w:instrText xml:space="preserve"> PAGEREF _Toc11141531 \h </w:instrText>
            </w:r>
            <w:r w:rsidR="00DC28AC" w:rsidRPr="00DC28AC">
              <w:rPr>
                <w:rFonts w:ascii="Times New Roman" w:hAnsi="Times New Roman"/>
                <w:noProof/>
                <w:webHidden/>
                <w:sz w:val="24"/>
                <w:szCs w:val="24"/>
              </w:rPr>
            </w:r>
            <w:r w:rsidR="00DC28AC" w:rsidRPr="00DC28AC">
              <w:rPr>
                <w:rFonts w:ascii="Times New Roman" w:hAnsi="Times New Roman"/>
                <w:noProof/>
                <w:webHidden/>
                <w:sz w:val="24"/>
                <w:szCs w:val="24"/>
              </w:rPr>
              <w:fldChar w:fldCharType="separate"/>
            </w:r>
            <w:r w:rsidR="00DC28AC" w:rsidRPr="00DC28AC">
              <w:rPr>
                <w:rFonts w:ascii="Times New Roman" w:hAnsi="Times New Roman"/>
                <w:noProof/>
                <w:webHidden/>
                <w:sz w:val="24"/>
                <w:szCs w:val="24"/>
              </w:rPr>
              <w:t>3</w:t>
            </w:r>
            <w:r w:rsidR="00DC28AC" w:rsidRPr="00DC28AC">
              <w:rPr>
                <w:rFonts w:ascii="Times New Roman" w:hAnsi="Times New Roman"/>
                <w:noProof/>
                <w:webHidden/>
                <w:sz w:val="24"/>
                <w:szCs w:val="24"/>
              </w:rPr>
              <w:fldChar w:fldCharType="end"/>
            </w:r>
          </w:hyperlink>
        </w:p>
        <w:p w14:paraId="00CEB764" w14:textId="77777777" w:rsidR="00DC28AC" w:rsidRPr="00DC28AC" w:rsidRDefault="00633FB0">
          <w:pPr>
            <w:pStyle w:val="TOC1"/>
            <w:tabs>
              <w:tab w:val="right" w:leader="dot" w:pos="8296"/>
            </w:tabs>
            <w:rPr>
              <w:rFonts w:ascii="Times New Roman" w:hAnsi="Times New Roman"/>
              <w:noProof/>
              <w:sz w:val="24"/>
              <w:szCs w:val="24"/>
              <w:lang w:val="lv-LV" w:eastAsia="lv-LV"/>
            </w:rPr>
          </w:pPr>
          <w:hyperlink w:anchor="_Toc11141532" w:history="1">
            <w:r w:rsidR="00DC28AC" w:rsidRPr="00DC28AC">
              <w:rPr>
                <w:rStyle w:val="Hyperlink"/>
                <w:rFonts w:ascii="Times New Roman" w:hAnsi="Times New Roman"/>
                <w:noProof/>
                <w:sz w:val="24"/>
                <w:szCs w:val="24"/>
              </w:rPr>
              <w:t>Tehnoloģijas apraksts</w:t>
            </w:r>
            <w:r w:rsidR="00DC28AC" w:rsidRPr="00DC28AC">
              <w:rPr>
                <w:rFonts w:ascii="Times New Roman" w:hAnsi="Times New Roman"/>
                <w:noProof/>
                <w:webHidden/>
                <w:sz w:val="24"/>
                <w:szCs w:val="24"/>
              </w:rPr>
              <w:tab/>
            </w:r>
            <w:r w:rsidR="00DC28AC" w:rsidRPr="00DC28AC">
              <w:rPr>
                <w:rFonts w:ascii="Times New Roman" w:hAnsi="Times New Roman"/>
                <w:noProof/>
                <w:webHidden/>
                <w:sz w:val="24"/>
                <w:szCs w:val="24"/>
              </w:rPr>
              <w:fldChar w:fldCharType="begin"/>
            </w:r>
            <w:r w:rsidR="00DC28AC" w:rsidRPr="00DC28AC">
              <w:rPr>
                <w:rFonts w:ascii="Times New Roman" w:hAnsi="Times New Roman"/>
                <w:noProof/>
                <w:webHidden/>
                <w:sz w:val="24"/>
                <w:szCs w:val="24"/>
              </w:rPr>
              <w:instrText xml:space="preserve"> PAGEREF _Toc11141532 \h </w:instrText>
            </w:r>
            <w:r w:rsidR="00DC28AC" w:rsidRPr="00DC28AC">
              <w:rPr>
                <w:rFonts w:ascii="Times New Roman" w:hAnsi="Times New Roman"/>
                <w:noProof/>
                <w:webHidden/>
                <w:sz w:val="24"/>
                <w:szCs w:val="24"/>
              </w:rPr>
            </w:r>
            <w:r w:rsidR="00DC28AC" w:rsidRPr="00DC28AC">
              <w:rPr>
                <w:rFonts w:ascii="Times New Roman" w:hAnsi="Times New Roman"/>
                <w:noProof/>
                <w:webHidden/>
                <w:sz w:val="24"/>
                <w:szCs w:val="24"/>
              </w:rPr>
              <w:fldChar w:fldCharType="separate"/>
            </w:r>
            <w:r w:rsidR="00DC28AC" w:rsidRPr="00DC28AC">
              <w:rPr>
                <w:rFonts w:ascii="Times New Roman" w:hAnsi="Times New Roman"/>
                <w:noProof/>
                <w:webHidden/>
                <w:sz w:val="24"/>
                <w:szCs w:val="24"/>
              </w:rPr>
              <w:t>3</w:t>
            </w:r>
            <w:r w:rsidR="00DC28AC" w:rsidRPr="00DC28AC">
              <w:rPr>
                <w:rFonts w:ascii="Times New Roman" w:hAnsi="Times New Roman"/>
                <w:noProof/>
                <w:webHidden/>
                <w:sz w:val="24"/>
                <w:szCs w:val="24"/>
              </w:rPr>
              <w:fldChar w:fldCharType="end"/>
            </w:r>
          </w:hyperlink>
        </w:p>
        <w:p w14:paraId="155E2D34" w14:textId="77777777" w:rsidR="00DC28AC" w:rsidRPr="00DC28AC" w:rsidRDefault="00633FB0">
          <w:pPr>
            <w:pStyle w:val="TOC1"/>
            <w:tabs>
              <w:tab w:val="right" w:leader="dot" w:pos="8296"/>
            </w:tabs>
            <w:rPr>
              <w:rFonts w:ascii="Times New Roman" w:hAnsi="Times New Roman"/>
              <w:noProof/>
              <w:sz w:val="24"/>
              <w:szCs w:val="24"/>
              <w:lang w:val="lv-LV" w:eastAsia="lv-LV"/>
            </w:rPr>
          </w:pPr>
          <w:hyperlink w:anchor="_Toc11141533" w:history="1">
            <w:r w:rsidR="00DC28AC" w:rsidRPr="00DC28AC">
              <w:rPr>
                <w:rStyle w:val="Hyperlink"/>
                <w:rFonts w:ascii="Times New Roman" w:hAnsi="Times New Roman"/>
                <w:noProof/>
                <w:sz w:val="24"/>
                <w:szCs w:val="24"/>
              </w:rPr>
              <w:t>Tehnoloģiju izraisītās sociālekonomiskās pārmaiņas</w:t>
            </w:r>
            <w:r w:rsidR="00DC28AC" w:rsidRPr="00DC28AC">
              <w:rPr>
                <w:rFonts w:ascii="Times New Roman" w:hAnsi="Times New Roman"/>
                <w:noProof/>
                <w:webHidden/>
                <w:sz w:val="24"/>
                <w:szCs w:val="24"/>
              </w:rPr>
              <w:tab/>
            </w:r>
            <w:r w:rsidR="00DC28AC" w:rsidRPr="00DC28AC">
              <w:rPr>
                <w:rFonts w:ascii="Times New Roman" w:hAnsi="Times New Roman"/>
                <w:noProof/>
                <w:webHidden/>
                <w:sz w:val="24"/>
                <w:szCs w:val="24"/>
              </w:rPr>
              <w:fldChar w:fldCharType="begin"/>
            </w:r>
            <w:r w:rsidR="00DC28AC" w:rsidRPr="00DC28AC">
              <w:rPr>
                <w:rFonts w:ascii="Times New Roman" w:hAnsi="Times New Roman"/>
                <w:noProof/>
                <w:webHidden/>
                <w:sz w:val="24"/>
                <w:szCs w:val="24"/>
              </w:rPr>
              <w:instrText xml:space="preserve"> PAGEREF _Toc11141533 \h </w:instrText>
            </w:r>
            <w:r w:rsidR="00DC28AC" w:rsidRPr="00DC28AC">
              <w:rPr>
                <w:rFonts w:ascii="Times New Roman" w:hAnsi="Times New Roman"/>
                <w:noProof/>
                <w:webHidden/>
                <w:sz w:val="24"/>
                <w:szCs w:val="24"/>
              </w:rPr>
            </w:r>
            <w:r w:rsidR="00DC28AC" w:rsidRPr="00DC28AC">
              <w:rPr>
                <w:rFonts w:ascii="Times New Roman" w:hAnsi="Times New Roman"/>
                <w:noProof/>
                <w:webHidden/>
                <w:sz w:val="24"/>
                <w:szCs w:val="24"/>
              </w:rPr>
              <w:fldChar w:fldCharType="separate"/>
            </w:r>
            <w:r w:rsidR="00DC28AC" w:rsidRPr="00DC28AC">
              <w:rPr>
                <w:rFonts w:ascii="Times New Roman" w:hAnsi="Times New Roman"/>
                <w:noProof/>
                <w:webHidden/>
                <w:sz w:val="24"/>
                <w:szCs w:val="24"/>
              </w:rPr>
              <w:t>5</w:t>
            </w:r>
            <w:r w:rsidR="00DC28AC" w:rsidRPr="00DC28AC">
              <w:rPr>
                <w:rFonts w:ascii="Times New Roman" w:hAnsi="Times New Roman"/>
                <w:noProof/>
                <w:webHidden/>
                <w:sz w:val="24"/>
                <w:szCs w:val="24"/>
              </w:rPr>
              <w:fldChar w:fldCharType="end"/>
            </w:r>
          </w:hyperlink>
        </w:p>
        <w:p w14:paraId="58F8EE5F" w14:textId="77777777" w:rsidR="00DC28AC" w:rsidRPr="00DC28AC" w:rsidRDefault="00633FB0">
          <w:pPr>
            <w:pStyle w:val="TOC1"/>
            <w:tabs>
              <w:tab w:val="right" w:leader="dot" w:pos="8296"/>
            </w:tabs>
            <w:rPr>
              <w:rFonts w:ascii="Times New Roman" w:hAnsi="Times New Roman"/>
              <w:noProof/>
              <w:sz w:val="24"/>
              <w:szCs w:val="24"/>
              <w:lang w:val="lv-LV" w:eastAsia="lv-LV"/>
            </w:rPr>
          </w:pPr>
          <w:hyperlink w:anchor="_Toc11141534" w:history="1">
            <w:r w:rsidR="00DC28AC" w:rsidRPr="00DC28AC">
              <w:rPr>
                <w:rStyle w:val="Hyperlink"/>
                <w:rFonts w:ascii="Times New Roman" w:hAnsi="Times New Roman"/>
                <w:noProof/>
                <w:sz w:val="24"/>
                <w:szCs w:val="24"/>
              </w:rPr>
              <w:t>Tehnoloģijas pielietošanas pieredze un perspektīvas</w:t>
            </w:r>
            <w:r w:rsidR="00DC28AC" w:rsidRPr="00DC28AC">
              <w:rPr>
                <w:rFonts w:ascii="Times New Roman" w:hAnsi="Times New Roman"/>
                <w:noProof/>
                <w:webHidden/>
                <w:sz w:val="24"/>
                <w:szCs w:val="24"/>
              </w:rPr>
              <w:tab/>
            </w:r>
            <w:r w:rsidR="00DC28AC" w:rsidRPr="00DC28AC">
              <w:rPr>
                <w:rFonts w:ascii="Times New Roman" w:hAnsi="Times New Roman"/>
                <w:noProof/>
                <w:webHidden/>
                <w:sz w:val="24"/>
                <w:szCs w:val="24"/>
              </w:rPr>
              <w:fldChar w:fldCharType="begin"/>
            </w:r>
            <w:r w:rsidR="00DC28AC" w:rsidRPr="00DC28AC">
              <w:rPr>
                <w:rFonts w:ascii="Times New Roman" w:hAnsi="Times New Roman"/>
                <w:noProof/>
                <w:webHidden/>
                <w:sz w:val="24"/>
                <w:szCs w:val="24"/>
              </w:rPr>
              <w:instrText xml:space="preserve"> PAGEREF _Toc11141534 \h </w:instrText>
            </w:r>
            <w:r w:rsidR="00DC28AC" w:rsidRPr="00DC28AC">
              <w:rPr>
                <w:rFonts w:ascii="Times New Roman" w:hAnsi="Times New Roman"/>
                <w:noProof/>
                <w:webHidden/>
                <w:sz w:val="24"/>
                <w:szCs w:val="24"/>
              </w:rPr>
            </w:r>
            <w:r w:rsidR="00DC28AC" w:rsidRPr="00DC28AC">
              <w:rPr>
                <w:rFonts w:ascii="Times New Roman" w:hAnsi="Times New Roman"/>
                <w:noProof/>
                <w:webHidden/>
                <w:sz w:val="24"/>
                <w:szCs w:val="24"/>
              </w:rPr>
              <w:fldChar w:fldCharType="separate"/>
            </w:r>
            <w:r w:rsidR="00DC28AC" w:rsidRPr="00DC28AC">
              <w:rPr>
                <w:rFonts w:ascii="Times New Roman" w:hAnsi="Times New Roman"/>
                <w:noProof/>
                <w:webHidden/>
                <w:sz w:val="24"/>
                <w:szCs w:val="24"/>
              </w:rPr>
              <w:t>7</w:t>
            </w:r>
            <w:r w:rsidR="00DC28AC" w:rsidRPr="00DC28AC">
              <w:rPr>
                <w:rFonts w:ascii="Times New Roman" w:hAnsi="Times New Roman"/>
                <w:noProof/>
                <w:webHidden/>
                <w:sz w:val="24"/>
                <w:szCs w:val="24"/>
              </w:rPr>
              <w:fldChar w:fldCharType="end"/>
            </w:r>
          </w:hyperlink>
        </w:p>
        <w:p w14:paraId="60DD869E" w14:textId="77777777" w:rsidR="00DC28AC" w:rsidRPr="00DC28AC" w:rsidRDefault="00633FB0">
          <w:pPr>
            <w:pStyle w:val="TOC1"/>
            <w:tabs>
              <w:tab w:val="right" w:leader="dot" w:pos="8296"/>
            </w:tabs>
            <w:rPr>
              <w:rFonts w:ascii="Times New Roman" w:hAnsi="Times New Roman"/>
              <w:noProof/>
              <w:sz w:val="24"/>
              <w:szCs w:val="24"/>
              <w:lang w:val="lv-LV" w:eastAsia="lv-LV"/>
            </w:rPr>
          </w:pPr>
          <w:hyperlink w:anchor="_Toc11141535" w:history="1">
            <w:r w:rsidR="00DC28AC" w:rsidRPr="00DC28AC">
              <w:rPr>
                <w:rStyle w:val="Hyperlink"/>
                <w:rFonts w:ascii="Times New Roman" w:hAnsi="Times New Roman"/>
                <w:noProof/>
                <w:sz w:val="24"/>
                <w:szCs w:val="24"/>
              </w:rPr>
              <w:t>Latvijas pieredze un perspektīvas</w:t>
            </w:r>
            <w:r w:rsidR="00DC28AC" w:rsidRPr="00DC28AC">
              <w:rPr>
                <w:rFonts w:ascii="Times New Roman" w:hAnsi="Times New Roman"/>
                <w:noProof/>
                <w:webHidden/>
                <w:sz w:val="24"/>
                <w:szCs w:val="24"/>
              </w:rPr>
              <w:tab/>
            </w:r>
            <w:r w:rsidR="00DC28AC" w:rsidRPr="00DC28AC">
              <w:rPr>
                <w:rFonts w:ascii="Times New Roman" w:hAnsi="Times New Roman"/>
                <w:noProof/>
                <w:webHidden/>
                <w:sz w:val="24"/>
                <w:szCs w:val="24"/>
              </w:rPr>
              <w:fldChar w:fldCharType="begin"/>
            </w:r>
            <w:r w:rsidR="00DC28AC" w:rsidRPr="00DC28AC">
              <w:rPr>
                <w:rFonts w:ascii="Times New Roman" w:hAnsi="Times New Roman"/>
                <w:noProof/>
                <w:webHidden/>
                <w:sz w:val="24"/>
                <w:szCs w:val="24"/>
              </w:rPr>
              <w:instrText xml:space="preserve"> PAGEREF _Toc11141535 \h </w:instrText>
            </w:r>
            <w:r w:rsidR="00DC28AC" w:rsidRPr="00DC28AC">
              <w:rPr>
                <w:rFonts w:ascii="Times New Roman" w:hAnsi="Times New Roman"/>
                <w:noProof/>
                <w:webHidden/>
                <w:sz w:val="24"/>
                <w:szCs w:val="24"/>
              </w:rPr>
            </w:r>
            <w:r w:rsidR="00DC28AC" w:rsidRPr="00DC28AC">
              <w:rPr>
                <w:rFonts w:ascii="Times New Roman" w:hAnsi="Times New Roman"/>
                <w:noProof/>
                <w:webHidden/>
                <w:sz w:val="24"/>
                <w:szCs w:val="24"/>
              </w:rPr>
              <w:fldChar w:fldCharType="separate"/>
            </w:r>
            <w:r w:rsidR="00DC28AC" w:rsidRPr="00DC28AC">
              <w:rPr>
                <w:rFonts w:ascii="Times New Roman" w:hAnsi="Times New Roman"/>
                <w:noProof/>
                <w:webHidden/>
                <w:sz w:val="24"/>
                <w:szCs w:val="24"/>
              </w:rPr>
              <w:t>10</w:t>
            </w:r>
            <w:r w:rsidR="00DC28AC" w:rsidRPr="00DC28AC">
              <w:rPr>
                <w:rFonts w:ascii="Times New Roman" w:hAnsi="Times New Roman"/>
                <w:noProof/>
                <w:webHidden/>
                <w:sz w:val="24"/>
                <w:szCs w:val="24"/>
              </w:rPr>
              <w:fldChar w:fldCharType="end"/>
            </w:r>
          </w:hyperlink>
        </w:p>
        <w:p w14:paraId="2D82444D" w14:textId="77777777" w:rsidR="00DC28AC" w:rsidRPr="00DC28AC" w:rsidRDefault="00633FB0">
          <w:pPr>
            <w:pStyle w:val="TOC1"/>
            <w:tabs>
              <w:tab w:val="right" w:leader="dot" w:pos="8296"/>
            </w:tabs>
            <w:rPr>
              <w:rFonts w:ascii="Times New Roman" w:hAnsi="Times New Roman"/>
              <w:noProof/>
              <w:sz w:val="24"/>
              <w:szCs w:val="24"/>
              <w:lang w:val="lv-LV" w:eastAsia="lv-LV"/>
            </w:rPr>
          </w:pPr>
          <w:hyperlink w:anchor="_Toc11141536" w:history="1">
            <w:r w:rsidR="00DC28AC" w:rsidRPr="00DC28AC">
              <w:rPr>
                <w:rStyle w:val="Hyperlink"/>
                <w:rFonts w:ascii="Times New Roman" w:hAnsi="Times New Roman"/>
                <w:noProof/>
                <w:sz w:val="24"/>
                <w:szCs w:val="24"/>
              </w:rPr>
              <w:t>Starptautiskie dokumenti</w:t>
            </w:r>
            <w:r w:rsidR="00DC28AC" w:rsidRPr="00DC28AC">
              <w:rPr>
                <w:rFonts w:ascii="Times New Roman" w:hAnsi="Times New Roman"/>
                <w:noProof/>
                <w:webHidden/>
                <w:sz w:val="24"/>
                <w:szCs w:val="24"/>
              </w:rPr>
              <w:tab/>
            </w:r>
            <w:r w:rsidR="00DC28AC" w:rsidRPr="00DC28AC">
              <w:rPr>
                <w:rFonts w:ascii="Times New Roman" w:hAnsi="Times New Roman"/>
                <w:noProof/>
                <w:webHidden/>
                <w:sz w:val="24"/>
                <w:szCs w:val="24"/>
              </w:rPr>
              <w:fldChar w:fldCharType="begin"/>
            </w:r>
            <w:r w:rsidR="00DC28AC" w:rsidRPr="00DC28AC">
              <w:rPr>
                <w:rFonts w:ascii="Times New Roman" w:hAnsi="Times New Roman"/>
                <w:noProof/>
                <w:webHidden/>
                <w:sz w:val="24"/>
                <w:szCs w:val="24"/>
              </w:rPr>
              <w:instrText xml:space="preserve"> PAGEREF _Toc11141536 \h </w:instrText>
            </w:r>
            <w:r w:rsidR="00DC28AC" w:rsidRPr="00DC28AC">
              <w:rPr>
                <w:rFonts w:ascii="Times New Roman" w:hAnsi="Times New Roman"/>
                <w:noProof/>
                <w:webHidden/>
                <w:sz w:val="24"/>
                <w:szCs w:val="24"/>
              </w:rPr>
            </w:r>
            <w:r w:rsidR="00DC28AC" w:rsidRPr="00DC28AC">
              <w:rPr>
                <w:rFonts w:ascii="Times New Roman" w:hAnsi="Times New Roman"/>
                <w:noProof/>
                <w:webHidden/>
                <w:sz w:val="24"/>
                <w:szCs w:val="24"/>
              </w:rPr>
              <w:fldChar w:fldCharType="separate"/>
            </w:r>
            <w:r w:rsidR="00DC28AC" w:rsidRPr="00DC28AC">
              <w:rPr>
                <w:rFonts w:ascii="Times New Roman" w:hAnsi="Times New Roman"/>
                <w:noProof/>
                <w:webHidden/>
                <w:sz w:val="24"/>
                <w:szCs w:val="24"/>
              </w:rPr>
              <w:t>13</w:t>
            </w:r>
            <w:r w:rsidR="00DC28AC" w:rsidRPr="00DC28AC">
              <w:rPr>
                <w:rFonts w:ascii="Times New Roman" w:hAnsi="Times New Roman"/>
                <w:noProof/>
                <w:webHidden/>
                <w:sz w:val="24"/>
                <w:szCs w:val="24"/>
              </w:rPr>
              <w:fldChar w:fldCharType="end"/>
            </w:r>
          </w:hyperlink>
        </w:p>
        <w:p w14:paraId="7982FCD6" w14:textId="77777777" w:rsidR="00DC28AC" w:rsidRPr="00DC28AC" w:rsidRDefault="00633FB0">
          <w:pPr>
            <w:pStyle w:val="TOC1"/>
            <w:tabs>
              <w:tab w:val="right" w:leader="dot" w:pos="8296"/>
            </w:tabs>
            <w:rPr>
              <w:rFonts w:ascii="Times New Roman" w:hAnsi="Times New Roman"/>
              <w:noProof/>
              <w:sz w:val="24"/>
              <w:szCs w:val="24"/>
              <w:lang w:val="lv-LV" w:eastAsia="lv-LV"/>
            </w:rPr>
          </w:pPr>
          <w:hyperlink w:anchor="_Toc11141537" w:history="1">
            <w:r w:rsidR="00DC28AC" w:rsidRPr="00DC28AC">
              <w:rPr>
                <w:rStyle w:val="Hyperlink"/>
                <w:rFonts w:ascii="Times New Roman" w:hAnsi="Times New Roman"/>
                <w:noProof/>
                <w:sz w:val="24"/>
                <w:szCs w:val="24"/>
              </w:rPr>
              <w:t>Novērtējuma rādītāji</w:t>
            </w:r>
            <w:r w:rsidR="00DC28AC" w:rsidRPr="00DC28AC">
              <w:rPr>
                <w:rFonts w:ascii="Times New Roman" w:hAnsi="Times New Roman"/>
                <w:noProof/>
                <w:webHidden/>
                <w:sz w:val="24"/>
                <w:szCs w:val="24"/>
              </w:rPr>
              <w:tab/>
            </w:r>
            <w:r w:rsidR="00DC28AC" w:rsidRPr="00DC28AC">
              <w:rPr>
                <w:rFonts w:ascii="Times New Roman" w:hAnsi="Times New Roman"/>
                <w:noProof/>
                <w:webHidden/>
                <w:sz w:val="24"/>
                <w:szCs w:val="24"/>
              </w:rPr>
              <w:fldChar w:fldCharType="begin"/>
            </w:r>
            <w:r w:rsidR="00DC28AC" w:rsidRPr="00DC28AC">
              <w:rPr>
                <w:rFonts w:ascii="Times New Roman" w:hAnsi="Times New Roman"/>
                <w:noProof/>
                <w:webHidden/>
                <w:sz w:val="24"/>
                <w:szCs w:val="24"/>
              </w:rPr>
              <w:instrText xml:space="preserve"> PAGEREF _Toc11141537 \h </w:instrText>
            </w:r>
            <w:r w:rsidR="00DC28AC" w:rsidRPr="00DC28AC">
              <w:rPr>
                <w:rFonts w:ascii="Times New Roman" w:hAnsi="Times New Roman"/>
                <w:noProof/>
                <w:webHidden/>
                <w:sz w:val="24"/>
                <w:szCs w:val="24"/>
              </w:rPr>
            </w:r>
            <w:r w:rsidR="00DC28AC" w:rsidRPr="00DC28AC">
              <w:rPr>
                <w:rFonts w:ascii="Times New Roman" w:hAnsi="Times New Roman"/>
                <w:noProof/>
                <w:webHidden/>
                <w:sz w:val="24"/>
                <w:szCs w:val="24"/>
              </w:rPr>
              <w:fldChar w:fldCharType="separate"/>
            </w:r>
            <w:r w:rsidR="00DC28AC" w:rsidRPr="00DC28AC">
              <w:rPr>
                <w:rFonts w:ascii="Times New Roman" w:hAnsi="Times New Roman"/>
                <w:noProof/>
                <w:webHidden/>
                <w:sz w:val="24"/>
                <w:szCs w:val="24"/>
              </w:rPr>
              <w:t>17</w:t>
            </w:r>
            <w:r w:rsidR="00DC28AC" w:rsidRPr="00DC28AC">
              <w:rPr>
                <w:rFonts w:ascii="Times New Roman" w:hAnsi="Times New Roman"/>
                <w:noProof/>
                <w:webHidden/>
                <w:sz w:val="24"/>
                <w:szCs w:val="24"/>
              </w:rPr>
              <w:fldChar w:fldCharType="end"/>
            </w:r>
          </w:hyperlink>
        </w:p>
        <w:p w14:paraId="312A86CB" w14:textId="77777777" w:rsidR="00DC28AC" w:rsidRPr="00DC28AC" w:rsidRDefault="00633FB0">
          <w:pPr>
            <w:pStyle w:val="TOC1"/>
            <w:tabs>
              <w:tab w:val="right" w:leader="dot" w:pos="8296"/>
            </w:tabs>
            <w:rPr>
              <w:rFonts w:ascii="Times New Roman" w:hAnsi="Times New Roman"/>
              <w:noProof/>
              <w:sz w:val="24"/>
              <w:szCs w:val="24"/>
              <w:lang w:val="lv-LV" w:eastAsia="lv-LV"/>
            </w:rPr>
          </w:pPr>
          <w:hyperlink w:anchor="_Toc11141538" w:history="1">
            <w:r w:rsidR="00DC28AC" w:rsidRPr="00DC28AC">
              <w:rPr>
                <w:rStyle w:val="Hyperlink"/>
                <w:rFonts w:ascii="Times New Roman" w:hAnsi="Times New Roman"/>
                <w:noProof/>
                <w:sz w:val="24"/>
                <w:szCs w:val="24"/>
              </w:rPr>
              <w:t>Izglītība un pētniecība</w:t>
            </w:r>
            <w:r w:rsidR="00DC28AC" w:rsidRPr="00DC28AC">
              <w:rPr>
                <w:rFonts w:ascii="Times New Roman" w:hAnsi="Times New Roman"/>
                <w:noProof/>
                <w:webHidden/>
                <w:sz w:val="24"/>
                <w:szCs w:val="24"/>
              </w:rPr>
              <w:tab/>
            </w:r>
            <w:r w:rsidR="00DC28AC" w:rsidRPr="00DC28AC">
              <w:rPr>
                <w:rFonts w:ascii="Times New Roman" w:hAnsi="Times New Roman"/>
                <w:noProof/>
                <w:webHidden/>
                <w:sz w:val="24"/>
                <w:szCs w:val="24"/>
              </w:rPr>
              <w:fldChar w:fldCharType="begin"/>
            </w:r>
            <w:r w:rsidR="00DC28AC" w:rsidRPr="00DC28AC">
              <w:rPr>
                <w:rFonts w:ascii="Times New Roman" w:hAnsi="Times New Roman"/>
                <w:noProof/>
                <w:webHidden/>
                <w:sz w:val="24"/>
                <w:szCs w:val="24"/>
              </w:rPr>
              <w:instrText xml:space="preserve"> PAGEREF _Toc11141538 \h </w:instrText>
            </w:r>
            <w:r w:rsidR="00DC28AC" w:rsidRPr="00DC28AC">
              <w:rPr>
                <w:rFonts w:ascii="Times New Roman" w:hAnsi="Times New Roman"/>
                <w:noProof/>
                <w:webHidden/>
                <w:sz w:val="24"/>
                <w:szCs w:val="24"/>
              </w:rPr>
            </w:r>
            <w:r w:rsidR="00DC28AC" w:rsidRPr="00DC28AC">
              <w:rPr>
                <w:rFonts w:ascii="Times New Roman" w:hAnsi="Times New Roman"/>
                <w:noProof/>
                <w:webHidden/>
                <w:sz w:val="24"/>
                <w:szCs w:val="24"/>
              </w:rPr>
              <w:fldChar w:fldCharType="separate"/>
            </w:r>
            <w:r w:rsidR="00DC28AC" w:rsidRPr="00DC28AC">
              <w:rPr>
                <w:rFonts w:ascii="Times New Roman" w:hAnsi="Times New Roman"/>
                <w:noProof/>
                <w:webHidden/>
                <w:sz w:val="24"/>
                <w:szCs w:val="24"/>
              </w:rPr>
              <w:t>18</w:t>
            </w:r>
            <w:r w:rsidR="00DC28AC" w:rsidRPr="00DC28AC">
              <w:rPr>
                <w:rFonts w:ascii="Times New Roman" w:hAnsi="Times New Roman"/>
                <w:noProof/>
                <w:webHidden/>
                <w:sz w:val="24"/>
                <w:szCs w:val="24"/>
              </w:rPr>
              <w:fldChar w:fldCharType="end"/>
            </w:r>
          </w:hyperlink>
        </w:p>
        <w:p w14:paraId="4781E6B3" w14:textId="77777777" w:rsidR="00DC28AC" w:rsidRPr="00DC28AC" w:rsidRDefault="00633FB0">
          <w:pPr>
            <w:pStyle w:val="TOC1"/>
            <w:tabs>
              <w:tab w:val="right" w:leader="dot" w:pos="8296"/>
            </w:tabs>
            <w:rPr>
              <w:rFonts w:ascii="Times New Roman" w:hAnsi="Times New Roman"/>
              <w:noProof/>
              <w:sz w:val="24"/>
              <w:szCs w:val="24"/>
              <w:lang w:val="lv-LV" w:eastAsia="lv-LV"/>
            </w:rPr>
          </w:pPr>
          <w:hyperlink w:anchor="_Toc11141539" w:history="1">
            <w:r w:rsidR="00DC28AC" w:rsidRPr="00DC28AC">
              <w:rPr>
                <w:rStyle w:val="Hyperlink"/>
                <w:rFonts w:ascii="Times New Roman" w:hAnsi="Times New Roman"/>
                <w:noProof/>
                <w:sz w:val="24"/>
                <w:szCs w:val="24"/>
              </w:rPr>
              <w:t>Datu un skaitļošanas jaudu pieejamība</w:t>
            </w:r>
            <w:r w:rsidR="00DC28AC" w:rsidRPr="00DC28AC">
              <w:rPr>
                <w:rFonts w:ascii="Times New Roman" w:hAnsi="Times New Roman"/>
                <w:noProof/>
                <w:webHidden/>
                <w:sz w:val="24"/>
                <w:szCs w:val="24"/>
              </w:rPr>
              <w:tab/>
            </w:r>
            <w:r w:rsidR="00DC28AC" w:rsidRPr="00DC28AC">
              <w:rPr>
                <w:rFonts w:ascii="Times New Roman" w:hAnsi="Times New Roman"/>
                <w:noProof/>
                <w:webHidden/>
                <w:sz w:val="24"/>
                <w:szCs w:val="24"/>
              </w:rPr>
              <w:fldChar w:fldCharType="begin"/>
            </w:r>
            <w:r w:rsidR="00DC28AC" w:rsidRPr="00DC28AC">
              <w:rPr>
                <w:rFonts w:ascii="Times New Roman" w:hAnsi="Times New Roman"/>
                <w:noProof/>
                <w:webHidden/>
                <w:sz w:val="24"/>
                <w:szCs w:val="24"/>
              </w:rPr>
              <w:instrText xml:space="preserve"> PAGEREF _Toc11141539 \h </w:instrText>
            </w:r>
            <w:r w:rsidR="00DC28AC" w:rsidRPr="00DC28AC">
              <w:rPr>
                <w:rFonts w:ascii="Times New Roman" w:hAnsi="Times New Roman"/>
                <w:noProof/>
                <w:webHidden/>
                <w:sz w:val="24"/>
                <w:szCs w:val="24"/>
              </w:rPr>
            </w:r>
            <w:r w:rsidR="00DC28AC" w:rsidRPr="00DC28AC">
              <w:rPr>
                <w:rFonts w:ascii="Times New Roman" w:hAnsi="Times New Roman"/>
                <w:noProof/>
                <w:webHidden/>
                <w:sz w:val="24"/>
                <w:szCs w:val="24"/>
              </w:rPr>
              <w:fldChar w:fldCharType="separate"/>
            </w:r>
            <w:r w:rsidR="00DC28AC" w:rsidRPr="00DC28AC">
              <w:rPr>
                <w:rFonts w:ascii="Times New Roman" w:hAnsi="Times New Roman"/>
                <w:noProof/>
                <w:webHidden/>
                <w:sz w:val="24"/>
                <w:szCs w:val="24"/>
              </w:rPr>
              <w:t>22</w:t>
            </w:r>
            <w:r w:rsidR="00DC28AC" w:rsidRPr="00DC28AC">
              <w:rPr>
                <w:rFonts w:ascii="Times New Roman" w:hAnsi="Times New Roman"/>
                <w:noProof/>
                <w:webHidden/>
                <w:sz w:val="24"/>
                <w:szCs w:val="24"/>
              </w:rPr>
              <w:fldChar w:fldCharType="end"/>
            </w:r>
          </w:hyperlink>
        </w:p>
        <w:p w14:paraId="5D7C2968" w14:textId="77777777" w:rsidR="00DC28AC" w:rsidRPr="00DC28AC" w:rsidRDefault="00633FB0">
          <w:pPr>
            <w:pStyle w:val="TOC1"/>
            <w:tabs>
              <w:tab w:val="right" w:leader="dot" w:pos="8296"/>
            </w:tabs>
            <w:rPr>
              <w:rFonts w:ascii="Times New Roman" w:hAnsi="Times New Roman"/>
              <w:noProof/>
              <w:sz w:val="24"/>
              <w:szCs w:val="24"/>
              <w:lang w:val="lv-LV" w:eastAsia="lv-LV"/>
            </w:rPr>
          </w:pPr>
          <w:hyperlink w:anchor="_Toc11141540" w:history="1">
            <w:r w:rsidR="00DC28AC" w:rsidRPr="00DC28AC">
              <w:rPr>
                <w:rStyle w:val="Hyperlink"/>
                <w:rFonts w:ascii="Times New Roman" w:hAnsi="Times New Roman"/>
                <w:noProof/>
                <w:sz w:val="24"/>
                <w:szCs w:val="24"/>
              </w:rPr>
              <w:t>Normatīvais regulējums</w:t>
            </w:r>
            <w:r w:rsidR="00DC28AC" w:rsidRPr="00DC28AC">
              <w:rPr>
                <w:rFonts w:ascii="Times New Roman" w:hAnsi="Times New Roman"/>
                <w:noProof/>
                <w:webHidden/>
                <w:sz w:val="24"/>
                <w:szCs w:val="24"/>
              </w:rPr>
              <w:tab/>
            </w:r>
            <w:r w:rsidR="00DC28AC" w:rsidRPr="00DC28AC">
              <w:rPr>
                <w:rFonts w:ascii="Times New Roman" w:hAnsi="Times New Roman"/>
                <w:noProof/>
                <w:webHidden/>
                <w:sz w:val="24"/>
                <w:szCs w:val="24"/>
              </w:rPr>
              <w:fldChar w:fldCharType="begin"/>
            </w:r>
            <w:r w:rsidR="00DC28AC" w:rsidRPr="00DC28AC">
              <w:rPr>
                <w:rFonts w:ascii="Times New Roman" w:hAnsi="Times New Roman"/>
                <w:noProof/>
                <w:webHidden/>
                <w:sz w:val="24"/>
                <w:szCs w:val="24"/>
              </w:rPr>
              <w:instrText xml:space="preserve"> PAGEREF _Toc11141540 \h </w:instrText>
            </w:r>
            <w:r w:rsidR="00DC28AC" w:rsidRPr="00DC28AC">
              <w:rPr>
                <w:rFonts w:ascii="Times New Roman" w:hAnsi="Times New Roman"/>
                <w:noProof/>
                <w:webHidden/>
                <w:sz w:val="24"/>
                <w:szCs w:val="24"/>
              </w:rPr>
            </w:r>
            <w:r w:rsidR="00DC28AC" w:rsidRPr="00DC28AC">
              <w:rPr>
                <w:rFonts w:ascii="Times New Roman" w:hAnsi="Times New Roman"/>
                <w:noProof/>
                <w:webHidden/>
                <w:sz w:val="24"/>
                <w:szCs w:val="24"/>
              </w:rPr>
              <w:fldChar w:fldCharType="separate"/>
            </w:r>
            <w:r w:rsidR="00DC28AC" w:rsidRPr="00DC28AC">
              <w:rPr>
                <w:rFonts w:ascii="Times New Roman" w:hAnsi="Times New Roman"/>
                <w:noProof/>
                <w:webHidden/>
                <w:sz w:val="24"/>
                <w:szCs w:val="24"/>
              </w:rPr>
              <w:t>27</w:t>
            </w:r>
            <w:r w:rsidR="00DC28AC" w:rsidRPr="00DC28AC">
              <w:rPr>
                <w:rFonts w:ascii="Times New Roman" w:hAnsi="Times New Roman"/>
                <w:noProof/>
                <w:webHidden/>
                <w:sz w:val="24"/>
                <w:szCs w:val="24"/>
              </w:rPr>
              <w:fldChar w:fldCharType="end"/>
            </w:r>
          </w:hyperlink>
        </w:p>
        <w:p w14:paraId="7F4D6673" w14:textId="77777777" w:rsidR="00DC28AC" w:rsidRPr="00DC28AC" w:rsidRDefault="00633FB0">
          <w:pPr>
            <w:pStyle w:val="TOC1"/>
            <w:tabs>
              <w:tab w:val="right" w:leader="dot" w:pos="8296"/>
            </w:tabs>
            <w:rPr>
              <w:rFonts w:ascii="Times New Roman" w:hAnsi="Times New Roman"/>
              <w:noProof/>
              <w:sz w:val="24"/>
              <w:szCs w:val="24"/>
              <w:lang w:val="lv-LV" w:eastAsia="lv-LV"/>
            </w:rPr>
          </w:pPr>
          <w:hyperlink w:anchor="_Toc11141541" w:history="1">
            <w:r w:rsidR="00DC28AC" w:rsidRPr="00DC28AC">
              <w:rPr>
                <w:rStyle w:val="Hyperlink"/>
                <w:rFonts w:ascii="Times New Roman" w:hAnsi="Times New Roman"/>
                <w:noProof/>
                <w:sz w:val="24"/>
                <w:szCs w:val="24"/>
              </w:rPr>
              <w:t>Starptautiskā sadarbība</w:t>
            </w:r>
            <w:r w:rsidR="00DC28AC" w:rsidRPr="00DC28AC">
              <w:rPr>
                <w:rFonts w:ascii="Times New Roman" w:hAnsi="Times New Roman"/>
                <w:noProof/>
                <w:webHidden/>
                <w:sz w:val="24"/>
                <w:szCs w:val="24"/>
              </w:rPr>
              <w:tab/>
            </w:r>
            <w:r w:rsidR="00DC28AC" w:rsidRPr="00DC28AC">
              <w:rPr>
                <w:rFonts w:ascii="Times New Roman" w:hAnsi="Times New Roman"/>
                <w:noProof/>
                <w:webHidden/>
                <w:sz w:val="24"/>
                <w:szCs w:val="24"/>
              </w:rPr>
              <w:fldChar w:fldCharType="begin"/>
            </w:r>
            <w:r w:rsidR="00DC28AC" w:rsidRPr="00DC28AC">
              <w:rPr>
                <w:rFonts w:ascii="Times New Roman" w:hAnsi="Times New Roman"/>
                <w:noProof/>
                <w:webHidden/>
                <w:sz w:val="24"/>
                <w:szCs w:val="24"/>
              </w:rPr>
              <w:instrText xml:space="preserve"> PAGEREF _Toc11141541 \h </w:instrText>
            </w:r>
            <w:r w:rsidR="00DC28AC" w:rsidRPr="00DC28AC">
              <w:rPr>
                <w:rFonts w:ascii="Times New Roman" w:hAnsi="Times New Roman"/>
                <w:noProof/>
                <w:webHidden/>
                <w:sz w:val="24"/>
                <w:szCs w:val="24"/>
              </w:rPr>
            </w:r>
            <w:r w:rsidR="00DC28AC" w:rsidRPr="00DC28AC">
              <w:rPr>
                <w:rFonts w:ascii="Times New Roman" w:hAnsi="Times New Roman"/>
                <w:noProof/>
                <w:webHidden/>
                <w:sz w:val="24"/>
                <w:szCs w:val="24"/>
              </w:rPr>
              <w:fldChar w:fldCharType="separate"/>
            </w:r>
            <w:r w:rsidR="00DC28AC" w:rsidRPr="00DC28AC">
              <w:rPr>
                <w:rFonts w:ascii="Times New Roman" w:hAnsi="Times New Roman"/>
                <w:noProof/>
                <w:webHidden/>
                <w:sz w:val="24"/>
                <w:szCs w:val="24"/>
              </w:rPr>
              <w:t>30</w:t>
            </w:r>
            <w:r w:rsidR="00DC28AC" w:rsidRPr="00DC28AC">
              <w:rPr>
                <w:rFonts w:ascii="Times New Roman" w:hAnsi="Times New Roman"/>
                <w:noProof/>
                <w:webHidden/>
                <w:sz w:val="24"/>
                <w:szCs w:val="24"/>
              </w:rPr>
              <w:fldChar w:fldCharType="end"/>
            </w:r>
          </w:hyperlink>
        </w:p>
        <w:p w14:paraId="57604AA7" w14:textId="77777777" w:rsidR="00DC28AC" w:rsidRPr="00DC28AC" w:rsidRDefault="00633FB0">
          <w:pPr>
            <w:pStyle w:val="TOC1"/>
            <w:tabs>
              <w:tab w:val="right" w:leader="dot" w:pos="8296"/>
            </w:tabs>
            <w:rPr>
              <w:rFonts w:ascii="Times New Roman" w:hAnsi="Times New Roman"/>
              <w:noProof/>
              <w:sz w:val="24"/>
              <w:szCs w:val="24"/>
              <w:lang w:val="lv-LV" w:eastAsia="lv-LV"/>
            </w:rPr>
          </w:pPr>
          <w:hyperlink w:anchor="_Toc11141542" w:history="1">
            <w:r w:rsidR="00DC28AC" w:rsidRPr="00DC28AC">
              <w:rPr>
                <w:rStyle w:val="Hyperlink"/>
                <w:rFonts w:ascii="Times New Roman" w:hAnsi="Times New Roman"/>
                <w:noProof/>
                <w:sz w:val="24"/>
                <w:szCs w:val="24"/>
              </w:rPr>
              <w:t>Valsts pārvaldes turpmāki darbības virzieni</w:t>
            </w:r>
            <w:r w:rsidR="00DC28AC" w:rsidRPr="00DC28AC">
              <w:rPr>
                <w:rFonts w:ascii="Times New Roman" w:hAnsi="Times New Roman"/>
                <w:noProof/>
                <w:webHidden/>
                <w:sz w:val="24"/>
                <w:szCs w:val="24"/>
              </w:rPr>
              <w:tab/>
            </w:r>
            <w:r w:rsidR="00DC28AC" w:rsidRPr="00DC28AC">
              <w:rPr>
                <w:rFonts w:ascii="Times New Roman" w:hAnsi="Times New Roman"/>
                <w:noProof/>
                <w:webHidden/>
                <w:sz w:val="24"/>
                <w:szCs w:val="24"/>
              </w:rPr>
              <w:fldChar w:fldCharType="begin"/>
            </w:r>
            <w:r w:rsidR="00DC28AC" w:rsidRPr="00DC28AC">
              <w:rPr>
                <w:rFonts w:ascii="Times New Roman" w:hAnsi="Times New Roman"/>
                <w:noProof/>
                <w:webHidden/>
                <w:sz w:val="24"/>
                <w:szCs w:val="24"/>
              </w:rPr>
              <w:instrText xml:space="preserve"> PAGEREF _Toc11141542 \h </w:instrText>
            </w:r>
            <w:r w:rsidR="00DC28AC" w:rsidRPr="00DC28AC">
              <w:rPr>
                <w:rFonts w:ascii="Times New Roman" w:hAnsi="Times New Roman"/>
                <w:noProof/>
                <w:webHidden/>
                <w:sz w:val="24"/>
                <w:szCs w:val="24"/>
              </w:rPr>
            </w:r>
            <w:r w:rsidR="00DC28AC" w:rsidRPr="00DC28AC">
              <w:rPr>
                <w:rFonts w:ascii="Times New Roman" w:hAnsi="Times New Roman"/>
                <w:noProof/>
                <w:webHidden/>
                <w:sz w:val="24"/>
                <w:szCs w:val="24"/>
              </w:rPr>
              <w:fldChar w:fldCharType="separate"/>
            </w:r>
            <w:r w:rsidR="00DC28AC" w:rsidRPr="00DC28AC">
              <w:rPr>
                <w:rFonts w:ascii="Times New Roman" w:hAnsi="Times New Roman"/>
                <w:noProof/>
                <w:webHidden/>
                <w:sz w:val="24"/>
                <w:szCs w:val="24"/>
              </w:rPr>
              <w:t>31</w:t>
            </w:r>
            <w:r w:rsidR="00DC28AC" w:rsidRPr="00DC28AC">
              <w:rPr>
                <w:rFonts w:ascii="Times New Roman" w:hAnsi="Times New Roman"/>
                <w:noProof/>
                <w:webHidden/>
                <w:sz w:val="24"/>
                <w:szCs w:val="24"/>
              </w:rPr>
              <w:fldChar w:fldCharType="end"/>
            </w:r>
          </w:hyperlink>
        </w:p>
        <w:p w14:paraId="672B2AFC" w14:textId="77777777" w:rsidR="007F2235" w:rsidRPr="00330E0E" w:rsidRDefault="007F2235">
          <w:pPr>
            <w:pStyle w:val="TOC2"/>
            <w:tabs>
              <w:tab w:val="right" w:leader="dot" w:pos="8296"/>
            </w:tabs>
            <w:spacing w:line="276" w:lineRule="auto"/>
            <w:ind w:left="0"/>
            <w:rPr>
              <w:rFonts w:cstheme="minorBidi"/>
              <w:lang w:val="lv-LV" w:eastAsia="lv-LV"/>
            </w:rPr>
          </w:pPr>
          <w:r w:rsidRPr="00DC28AC">
            <w:rPr>
              <w:rFonts w:ascii="Times New Roman" w:eastAsiaTheme="minorHAnsi" w:hAnsi="Times New Roman"/>
              <w:sz w:val="24"/>
              <w:szCs w:val="24"/>
              <w:lang w:val="lv-LV"/>
            </w:rPr>
            <w:fldChar w:fldCharType="end"/>
          </w:r>
        </w:p>
      </w:sdtContent>
    </w:sdt>
    <w:p w14:paraId="7E1CE78D" w14:textId="77777777" w:rsidR="007105A7" w:rsidRPr="00330E0E" w:rsidRDefault="005D514C" w:rsidP="00224082">
      <w:pPr>
        <w:pStyle w:val="Heading1"/>
        <w:numPr>
          <w:ilvl w:val="0"/>
          <w:numId w:val="10"/>
        </w:numPr>
      </w:pPr>
      <w:r w:rsidRPr="00330E0E">
        <w:br w:type="page"/>
      </w:r>
    </w:p>
    <w:p w14:paraId="35EBFC8B" w14:textId="77777777" w:rsidR="0070340D" w:rsidRPr="00224082" w:rsidRDefault="0070340D" w:rsidP="00224082">
      <w:pPr>
        <w:pStyle w:val="Heading1"/>
      </w:pPr>
      <w:bookmarkStart w:id="0" w:name="_Toc11141531"/>
      <w:r w:rsidRPr="00224082">
        <w:lastRenderedPageBreak/>
        <w:t>Ievads</w:t>
      </w:r>
      <w:bookmarkEnd w:id="0"/>
    </w:p>
    <w:p w14:paraId="39441EC3" w14:textId="326E2BBA" w:rsidR="0070340D" w:rsidRPr="00E70674" w:rsidRDefault="0070340D">
      <w:pPr>
        <w:spacing w:line="276" w:lineRule="auto"/>
        <w:ind w:firstLine="720"/>
        <w:jc w:val="both"/>
        <w:rPr>
          <w:rFonts w:ascii="Times New Roman" w:hAnsi="Times New Roman" w:cs="Times New Roman"/>
          <w:sz w:val="24"/>
          <w:szCs w:val="24"/>
        </w:rPr>
      </w:pPr>
      <w:r w:rsidRPr="00E70674">
        <w:rPr>
          <w:rFonts w:ascii="Times New Roman" w:hAnsi="Times New Roman" w:cs="Times New Roman"/>
          <w:sz w:val="24"/>
          <w:szCs w:val="24"/>
        </w:rPr>
        <w:t xml:space="preserve">Informatīvā ziņojuma mērķis ir sniegt ieskatu </w:t>
      </w:r>
      <w:r w:rsidR="00172D08" w:rsidRPr="00E70674">
        <w:rPr>
          <w:rFonts w:ascii="Times New Roman" w:hAnsi="Times New Roman" w:cs="Times New Roman"/>
          <w:sz w:val="24"/>
          <w:szCs w:val="24"/>
        </w:rPr>
        <w:t>mākslīgā intelekta</w:t>
      </w:r>
      <w:r w:rsidR="005B575A" w:rsidRPr="00E70674">
        <w:rPr>
          <w:rFonts w:ascii="Times New Roman" w:hAnsi="Times New Roman" w:cs="Times New Roman"/>
          <w:sz w:val="24"/>
          <w:szCs w:val="24"/>
        </w:rPr>
        <w:t xml:space="preserve"> (turpmāk – MI)</w:t>
      </w:r>
      <w:r w:rsidR="00172D08" w:rsidRPr="00E70674">
        <w:rPr>
          <w:rFonts w:ascii="Times New Roman" w:hAnsi="Times New Roman" w:cs="Times New Roman"/>
          <w:sz w:val="24"/>
          <w:szCs w:val="24"/>
        </w:rPr>
        <w:t xml:space="preserve"> tehnoloģijā, </w:t>
      </w:r>
      <w:r w:rsidRPr="00E70674">
        <w:rPr>
          <w:rFonts w:ascii="Times New Roman" w:hAnsi="Times New Roman" w:cs="Times New Roman"/>
          <w:sz w:val="24"/>
          <w:szCs w:val="24"/>
        </w:rPr>
        <w:t>šī brīža situācijā ar</w:t>
      </w:r>
      <w:r w:rsidR="00172D08" w:rsidRPr="00E70674">
        <w:rPr>
          <w:rFonts w:ascii="Times New Roman" w:hAnsi="Times New Roman" w:cs="Times New Roman"/>
          <w:sz w:val="24"/>
          <w:szCs w:val="24"/>
        </w:rPr>
        <w:t xml:space="preserve"> </w:t>
      </w:r>
      <w:r w:rsidR="005B575A" w:rsidRPr="00E70674">
        <w:rPr>
          <w:rFonts w:ascii="Times New Roman" w:hAnsi="Times New Roman" w:cs="Times New Roman"/>
          <w:sz w:val="24"/>
          <w:szCs w:val="24"/>
        </w:rPr>
        <w:t>MI</w:t>
      </w:r>
      <w:r w:rsidR="00172D08" w:rsidRPr="00E70674">
        <w:rPr>
          <w:rFonts w:ascii="Times New Roman" w:hAnsi="Times New Roman" w:cs="Times New Roman"/>
          <w:sz w:val="24"/>
          <w:szCs w:val="24"/>
        </w:rPr>
        <w:t xml:space="preserve"> risinājumu </w:t>
      </w:r>
      <w:r w:rsidR="007B4C82" w:rsidRPr="00E70674">
        <w:rPr>
          <w:rFonts w:ascii="Times New Roman" w:hAnsi="Times New Roman" w:cs="Times New Roman"/>
          <w:sz w:val="24"/>
          <w:szCs w:val="24"/>
        </w:rPr>
        <w:t>izmantošan</w:t>
      </w:r>
      <w:r w:rsidR="007B4C82">
        <w:rPr>
          <w:rFonts w:ascii="Times New Roman" w:hAnsi="Times New Roman" w:cs="Times New Roman"/>
          <w:sz w:val="24"/>
          <w:szCs w:val="24"/>
        </w:rPr>
        <w:t>u</w:t>
      </w:r>
      <w:r w:rsidR="007B4C82" w:rsidRPr="00E70674">
        <w:rPr>
          <w:rFonts w:ascii="Times New Roman" w:hAnsi="Times New Roman" w:cs="Times New Roman"/>
          <w:sz w:val="24"/>
          <w:szCs w:val="24"/>
        </w:rPr>
        <w:t xml:space="preserve"> </w:t>
      </w:r>
      <w:r w:rsidR="00172D08" w:rsidRPr="00E70674">
        <w:rPr>
          <w:rFonts w:ascii="Times New Roman" w:hAnsi="Times New Roman" w:cs="Times New Roman"/>
          <w:sz w:val="24"/>
          <w:szCs w:val="24"/>
        </w:rPr>
        <w:t>pasaulē un Latvijā, aprakstīt izaugsmes potenciālu un riskus</w:t>
      </w:r>
      <w:r w:rsidR="00A74C36">
        <w:rPr>
          <w:rFonts w:ascii="Times New Roman" w:hAnsi="Times New Roman" w:cs="Times New Roman"/>
          <w:sz w:val="24"/>
          <w:szCs w:val="24"/>
        </w:rPr>
        <w:t>,</w:t>
      </w:r>
      <w:r w:rsidR="00A74C36" w:rsidRPr="00A74C36">
        <w:rPr>
          <w:rFonts w:ascii="Times New Roman" w:hAnsi="Times New Roman" w:cs="Times New Roman"/>
          <w:sz w:val="24"/>
          <w:szCs w:val="24"/>
        </w:rPr>
        <w:t xml:space="preserve"> </w:t>
      </w:r>
      <w:r w:rsidR="00A74C36">
        <w:rPr>
          <w:rFonts w:ascii="Times New Roman" w:hAnsi="Times New Roman" w:cs="Times New Roman"/>
          <w:sz w:val="24"/>
          <w:szCs w:val="24"/>
        </w:rPr>
        <w:t xml:space="preserve">veidot izpratni, veicināt </w:t>
      </w:r>
      <w:r w:rsidR="00CB3B68">
        <w:rPr>
          <w:rFonts w:ascii="Times New Roman" w:hAnsi="Times New Roman" w:cs="Times New Roman"/>
          <w:sz w:val="24"/>
          <w:szCs w:val="24"/>
        </w:rPr>
        <w:t xml:space="preserve">MI </w:t>
      </w:r>
      <w:r w:rsidR="00A74C36">
        <w:rPr>
          <w:rFonts w:ascii="Times New Roman" w:hAnsi="Times New Roman" w:cs="Times New Roman"/>
          <w:sz w:val="24"/>
          <w:szCs w:val="24"/>
        </w:rPr>
        <w:t xml:space="preserve">tehnoloģiju ieviešanu gan valsts pārvaldē, gan </w:t>
      </w:r>
      <w:r w:rsidR="00D861DF">
        <w:rPr>
          <w:rFonts w:ascii="Times New Roman" w:hAnsi="Times New Roman" w:cs="Times New Roman"/>
          <w:sz w:val="24"/>
          <w:szCs w:val="24"/>
        </w:rPr>
        <w:t xml:space="preserve">Latvijas </w:t>
      </w:r>
      <w:r w:rsidR="00A74C36">
        <w:rPr>
          <w:rFonts w:ascii="Times New Roman" w:hAnsi="Times New Roman" w:cs="Times New Roman"/>
          <w:sz w:val="24"/>
          <w:szCs w:val="24"/>
        </w:rPr>
        <w:t>tautsaimniecībā kopumā</w:t>
      </w:r>
      <w:r w:rsidR="00172D08" w:rsidRPr="00E70674">
        <w:rPr>
          <w:rFonts w:ascii="Times New Roman" w:hAnsi="Times New Roman" w:cs="Times New Roman"/>
          <w:sz w:val="24"/>
          <w:szCs w:val="24"/>
        </w:rPr>
        <w:t xml:space="preserve">. </w:t>
      </w:r>
      <w:r w:rsidR="00B21969" w:rsidRPr="00E70674">
        <w:rPr>
          <w:rFonts w:ascii="Times New Roman" w:hAnsi="Times New Roman" w:cs="Times New Roman"/>
          <w:sz w:val="24"/>
          <w:szCs w:val="24"/>
        </w:rPr>
        <w:t xml:space="preserve">Definēta turpmākā </w:t>
      </w:r>
      <w:r w:rsidR="00A74C36">
        <w:rPr>
          <w:rFonts w:ascii="Times New Roman" w:hAnsi="Times New Roman" w:cs="Times New Roman"/>
          <w:sz w:val="24"/>
          <w:szCs w:val="24"/>
        </w:rPr>
        <w:t>rīcība</w:t>
      </w:r>
      <w:r w:rsidR="00A74C36" w:rsidRPr="00E70674">
        <w:rPr>
          <w:rFonts w:ascii="Times New Roman" w:hAnsi="Times New Roman" w:cs="Times New Roman"/>
          <w:sz w:val="24"/>
          <w:szCs w:val="24"/>
        </w:rPr>
        <w:t xml:space="preserve"> </w:t>
      </w:r>
      <w:r w:rsidR="00B21969" w:rsidRPr="00E70674">
        <w:rPr>
          <w:rFonts w:ascii="Times New Roman" w:hAnsi="Times New Roman" w:cs="Times New Roman"/>
          <w:sz w:val="24"/>
          <w:szCs w:val="24"/>
        </w:rPr>
        <w:t xml:space="preserve">attiecībā uz </w:t>
      </w:r>
      <w:r w:rsidR="005B575A" w:rsidRPr="00E70674">
        <w:rPr>
          <w:rFonts w:ascii="Times New Roman" w:hAnsi="Times New Roman" w:cs="Times New Roman"/>
          <w:sz w:val="24"/>
          <w:szCs w:val="24"/>
        </w:rPr>
        <w:t xml:space="preserve">MI </w:t>
      </w:r>
      <w:r w:rsidR="00B12F6F" w:rsidRPr="00E70674">
        <w:rPr>
          <w:rFonts w:ascii="Times New Roman" w:hAnsi="Times New Roman" w:cs="Times New Roman"/>
          <w:sz w:val="24"/>
          <w:szCs w:val="24"/>
        </w:rPr>
        <w:t>izmantošan</w:t>
      </w:r>
      <w:r w:rsidR="00B12F6F">
        <w:rPr>
          <w:rFonts w:ascii="Times New Roman" w:hAnsi="Times New Roman" w:cs="Times New Roman"/>
          <w:sz w:val="24"/>
          <w:szCs w:val="24"/>
        </w:rPr>
        <w:t xml:space="preserve">as </w:t>
      </w:r>
      <w:r w:rsidR="00A74C36">
        <w:rPr>
          <w:rFonts w:ascii="Times New Roman" w:hAnsi="Times New Roman" w:cs="Times New Roman"/>
          <w:sz w:val="24"/>
          <w:szCs w:val="24"/>
        </w:rPr>
        <w:t>veicināšanu tuvāko trīs gadu periodā</w:t>
      </w:r>
      <w:r w:rsidR="005B575A" w:rsidRPr="00E70674">
        <w:rPr>
          <w:rFonts w:ascii="Times New Roman" w:hAnsi="Times New Roman" w:cs="Times New Roman"/>
          <w:sz w:val="24"/>
          <w:szCs w:val="24"/>
        </w:rPr>
        <w:t>.</w:t>
      </w:r>
      <w:r w:rsidR="00711B7A">
        <w:rPr>
          <w:rFonts w:ascii="Times New Roman" w:hAnsi="Times New Roman" w:cs="Times New Roman"/>
          <w:sz w:val="24"/>
          <w:szCs w:val="24"/>
        </w:rPr>
        <w:t xml:space="preserve"> Šis </w:t>
      </w:r>
      <w:r w:rsidR="00D861DF">
        <w:rPr>
          <w:rFonts w:ascii="Times New Roman" w:hAnsi="Times New Roman" w:cs="Times New Roman"/>
          <w:sz w:val="24"/>
          <w:szCs w:val="24"/>
        </w:rPr>
        <w:t xml:space="preserve">informatīvais ziņojums </w:t>
      </w:r>
      <w:r w:rsidR="00711B7A">
        <w:rPr>
          <w:rFonts w:ascii="Times New Roman" w:hAnsi="Times New Roman" w:cs="Times New Roman"/>
          <w:sz w:val="24"/>
          <w:szCs w:val="24"/>
        </w:rPr>
        <w:t>ir pirmais politikas</w:t>
      </w:r>
      <w:r w:rsidR="003546F5">
        <w:rPr>
          <w:rFonts w:ascii="Times New Roman" w:hAnsi="Times New Roman" w:cs="Times New Roman"/>
          <w:sz w:val="24"/>
          <w:szCs w:val="24"/>
        </w:rPr>
        <w:t xml:space="preserve"> plānošanas</w:t>
      </w:r>
      <w:r w:rsidR="00711B7A">
        <w:rPr>
          <w:rFonts w:ascii="Times New Roman" w:hAnsi="Times New Roman" w:cs="Times New Roman"/>
          <w:sz w:val="24"/>
          <w:szCs w:val="24"/>
        </w:rPr>
        <w:t xml:space="preserve"> dokuments Latvijā, kur</w:t>
      </w:r>
      <w:r w:rsidR="003A1140">
        <w:rPr>
          <w:rFonts w:ascii="Times New Roman" w:hAnsi="Times New Roman" w:cs="Times New Roman"/>
          <w:sz w:val="24"/>
          <w:szCs w:val="24"/>
        </w:rPr>
        <w:t>ā</w:t>
      </w:r>
      <w:r w:rsidR="00711B7A">
        <w:rPr>
          <w:rFonts w:ascii="Times New Roman" w:hAnsi="Times New Roman" w:cs="Times New Roman"/>
          <w:sz w:val="24"/>
          <w:szCs w:val="24"/>
        </w:rPr>
        <w:t xml:space="preserve"> tiek apskatīts MI.</w:t>
      </w:r>
    </w:p>
    <w:p w14:paraId="5A69A0A2" w14:textId="1EA6F3BB" w:rsidR="0070340D" w:rsidRDefault="00D861DF">
      <w:pPr>
        <w:spacing w:line="276" w:lineRule="auto"/>
        <w:ind w:firstLine="720"/>
        <w:jc w:val="both"/>
      </w:pPr>
      <w:r w:rsidRPr="00E70674">
        <w:rPr>
          <w:rFonts w:ascii="Times New Roman" w:hAnsi="Times New Roman" w:cs="Times New Roman"/>
          <w:sz w:val="24"/>
          <w:szCs w:val="24"/>
        </w:rPr>
        <w:t xml:space="preserve">Informatīvā ziņojuma </w:t>
      </w:r>
      <w:r w:rsidR="00A74C36">
        <w:rPr>
          <w:rFonts w:ascii="Times New Roman" w:hAnsi="Times New Roman" w:cs="Times New Roman"/>
          <w:sz w:val="24"/>
          <w:szCs w:val="24"/>
        </w:rPr>
        <w:t xml:space="preserve">aktualitāte </w:t>
      </w:r>
      <w:r w:rsidR="00E70674">
        <w:rPr>
          <w:rFonts w:ascii="Times New Roman" w:hAnsi="Times New Roman" w:cs="Times New Roman"/>
          <w:sz w:val="24"/>
          <w:szCs w:val="24"/>
        </w:rPr>
        <w:t xml:space="preserve">izriet no Eiropas Komisijas </w:t>
      </w:r>
      <w:r w:rsidR="00B17F6D">
        <w:rPr>
          <w:rFonts w:ascii="Times New Roman" w:hAnsi="Times New Roman" w:cs="Times New Roman"/>
          <w:sz w:val="24"/>
          <w:szCs w:val="24"/>
        </w:rPr>
        <w:t xml:space="preserve">2018. gada </w:t>
      </w:r>
      <w:r w:rsidR="004A5790">
        <w:rPr>
          <w:rFonts w:ascii="Times New Roman" w:hAnsi="Times New Roman" w:cs="Times New Roman"/>
          <w:sz w:val="24"/>
          <w:szCs w:val="24"/>
        </w:rPr>
        <w:br/>
      </w:r>
      <w:r w:rsidR="00B17F6D">
        <w:rPr>
          <w:rFonts w:ascii="Times New Roman" w:hAnsi="Times New Roman" w:cs="Times New Roman"/>
          <w:sz w:val="24"/>
          <w:szCs w:val="24"/>
        </w:rPr>
        <w:t>7. decembra pieņemtā dokumenta</w:t>
      </w:r>
      <w:r w:rsidR="000B19C3">
        <w:rPr>
          <w:rFonts w:ascii="Times New Roman" w:hAnsi="Times New Roman" w:cs="Times New Roman"/>
          <w:sz w:val="24"/>
          <w:szCs w:val="24"/>
        </w:rPr>
        <w:t xml:space="preserve"> “Mākslīgā intelekta koordinētais plāns” </w:t>
      </w:r>
      <w:r w:rsidR="000B19C3" w:rsidRPr="000B19C3">
        <w:rPr>
          <w:rFonts w:ascii="Times New Roman" w:hAnsi="Times New Roman" w:cs="Times New Roman"/>
          <w:sz w:val="24"/>
          <w:szCs w:val="24"/>
        </w:rPr>
        <w:t xml:space="preserve">(COM(2018) 795 </w:t>
      </w:r>
      <w:proofErr w:type="spellStart"/>
      <w:r w:rsidR="000B19C3" w:rsidRPr="000B19C3">
        <w:rPr>
          <w:rFonts w:ascii="Times New Roman" w:hAnsi="Times New Roman" w:cs="Times New Roman"/>
          <w:i/>
          <w:sz w:val="24"/>
          <w:szCs w:val="24"/>
        </w:rPr>
        <w:t>final</w:t>
      </w:r>
      <w:proofErr w:type="spellEnd"/>
      <w:r w:rsidR="000B19C3" w:rsidRPr="000B19C3">
        <w:rPr>
          <w:rFonts w:ascii="Times New Roman" w:hAnsi="Times New Roman" w:cs="Times New Roman"/>
          <w:sz w:val="24"/>
          <w:szCs w:val="24"/>
        </w:rPr>
        <w:t>)</w:t>
      </w:r>
      <w:r w:rsidR="00B17F6D">
        <w:rPr>
          <w:rFonts w:ascii="Times New Roman" w:hAnsi="Times New Roman" w:cs="Times New Roman"/>
          <w:sz w:val="24"/>
          <w:szCs w:val="24"/>
        </w:rPr>
        <w:t xml:space="preserve">, kur dalībvalstis tiek </w:t>
      </w:r>
      <w:r w:rsidR="00E70674">
        <w:rPr>
          <w:rFonts w:ascii="Times New Roman" w:hAnsi="Times New Roman" w:cs="Times New Roman"/>
          <w:sz w:val="24"/>
          <w:szCs w:val="24"/>
        </w:rPr>
        <w:t>aicinā</w:t>
      </w:r>
      <w:r w:rsidR="00B17F6D">
        <w:rPr>
          <w:rFonts w:ascii="Times New Roman" w:hAnsi="Times New Roman" w:cs="Times New Roman"/>
          <w:sz w:val="24"/>
          <w:szCs w:val="24"/>
        </w:rPr>
        <w:t>tas</w:t>
      </w:r>
      <w:r w:rsidR="00E70674">
        <w:rPr>
          <w:rFonts w:ascii="Times New Roman" w:hAnsi="Times New Roman" w:cs="Times New Roman"/>
          <w:sz w:val="24"/>
          <w:szCs w:val="24"/>
        </w:rPr>
        <w:t xml:space="preserve"> sagatavot nacionālās stratēģijas</w:t>
      </w:r>
      <w:r w:rsidR="00A74C36">
        <w:rPr>
          <w:rFonts w:ascii="Times New Roman" w:hAnsi="Times New Roman" w:cs="Times New Roman"/>
          <w:sz w:val="24"/>
          <w:szCs w:val="24"/>
        </w:rPr>
        <w:t xml:space="preserve"> MI jomā</w:t>
      </w:r>
      <w:r w:rsidR="00E70674">
        <w:rPr>
          <w:rFonts w:ascii="Times New Roman" w:hAnsi="Times New Roman" w:cs="Times New Roman"/>
          <w:sz w:val="24"/>
          <w:szCs w:val="24"/>
        </w:rPr>
        <w:t xml:space="preserve"> līdz 2019. gada vidum</w:t>
      </w:r>
      <w:r w:rsidR="000B19C3">
        <w:rPr>
          <w:rStyle w:val="FootnoteReference"/>
          <w:rFonts w:ascii="Times New Roman" w:hAnsi="Times New Roman" w:cs="Times New Roman"/>
          <w:sz w:val="24"/>
          <w:szCs w:val="24"/>
        </w:rPr>
        <w:footnoteReference w:id="1"/>
      </w:r>
      <w:r w:rsidR="00E70674">
        <w:rPr>
          <w:rFonts w:ascii="Times New Roman" w:hAnsi="Times New Roman" w:cs="Times New Roman"/>
          <w:sz w:val="24"/>
          <w:szCs w:val="24"/>
        </w:rPr>
        <w:t>.</w:t>
      </w:r>
      <w:r w:rsidR="00207D70">
        <w:rPr>
          <w:rFonts w:ascii="Times New Roman" w:hAnsi="Times New Roman" w:cs="Times New Roman"/>
          <w:sz w:val="24"/>
          <w:szCs w:val="24"/>
        </w:rPr>
        <w:t xml:space="preserve"> </w:t>
      </w:r>
      <w:r w:rsidR="00207D70">
        <w:rPr>
          <w:rFonts w:ascii="Times New Roman" w:hAnsi="Times New Roman" w:cs="Times New Roman"/>
          <w:bCs/>
          <w:sz w:val="24"/>
          <w:szCs w:val="24"/>
        </w:rPr>
        <w:t xml:space="preserve">Nacionālie politikas dokumenti MI jomā šobrīd ir 18 valstīm, tai skaitā sešām </w:t>
      </w:r>
      <w:r w:rsidR="00A7394D">
        <w:rPr>
          <w:rFonts w:ascii="Times New Roman" w:hAnsi="Times New Roman" w:cs="Times New Roman"/>
          <w:bCs/>
          <w:sz w:val="24"/>
          <w:szCs w:val="24"/>
        </w:rPr>
        <w:t xml:space="preserve">Eiropas Savienības (turpmāk – </w:t>
      </w:r>
      <w:r w:rsidR="00207D70">
        <w:rPr>
          <w:rFonts w:ascii="Times New Roman" w:hAnsi="Times New Roman" w:cs="Times New Roman"/>
          <w:bCs/>
          <w:sz w:val="24"/>
          <w:szCs w:val="24"/>
        </w:rPr>
        <w:t>ES</w:t>
      </w:r>
      <w:r w:rsidR="00A7394D">
        <w:rPr>
          <w:rFonts w:ascii="Times New Roman" w:hAnsi="Times New Roman" w:cs="Times New Roman"/>
          <w:bCs/>
          <w:sz w:val="24"/>
          <w:szCs w:val="24"/>
        </w:rPr>
        <w:t>)</w:t>
      </w:r>
      <w:r w:rsidR="00207D70">
        <w:rPr>
          <w:rFonts w:ascii="Times New Roman" w:hAnsi="Times New Roman" w:cs="Times New Roman"/>
          <w:bCs/>
          <w:sz w:val="24"/>
          <w:szCs w:val="24"/>
        </w:rPr>
        <w:t xml:space="preserve"> dalībvalstīm. </w:t>
      </w:r>
      <w:r w:rsidR="0052101F">
        <w:rPr>
          <w:rFonts w:ascii="Times New Roman" w:hAnsi="Times New Roman" w:cs="Times New Roman"/>
          <w:bCs/>
          <w:sz w:val="24"/>
          <w:szCs w:val="24"/>
        </w:rPr>
        <w:t>MI politikas p</w:t>
      </w:r>
      <w:r w:rsidR="00207D70">
        <w:rPr>
          <w:rFonts w:ascii="Times New Roman" w:hAnsi="Times New Roman" w:cs="Times New Roman"/>
          <w:bCs/>
          <w:sz w:val="24"/>
          <w:szCs w:val="24"/>
        </w:rPr>
        <w:t>lānošanas dokumenti ir Kanād</w:t>
      </w:r>
      <w:r w:rsidR="00306434">
        <w:rPr>
          <w:rFonts w:ascii="Times New Roman" w:hAnsi="Times New Roman" w:cs="Times New Roman"/>
          <w:bCs/>
          <w:sz w:val="24"/>
          <w:szCs w:val="24"/>
        </w:rPr>
        <w:t>ai</w:t>
      </w:r>
      <w:r w:rsidR="00207D70">
        <w:rPr>
          <w:rFonts w:ascii="Times New Roman" w:hAnsi="Times New Roman" w:cs="Times New Roman"/>
          <w:bCs/>
          <w:sz w:val="24"/>
          <w:szCs w:val="24"/>
        </w:rPr>
        <w:t>, Ķīn</w:t>
      </w:r>
      <w:r w:rsidR="00306434">
        <w:rPr>
          <w:rFonts w:ascii="Times New Roman" w:hAnsi="Times New Roman" w:cs="Times New Roman"/>
          <w:bCs/>
          <w:sz w:val="24"/>
          <w:szCs w:val="24"/>
        </w:rPr>
        <w:t>ai</w:t>
      </w:r>
      <w:r w:rsidR="00207D70">
        <w:rPr>
          <w:rFonts w:ascii="Times New Roman" w:hAnsi="Times New Roman" w:cs="Times New Roman"/>
          <w:bCs/>
          <w:sz w:val="24"/>
          <w:szCs w:val="24"/>
        </w:rPr>
        <w:t>, Somij</w:t>
      </w:r>
      <w:r w:rsidR="00306434">
        <w:rPr>
          <w:rFonts w:ascii="Times New Roman" w:hAnsi="Times New Roman" w:cs="Times New Roman"/>
          <w:bCs/>
          <w:sz w:val="24"/>
          <w:szCs w:val="24"/>
        </w:rPr>
        <w:t>ai</w:t>
      </w:r>
      <w:r w:rsidR="00207D70">
        <w:rPr>
          <w:rFonts w:ascii="Times New Roman" w:hAnsi="Times New Roman" w:cs="Times New Roman"/>
          <w:bCs/>
          <w:sz w:val="24"/>
          <w:szCs w:val="24"/>
        </w:rPr>
        <w:t>, Francij</w:t>
      </w:r>
      <w:r w:rsidR="00306434">
        <w:rPr>
          <w:rFonts w:ascii="Times New Roman" w:hAnsi="Times New Roman" w:cs="Times New Roman"/>
          <w:bCs/>
          <w:sz w:val="24"/>
          <w:szCs w:val="24"/>
        </w:rPr>
        <w:t>ai</w:t>
      </w:r>
      <w:r w:rsidR="00207D70">
        <w:rPr>
          <w:rFonts w:ascii="Times New Roman" w:hAnsi="Times New Roman" w:cs="Times New Roman"/>
          <w:bCs/>
          <w:sz w:val="24"/>
          <w:szCs w:val="24"/>
        </w:rPr>
        <w:t xml:space="preserve">, </w:t>
      </w:r>
      <w:r w:rsidR="005929BC">
        <w:rPr>
          <w:rFonts w:ascii="Times New Roman" w:hAnsi="Times New Roman" w:cs="Times New Roman"/>
          <w:bCs/>
          <w:sz w:val="24"/>
          <w:szCs w:val="24"/>
        </w:rPr>
        <w:t xml:space="preserve">Itālijai, </w:t>
      </w:r>
      <w:r w:rsidR="00207D70">
        <w:rPr>
          <w:rFonts w:ascii="Times New Roman" w:hAnsi="Times New Roman" w:cs="Times New Roman"/>
          <w:bCs/>
          <w:sz w:val="24"/>
          <w:szCs w:val="24"/>
        </w:rPr>
        <w:t>Japān</w:t>
      </w:r>
      <w:r w:rsidR="00306434">
        <w:rPr>
          <w:rFonts w:ascii="Times New Roman" w:hAnsi="Times New Roman" w:cs="Times New Roman"/>
          <w:bCs/>
          <w:sz w:val="24"/>
          <w:szCs w:val="24"/>
        </w:rPr>
        <w:t>ai</w:t>
      </w:r>
      <w:r w:rsidR="00207D70">
        <w:rPr>
          <w:rFonts w:ascii="Times New Roman" w:hAnsi="Times New Roman" w:cs="Times New Roman"/>
          <w:bCs/>
          <w:sz w:val="24"/>
          <w:szCs w:val="24"/>
        </w:rPr>
        <w:t>, Korej</w:t>
      </w:r>
      <w:r w:rsidR="00306434">
        <w:rPr>
          <w:rFonts w:ascii="Times New Roman" w:hAnsi="Times New Roman" w:cs="Times New Roman"/>
          <w:bCs/>
          <w:sz w:val="24"/>
          <w:szCs w:val="24"/>
        </w:rPr>
        <w:t>ai</w:t>
      </w:r>
      <w:r w:rsidR="004A5790">
        <w:rPr>
          <w:rFonts w:ascii="Times New Roman" w:hAnsi="Times New Roman" w:cs="Times New Roman"/>
          <w:bCs/>
          <w:sz w:val="24"/>
          <w:szCs w:val="24"/>
        </w:rPr>
        <w:t>,</w:t>
      </w:r>
      <w:r w:rsidR="00207D70">
        <w:rPr>
          <w:rFonts w:ascii="Times New Roman" w:hAnsi="Times New Roman" w:cs="Times New Roman"/>
          <w:bCs/>
          <w:sz w:val="24"/>
          <w:szCs w:val="24"/>
        </w:rPr>
        <w:t xml:space="preserve"> Lielbritānij</w:t>
      </w:r>
      <w:r w:rsidR="00306434">
        <w:rPr>
          <w:rFonts w:ascii="Times New Roman" w:hAnsi="Times New Roman" w:cs="Times New Roman"/>
          <w:bCs/>
          <w:sz w:val="24"/>
          <w:szCs w:val="24"/>
        </w:rPr>
        <w:t>ai un</w:t>
      </w:r>
      <w:r w:rsidR="00207D70">
        <w:rPr>
          <w:rFonts w:ascii="Times New Roman" w:hAnsi="Times New Roman" w:cs="Times New Roman"/>
          <w:bCs/>
          <w:sz w:val="24"/>
          <w:szCs w:val="24"/>
        </w:rPr>
        <w:t xml:space="preserve"> ASV. Dānijā un Vācijā </w:t>
      </w:r>
      <w:r w:rsidR="0052101F">
        <w:rPr>
          <w:rFonts w:ascii="Times New Roman" w:hAnsi="Times New Roman" w:cs="Times New Roman"/>
          <w:bCs/>
          <w:sz w:val="24"/>
          <w:szCs w:val="24"/>
        </w:rPr>
        <w:t xml:space="preserve">ar </w:t>
      </w:r>
      <w:r w:rsidR="00207D70">
        <w:rPr>
          <w:rFonts w:ascii="Times New Roman" w:hAnsi="Times New Roman" w:cs="Times New Roman"/>
          <w:bCs/>
          <w:sz w:val="24"/>
          <w:szCs w:val="24"/>
        </w:rPr>
        <w:t xml:space="preserve">MI </w:t>
      </w:r>
      <w:r w:rsidR="0052101F">
        <w:rPr>
          <w:rFonts w:ascii="Times New Roman" w:hAnsi="Times New Roman" w:cs="Times New Roman"/>
          <w:bCs/>
          <w:sz w:val="24"/>
          <w:szCs w:val="24"/>
        </w:rPr>
        <w:t xml:space="preserve">saistītie jautājumi </w:t>
      </w:r>
      <w:r w:rsidR="00207D70">
        <w:rPr>
          <w:rFonts w:ascii="Times New Roman" w:hAnsi="Times New Roman" w:cs="Times New Roman"/>
          <w:bCs/>
          <w:sz w:val="24"/>
          <w:szCs w:val="24"/>
        </w:rPr>
        <w:t>ietvert</w:t>
      </w:r>
      <w:r w:rsidR="0052101F">
        <w:rPr>
          <w:rFonts w:ascii="Times New Roman" w:hAnsi="Times New Roman" w:cs="Times New Roman"/>
          <w:bCs/>
          <w:sz w:val="24"/>
          <w:szCs w:val="24"/>
        </w:rPr>
        <w:t>i</w:t>
      </w:r>
      <w:r w:rsidR="00207D70">
        <w:rPr>
          <w:rFonts w:ascii="Times New Roman" w:hAnsi="Times New Roman" w:cs="Times New Roman"/>
          <w:bCs/>
          <w:sz w:val="24"/>
          <w:szCs w:val="24"/>
        </w:rPr>
        <w:t xml:space="preserve"> plašākās </w:t>
      </w:r>
      <w:r w:rsidR="003546F5">
        <w:rPr>
          <w:rFonts w:ascii="Times New Roman" w:hAnsi="Times New Roman" w:cs="Times New Roman"/>
          <w:bCs/>
          <w:sz w:val="24"/>
          <w:szCs w:val="24"/>
        </w:rPr>
        <w:t>informācijas un komunikācijas tehnoloģiju (turpmāk – IKT)</w:t>
      </w:r>
      <w:r w:rsidR="00207D70">
        <w:rPr>
          <w:rFonts w:ascii="Times New Roman" w:hAnsi="Times New Roman" w:cs="Times New Roman"/>
          <w:bCs/>
          <w:sz w:val="24"/>
          <w:szCs w:val="24"/>
        </w:rPr>
        <w:t xml:space="preserve"> un ekonomikas stratēģijās</w:t>
      </w:r>
      <w:r w:rsidR="00EE198C">
        <w:rPr>
          <w:rStyle w:val="FootnoteReference"/>
          <w:rFonts w:ascii="Times New Roman" w:hAnsi="Times New Roman" w:cs="Times New Roman"/>
          <w:bCs/>
          <w:sz w:val="24"/>
          <w:szCs w:val="24"/>
        </w:rPr>
        <w:footnoteReference w:id="2"/>
      </w:r>
      <w:r w:rsidR="00207D70">
        <w:rPr>
          <w:rFonts w:ascii="Times New Roman" w:hAnsi="Times New Roman" w:cs="Times New Roman"/>
          <w:bCs/>
          <w:sz w:val="24"/>
          <w:szCs w:val="24"/>
        </w:rPr>
        <w:t xml:space="preserve">. Lietuva ir apstiprinājusi savu MI stratēģiju 2019. gada martā, Igaunija plāno to izdarīt līdz 2019. gada vidum. </w:t>
      </w:r>
    </w:p>
    <w:p w14:paraId="2E754E79" w14:textId="16FA82E1" w:rsidR="008F38B1" w:rsidRPr="0019133F" w:rsidRDefault="00BF4DFF" w:rsidP="00224082">
      <w:pPr>
        <w:pStyle w:val="Heading1"/>
      </w:pPr>
      <w:bookmarkStart w:id="1" w:name="_Toc11141532"/>
      <w:r w:rsidRPr="00330E0E">
        <w:t>Tehnoloģijas apraksts</w:t>
      </w:r>
      <w:bookmarkEnd w:id="1"/>
    </w:p>
    <w:p w14:paraId="530AF11E" w14:textId="05E10090" w:rsidR="0007595C" w:rsidRPr="00330E0E" w:rsidRDefault="0007595C">
      <w:pPr>
        <w:spacing w:after="0" w:line="276" w:lineRule="auto"/>
        <w:ind w:firstLine="720"/>
        <w:jc w:val="both"/>
        <w:rPr>
          <w:rFonts w:ascii="Times New Roman" w:hAnsi="Times New Roman" w:cs="Times New Roman"/>
          <w:sz w:val="24"/>
          <w:szCs w:val="24"/>
        </w:rPr>
      </w:pPr>
      <w:r w:rsidRPr="00330E0E">
        <w:rPr>
          <w:rFonts w:ascii="Times New Roman" w:hAnsi="Times New Roman" w:cs="Times New Roman"/>
          <w:sz w:val="24"/>
          <w:szCs w:val="24"/>
        </w:rPr>
        <w:t xml:space="preserve">MI apraksta sistēmas ar inteliģentu uzvedību, kas balstās spējā analizēt apkārtējo vidi un veikt darbības vai pieņemt lēmumus ar zināmu patstāvības līmeni, lai sasniegtu konkrētus mērķus. MI sistēmas var būt gan tīri </w:t>
      </w:r>
      <w:proofErr w:type="spellStart"/>
      <w:r w:rsidRPr="00330E0E">
        <w:rPr>
          <w:rFonts w:ascii="Times New Roman" w:hAnsi="Times New Roman" w:cs="Times New Roman"/>
          <w:sz w:val="24"/>
          <w:szCs w:val="24"/>
        </w:rPr>
        <w:t>programmātiskas</w:t>
      </w:r>
      <w:proofErr w:type="spellEnd"/>
      <w:r w:rsidRPr="00330E0E">
        <w:rPr>
          <w:rFonts w:ascii="Times New Roman" w:hAnsi="Times New Roman" w:cs="Times New Roman"/>
          <w:sz w:val="24"/>
          <w:szCs w:val="24"/>
        </w:rPr>
        <w:t xml:space="preserve"> (piemēram, virtuālie asistenti, attēlu analīzes sistēmas, meklētājprogrammas, runas un sejas atpazīšanas sistēmas) gan arī aparatūrā iegultas sistēmas, kā roboti, autonomas mašīnas, </w:t>
      </w:r>
      <w:r w:rsidR="00C237E0">
        <w:rPr>
          <w:rFonts w:ascii="Times New Roman" w:hAnsi="Times New Roman" w:cs="Times New Roman"/>
          <w:sz w:val="24"/>
          <w:szCs w:val="24"/>
        </w:rPr>
        <w:t>bezpilota gaisa kuģi</w:t>
      </w:r>
      <w:r w:rsidR="00C237E0" w:rsidRPr="00330E0E">
        <w:rPr>
          <w:rFonts w:ascii="Times New Roman" w:hAnsi="Times New Roman" w:cs="Times New Roman"/>
          <w:sz w:val="24"/>
          <w:szCs w:val="24"/>
        </w:rPr>
        <w:t xml:space="preserve"> </w:t>
      </w:r>
      <w:r w:rsidRPr="00330E0E">
        <w:rPr>
          <w:rFonts w:ascii="Times New Roman" w:hAnsi="Times New Roman" w:cs="Times New Roman"/>
          <w:sz w:val="24"/>
          <w:szCs w:val="24"/>
        </w:rPr>
        <w:t>vai lietu interneta lietotnes</w:t>
      </w:r>
      <w:r w:rsidR="00EE0C66" w:rsidRPr="00EE0C66">
        <w:rPr>
          <w:rStyle w:val="FootnoteReference"/>
          <w:rFonts w:ascii="Times New Roman" w:hAnsi="Times New Roman" w:cs="Times New Roman"/>
          <w:sz w:val="24"/>
          <w:szCs w:val="24"/>
        </w:rPr>
        <w:footnoteReference w:id="3"/>
      </w:r>
      <w:r w:rsidRPr="00330E0E">
        <w:rPr>
          <w:rFonts w:ascii="Times New Roman" w:hAnsi="Times New Roman" w:cs="Times New Roman"/>
          <w:sz w:val="24"/>
          <w:szCs w:val="24"/>
        </w:rPr>
        <w:t>.</w:t>
      </w:r>
    </w:p>
    <w:p w14:paraId="15BCE9F6" w14:textId="0237DD91" w:rsidR="007137EB" w:rsidRDefault="007137EB" w:rsidP="007137EB">
      <w:pPr>
        <w:spacing w:line="276" w:lineRule="auto"/>
        <w:ind w:firstLine="720"/>
        <w:jc w:val="both"/>
        <w:rPr>
          <w:rFonts w:ascii="Times New Roman" w:hAnsi="Times New Roman" w:cs="Times New Roman"/>
          <w:sz w:val="24"/>
          <w:szCs w:val="24"/>
        </w:rPr>
      </w:pPr>
      <w:r w:rsidRPr="00330E0E">
        <w:rPr>
          <w:rFonts w:ascii="Times New Roman" w:hAnsi="Times New Roman" w:cs="Times New Roman"/>
          <w:sz w:val="24"/>
          <w:szCs w:val="24"/>
        </w:rPr>
        <w:t xml:space="preserve">MI sistēmu attīstība tika uzsākta jau </w:t>
      </w:r>
      <w:r>
        <w:rPr>
          <w:rFonts w:ascii="Times New Roman" w:hAnsi="Times New Roman" w:cs="Times New Roman"/>
          <w:sz w:val="24"/>
          <w:szCs w:val="24"/>
        </w:rPr>
        <w:t xml:space="preserve">20. gs. </w:t>
      </w:r>
      <w:r w:rsidRPr="00330E0E">
        <w:rPr>
          <w:rFonts w:ascii="Times New Roman" w:hAnsi="Times New Roman" w:cs="Times New Roman"/>
          <w:sz w:val="24"/>
          <w:szCs w:val="24"/>
        </w:rPr>
        <w:t>50-tajos un 60-tajos gados, bet tolaik tās neguva izplatību. Tam par iemeslu bija tā laik</w:t>
      </w:r>
      <w:r>
        <w:rPr>
          <w:rFonts w:ascii="Times New Roman" w:hAnsi="Times New Roman" w:cs="Times New Roman"/>
          <w:sz w:val="24"/>
          <w:szCs w:val="24"/>
        </w:rPr>
        <w:t>a</w:t>
      </w:r>
      <w:r w:rsidRPr="00330E0E">
        <w:rPr>
          <w:rFonts w:ascii="Times New Roman" w:hAnsi="Times New Roman" w:cs="Times New Roman"/>
          <w:sz w:val="24"/>
          <w:szCs w:val="24"/>
        </w:rPr>
        <w:t xml:space="preserve"> datoru zema veiktspēja un elektroniski pieejamo datu ļoti maza izplatība. Līdz ar to praktiskāk bija izmantot programmējamās sistēmas. Situācija mainījās 21.</w:t>
      </w:r>
      <w:r>
        <w:rPr>
          <w:rFonts w:ascii="Times New Roman" w:hAnsi="Times New Roman" w:cs="Times New Roman"/>
          <w:sz w:val="24"/>
          <w:szCs w:val="24"/>
        </w:rPr>
        <w:t xml:space="preserve"> gs. pirmās desmitgades beigās, kad parādījās daudz elektronisko datu un plašai izmantošanai kļuva pieejami augstas veiktspējas datori.</w:t>
      </w:r>
    </w:p>
    <w:p w14:paraId="65D0F10D" w14:textId="4841E697" w:rsidR="0007595C" w:rsidRPr="00330E0E" w:rsidRDefault="0007595C">
      <w:pPr>
        <w:spacing w:after="0" w:line="276" w:lineRule="auto"/>
        <w:ind w:firstLine="360"/>
        <w:jc w:val="both"/>
        <w:rPr>
          <w:rFonts w:ascii="Times New Roman" w:hAnsi="Times New Roman" w:cs="Times New Roman"/>
          <w:sz w:val="24"/>
          <w:szCs w:val="24"/>
        </w:rPr>
      </w:pPr>
      <w:r w:rsidRPr="00330E0E">
        <w:rPr>
          <w:rFonts w:ascii="Times New Roman" w:hAnsi="Times New Roman" w:cs="Times New Roman"/>
          <w:sz w:val="24"/>
          <w:szCs w:val="24"/>
        </w:rPr>
        <w:t xml:space="preserve">MI kā </w:t>
      </w:r>
      <w:r w:rsidR="00EE0C66">
        <w:rPr>
          <w:rFonts w:ascii="Times New Roman" w:hAnsi="Times New Roman" w:cs="Times New Roman"/>
          <w:sz w:val="24"/>
          <w:szCs w:val="24"/>
        </w:rPr>
        <w:t>dator</w:t>
      </w:r>
      <w:r w:rsidRPr="00330E0E">
        <w:rPr>
          <w:rFonts w:ascii="Times New Roman" w:hAnsi="Times New Roman" w:cs="Times New Roman"/>
          <w:sz w:val="24"/>
          <w:szCs w:val="24"/>
        </w:rPr>
        <w:t xml:space="preserve">zinātnes nozare apskata metodes, kā veidot sistēmas ar inteliģentu uzvedību un spēju pielāgoties apkārtējai videi. Galvenās MI pētījumu </w:t>
      </w:r>
      <w:proofErr w:type="spellStart"/>
      <w:r w:rsidRPr="00330E0E">
        <w:rPr>
          <w:rFonts w:ascii="Times New Roman" w:hAnsi="Times New Roman" w:cs="Times New Roman"/>
          <w:sz w:val="24"/>
          <w:szCs w:val="24"/>
        </w:rPr>
        <w:t>apakšnozares</w:t>
      </w:r>
      <w:proofErr w:type="spellEnd"/>
      <w:r w:rsidRPr="00330E0E">
        <w:rPr>
          <w:rFonts w:ascii="Times New Roman" w:hAnsi="Times New Roman" w:cs="Times New Roman"/>
          <w:sz w:val="24"/>
          <w:szCs w:val="24"/>
        </w:rPr>
        <w:t xml:space="preserve"> ir</w:t>
      </w:r>
      <w:r w:rsidR="0052101F">
        <w:rPr>
          <w:rFonts w:ascii="Times New Roman" w:hAnsi="Times New Roman" w:cs="Times New Roman"/>
          <w:sz w:val="24"/>
          <w:szCs w:val="24"/>
        </w:rPr>
        <w:t xml:space="preserve"> </w:t>
      </w:r>
      <w:r w:rsidR="003E2B54">
        <w:rPr>
          <w:rFonts w:ascii="Times New Roman" w:hAnsi="Times New Roman" w:cs="Times New Roman"/>
          <w:sz w:val="24"/>
          <w:szCs w:val="24"/>
        </w:rPr>
        <w:t>šādas</w:t>
      </w:r>
      <w:r w:rsidRPr="00330E0E">
        <w:rPr>
          <w:rFonts w:ascii="Times New Roman" w:hAnsi="Times New Roman" w:cs="Times New Roman"/>
          <w:sz w:val="24"/>
          <w:szCs w:val="24"/>
        </w:rPr>
        <w:t>:</w:t>
      </w:r>
    </w:p>
    <w:p w14:paraId="1BBC61CE" w14:textId="233809D2" w:rsidR="0007595C" w:rsidRPr="00330E0E" w:rsidRDefault="001E0778" w:rsidP="007B4C82">
      <w:pPr>
        <w:pStyle w:val="ListParagraph"/>
        <w:numPr>
          <w:ilvl w:val="0"/>
          <w:numId w:val="4"/>
        </w:numPr>
        <w:spacing w:line="276" w:lineRule="auto"/>
      </w:pPr>
      <w:r>
        <w:lastRenderedPageBreak/>
        <w:t>s</w:t>
      </w:r>
      <w:r w:rsidRPr="00330E0E">
        <w:t>priešana</w:t>
      </w:r>
      <w:r w:rsidR="0007595C" w:rsidRPr="00330E0E">
        <w:t>, plānošana un lēmumu pieņemšanas teorija</w:t>
      </w:r>
      <w:r w:rsidR="007B4C82">
        <w:t xml:space="preserve">, intuitīvas </w:t>
      </w:r>
      <w:proofErr w:type="spellStart"/>
      <w:r w:rsidR="007B4C82">
        <w:t>saskarnes</w:t>
      </w:r>
      <w:proofErr w:type="spellEnd"/>
      <w:r w:rsidR="007B4C82">
        <w:t xml:space="preserve"> attīstība</w:t>
      </w:r>
      <w:r w:rsidR="007B4C82" w:rsidRPr="00330E0E">
        <w:t>;</w:t>
      </w:r>
    </w:p>
    <w:p w14:paraId="2500ECC3" w14:textId="5AA44423" w:rsidR="0007595C" w:rsidRPr="00330E0E" w:rsidRDefault="001E0778">
      <w:pPr>
        <w:pStyle w:val="ListParagraph"/>
        <w:numPr>
          <w:ilvl w:val="0"/>
          <w:numId w:val="4"/>
        </w:numPr>
        <w:spacing w:line="276" w:lineRule="auto"/>
      </w:pPr>
      <w:r>
        <w:t>z</w:t>
      </w:r>
      <w:r w:rsidRPr="00330E0E">
        <w:t xml:space="preserve">ināšanu </w:t>
      </w:r>
      <w:r w:rsidR="0007595C" w:rsidRPr="00330E0E">
        <w:t>reprezentācijas teorija;</w:t>
      </w:r>
    </w:p>
    <w:p w14:paraId="2F87AEE9" w14:textId="6AD6E14F" w:rsidR="0007595C" w:rsidRPr="00330E0E" w:rsidRDefault="001E0778">
      <w:pPr>
        <w:pStyle w:val="ListParagraph"/>
        <w:numPr>
          <w:ilvl w:val="0"/>
          <w:numId w:val="4"/>
        </w:numPr>
        <w:spacing w:line="276" w:lineRule="auto"/>
      </w:pPr>
      <w:r>
        <w:t>m</w:t>
      </w:r>
      <w:r w:rsidRPr="00330E0E">
        <w:t>ašīnmācīšanās</w:t>
      </w:r>
      <w:r w:rsidR="0007595C" w:rsidRPr="00330E0E">
        <w:t xml:space="preserve">, uzvedības apguve no ārējiem datiem, ietverot pēdējā laika sasniegumus </w:t>
      </w:r>
      <w:proofErr w:type="spellStart"/>
      <w:r w:rsidR="0007595C" w:rsidRPr="00330E0E">
        <w:t>neirālu</w:t>
      </w:r>
      <w:proofErr w:type="spellEnd"/>
      <w:r w:rsidR="0007595C" w:rsidRPr="00330E0E">
        <w:t xml:space="preserve"> sistēmu lietojumos;</w:t>
      </w:r>
    </w:p>
    <w:p w14:paraId="034DF1B9" w14:textId="508E716F" w:rsidR="0007595C" w:rsidRPr="00330E0E" w:rsidRDefault="001E0778">
      <w:pPr>
        <w:pStyle w:val="ListParagraph"/>
        <w:numPr>
          <w:ilvl w:val="0"/>
          <w:numId w:val="4"/>
        </w:numPr>
        <w:spacing w:line="276" w:lineRule="auto"/>
      </w:pPr>
      <w:proofErr w:type="spellStart"/>
      <w:r>
        <w:t>d</w:t>
      </w:r>
      <w:r w:rsidRPr="00330E0E">
        <w:t>atorredze</w:t>
      </w:r>
      <w:proofErr w:type="spellEnd"/>
      <w:r w:rsidRPr="00330E0E">
        <w:t xml:space="preserve"> </w:t>
      </w:r>
      <w:r w:rsidR="0007595C" w:rsidRPr="00330E0E">
        <w:t>un citu sensoru signālu interpretēšana;</w:t>
      </w:r>
    </w:p>
    <w:p w14:paraId="603EE7D9" w14:textId="03A29229" w:rsidR="0007595C" w:rsidRPr="00330E0E" w:rsidRDefault="001E0778">
      <w:pPr>
        <w:pStyle w:val="ListParagraph"/>
        <w:numPr>
          <w:ilvl w:val="0"/>
          <w:numId w:val="4"/>
        </w:numPr>
        <w:spacing w:line="276" w:lineRule="auto"/>
      </w:pPr>
      <w:r>
        <w:t>d</w:t>
      </w:r>
      <w:r w:rsidRPr="00330E0E">
        <w:t xml:space="preserve">abiskās </w:t>
      </w:r>
      <w:r w:rsidR="0007595C" w:rsidRPr="00330E0E">
        <w:t>valodas apstrāde;</w:t>
      </w:r>
    </w:p>
    <w:p w14:paraId="68515F07" w14:textId="0ECDD26A" w:rsidR="0007595C" w:rsidRPr="00330E0E" w:rsidRDefault="001E0778">
      <w:pPr>
        <w:pStyle w:val="ListParagraph"/>
        <w:numPr>
          <w:ilvl w:val="0"/>
          <w:numId w:val="4"/>
        </w:numPr>
        <w:spacing w:line="276" w:lineRule="auto"/>
      </w:pPr>
      <w:r>
        <w:t>r</w:t>
      </w:r>
      <w:r w:rsidRPr="00330E0E">
        <w:t>obotika</w:t>
      </w:r>
      <w:r w:rsidR="0007595C" w:rsidRPr="00330E0E">
        <w:t>, kustību un manipulāciju veikšana.</w:t>
      </w:r>
    </w:p>
    <w:p w14:paraId="14B76F4E" w14:textId="7798A563" w:rsidR="0007595C" w:rsidRPr="00330E0E" w:rsidRDefault="0007595C">
      <w:pPr>
        <w:spacing w:after="0" w:line="276" w:lineRule="auto"/>
        <w:ind w:firstLine="360"/>
        <w:jc w:val="both"/>
        <w:rPr>
          <w:rFonts w:ascii="Times New Roman" w:hAnsi="Times New Roman" w:cs="Times New Roman"/>
          <w:sz w:val="24"/>
          <w:szCs w:val="24"/>
        </w:rPr>
      </w:pPr>
      <w:r w:rsidRPr="00330E0E">
        <w:rPr>
          <w:rFonts w:ascii="Times New Roman" w:hAnsi="Times New Roman" w:cs="Times New Roman"/>
          <w:sz w:val="24"/>
          <w:szCs w:val="24"/>
        </w:rPr>
        <w:t>Ir būtiski nošķirt šauru MI no vispārīga MI</w:t>
      </w:r>
      <w:r w:rsidR="00D83D4A">
        <w:rPr>
          <w:rFonts w:ascii="Times New Roman" w:hAnsi="Times New Roman" w:cs="Times New Roman"/>
          <w:sz w:val="24"/>
          <w:szCs w:val="24"/>
        </w:rPr>
        <w:t xml:space="preserve"> (</w:t>
      </w:r>
      <w:proofErr w:type="spellStart"/>
      <w:r w:rsidR="003E2B54" w:rsidRPr="00E27B04">
        <w:rPr>
          <w:rFonts w:ascii="Times New Roman" w:hAnsi="Times New Roman" w:cs="Times New Roman"/>
          <w:i/>
          <w:sz w:val="24"/>
          <w:szCs w:val="24"/>
        </w:rPr>
        <w:t>n</w:t>
      </w:r>
      <w:r w:rsidR="00D83D4A" w:rsidRPr="00E27B04">
        <w:rPr>
          <w:rFonts w:ascii="Times New Roman" w:hAnsi="Times New Roman" w:cs="Times New Roman"/>
          <w:i/>
          <w:sz w:val="24"/>
          <w:szCs w:val="24"/>
        </w:rPr>
        <w:t>arrow</w:t>
      </w:r>
      <w:proofErr w:type="spellEnd"/>
      <w:r w:rsidR="00D83D4A" w:rsidRPr="00E27B04">
        <w:rPr>
          <w:rFonts w:ascii="Times New Roman" w:hAnsi="Times New Roman" w:cs="Times New Roman"/>
          <w:i/>
          <w:sz w:val="24"/>
          <w:szCs w:val="24"/>
        </w:rPr>
        <w:t xml:space="preserve"> AI </w:t>
      </w:r>
      <w:proofErr w:type="spellStart"/>
      <w:r w:rsidR="00D83D4A" w:rsidRPr="00E27B04">
        <w:rPr>
          <w:rFonts w:ascii="Times New Roman" w:hAnsi="Times New Roman" w:cs="Times New Roman"/>
          <w:i/>
          <w:sz w:val="24"/>
          <w:szCs w:val="24"/>
        </w:rPr>
        <w:t>vs</w:t>
      </w:r>
      <w:proofErr w:type="spellEnd"/>
      <w:r w:rsidR="00D83D4A" w:rsidRPr="00E27B04">
        <w:rPr>
          <w:rFonts w:ascii="Times New Roman" w:hAnsi="Times New Roman" w:cs="Times New Roman"/>
          <w:i/>
          <w:sz w:val="24"/>
          <w:szCs w:val="24"/>
        </w:rPr>
        <w:t xml:space="preserve"> </w:t>
      </w:r>
      <w:proofErr w:type="spellStart"/>
      <w:r w:rsidR="00D83D4A" w:rsidRPr="00E27B04">
        <w:rPr>
          <w:rFonts w:ascii="Times New Roman" w:hAnsi="Times New Roman" w:cs="Times New Roman"/>
          <w:i/>
          <w:sz w:val="24"/>
          <w:szCs w:val="24"/>
        </w:rPr>
        <w:t>general</w:t>
      </w:r>
      <w:proofErr w:type="spellEnd"/>
      <w:r w:rsidR="00D83D4A" w:rsidRPr="0052101F">
        <w:rPr>
          <w:rFonts w:ascii="Times New Roman" w:hAnsi="Times New Roman" w:cs="Times New Roman"/>
          <w:sz w:val="24"/>
          <w:szCs w:val="24"/>
        </w:rPr>
        <w:t xml:space="preserve"> </w:t>
      </w:r>
      <w:r w:rsidR="00D83D4A" w:rsidRPr="00E27B04">
        <w:rPr>
          <w:rFonts w:ascii="Times New Roman" w:hAnsi="Times New Roman" w:cs="Times New Roman"/>
          <w:i/>
          <w:sz w:val="24"/>
          <w:szCs w:val="24"/>
        </w:rPr>
        <w:t>AI</w:t>
      </w:r>
      <w:r w:rsidR="00D83D4A">
        <w:rPr>
          <w:rStyle w:val="FootnoteReference"/>
          <w:rFonts w:ascii="Times New Roman" w:hAnsi="Times New Roman" w:cs="Times New Roman"/>
          <w:sz w:val="24"/>
          <w:szCs w:val="24"/>
          <w:vertAlign w:val="baseline"/>
        </w:rPr>
        <w:t>)</w:t>
      </w:r>
      <w:r w:rsidRPr="00330E0E">
        <w:rPr>
          <w:rFonts w:ascii="Times New Roman" w:hAnsi="Times New Roman" w:cs="Times New Roman"/>
          <w:sz w:val="24"/>
          <w:szCs w:val="24"/>
        </w:rPr>
        <w:t xml:space="preserve">. Šauras MI sistēmas ir pielāgotas atsevišķiem konkrētiem uzdevumiem, kam nepieciešama inteliģenta uzvedība. Vispārīga MI sistēma </w:t>
      </w:r>
      <w:r w:rsidR="00F15C3C">
        <w:rPr>
          <w:rFonts w:ascii="Times New Roman" w:hAnsi="Times New Roman" w:cs="Times New Roman"/>
          <w:sz w:val="24"/>
          <w:szCs w:val="24"/>
        </w:rPr>
        <w:t>spējīga</w:t>
      </w:r>
      <w:r w:rsidR="00F15C3C" w:rsidRPr="00330E0E">
        <w:rPr>
          <w:rFonts w:ascii="Times New Roman" w:hAnsi="Times New Roman" w:cs="Times New Roman"/>
          <w:sz w:val="24"/>
          <w:szCs w:val="24"/>
        </w:rPr>
        <w:t xml:space="preserve"> </w:t>
      </w:r>
      <w:r w:rsidRPr="00330E0E">
        <w:rPr>
          <w:rFonts w:ascii="Times New Roman" w:hAnsi="Times New Roman" w:cs="Times New Roman"/>
          <w:sz w:val="24"/>
          <w:szCs w:val="24"/>
        </w:rPr>
        <w:t>veikt vairumu intelektuālo aktivitāšu, kuras spēj veikt cilvēki. Visas pašreiz lietotās MI sistēmas ir šauras MI sistēmas</w:t>
      </w:r>
      <w:r w:rsidR="0026444E">
        <w:rPr>
          <w:rFonts w:ascii="Times New Roman" w:hAnsi="Times New Roman" w:cs="Times New Roman"/>
          <w:sz w:val="24"/>
          <w:szCs w:val="24"/>
        </w:rPr>
        <w:t>.</w:t>
      </w:r>
      <w:r w:rsidRPr="00330E0E">
        <w:rPr>
          <w:rFonts w:ascii="Times New Roman" w:hAnsi="Times New Roman" w:cs="Times New Roman"/>
          <w:sz w:val="24"/>
          <w:szCs w:val="24"/>
        </w:rPr>
        <w:t xml:space="preserve"> </w:t>
      </w:r>
      <w:r w:rsidR="0026444E">
        <w:rPr>
          <w:rFonts w:ascii="Times New Roman" w:hAnsi="Times New Roman" w:cs="Times New Roman"/>
          <w:sz w:val="24"/>
          <w:szCs w:val="24"/>
        </w:rPr>
        <w:t>N</w:t>
      </w:r>
      <w:r w:rsidRPr="00330E0E">
        <w:rPr>
          <w:rFonts w:ascii="Times New Roman" w:hAnsi="Times New Roman" w:cs="Times New Roman"/>
          <w:sz w:val="24"/>
          <w:szCs w:val="24"/>
        </w:rPr>
        <w:t xml:space="preserve">o vispārīga MI izstrādes </w:t>
      </w:r>
      <w:r w:rsidR="00077E2C">
        <w:rPr>
          <w:rFonts w:ascii="Times New Roman" w:hAnsi="Times New Roman" w:cs="Times New Roman"/>
          <w:sz w:val="24"/>
          <w:szCs w:val="24"/>
        </w:rPr>
        <w:t>cilvēci</w:t>
      </w:r>
      <w:r w:rsidR="00077E2C" w:rsidRPr="00330E0E">
        <w:rPr>
          <w:rFonts w:ascii="Times New Roman" w:hAnsi="Times New Roman" w:cs="Times New Roman"/>
          <w:sz w:val="24"/>
          <w:szCs w:val="24"/>
        </w:rPr>
        <w:t xml:space="preserve"> </w:t>
      </w:r>
      <w:r w:rsidRPr="00330E0E">
        <w:rPr>
          <w:rFonts w:ascii="Times New Roman" w:hAnsi="Times New Roman" w:cs="Times New Roman"/>
          <w:sz w:val="24"/>
          <w:szCs w:val="24"/>
        </w:rPr>
        <w:t>vēl šķir daudzas neatrisinātas zinā</w:t>
      </w:r>
      <w:r w:rsidR="00FF059A" w:rsidRPr="00330E0E">
        <w:rPr>
          <w:rFonts w:ascii="Times New Roman" w:hAnsi="Times New Roman" w:cs="Times New Roman"/>
          <w:sz w:val="24"/>
          <w:szCs w:val="24"/>
        </w:rPr>
        <w:t>tniskas un tehniskas problēmas.</w:t>
      </w:r>
      <w:r w:rsidR="00077E2C">
        <w:rPr>
          <w:rFonts w:ascii="Times New Roman" w:hAnsi="Times New Roman" w:cs="Times New Roman"/>
          <w:sz w:val="24"/>
          <w:szCs w:val="24"/>
        </w:rPr>
        <w:t xml:space="preserve"> Galvenā no tām – mēj joprojām līdz galam nezinām kā strādā mūsu pašu intelekts.</w:t>
      </w:r>
    </w:p>
    <w:p w14:paraId="5C35BC0E" w14:textId="5100CBE8" w:rsidR="0007595C" w:rsidRPr="00330E0E" w:rsidRDefault="0007595C">
      <w:pPr>
        <w:spacing w:after="0" w:line="276" w:lineRule="auto"/>
        <w:ind w:firstLine="360"/>
        <w:jc w:val="both"/>
        <w:rPr>
          <w:rFonts w:ascii="Times New Roman" w:hAnsi="Times New Roman" w:cs="Times New Roman"/>
          <w:sz w:val="24"/>
          <w:szCs w:val="24"/>
        </w:rPr>
      </w:pPr>
      <w:r w:rsidRPr="00330E0E">
        <w:rPr>
          <w:rFonts w:ascii="Times New Roman" w:hAnsi="Times New Roman" w:cs="Times New Roman"/>
          <w:sz w:val="24"/>
          <w:szCs w:val="24"/>
        </w:rPr>
        <w:t>Pieaugot MI metožu lomai programmatūras attīstībā rodas būtiski savādākas problēmas</w:t>
      </w:r>
      <w:r w:rsidR="00077E2C">
        <w:rPr>
          <w:rFonts w:ascii="Times New Roman" w:hAnsi="Times New Roman" w:cs="Times New Roman"/>
          <w:sz w:val="24"/>
          <w:szCs w:val="24"/>
        </w:rPr>
        <w:t xml:space="preserve"> nekā tās bija ar risinājumiem bez MI</w:t>
      </w:r>
      <w:r w:rsidRPr="00330E0E">
        <w:rPr>
          <w:rFonts w:ascii="Times New Roman" w:hAnsi="Times New Roman" w:cs="Times New Roman"/>
          <w:sz w:val="24"/>
          <w:szCs w:val="24"/>
        </w:rPr>
        <w:t>:</w:t>
      </w:r>
    </w:p>
    <w:p w14:paraId="147C522F" w14:textId="32FF6C89" w:rsidR="0007595C" w:rsidRPr="00330E0E" w:rsidRDefault="0007595C" w:rsidP="00024D1D">
      <w:pPr>
        <w:pStyle w:val="ListParagraph"/>
        <w:numPr>
          <w:ilvl w:val="0"/>
          <w:numId w:val="5"/>
        </w:numPr>
        <w:spacing w:line="276" w:lineRule="auto"/>
        <w:jc w:val="both"/>
      </w:pPr>
      <w:r w:rsidRPr="00330E0E">
        <w:t>Aizvien vairāk lēmumu pieņemšanas loģik</w:t>
      </w:r>
      <w:r w:rsidR="005B7648">
        <w:t>u</w:t>
      </w:r>
      <w:r w:rsidRPr="00330E0E">
        <w:t xml:space="preserve"> definē nevis cilvēki tiešā veidā, bet gan </w:t>
      </w:r>
      <w:r w:rsidR="00077E2C">
        <w:t xml:space="preserve">MI sistēma </w:t>
      </w:r>
      <w:r w:rsidR="00BE35EC">
        <w:t>iemācās</w:t>
      </w:r>
      <w:r w:rsidR="00BE35EC" w:rsidRPr="00330E0E">
        <w:t xml:space="preserve"> </w:t>
      </w:r>
      <w:r w:rsidRPr="00330E0E">
        <w:t xml:space="preserve">ar mašīnmācīšanās palīdzību no ārējās pasaules datiem, tādējādi pieņemtie lēmumi un to kvalitāte kļūst tieši atkarīgi no šo datu avota kvalitātes un </w:t>
      </w:r>
      <w:r w:rsidR="00FB1DC9" w:rsidRPr="00330E0E">
        <w:t>objekt</w:t>
      </w:r>
      <w:r w:rsidR="00FB1DC9">
        <w:t>ivitātes</w:t>
      </w:r>
      <w:r w:rsidRPr="00330E0E">
        <w:t>.</w:t>
      </w:r>
    </w:p>
    <w:p w14:paraId="00699A89" w14:textId="60B9A681" w:rsidR="0007595C" w:rsidRPr="00330E0E" w:rsidRDefault="0007595C" w:rsidP="00024D1D">
      <w:pPr>
        <w:pStyle w:val="ListParagraph"/>
        <w:numPr>
          <w:ilvl w:val="0"/>
          <w:numId w:val="5"/>
        </w:numPr>
        <w:spacing w:line="276" w:lineRule="auto"/>
        <w:jc w:val="both"/>
      </w:pPr>
      <w:r w:rsidRPr="00330E0E">
        <w:t xml:space="preserve">Daļa mašīnmācīšanās metožu ir efektīvas, taču grūti interpretējamas, tādējādi bieži tiek veidotas </w:t>
      </w:r>
      <w:r w:rsidR="00DC760C">
        <w:t xml:space="preserve">MI </w:t>
      </w:r>
      <w:r w:rsidRPr="00330E0E">
        <w:t xml:space="preserve">sistēmas, </w:t>
      </w:r>
      <w:r w:rsidR="003034A9" w:rsidRPr="00330E0E">
        <w:t>kur</w:t>
      </w:r>
      <w:r w:rsidR="003034A9">
        <w:t xml:space="preserve">u </w:t>
      </w:r>
      <w:r w:rsidR="00DC760C">
        <w:t xml:space="preserve">pieņemtie </w:t>
      </w:r>
      <w:r w:rsidR="003034A9">
        <w:t>lēmumi</w:t>
      </w:r>
      <w:r w:rsidR="003034A9" w:rsidRPr="00330E0E">
        <w:t xml:space="preserve"> </w:t>
      </w:r>
      <w:r w:rsidR="003034A9">
        <w:t>nav izskaidrojami</w:t>
      </w:r>
      <w:r w:rsidR="001B5865">
        <w:t>.</w:t>
      </w:r>
      <w:r w:rsidRPr="00330E0E">
        <w:t xml:space="preserve"> </w:t>
      </w:r>
      <w:r w:rsidR="001B5865">
        <w:t xml:space="preserve">Proti, neviens nevar pateikt </w:t>
      </w:r>
      <w:r w:rsidRPr="00330E0E">
        <w:t xml:space="preserve">kādēļ </w:t>
      </w:r>
      <w:r w:rsidR="001B5865">
        <w:t>lēmumi</w:t>
      </w:r>
      <w:r w:rsidR="003034A9" w:rsidRPr="00330E0E">
        <w:t xml:space="preserve"> </w:t>
      </w:r>
      <w:r w:rsidR="003034A9">
        <w:t>ir tieši tādi un ne savādāki</w:t>
      </w:r>
      <w:r w:rsidRPr="00330E0E">
        <w:t>.</w:t>
      </w:r>
    </w:p>
    <w:p w14:paraId="6E5A3BDB" w14:textId="4AE07FE2" w:rsidR="0007595C" w:rsidRPr="00330E0E" w:rsidRDefault="0007595C" w:rsidP="00024D1D">
      <w:pPr>
        <w:pStyle w:val="ListParagraph"/>
        <w:numPr>
          <w:ilvl w:val="0"/>
          <w:numId w:val="5"/>
        </w:numPr>
        <w:spacing w:line="276" w:lineRule="auto"/>
        <w:jc w:val="both"/>
      </w:pPr>
      <w:r w:rsidRPr="00330E0E">
        <w:t xml:space="preserve">Kvalitatīvas MI sistēmas spēj atsevišķās šaurās jomās imitēt vai pat pārspēt cilvēka </w:t>
      </w:r>
      <w:r w:rsidR="00E77026">
        <w:t>spējas</w:t>
      </w:r>
      <w:r w:rsidRPr="00330E0E">
        <w:t xml:space="preserve">, tādējādi paverot iespējas automatizēt pienākumus, kuriem līdz </w:t>
      </w:r>
      <w:r w:rsidR="009E6CF3" w:rsidRPr="00330E0E">
        <w:t xml:space="preserve">šim </w:t>
      </w:r>
      <w:r w:rsidR="009E6CF3">
        <w:t>obligāti</w:t>
      </w:r>
      <w:r w:rsidR="009E6CF3" w:rsidRPr="00330E0E">
        <w:t xml:space="preserve"> bija </w:t>
      </w:r>
      <w:r w:rsidRPr="00330E0E">
        <w:t xml:space="preserve">nepieciešama cilvēka </w:t>
      </w:r>
      <w:r w:rsidR="00E77026">
        <w:t>prāta spējas</w:t>
      </w:r>
      <w:r w:rsidRPr="00330E0E">
        <w:t>.</w:t>
      </w:r>
    </w:p>
    <w:p w14:paraId="16B72258" w14:textId="3426380B" w:rsidR="007F2235" w:rsidRPr="00330E0E" w:rsidRDefault="009E6CF3">
      <w:pPr>
        <w:spacing w:after="0" w:line="276" w:lineRule="auto"/>
        <w:ind w:firstLine="360"/>
        <w:jc w:val="both"/>
        <w:rPr>
          <w:rFonts w:ascii="Times New Roman" w:hAnsi="Times New Roman" w:cs="Times New Roman"/>
          <w:sz w:val="24"/>
          <w:szCs w:val="24"/>
        </w:rPr>
      </w:pPr>
      <w:r>
        <w:rPr>
          <w:rFonts w:ascii="Times New Roman" w:hAnsi="Times New Roman" w:cs="Times New Roman"/>
          <w:sz w:val="24"/>
          <w:szCs w:val="24"/>
        </w:rPr>
        <w:t>Minēto</w:t>
      </w:r>
      <w:r w:rsidRPr="00330E0E">
        <w:rPr>
          <w:rFonts w:ascii="Times New Roman" w:hAnsi="Times New Roman" w:cs="Times New Roman"/>
          <w:sz w:val="24"/>
          <w:szCs w:val="24"/>
        </w:rPr>
        <w:t xml:space="preserve"> aspektu dēļ šī </w:t>
      </w:r>
      <w:r w:rsidR="00DC760C">
        <w:rPr>
          <w:rFonts w:ascii="Times New Roman" w:hAnsi="Times New Roman" w:cs="Times New Roman"/>
          <w:sz w:val="24"/>
          <w:szCs w:val="24"/>
        </w:rPr>
        <w:t xml:space="preserve">informatīvā ziņojuma </w:t>
      </w:r>
      <w:r w:rsidRPr="00330E0E">
        <w:rPr>
          <w:rFonts w:ascii="Times New Roman" w:hAnsi="Times New Roman" w:cs="Times New Roman"/>
          <w:sz w:val="24"/>
          <w:szCs w:val="24"/>
        </w:rPr>
        <w:t>kontekstā galven</w:t>
      </w:r>
      <w:r>
        <w:rPr>
          <w:rFonts w:ascii="Times New Roman" w:hAnsi="Times New Roman" w:cs="Times New Roman"/>
          <w:sz w:val="24"/>
          <w:szCs w:val="24"/>
        </w:rPr>
        <w:t>ā</w:t>
      </w:r>
      <w:r w:rsidRPr="00330E0E">
        <w:rPr>
          <w:rFonts w:ascii="Times New Roman" w:hAnsi="Times New Roman" w:cs="Times New Roman"/>
          <w:sz w:val="24"/>
          <w:szCs w:val="24"/>
        </w:rPr>
        <w:t xml:space="preserve"> </w:t>
      </w:r>
      <w:r>
        <w:rPr>
          <w:rFonts w:ascii="Times New Roman" w:hAnsi="Times New Roman" w:cs="Times New Roman"/>
          <w:sz w:val="24"/>
          <w:szCs w:val="24"/>
        </w:rPr>
        <w:t>starpība</w:t>
      </w:r>
      <w:r w:rsidRPr="00330E0E">
        <w:rPr>
          <w:rFonts w:ascii="Times New Roman" w:hAnsi="Times New Roman" w:cs="Times New Roman"/>
          <w:sz w:val="24"/>
          <w:szCs w:val="24"/>
        </w:rPr>
        <w:t xml:space="preserve"> </w:t>
      </w:r>
      <w:r w:rsidR="005B7648">
        <w:rPr>
          <w:rFonts w:ascii="Times New Roman" w:hAnsi="Times New Roman" w:cs="Times New Roman"/>
          <w:sz w:val="24"/>
          <w:szCs w:val="24"/>
        </w:rPr>
        <w:t xml:space="preserve">starp </w:t>
      </w:r>
      <w:r w:rsidR="0007595C" w:rsidRPr="00330E0E">
        <w:rPr>
          <w:rFonts w:ascii="Times New Roman" w:hAnsi="Times New Roman" w:cs="Times New Roman"/>
          <w:sz w:val="24"/>
          <w:szCs w:val="24"/>
        </w:rPr>
        <w:t xml:space="preserve">MI elementiem un </w:t>
      </w:r>
      <w:r w:rsidR="00077E2C">
        <w:rPr>
          <w:rFonts w:ascii="Times New Roman" w:hAnsi="Times New Roman" w:cs="Times New Roman"/>
          <w:sz w:val="24"/>
          <w:szCs w:val="24"/>
        </w:rPr>
        <w:t xml:space="preserve">cilvēku ieprogrammētām </w:t>
      </w:r>
      <w:r w:rsidR="0007595C" w:rsidRPr="00330E0E">
        <w:rPr>
          <w:rFonts w:ascii="Times New Roman" w:hAnsi="Times New Roman" w:cs="Times New Roman"/>
          <w:sz w:val="24"/>
          <w:szCs w:val="24"/>
        </w:rPr>
        <w:t>programmām</w:t>
      </w:r>
      <w:r w:rsidR="00077E2C">
        <w:rPr>
          <w:rFonts w:ascii="Times New Roman" w:hAnsi="Times New Roman" w:cs="Times New Roman"/>
          <w:sz w:val="24"/>
          <w:szCs w:val="24"/>
        </w:rPr>
        <w:t xml:space="preserve"> bez pašmācības funkcionalitātes</w:t>
      </w:r>
      <w:r w:rsidR="0007595C" w:rsidRPr="00330E0E">
        <w:rPr>
          <w:rFonts w:ascii="Times New Roman" w:hAnsi="Times New Roman" w:cs="Times New Roman"/>
          <w:sz w:val="24"/>
          <w:szCs w:val="24"/>
        </w:rPr>
        <w:t xml:space="preserve"> ir tieši mašīnmācīšanās risinājumu iekļaušana lēmumu pieņemšanā, kas arī pašreiz ir galvenais MI lietojums programmatūras industrijā.</w:t>
      </w:r>
      <w:r w:rsidR="00621177" w:rsidRPr="00330E0E">
        <w:rPr>
          <w:rFonts w:ascii="Times New Roman" w:hAnsi="Times New Roman" w:cs="Times New Roman"/>
          <w:sz w:val="24"/>
          <w:szCs w:val="24"/>
        </w:rPr>
        <w:t xml:space="preserve"> Dažādu jēdzienu nošķ</w:t>
      </w:r>
      <w:r w:rsidR="005B7648">
        <w:rPr>
          <w:rFonts w:ascii="Times New Roman" w:hAnsi="Times New Roman" w:cs="Times New Roman"/>
          <w:sz w:val="24"/>
          <w:szCs w:val="24"/>
        </w:rPr>
        <w:t>ī</w:t>
      </w:r>
      <w:r w:rsidR="00621177" w:rsidRPr="00330E0E">
        <w:rPr>
          <w:rFonts w:ascii="Times New Roman" w:hAnsi="Times New Roman" w:cs="Times New Roman"/>
          <w:sz w:val="24"/>
          <w:szCs w:val="24"/>
        </w:rPr>
        <w:t>rums MI jomā parādīts 1. attēlā.</w:t>
      </w:r>
    </w:p>
    <w:p w14:paraId="0AAD4D7C" w14:textId="16AE8A5B" w:rsidR="007F2235" w:rsidRPr="00330E0E" w:rsidRDefault="00E27B04">
      <w:pPr>
        <w:spacing w:line="276" w:lineRule="auto"/>
      </w:pPr>
      <w:r>
        <w:rPr>
          <w:noProof/>
          <w:lang w:eastAsia="lv-LV"/>
        </w:rPr>
        <w:lastRenderedPageBreak/>
        <w:drawing>
          <wp:inline distT="0" distB="0" distL="0" distR="0" wp14:anchorId="79EA8057" wp14:editId="7D994558">
            <wp:extent cx="5303520" cy="43891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03520" cy="4389120"/>
                    </a:xfrm>
                    <a:prstGeom prst="rect">
                      <a:avLst/>
                    </a:prstGeom>
                    <a:noFill/>
                    <a:ln>
                      <a:noFill/>
                    </a:ln>
                  </pic:spPr>
                </pic:pic>
              </a:graphicData>
            </a:graphic>
          </wp:inline>
        </w:drawing>
      </w:r>
    </w:p>
    <w:p w14:paraId="35823469" w14:textId="3940BF56" w:rsidR="00CC0EE2" w:rsidRPr="00330E0E" w:rsidRDefault="0007595C">
      <w:pPr>
        <w:pStyle w:val="ListParagraph"/>
        <w:numPr>
          <w:ilvl w:val="0"/>
          <w:numId w:val="6"/>
        </w:numPr>
        <w:spacing w:line="276" w:lineRule="auto"/>
        <w:jc w:val="center"/>
      </w:pPr>
      <w:r w:rsidRPr="00330E0E">
        <w:t xml:space="preserve">attēls. </w:t>
      </w:r>
      <w:r w:rsidR="00DC760C">
        <w:t>MI j</w:t>
      </w:r>
      <w:r w:rsidRPr="00330E0E">
        <w:t xml:space="preserve">ēdzienu </w:t>
      </w:r>
      <w:r w:rsidR="00330E0E" w:rsidRPr="00330E0E">
        <w:t>nošķ</w:t>
      </w:r>
      <w:r w:rsidR="005B7648">
        <w:t>ī</w:t>
      </w:r>
      <w:r w:rsidR="00330E0E" w:rsidRPr="00330E0E">
        <w:t>rums</w:t>
      </w:r>
      <w:r w:rsidRPr="00330E0E">
        <w:t>.</w:t>
      </w:r>
    </w:p>
    <w:p w14:paraId="22518A39" w14:textId="0BB977B8" w:rsidR="00FF059A" w:rsidRPr="00364B70" w:rsidRDefault="00364B70">
      <w:pPr>
        <w:spacing w:before="100" w:after="0" w:line="276" w:lineRule="auto"/>
        <w:ind w:firstLine="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Ekspertsistēma</w:t>
      </w:r>
      <w:r w:rsidR="00077E2C">
        <w:rPr>
          <w:rStyle w:val="FootnoteReference"/>
          <w:rFonts w:ascii="Times New Roman" w:eastAsia="Times New Roman" w:hAnsi="Times New Roman" w:cs="Times New Roman"/>
          <w:sz w:val="24"/>
          <w:szCs w:val="24"/>
        </w:rPr>
        <w:footnoteReference w:id="4"/>
      </w:r>
      <w:r>
        <w:rPr>
          <w:rFonts w:ascii="Times New Roman" w:eastAsia="Times New Roman" w:hAnsi="Times New Roman" w:cs="Times New Roman"/>
          <w:sz w:val="24"/>
          <w:szCs w:val="24"/>
        </w:rPr>
        <w:t xml:space="preserve"> </w:t>
      </w:r>
      <w:r w:rsidR="005C5E98" w:rsidRPr="005C5E98">
        <w:rPr>
          <w:rFonts w:ascii="Times New Roman" w:eastAsia="Times New Roman" w:hAnsi="Times New Roman" w:cs="Times New Roman"/>
          <w:sz w:val="24"/>
          <w:szCs w:val="24"/>
        </w:rPr>
        <w:t>pieņem lēmumus, pamatojoties uz cilvēku ieprogrammētiem/definētiem noteikumiem/procedūrām.</w:t>
      </w:r>
      <w:r w:rsidR="005C5E98">
        <w:rPr>
          <w:rFonts w:ascii="Times New Roman" w:eastAsia="Times New Roman" w:hAnsi="Times New Roman" w:cs="Times New Roman"/>
          <w:sz w:val="24"/>
          <w:szCs w:val="24"/>
        </w:rPr>
        <w:t xml:space="preserve"> </w:t>
      </w:r>
      <w:r>
        <w:rPr>
          <w:rFonts w:ascii="Times New Roman" w:hAnsi="Times New Roman" w:cs="Times New Roman"/>
          <w:sz w:val="24"/>
          <w:szCs w:val="24"/>
        </w:rPr>
        <w:t xml:space="preserve">Savukārt </w:t>
      </w:r>
      <w:r w:rsidR="001F595D">
        <w:rPr>
          <w:rFonts w:ascii="Times New Roman" w:hAnsi="Times New Roman" w:cs="Times New Roman"/>
          <w:sz w:val="24"/>
          <w:szCs w:val="24"/>
        </w:rPr>
        <w:t>mašīnmācīšanās</w:t>
      </w:r>
      <w:r>
        <w:rPr>
          <w:rFonts w:ascii="Times New Roman" w:hAnsi="Times New Roman" w:cs="Times New Roman"/>
          <w:sz w:val="24"/>
          <w:szCs w:val="24"/>
        </w:rPr>
        <w:t xml:space="preserve"> sistēma </w:t>
      </w:r>
      <w:r w:rsidR="005C5E98" w:rsidRPr="00330E0E">
        <w:rPr>
          <w:rFonts w:ascii="Times New Roman" w:hAnsi="Times New Roman" w:cs="Times New Roman"/>
          <w:sz w:val="24"/>
          <w:szCs w:val="24"/>
        </w:rPr>
        <w:t xml:space="preserve">izveido noteikumus un procedūras no datiem un iepriekš pieņemtajiem lēmumiem. Tas dod iespēju </w:t>
      </w:r>
      <w:r w:rsidR="00077E2C">
        <w:rPr>
          <w:rFonts w:ascii="Times New Roman" w:hAnsi="Times New Roman" w:cs="Times New Roman"/>
          <w:sz w:val="24"/>
          <w:szCs w:val="24"/>
        </w:rPr>
        <w:t xml:space="preserve">MI </w:t>
      </w:r>
      <w:r w:rsidR="00E27B04">
        <w:rPr>
          <w:rFonts w:ascii="Times New Roman" w:hAnsi="Times New Roman" w:cs="Times New Roman"/>
          <w:sz w:val="24"/>
          <w:szCs w:val="24"/>
        </w:rPr>
        <w:t xml:space="preserve">vadītas </w:t>
      </w:r>
      <w:r w:rsidR="005C5E98" w:rsidRPr="00330E0E">
        <w:rPr>
          <w:rFonts w:ascii="Times New Roman" w:hAnsi="Times New Roman" w:cs="Times New Roman"/>
          <w:sz w:val="24"/>
          <w:szCs w:val="24"/>
        </w:rPr>
        <w:t xml:space="preserve">sistēmas apmācīt, nevis ieprogrammēt. </w:t>
      </w:r>
      <w:r w:rsidR="00077E2C">
        <w:rPr>
          <w:rFonts w:ascii="Times New Roman" w:hAnsi="Times New Roman" w:cs="Times New Roman"/>
          <w:sz w:val="24"/>
          <w:szCs w:val="24"/>
        </w:rPr>
        <w:t>MI s</w:t>
      </w:r>
      <w:r w:rsidR="005C5E98" w:rsidRPr="00330E0E">
        <w:rPr>
          <w:rFonts w:ascii="Times New Roman" w:hAnsi="Times New Roman" w:cs="Times New Roman"/>
          <w:sz w:val="24"/>
          <w:szCs w:val="24"/>
        </w:rPr>
        <w:t xml:space="preserve">istēmas radītie noteikumi var tikt izmantoti rezultātu ģenerēšanai no jaunajiem datiem. </w:t>
      </w:r>
      <w:r w:rsidR="00077E2C">
        <w:rPr>
          <w:rFonts w:ascii="Times New Roman" w:hAnsi="Times New Roman" w:cs="Times New Roman"/>
          <w:sz w:val="24"/>
          <w:szCs w:val="24"/>
        </w:rPr>
        <w:t>MI s</w:t>
      </w:r>
      <w:r w:rsidR="005C5E98" w:rsidRPr="00330E0E">
        <w:rPr>
          <w:rFonts w:ascii="Times New Roman" w:hAnsi="Times New Roman" w:cs="Times New Roman"/>
          <w:sz w:val="24"/>
          <w:szCs w:val="24"/>
        </w:rPr>
        <w:t xml:space="preserve">istēmas apmācīšana parasti prasa ievērojami mazāku resursu nekā ieprogrammēšana, kā arī sistēma </w:t>
      </w:r>
      <w:r w:rsidR="0043574A">
        <w:rPr>
          <w:rFonts w:ascii="Times New Roman" w:hAnsi="Times New Roman" w:cs="Times New Roman"/>
          <w:sz w:val="24"/>
          <w:szCs w:val="24"/>
        </w:rPr>
        <w:t xml:space="preserve">spēj </w:t>
      </w:r>
      <w:r w:rsidR="005C5E98" w:rsidRPr="00330E0E">
        <w:rPr>
          <w:rFonts w:ascii="Times New Roman" w:hAnsi="Times New Roman" w:cs="Times New Roman"/>
          <w:sz w:val="24"/>
          <w:szCs w:val="24"/>
        </w:rPr>
        <w:t xml:space="preserve">pastāvīgi mācīties un </w:t>
      </w:r>
      <w:r w:rsidR="0043574A">
        <w:rPr>
          <w:rFonts w:ascii="Times New Roman" w:hAnsi="Times New Roman" w:cs="Times New Roman"/>
          <w:sz w:val="24"/>
          <w:szCs w:val="24"/>
        </w:rPr>
        <w:t xml:space="preserve">pilnveidoties </w:t>
      </w:r>
      <w:r w:rsidR="005C5E98" w:rsidRPr="00330E0E">
        <w:rPr>
          <w:rFonts w:ascii="Times New Roman" w:hAnsi="Times New Roman" w:cs="Times New Roman"/>
          <w:sz w:val="24"/>
          <w:szCs w:val="24"/>
        </w:rPr>
        <w:t xml:space="preserve">pati. </w:t>
      </w:r>
    </w:p>
    <w:p w14:paraId="39C88759" w14:textId="440F6890" w:rsidR="0032116E" w:rsidRPr="00330E0E" w:rsidRDefault="006B5410">
      <w:pPr>
        <w:spacing w:before="100" w:line="276" w:lineRule="auto"/>
        <w:ind w:firstLine="709"/>
        <w:jc w:val="both"/>
        <w:rPr>
          <w:rFonts w:ascii="Times New Roman" w:eastAsia="Times New Roman" w:hAnsi="Times New Roman" w:cs="Times New Roman"/>
          <w:sz w:val="24"/>
          <w:szCs w:val="24"/>
        </w:rPr>
      </w:pPr>
      <w:r w:rsidRPr="00330E0E">
        <w:rPr>
          <w:rFonts w:ascii="Times New Roman" w:eastAsia="Times New Roman" w:hAnsi="Times New Roman" w:cs="Times New Roman"/>
          <w:sz w:val="24"/>
          <w:szCs w:val="24"/>
        </w:rPr>
        <w:t>Mākslīgā intelekta risinājumi savā attīstībā cieši mijiedarbo</w:t>
      </w:r>
      <w:r w:rsidR="00364B70">
        <w:rPr>
          <w:rFonts w:ascii="Times New Roman" w:eastAsia="Times New Roman" w:hAnsi="Times New Roman" w:cs="Times New Roman"/>
          <w:sz w:val="24"/>
          <w:szCs w:val="24"/>
        </w:rPr>
        <w:t>jas</w:t>
      </w:r>
      <w:r w:rsidRPr="00330E0E">
        <w:rPr>
          <w:rFonts w:ascii="Times New Roman" w:eastAsia="Times New Roman" w:hAnsi="Times New Roman" w:cs="Times New Roman"/>
          <w:sz w:val="24"/>
          <w:szCs w:val="24"/>
        </w:rPr>
        <w:t xml:space="preserve"> ar citām strauji progresējošām tehnoloģijām:</w:t>
      </w:r>
      <w:r w:rsidR="00364B70">
        <w:rPr>
          <w:rFonts w:ascii="Times New Roman" w:eastAsia="Times New Roman" w:hAnsi="Times New Roman" w:cs="Times New Roman"/>
          <w:sz w:val="24"/>
          <w:szCs w:val="24"/>
        </w:rPr>
        <w:t xml:space="preserve"> </w:t>
      </w:r>
      <w:r w:rsidR="00E06F4D">
        <w:rPr>
          <w:rFonts w:ascii="Times New Roman" w:eastAsia="Times New Roman" w:hAnsi="Times New Roman" w:cs="Times New Roman"/>
          <w:sz w:val="24"/>
          <w:szCs w:val="24"/>
        </w:rPr>
        <w:t xml:space="preserve">lietu </w:t>
      </w:r>
      <w:r w:rsidR="00364B70">
        <w:rPr>
          <w:rFonts w:ascii="Times New Roman" w:eastAsia="Times New Roman" w:hAnsi="Times New Roman" w:cs="Times New Roman"/>
          <w:sz w:val="24"/>
          <w:szCs w:val="24"/>
        </w:rPr>
        <w:t>internetu (</w:t>
      </w:r>
      <w:proofErr w:type="spellStart"/>
      <w:r w:rsidR="00364B70" w:rsidRPr="00F15C3C">
        <w:rPr>
          <w:rFonts w:ascii="Times New Roman" w:eastAsia="Times New Roman" w:hAnsi="Times New Roman" w:cs="Times New Roman"/>
          <w:i/>
          <w:sz w:val="24"/>
          <w:szCs w:val="24"/>
        </w:rPr>
        <w:t>IoT</w:t>
      </w:r>
      <w:proofErr w:type="spellEnd"/>
      <w:r w:rsidR="00364B70" w:rsidRPr="00F15C3C">
        <w:rPr>
          <w:rFonts w:ascii="Times New Roman" w:eastAsia="Times New Roman" w:hAnsi="Times New Roman" w:cs="Times New Roman"/>
          <w:i/>
          <w:sz w:val="24"/>
          <w:szCs w:val="24"/>
        </w:rPr>
        <w:t xml:space="preserve"> </w:t>
      </w:r>
      <w:r w:rsidR="00364B70">
        <w:rPr>
          <w:rFonts w:ascii="Times New Roman" w:eastAsia="Times New Roman" w:hAnsi="Times New Roman" w:cs="Times New Roman"/>
          <w:sz w:val="24"/>
          <w:szCs w:val="24"/>
        </w:rPr>
        <w:t xml:space="preserve">– </w:t>
      </w:r>
      <w:r w:rsidR="00364B70" w:rsidRPr="00F15C3C">
        <w:rPr>
          <w:rFonts w:ascii="Times New Roman" w:eastAsia="Times New Roman" w:hAnsi="Times New Roman" w:cs="Times New Roman"/>
          <w:i/>
          <w:sz w:val="24"/>
          <w:szCs w:val="24"/>
        </w:rPr>
        <w:t xml:space="preserve">Internet </w:t>
      </w:r>
      <w:proofErr w:type="spellStart"/>
      <w:r w:rsidR="00364B70" w:rsidRPr="00F15C3C">
        <w:rPr>
          <w:rFonts w:ascii="Times New Roman" w:eastAsia="Times New Roman" w:hAnsi="Times New Roman" w:cs="Times New Roman"/>
          <w:i/>
          <w:sz w:val="24"/>
          <w:szCs w:val="24"/>
        </w:rPr>
        <w:t>of</w:t>
      </w:r>
      <w:proofErr w:type="spellEnd"/>
      <w:r w:rsidR="00364B70" w:rsidRPr="00F15C3C">
        <w:rPr>
          <w:rFonts w:ascii="Times New Roman" w:eastAsia="Times New Roman" w:hAnsi="Times New Roman" w:cs="Times New Roman"/>
          <w:i/>
          <w:sz w:val="24"/>
          <w:szCs w:val="24"/>
        </w:rPr>
        <w:t xml:space="preserve"> </w:t>
      </w:r>
      <w:proofErr w:type="spellStart"/>
      <w:r w:rsidR="00364B70" w:rsidRPr="00F15C3C">
        <w:rPr>
          <w:rFonts w:ascii="Times New Roman" w:eastAsia="Times New Roman" w:hAnsi="Times New Roman" w:cs="Times New Roman"/>
          <w:i/>
          <w:sz w:val="24"/>
          <w:szCs w:val="24"/>
        </w:rPr>
        <w:t>Things</w:t>
      </w:r>
      <w:proofErr w:type="spellEnd"/>
      <w:r w:rsidR="00364B70">
        <w:rPr>
          <w:rFonts w:ascii="Times New Roman" w:eastAsia="Times New Roman" w:hAnsi="Times New Roman" w:cs="Times New Roman"/>
          <w:sz w:val="24"/>
          <w:szCs w:val="24"/>
        </w:rPr>
        <w:t xml:space="preserve">), 5G sakariem, </w:t>
      </w:r>
      <w:proofErr w:type="spellStart"/>
      <w:r w:rsidR="00364B70">
        <w:rPr>
          <w:rFonts w:ascii="Times New Roman" w:eastAsia="Times New Roman" w:hAnsi="Times New Roman" w:cs="Times New Roman"/>
          <w:sz w:val="24"/>
          <w:szCs w:val="24"/>
        </w:rPr>
        <w:t>blokķēdi</w:t>
      </w:r>
      <w:proofErr w:type="spellEnd"/>
      <w:r w:rsidR="00024D1D">
        <w:rPr>
          <w:rFonts w:ascii="Times New Roman" w:eastAsia="Times New Roman" w:hAnsi="Times New Roman" w:cs="Times New Roman"/>
          <w:sz w:val="24"/>
          <w:szCs w:val="24"/>
        </w:rPr>
        <w:t xml:space="preserve"> (</w:t>
      </w:r>
      <w:r w:rsidR="00024D1D" w:rsidRPr="00F15C3C">
        <w:rPr>
          <w:rFonts w:ascii="Times New Roman" w:eastAsia="Times New Roman" w:hAnsi="Times New Roman" w:cs="Times New Roman"/>
          <w:i/>
          <w:sz w:val="24"/>
          <w:szCs w:val="24"/>
        </w:rPr>
        <w:t>blockchain</w:t>
      </w:r>
      <w:r w:rsidR="00024D1D">
        <w:rPr>
          <w:rFonts w:ascii="Times New Roman" w:eastAsia="Times New Roman" w:hAnsi="Times New Roman" w:cs="Times New Roman"/>
          <w:sz w:val="24"/>
          <w:szCs w:val="24"/>
        </w:rPr>
        <w:t>)</w:t>
      </w:r>
      <w:r w:rsidR="00364B70">
        <w:rPr>
          <w:rFonts w:ascii="Times New Roman" w:eastAsia="Times New Roman" w:hAnsi="Times New Roman" w:cs="Times New Roman"/>
          <w:sz w:val="24"/>
          <w:szCs w:val="24"/>
        </w:rPr>
        <w:t>, augstas veiktspējas skaitļošanas risinājumiem (</w:t>
      </w:r>
      <w:proofErr w:type="spellStart"/>
      <w:r w:rsidR="00364B70" w:rsidRPr="00F15C3C">
        <w:rPr>
          <w:rFonts w:ascii="Times New Roman" w:eastAsia="Times New Roman" w:hAnsi="Times New Roman" w:cs="Times New Roman"/>
          <w:i/>
          <w:sz w:val="24"/>
          <w:szCs w:val="24"/>
        </w:rPr>
        <w:t>Hight</w:t>
      </w:r>
      <w:proofErr w:type="spellEnd"/>
      <w:r w:rsidR="00364B70" w:rsidRPr="00F15C3C">
        <w:rPr>
          <w:rFonts w:ascii="Times New Roman" w:eastAsia="Times New Roman" w:hAnsi="Times New Roman" w:cs="Times New Roman"/>
          <w:i/>
          <w:sz w:val="24"/>
          <w:szCs w:val="24"/>
        </w:rPr>
        <w:t xml:space="preserve"> Performance </w:t>
      </w:r>
      <w:proofErr w:type="spellStart"/>
      <w:r w:rsidR="00364B70" w:rsidRPr="00F15C3C">
        <w:rPr>
          <w:rFonts w:ascii="Times New Roman" w:eastAsia="Times New Roman" w:hAnsi="Times New Roman" w:cs="Times New Roman"/>
          <w:i/>
          <w:sz w:val="24"/>
          <w:szCs w:val="24"/>
        </w:rPr>
        <w:t>Computing</w:t>
      </w:r>
      <w:proofErr w:type="spellEnd"/>
      <w:r w:rsidR="000D773B">
        <w:rPr>
          <w:rFonts w:ascii="Times New Roman" w:eastAsia="Times New Roman" w:hAnsi="Times New Roman" w:cs="Times New Roman"/>
          <w:i/>
          <w:sz w:val="24"/>
          <w:szCs w:val="24"/>
        </w:rPr>
        <w:t>, turpmāk - HPC</w:t>
      </w:r>
      <w:r w:rsidR="00364B70">
        <w:rPr>
          <w:rFonts w:ascii="Times New Roman" w:eastAsia="Times New Roman" w:hAnsi="Times New Roman" w:cs="Times New Roman"/>
          <w:sz w:val="24"/>
          <w:szCs w:val="24"/>
        </w:rPr>
        <w:t xml:space="preserve">), </w:t>
      </w:r>
      <w:proofErr w:type="spellStart"/>
      <w:r w:rsidR="00364B70">
        <w:rPr>
          <w:rFonts w:ascii="Times New Roman" w:eastAsia="Times New Roman" w:hAnsi="Times New Roman" w:cs="Times New Roman"/>
          <w:sz w:val="24"/>
          <w:szCs w:val="24"/>
        </w:rPr>
        <w:t>mākoņskaitļošanu</w:t>
      </w:r>
      <w:proofErr w:type="spellEnd"/>
      <w:r w:rsidR="00364B70">
        <w:rPr>
          <w:rFonts w:ascii="Times New Roman" w:eastAsia="Times New Roman" w:hAnsi="Times New Roman" w:cs="Times New Roman"/>
          <w:sz w:val="24"/>
          <w:szCs w:val="24"/>
        </w:rPr>
        <w:t xml:space="preserve"> (</w:t>
      </w:r>
      <w:proofErr w:type="spellStart"/>
      <w:r w:rsidR="00364B70" w:rsidRPr="00F15C3C">
        <w:rPr>
          <w:rFonts w:ascii="Times New Roman" w:eastAsia="Times New Roman" w:hAnsi="Times New Roman" w:cs="Times New Roman"/>
          <w:i/>
          <w:sz w:val="24"/>
          <w:szCs w:val="24"/>
        </w:rPr>
        <w:t>Cloud</w:t>
      </w:r>
      <w:proofErr w:type="spellEnd"/>
      <w:r w:rsidR="00364B70" w:rsidRPr="00F15C3C">
        <w:rPr>
          <w:rFonts w:ascii="Times New Roman" w:eastAsia="Times New Roman" w:hAnsi="Times New Roman" w:cs="Times New Roman"/>
          <w:i/>
          <w:sz w:val="24"/>
          <w:szCs w:val="24"/>
        </w:rPr>
        <w:t xml:space="preserve"> </w:t>
      </w:r>
      <w:proofErr w:type="spellStart"/>
      <w:r w:rsidR="00364B70" w:rsidRPr="00F15C3C">
        <w:rPr>
          <w:rFonts w:ascii="Times New Roman" w:eastAsia="Times New Roman" w:hAnsi="Times New Roman" w:cs="Times New Roman"/>
          <w:i/>
          <w:sz w:val="24"/>
          <w:szCs w:val="24"/>
        </w:rPr>
        <w:t>Computing</w:t>
      </w:r>
      <w:proofErr w:type="spellEnd"/>
      <w:r w:rsidR="00364B70">
        <w:rPr>
          <w:rFonts w:ascii="Times New Roman" w:eastAsia="Times New Roman" w:hAnsi="Times New Roman" w:cs="Times New Roman"/>
          <w:sz w:val="24"/>
          <w:szCs w:val="24"/>
        </w:rPr>
        <w:t>)</w:t>
      </w:r>
      <w:r w:rsidR="00207D70">
        <w:rPr>
          <w:rFonts w:ascii="Times New Roman" w:eastAsia="Times New Roman" w:hAnsi="Times New Roman" w:cs="Times New Roman"/>
          <w:sz w:val="24"/>
          <w:szCs w:val="24"/>
        </w:rPr>
        <w:t xml:space="preserve"> </w:t>
      </w:r>
      <w:r w:rsidR="009F231E">
        <w:rPr>
          <w:rFonts w:ascii="Times New Roman" w:eastAsia="Times New Roman" w:hAnsi="Times New Roman" w:cs="Times New Roman"/>
          <w:sz w:val="24"/>
          <w:szCs w:val="24"/>
        </w:rPr>
        <w:t>u.c</w:t>
      </w:r>
      <w:r w:rsidR="00364B70">
        <w:rPr>
          <w:rFonts w:ascii="Times New Roman" w:eastAsia="Times New Roman" w:hAnsi="Times New Roman" w:cs="Times New Roman"/>
          <w:sz w:val="24"/>
          <w:szCs w:val="24"/>
        </w:rPr>
        <w:t>.</w:t>
      </w:r>
    </w:p>
    <w:p w14:paraId="174EA916" w14:textId="60F944B2" w:rsidR="005D514C" w:rsidRPr="00330E0E" w:rsidRDefault="005D514C">
      <w:pPr>
        <w:spacing w:line="276" w:lineRule="auto"/>
        <w:rPr>
          <w:b/>
          <w:bCs/>
          <w:sz w:val="32"/>
          <w:szCs w:val="32"/>
        </w:rPr>
      </w:pPr>
    </w:p>
    <w:p w14:paraId="3FB96A2A" w14:textId="5F8BD2F5" w:rsidR="007F2235" w:rsidRPr="00330E0E" w:rsidRDefault="006A49D8" w:rsidP="00224082">
      <w:pPr>
        <w:pStyle w:val="Heading1"/>
      </w:pPr>
      <w:bookmarkStart w:id="2" w:name="_Toc11141533"/>
      <w:r>
        <w:t xml:space="preserve">Tehnoloģiju </w:t>
      </w:r>
      <w:r w:rsidR="00116BBD">
        <w:t xml:space="preserve">izraisītās </w:t>
      </w:r>
      <w:r>
        <w:t xml:space="preserve">sociālekonomiskās </w:t>
      </w:r>
      <w:r w:rsidR="00116BBD">
        <w:t>pārmaiņas</w:t>
      </w:r>
      <w:bookmarkEnd w:id="2"/>
    </w:p>
    <w:p w14:paraId="5EE71E60" w14:textId="37F8FA61" w:rsidR="00E70674" w:rsidRPr="00364B70" w:rsidRDefault="00A46BD7">
      <w:pPr>
        <w:pStyle w:val="ListParagraph"/>
        <w:spacing w:before="100" w:line="276" w:lineRule="auto"/>
        <w:ind w:left="0" w:firstLine="360"/>
        <w:jc w:val="both"/>
        <w:rPr>
          <w:bCs/>
        </w:rPr>
      </w:pPr>
      <w:r w:rsidRPr="00330E0E">
        <w:rPr>
          <w:bCs/>
        </w:rPr>
        <w:t>Pirmā</w:t>
      </w:r>
      <w:r>
        <w:rPr>
          <w:bCs/>
        </w:rPr>
        <w:t>s</w:t>
      </w:r>
      <w:r w:rsidRPr="00330E0E">
        <w:rPr>
          <w:bCs/>
        </w:rPr>
        <w:t xml:space="preserve"> un otrā</w:t>
      </w:r>
      <w:r>
        <w:rPr>
          <w:bCs/>
        </w:rPr>
        <w:t>s</w:t>
      </w:r>
      <w:r w:rsidRPr="00330E0E">
        <w:rPr>
          <w:bCs/>
        </w:rPr>
        <w:t xml:space="preserve"> industriālā revolūcija</w:t>
      </w:r>
      <w:r>
        <w:rPr>
          <w:bCs/>
        </w:rPr>
        <w:t>s rezultāts bija</w:t>
      </w:r>
      <w:r w:rsidRPr="00330E0E">
        <w:rPr>
          <w:bCs/>
        </w:rPr>
        <w:t xml:space="preserve"> liel</w:t>
      </w:r>
      <w:r>
        <w:rPr>
          <w:bCs/>
        </w:rPr>
        <w:t>as</w:t>
      </w:r>
      <w:r w:rsidRPr="00330E0E">
        <w:rPr>
          <w:bCs/>
        </w:rPr>
        <w:t xml:space="preserve"> daļ</w:t>
      </w:r>
      <w:r>
        <w:rPr>
          <w:bCs/>
        </w:rPr>
        <w:t>as</w:t>
      </w:r>
      <w:r w:rsidRPr="00330E0E">
        <w:rPr>
          <w:bCs/>
        </w:rPr>
        <w:t xml:space="preserve"> cilvēka fizisko darb</w:t>
      </w:r>
      <w:r>
        <w:rPr>
          <w:bCs/>
        </w:rPr>
        <w:t>u</w:t>
      </w:r>
      <w:r w:rsidRPr="00330E0E">
        <w:rPr>
          <w:bCs/>
        </w:rPr>
        <w:t xml:space="preserve"> </w:t>
      </w:r>
      <w:r>
        <w:rPr>
          <w:bCs/>
        </w:rPr>
        <w:t>aizvietošana</w:t>
      </w:r>
      <w:r w:rsidRPr="00330E0E">
        <w:rPr>
          <w:bCs/>
        </w:rPr>
        <w:t xml:space="preserve"> ar mašīnām. </w:t>
      </w:r>
      <w:r>
        <w:rPr>
          <w:bCs/>
        </w:rPr>
        <w:t xml:space="preserve">Trešās industriālās revolūcijas rezultātā tika aizvietota </w:t>
      </w:r>
      <w:r>
        <w:rPr>
          <w:bCs/>
        </w:rPr>
        <w:lastRenderedPageBreak/>
        <w:t>daļ</w:t>
      </w:r>
      <w:r w:rsidR="00EE198C">
        <w:rPr>
          <w:bCs/>
        </w:rPr>
        <w:t>a</w:t>
      </w:r>
      <w:r>
        <w:rPr>
          <w:bCs/>
        </w:rPr>
        <w:t xml:space="preserve"> cilvēka garīgā darba, ceturtās industriālās</w:t>
      </w:r>
      <w:r w:rsidRPr="00330E0E">
        <w:rPr>
          <w:bCs/>
        </w:rPr>
        <w:t xml:space="preserve"> revolūcija</w:t>
      </w:r>
      <w:r>
        <w:rPr>
          <w:bCs/>
        </w:rPr>
        <w:t>s rezultātā</w:t>
      </w:r>
      <w:r w:rsidRPr="00330E0E">
        <w:rPr>
          <w:bCs/>
        </w:rPr>
        <w:t xml:space="preserve"> </w:t>
      </w:r>
      <w:r w:rsidR="00D5569F">
        <w:rPr>
          <w:bCs/>
        </w:rPr>
        <w:t>tiks aizvietota</w:t>
      </w:r>
      <w:r w:rsidRPr="00330E0E">
        <w:rPr>
          <w:bCs/>
        </w:rPr>
        <w:t xml:space="preserve"> </w:t>
      </w:r>
      <w:r w:rsidR="00EE198C">
        <w:rPr>
          <w:bCs/>
        </w:rPr>
        <w:t>liela</w:t>
      </w:r>
      <w:r w:rsidRPr="00330E0E">
        <w:rPr>
          <w:bCs/>
        </w:rPr>
        <w:t xml:space="preserve"> daļu cilvēka garīg</w:t>
      </w:r>
      <w:r>
        <w:rPr>
          <w:bCs/>
        </w:rPr>
        <w:t>o</w:t>
      </w:r>
      <w:r w:rsidRPr="00330E0E">
        <w:rPr>
          <w:bCs/>
        </w:rPr>
        <w:t xml:space="preserve"> darb</w:t>
      </w:r>
      <w:r>
        <w:rPr>
          <w:bCs/>
        </w:rPr>
        <w:t>u</w:t>
      </w:r>
      <w:r w:rsidRPr="00330E0E">
        <w:rPr>
          <w:bCs/>
        </w:rPr>
        <w:t xml:space="preserve">. </w:t>
      </w:r>
      <w:r w:rsidR="008F5F9B" w:rsidRPr="00330E0E">
        <w:t>MI būs vadošā tehnoloģija</w:t>
      </w:r>
      <w:r w:rsidR="006A49D8">
        <w:rPr>
          <w:rStyle w:val="FootnoteReference"/>
        </w:rPr>
        <w:footnoteReference w:id="5"/>
      </w:r>
      <w:r w:rsidR="008F5F9B" w:rsidRPr="00330E0E">
        <w:t>, kas līdzās tādām tehnoloģijām kā 3D</w:t>
      </w:r>
      <w:r w:rsidR="00F15C3C">
        <w:rPr>
          <w:rStyle w:val="FootnoteReference"/>
        </w:rPr>
        <w:footnoteReference w:id="6"/>
      </w:r>
      <w:r w:rsidR="008F5F9B" w:rsidRPr="00330E0E">
        <w:t xml:space="preserve"> un 4D</w:t>
      </w:r>
      <w:r w:rsidR="00F15C3C">
        <w:rPr>
          <w:rStyle w:val="FootnoteReference"/>
        </w:rPr>
        <w:footnoteReference w:id="7"/>
      </w:r>
      <w:r w:rsidR="008F5F9B" w:rsidRPr="00330E0E">
        <w:t xml:space="preserve"> druka, gēnu inženierijā, materiālu zinātne, lietu internets, 5G sakari, blokķēde,</w:t>
      </w:r>
      <w:r w:rsidR="00364B70">
        <w:t xml:space="preserve"> kvantu skaitļošana, </w:t>
      </w:r>
      <w:proofErr w:type="spellStart"/>
      <w:r w:rsidR="00364B70">
        <w:t>nanoinženierijā</w:t>
      </w:r>
      <w:proofErr w:type="spellEnd"/>
      <w:r w:rsidR="00364B70">
        <w:t>, virtuālā un papildinātā</w:t>
      </w:r>
      <w:r w:rsidR="00D5569F">
        <w:t xml:space="preserve"> (</w:t>
      </w:r>
      <w:proofErr w:type="spellStart"/>
      <w:r w:rsidR="00D5569F" w:rsidRPr="009B2561">
        <w:rPr>
          <w:i/>
        </w:rPr>
        <w:t>augmented</w:t>
      </w:r>
      <w:proofErr w:type="spellEnd"/>
      <w:r w:rsidR="00D5569F">
        <w:t>)</w:t>
      </w:r>
      <w:r w:rsidR="00364B70">
        <w:t xml:space="preserve"> realitāte</w:t>
      </w:r>
      <w:r w:rsidR="00972E2B">
        <w:t>, un citas,</w:t>
      </w:r>
      <w:r w:rsidR="008F5F9B" w:rsidRPr="00330E0E">
        <w:t xml:space="preserve"> ievadīs </w:t>
      </w:r>
      <w:r w:rsidR="00116BBD">
        <w:t>ceturto</w:t>
      </w:r>
      <w:r w:rsidR="008F5F9B" w:rsidRPr="00330E0E">
        <w:t xml:space="preserve"> industriālo revolūciju, kas izmainīs ne tikai </w:t>
      </w:r>
      <w:r w:rsidR="0043574A">
        <w:t xml:space="preserve">pasaules </w:t>
      </w:r>
      <w:r w:rsidR="008F5F9B" w:rsidRPr="00330E0E">
        <w:t>ekonomiku, bet arī sabiedrību</w:t>
      </w:r>
      <w:r w:rsidR="00B95BCC">
        <w:t xml:space="preserve">, līdzīgi kā </w:t>
      </w:r>
      <w:r w:rsidR="0043574A">
        <w:t xml:space="preserve">pasaules </w:t>
      </w:r>
      <w:r w:rsidR="00B95BCC">
        <w:t>ekonomiku un sabiedrību izmainīja tvaika dzinēj</w:t>
      </w:r>
      <w:r w:rsidR="0043574A">
        <w:t>a</w:t>
      </w:r>
      <w:r w:rsidR="00B95BCC">
        <w:t>, elektrība</w:t>
      </w:r>
      <w:r w:rsidR="0043574A">
        <w:t>s</w:t>
      </w:r>
      <w:r w:rsidR="00B95BCC">
        <w:t>, dator</w:t>
      </w:r>
      <w:r w:rsidR="0043574A">
        <w:t>u</w:t>
      </w:r>
      <w:r w:rsidR="00B95BCC">
        <w:t xml:space="preserve"> un </w:t>
      </w:r>
      <w:r w:rsidR="0043574A">
        <w:t>I</w:t>
      </w:r>
      <w:r w:rsidR="00B95BCC">
        <w:t>nternet</w:t>
      </w:r>
      <w:r w:rsidR="0043574A">
        <w:t>a izplatība</w:t>
      </w:r>
      <w:r w:rsidR="008F5F9B" w:rsidRPr="00330E0E">
        <w:t xml:space="preserve">. </w:t>
      </w:r>
      <w:r w:rsidR="007137EB" w:rsidRPr="00330E0E">
        <w:rPr>
          <w:bCs/>
        </w:rPr>
        <w:t>Izmaiņ</w:t>
      </w:r>
      <w:r w:rsidR="007137EB">
        <w:rPr>
          <w:bCs/>
        </w:rPr>
        <w:t xml:space="preserve">as </w:t>
      </w:r>
      <w:r w:rsidR="007137EB" w:rsidRPr="00330E0E">
        <w:rPr>
          <w:bCs/>
        </w:rPr>
        <w:t xml:space="preserve">ietekmēs jau šobrīd dzīvojušos cilvēkus. </w:t>
      </w:r>
      <w:r w:rsidR="008F5F9B" w:rsidRPr="00330E0E">
        <w:t xml:space="preserve">MI tehnoloģijas </w:t>
      </w:r>
      <w:r w:rsidR="0043574A">
        <w:t xml:space="preserve">jau šobrīd </w:t>
      </w:r>
      <w:r w:rsidR="008F5F9B" w:rsidRPr="00330E0E">
        <w:t xml:space="preserve">kļūst par vienu no galvenajiem līdzekļiem, ar kuriem uzņēmumi visā pasaulē uzlabo klientu apkalpošanu, piedāvā individualizētus pakalpojumus un ceļ darba efektivitāti. </w:t>
      </w:r>
      <w:r w:rsidR="009F6DA2">
        <w:rPr>
          <w:bCs/>
        </w:rPr>
        <w:t xml:space="preserve">MI lielā mērā ir automatizācija jaunā kvalitātē. </w:t>
      </w:r>
      <w:r w:rsidR="00116BBD" w:rsidRPr="00330E0E">
        <w:rPr>
          <w:bCs/>
        </w:rPr>
        <w:t xml:space="preserve">Pieaugs to specialitāšu vērtība, kur būs nepieciešama </w:t>
      </w:r>
      <w:r w:rsidR="00D5569F">
        <w:rPr>
          <w:bCs/>
        </w:rPr>
        <w:t xml:space="preserve">cilvēka </w:t>
      </w:r>
      <w:r w:rsidR="00116BBD" w:rsidRPr="00330E0E">
        <w:rPr>
          <w:bCs/>
        </w:rPr>
        <w:t>emocionālā inteliģence</w:t>
      </w:r>
      <w:r w:rsidR="009B2561">
        <w:rPr>
          <w:bCs/>
        </w:rPr>
        <w:t>, jo emocionālo inteliģenci ir kri</w:t>
      </w:r>
      <w:r w:rsidR="00EE198C">
        <w:rPr>
          <w:bCs/>
        </w:rPr>
        <w:t>e</w:t>
      </w:r>
      <w:r w:rsidR="009B2561">
        <w:rPr>
          <w:bCs/>
        </w:rPr>
        <w:t>tni grūtāk “iemācīt” MI sistēmām</w:t>
      </w:r>
      <w:r w:rsidR="00116BBD" w:rsidRPr="00330E0E">
        <w:rPr>
          <w:bCs/>
        </w:rPr>
        <w:t>.</w:t>
      </w:r>
      <w:r w:rsidR="00116BBD">
        <w:rPr>
          <w:bCs/>
        </w:rPr>
        <w:t xml:space="preserve"> </w:t>
      </w:r>
      <w:r w:rsidR="00116BBD" w:rsidRPr="00330E0E">
        <w:rPr>
          <w:bCs/>
        </w:rPr>
        <w:t>Tehnoloģiskās pārmaiņas nesīs sev līdzi arī sociālās pārmaiņas</w:t>
      </w:r>
      <w:r w:rsidR="006A49D8">
        <w:rPr>
          <w:bCs/>
        </w:rPr>
        <w:t>.</w:t>
      </w:r>
      <w:r w:rsidR="00116BBD">
        <w:rPr>
          <w:bCs/>
        </w:rPr>
        <w:t xml:space="preserve"> </w:t>
      </w:r>
      <w:r w:rsidR="009E6CF3" w:rsidRPr="00330E0E">
        <w:rPr>
          <w:bCs/>
        </w:rPr>
        <w:t>Produktivitāt</w:t>
      </w:r>
      <w:r w:rsidR="009E6CF3">
        <w:rPr>
          <w:bCs/>
        </w:rPr>
        <w:t>e</w:t>
      </w:r>
      <w:r w:rsidR="009E6CF3" w:rsidRPr="00330E0E">
        <w:rPr>
          <w:bCs/>
        </w:rPr>
        <w:t xml:space="preserve"> </w:t>
      </w:r>
      <w:r w:rsidR="00116BBD" w:rsidRPr="00330E0E">
        <w:rPr>
          <w:bCs/>
        </w:rPr>
        <w:t xml:space="preserve">pieaugs vairākkārtīgi. </w:t>
      </w:r>
      <w:r w:rsidR="0043574A">
        <w:rPr>
          <w:bCs/>
        </w:rPr>
        <w:t>MI</w:t>
      </w:r>
      <w:r w:rsidR="00116BBD" w:rsidRPr="00330E0E">
        <w:rPr>
          <w:bCs/>
        </w:rPr>
        <w:t xml:space="preserve"> ieviešana padarīs par novecojušām virkni </w:t>
      </w:r>
      <w:r w:rsidR="009E6CF3" w:rsidRPr="00330E0E">
        <w:rPr>
          <w:bCs/>
        </w:rPr>
        <w:t>vec</w:t>
      </w:r>
      <w:r w:rsidR="009E6CF3">
        <w:rPr>
          <w:bCs/>
        </w:rPr>
        <w:t>o</w:t>
      </w:r>
      <w:r w:rsidR="009E6CF3" w:rsidRPr="00330E0E">
        <w:rPr>
          <w:bCs/>
        </w:rPr>
        <w:t xml:space="preserve"> </w:t>
      </w:r>
      <w:r w:rsidR="00116BBD" w:rsidRPr="00330E0E">
        <w:rPr>
          <w:bCs/>
        </w:rPr>
        <w:t>profesiju, toties radīs</w:t>
      </w:r>
      <w:r w:rsidR="009E6CF3">
        <w:rPr>
          <w:bCs/>
        </w:rPr>
        <w:t>ies</w:t>
      </w:r>
      <w:r w:rsidR="00116BBD" w:rsidRPr="00330E0E">
        <w:rPr>
          <w:bCs/>
        </w:rPr>
        <w:t xml:space="preserve"> </w:t>
      </w:r>
      <w:r w:rsidR="009E6CF3" w:rsidRPr="00330E0E">
        <w:rPr>
          <w:bCs/>
        </w:rPr>
        <w:t>virkn</w:t>
      </w:r>
      <w:r w:rsidR="009E6CF3">
        <w:rPr>
          <w:bCs/>
        </w:rPr>
        <w:t>e</w:t>
      </w:r>
      <w:r w:rsidR="009E6CF3" w:rsidRPr="00330E0E">
        <w:rPr>
          <w:bCs/>
        </w:rPr>
        <w:t xml:space="preserve"> </w:t>
      </w:r>
      <w:r w:rsidR="00116BBD" w:rsidRPr="00330E0E">
        <w:rPr>
          <w:bCs/>
        </w:rPr>
        <w:t>jaunu.</w:t>
      </w:r>
      <w:r w:rsidR="006A49D8">
        <w:rPr>
          <w:bCs/>
        </w:rPr>
        <w:t xml:space="preserve"> Piemēram, autonomo iekārtu treneris</w:t>
      </w:r>
      <w:r w:rsidR="00116BBD" w:rsidRPr="00330E0E">
        <w:rPr>
          <w:bCs/>
        </w:rPr>
        <w:t xml:space="preserve"> </w:t>
      </w:r>
      <w:r w:rsidR="006A49D8">
        <w:rPr>
          <w:bCs/>
        </w:rPr>
        <w:t>vai virtuālās realitātes režisors.</w:t>
      </w:r>
      <w:r w:rsidR="006A49D8">
        <w:rPr>
          <w:rStyle w:val="FootnoteReference"/>
          <w:bCs/>
        </w:rPr>
        <w:footnoteReference w:id="8"/>
      </w:r>
      <w:r w:rsidR="006A49D8">
        <w:rPr>
          <w:bCs/>
        </w:rPr>
        <w:t xml:space="preserve"> </w:t>
      </w:r>
    </w:p>
    <w:p w14:paraId="480076C8" w14:textId="1E4FAEBF" w:rsidR="00116BBD" w:rsidRPr="00116BBD" w:rsidRDefault="0043574A">
      <w:pPr>
        <w:pStyle w:val="ListParagraph"/>
        <w:spacing w:before="100" w:line="276" w:lineRule="auto"/>
        <w:ind w:left="0" w:firstLine="360"/>
        <w:jc w:val="both"/>
        <w:rPr>
          <w:bCs/>
        </w:rPr>
      </w:pPr>
      <w:r>
        <w:rPr>
          <w:bCs/>
        </w:rPr>
        <w:t>Pastāv uzskats</w:t>
      </w:r>
      <w:r w:rsidR="00116BBD" w:rsidRPr="00330E0E">
        <w:rPr>
          <w:bCs/>
        </w:rPr>
        <w:t>, ka puse mūsdienu skolnieku savā mūža strādās profesijās, kuras šobrīd vēl nepastāv. Tā valsts/sabiedrība, kura spēs izstrādāt labākas mākslīgā intelekta sistēmas un izmantot jau esošās</w:t>
      </w:r>
      <w:r w:rsidR="009E6CF3">
        <w:rPr>
          <w:bCs/>
        </w:rPr>
        <w:t>,</w:t>
      </w:r>
      <w:r w:rsidR="00116BBD" w:rsidRPr="00330E0E">
        <w:rPr>
          <w:bCs/>
        </w:rPr>
        <w:t xml:space="preserve"> iegūs lielas attīstības priekšrocības</w:t>
      </w:r>
      <w:r w:rsidR="006A49D8">
        <w:rPr>
          <w:bCs/>
        </w:rPr>
        <w:t xml:space="preserve">. </w:t>
      </w:r>
      <w:r>
        <w:rPr>
          <w:bCs/>
        </w:rPr>
        <w:t xml:space="preserve">2. </w:t>
      </w:r>
      <w:r w:rsidR="00116BBD" w:rsidRPr="00116BBD">
        <w:rPr>
          <w:bCs/>
        </w:rPr>
        <w:t>attēlā shematiski parādīt</w:t>
      </w:r>
      <w:r>
        <w:rPr>
          <w:bCs/>
        </w:rPr>
        <w:t>i</w:t>
      </w:r>
      <w:r w:rsidR="00116BBD" w:rsidRPr="00116BBD">
        <w:rPr>
          <w:bCs/>
        </w:rPr>
        <w:t xml:space="preserve"> industriālās revolūcijas</w:t>
      </w:r>
      <w:r>
        <w:rPr>
          <w:bCs/>
        </w:rPr>
        <w:t xml:space="preserve"> etapi</w:t>
      </w:r>
      <w:r w:rsidR="00116BBD" w:rsidRPr="00116BBD">
        <w:rPr>
          <w:bCs/>
        </w:rPr>
        <w:t>.</w:t>
      </w:r>
    </w:p>
    <w:p w14:paraId="54D9C15A" w14:textId="4EA7F12D" w:rsidR="008B51AD" w:rsidRDefault="00243143">
      <w:pPr>
        <w:spacing w:before="120" w:line="276" w:lineRule="auto"/>
        <w:jc w:val="center"/>
        <w:rPr>
          <w:rFonts w:ascii="Times New Roman" w:hAnsi="Times New Roman" w:cs="Times New Roman"/>
          <w:bCs/>
          <w:sz w:val="24"/>
          <w:szCs w:val="24"/>
        </w:rPr>
      </w:pPr>
      <w:r w:rsidRPr="00243143">
        <w:rPr>
          <w:rFonts w:ascii="Times New Roman" w:hAnsi="Times New Roman" w:cs="Times New Roman"/>
          <w:bCs/>
          <w:noProof/>
          <w:sz w:val="24"/>
          <w:szCs w:val="24"/>
          <w:lang w:eastAsia="lv-LV"/>
        </w:rPr>
        <w:drawing>
          <wp:inline distT="0" distB="0" distL="0" distR="0" wp14:anchorId="2FCB9368" wp14:editId="21BBF196">
            <wp:extent cx="4835347" cy="2608619"/>
            <wp:effectExtent l="0" t="0" r="381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845239" cy="2613956"/>
                    </a:xfrm>
                    <a:prstGeom prst="rect">
                      <a:avLst/>
                    </a:prstGeom>
                  </pic:spPr>
                </pic:pic>
              </a:graphicData>
            </a:graphic>
          </wp:inline>
        </w:drawing>
      </w:r>
    </w:p>
    <w:p w14:paraId="40DB8CB6" w14:textId="7BD0F78C" w:rsidR="005C5E98" w:rsidRPr="00DC787A" w:rsidRDefault="008B51AD" w:rsidP="00852F56">
      <w:pPr>
        <w:pStyle w:val="ListParagraph"/>
        <w:numPr>
          <w:ilvl w:val="0"/>
          <w:numId w:val="6"/>
        </w:numPr>
        <w:spacing w:before="120" w:line="276" w:lineRule="auto"/>
        <w:ind w:left="0" w:firstLine="0"/>
        <w:jc w:val="center"/>
        <w:rPr>
          <w:bCs/>
        </w:rPr>
      </w:pPr>
      <w:r w:rsidRPr="00DC787A">
        <w:rPr>
          <w:bCs/>
        </w:rPr>
        <w:t xml:space="preserve">attēls. </w:t>
      </w:r>
      <w:r w:rsidR="005C5E98" w:rsidRPr="00DC787A">
        <w:rPr>
          <w:bCs/>
        </w:rPr>
        <w:t>Ceturtā industriālā revolūcija</w:t>
      </w:r>
      <w:r w:rsidR="00DC787A" w:rsidRPr="00DC787A">
        <w:rPr>
          <w:bCs/>
        </w:rPr>
        <w:t xml:space="preserve"> </w:t>
      </w:r>
      <w:r w:rsidR="00DC787A">
        <w:rPr>
          <w:rStyle w:val="FootnoteReference"/>
          <w:bCs/>
        </w:rPr>
        <w:footnoteReference w:id="9"/>
      </w:r>
    </w:p>
    <w:p w14:paraId="44DA8C95" w14:textId="475C6432" w:rsidR="009B2561" w:rsidRDefault="00AB7764">
      <w:pPr>
        <w:spacing w:line="276" w:lineRule="auto"/>
        <w:jc w:val="both"/>
        <w:rPr>
          <w:rFonts w:ascii="Times New Roman" w:hAnsi="Times New Roman" w:cs="Times New Roman"/>
          <w:bCs/>
          <w:sz w:val="24"/>
          <w:szCs w:val="24"/>
        </w:rPr>
      </w:pPr>
      <w:r>
        <w:rPr>
          <w:rFonts w:ascii="Times New Roman" w:eastAsia="Times New Roman" w:hAnsi="Times New Roman" w:cs="Times New Roman"/>
          <w:bCs/>
          <w:sz w:val="24"/>
          <w:szCs w:val="24"/>
        </w:rPr>
        <w:lastRenderedPageBreak/>
        <w:tab/>
      </w:r>
      <w:r w:rsidR="00F94174">
        <w:rPr>
          <w:rFonts w:ascii="Times New Roman" w:eastAsia="Times New Roman" w:hAnsi="Times New Roman" w:cs="Times New Roman"/>
          <w:bCs/>
          <w:sz w:val="24"/>
          <w:szCs w:val="24"/>
        </w:rPr>
        <w:t xml:space="preserve">3. </w:t>
      </w:r>
      <w:r w:rsidR="00116BBD" w:rsidRPr="00116BBD">
        <w:rPr>
          <w:rFonts w:ascii="Times New Roman" w:eastAsia="Times New Roman" w:hAnsi="Times New Roman" w:cs="Times New Roman"/>
          <w:bCs/>
          <w:sz w:val="24"/>
          <w:szCs w:val="24"/>
        </w:rPr>
        <w:t xml:space="preserve">attēlā parādīta uzņēmuma </w:t>
      </w:r>
      <w:r w:rsidR="00116BBD" w:rsidRPr="009B2561">
        <w:rPr>
          <w:rFonts w:ascii="Times New Roman" w:eastAsia="Times New Roman" w:hAnsi="Times New Roman" w:cs="Times New Roman"/>
          <w:bCs/>
          <w:i/>
          <w:sz w:val="24"/>
          <w:szCs w:val="24"/>
        </w:rPr>
        <w:t>Accenture</w:t>
      </w:r>
      <w:r w:rsidR="00116BBD" w:rsidRPr="00116BBD">
        <w:rPr>
          <w:rFonts w:ascii="Times New Roman" w:eastAsia="Times New Roman" w:hAnsi="Times New Roman" w:cs="Times New Roman"/>
          <w:bCs/>
          <w:sz w:val="24"/>
          <w:szCs w:val="24"/>
        </w:rPr>
        <w:t xml:space="preserve"> prognoze par attīstīto valstu </w:t>
      </w:r>
      <w:r w:rsidR="009B2561">
        <w:rPr>
          <w:rFonts w:ascii="Times New Roman" w:eastAsia="Times New Roman" w:hAnsi="Times New Roman" w:cs="Times New Roman"/>
          <w:bCs/>
          <w:sz w:val="24"/>
          <w:szCs w:val="24"/>
        </w:rPr>
        <w:t>MI pienesumu ekonomikai</w:t>
      </w:r>
      <w:r w:rsidR="00654D98">
        <w:rPr>
          <w:rFonts w:ascii="Times New Roman" w:eastAsia="Times New Roman" w:hAnsi="Times New Roman" w:cs="Times New Roman"/>
          <w:bCs/>
          <w:sz w:val="24"/>
          <w:szCs w:val="24"/>
        </w:rPr>
        <w:t xml:space="preserve"> </w:t>
      </w:r>
      <w:r w:rsidR="009B2561">
        <w:rPr>
          <w:rFonts w:ascii="Times New Roman" w:eastAsia="Times New Roman" w:hAnsi="Times New Roman" w:cs="Times New Roman"/>
          <w:bCs/>
          <w:sz w:val="24"/>
          <w:szCs w:val="24"/>
        </w:rPr>
        <w:t xml:space="preserve">līdz </w:t>
      </w:r>
      <w:r w:rsidR="00654D98">
        <w:rPr>
          <w:rFonts w:ascii="Times New Roman" w:eastAsia="Times New Roman" w:hAnsi="Times New Roman" w:cs="Times New Roman"/>
          <w:bCs/>
          <w:sz w:val="24"/>
          <w:szCs w:val="24"/>
        </w:rPr>
        <w:t>2035. gadam</w:t>
      </w:r>
      <w:r w:rsidR="00116BBD" w:rsidRPr="00116BBD">
        <w:rPr>
          <w:rFonts w:ascii="Times New Roman" w:eastAsia="Times New Roman" w:hAnsi="Times New Roman" w:cs="Times New Roman"/>
          <w:bCs/>
          <w:sz w:val="24"/>
          <w:szCs w:val="24"/>
        </w:rPr>
        <w:t>.</w:t>
      </w:r>
      <w:r w:rsidR="00116BBD">
        <w:rPr>
          <w:rFonts w:ascii="Times New Roman" w:eastAsia="Times New Roman" w:hAnsi="Times New Roman" w:cs="Times New Roman"/>
          <w:bCs/>
          <w:sz w:val="24"/>
          <w:szCs w:val="24"/>
        </w:rPr>
        <w:t xml:space="preserve"> </w:t>
      </w:r>
      <w:r w:rsidR="00116BBD">
        <w:rPr>
          <w:rFonts w:ascii="Times New Roman" w:hAnsi="Times New Roman" w:cs="Times New Roman"/>
          <w:bCs/>
          <w:sz w:val="24"/>
          <w:szCs w:val="24"/>
        </w:rPr>
        <w:t>Par Latviju šādas prognozes</w:t>
      </w:r>
      <w:r w:rsidR="00791D67">
        <w:rPr>
          <w:rFonts w:ascii="Times New Roman" w:hAnsi="Times New Roman" w:cs="Times New Roman"/>
          <w:bCs/>
          <w:sz w:val="24"/>
          <w:szCs w:val="24"/>
        </w:rPr>
        <w:t xml:space="preserve"> nav</w:t>
      </w:r>
      <w:r w:rsidR="00116BBD">
        <w:rPr>
          <w:rFonts w:ascii="Times New Roman" w:hAnsi="Times New Roman" w:cs="Times New Roman"/>
          <w:bCs/>
          <w:sz w:val="24"/>
          <w:szCs w:val="24"/>
        </w:rPr>
        <w:t>, bet droši var teikt, ka jebkuras valsts atpalikšana MI attīstības jomā nozīmēs visas valsts ekonomikas būtisku atpalikšanu, līdzīgi kā 19. gadsimtā rūpnieciskās revolūcijas neīstenošana Ķīnā noveda pie šīs valsts būtiskas atpalicības no Eiropas un ASV</w:t>
      </w:r>
      <w:r w:rsidR="00F94174">
        <w:rPr>
          <w:rFonts w:ascii="Times New Roman" w:hAnsi="Times New Roman" w:cs="Times New Roman"/>
          <w:bCs/>
          <w:sz w:val="24"/>
          <w:szCs w:val="24"/>
        </w:rPr>
        <w:t>, kas turpinājās</w:t>
      </w:r>
      <w:r>
        <w:rPr>
          <w:rFonts w:ascii="Times New Roman" w:hAnsi="Times New Roman" w:cs="Times New Roman"/>
          <w:bCs/>
          <w:sz w:val="24"/>
          <w:szCs w:val="24"/>
        </w:rPr>
        <w:t xml:space="preserve"> līdz pat 20. gs. beigām</w:t>
      </w:r>
      <w:r w:rsidR="00116BBD">
        <w:rPr>
          <w:rFonts w:ascii="Times New Roman" w:hAnsi="Times New Roman" w:cs="Times New Roman"/>
          <w:bCs/>
          <w:sz w:val="24"/>
          <w:szCs w:val="24"/>
        </w:rPr>
        <w:t>.</w:t>
      </w:r>
    </w:p>
    <w:p w14:paraId="1D18A1A8" w14:textId="3E7CAB54" w:rsidR="005C5E98" w:rsidRDefault="009B2561">
      <w:pPr>
        <w:spacing w:line="276" w:lineRule="auto"/>
        <w:jc w:val="both"/>
        <w:rPr>
          <w:rFonts w:ascii="Times New Roman" w:hAnsi="Times New Roman" w:cs="Times New Roman"/>
          <w:bCs/>
          <w:sz w:val="24"/>
          <w:szCs w:val="24"/>
        </w:rPr>
      </w:pPr>
      <w:r>
        <w:rPr>
          <w:b/>
          <w:bCs/>
          <w:noProof/>
          <w:sz w:val="32"/>
          <w:szCs w:val="32"/>
          <w:lang w:eastAsia="lv-LV"/>
        </w:rPr>
        <w:drawing>
          <wp:inline distT="0" distB="0" distL="0" distR="0" wp14:anchorId="1D7C1E77" wp14:editId="7C0AC954">
            <wp:extent cx="5274310" cy="1837440"/>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74310" cy="1837440"/>
                    </a:xfrm>
                    <a:prstGeom prst="rect">
                      <a:avLst/>
                    </a:prstGeom>
                    <a:noFill/>
                    <a:ln>
                      <a:noFill/>
                    </a:ln>
                  </pic:spPr>
                </pic:pic>
              </a:graphicData>
            </a:graphic>
          </wp:inline>
        </w:drawing>
      </w:r>
    </w:p>
    <w:p w14:paraId="0DE10C6F" w14:textId="77777777" w:rsidR="009B2561" w:rsidRPr="00AB7764" w:rsidRDefault="009B2561" w:rsidP="009B2561">
      <w:pPr>
        <w:pStyle w:val="ListParagraph"/>
        <w:spacing w:line="276" w:lineRule="auto"/>
        <w:ind w:left="1080"/>
        <w:jc w:val="center"/>
        <w:rPr>
          <w:bCs/>
        </w:rPr>
      </w:pPr>
      <w:r>
        <w:rPr>
          <w:bCs/>
        </w:rPr>
        <w:t xml:space="preserve">3. </w:t>
      </w:r>
      <w:r w:rsidRPr="00AB7764">
        <w:rPr>
          <w:bCs/>
        </w:rPr>
        <w:t>attēls. Ekonomikas izaugsme pie bāzes scenārija un izaugsme, aktīvi integrējot MI līdz 2035. gadam</w:t>
      </w:r>
      <w:r>
        <w:rPr>
          <w:rStyle w:val="FootnoteReference"/>
          <w:bCs/>
        </w:rPr>
        <w:footnoteReference w:id="10"/>
      </w:r>
    </w:p>
    <w:p w14:paraId="0D2AFA4D" w14:textId="77777777" w:rsidR="009B2561" w:rsidRPr="00DC787A" w:rsidRDefault="009B2561">
      <w:pPr>
        <w:spacing w:line="276" w:lineRule="auto"/>
        <w:jc w:val="both"/>
        <w:rPr>
          <w:rFonts w:ascii="Times New Roman" w:hAnsi="Times New Roman" w:cs="Times New Roman"/>
          <w:bCs/>
          <w:sz w:val="24"/>
          <w:szCs w:val="24"/>
        </w:rPr>
      </w:pPr>
    </w:p>
    <w:p w14:paraId="410D8B18" w14:textId="7BA8B4DF" w:rsidR="005C5E98" w:rsidRDefault="00EE198C">
      <w:pPr>
        <w:spacing w:before="100" w:line="276" w:lineRule="auto"/>
        <w:ind w:firstLine="720"/>
        <w:jc w:val="both"/>
        <w:rPr>
          <w:rFonts w:ascii="Times New Roman" w:hAnsi="Times New Roman" w:cs="Times New Roman"/>
          <w:bCs/>
          <w:sz w:val="24"/>
          <w:szCs w:val="24"/>
        </w:rPr>
      </w:pPr>
      <w:r>
        <w:rPr>
          <w:rFonts w:ascii="Times New Roman" w:hAnsi="Times New Roman" w:cs="Times New Roman"/>
          <w:bCs/>
          <w:sz w:val="24"/>
          <w:szCs w:val="24"/>
        </w:rPr>
        <w:t>T</w:t>
      </w:r>
      <w:r w:rsidRPr="00330E0E">
        <w:rPr>
          <w:rFonts w:ascii="Times New Roman" w:hAnsi="Times New Roman" w:cs="Times New Roman"/>
          <w:bCs/>
          <w:sz w:val="24"/>
          <w:szCs w:val="24"/>
        </w:rPr>
        <w:t>irgus izpētes kompānija </w:t>
      </w:r>
      <w:proofErr w:type="spellStart"/>
      <w:r w:rsidRPr="00E27B04">
        <w:rPr>
          <w:rFonts w:ascii="Times New Roman" w:hAnsi="Times New Roman" w:cs="Times New Roman"/>
          <w:bCs/>
          <w:i/>
          <w:iCs/>
          <w:sz w:val="24"/>
          <w:szCs w:val="24"/>
        </w:rPr>
        <w:t>Gartner</w:t>
      </w:r>
      <w:proofErr w:type="spellEnd"/>
      <w:r w:rsidRPr="00330E0E">
        <w:rPr>
          <w:rFonts w:ascii="Times New Roman" w:hAnsi="Times New Roman" w:cs="Times New Roman"/>
          <w:bCs/>
          <w:sz w:val="24"/>
          <w:szCs w:val="24"/>
        </w:rPr>
        <w:t xml:space="preserve"> prognozē</w:t>
      </w:r>
      <w:r>
        <w:rPr>
          <w:rFonts w:ascii="Times New Roman" w:hAnsi="Times New Roman" w:cs="Times New Roman"/>
          <w:bCs/>
          <w:sz w:val="24"/>
          <w:szCs w:val="24"/>
        </w:rPr>
        <w:t>, ka</w:t>
      </w:r>
      <w:r w:rsidRPr="00330E0E">
        <w:rPr>
          <w:rFonts w:ascii="Times New Roman" w:hAnsi="Times New Roman" w:cs="Times New Roman"/>
          <w:bCs/>
          <w:sz w:val="24"/>
          <w:szCs w:val="24"/>
        </w:rPr>
        <w:t xml:space="preserve"> </w:t>
      </w:r>
      <w:r>
        <w:rPr>
          <w:rFonts w:ascii="Times New Roman" w:hAnsi="Times New Roman" w:cs="Times New Roman"/>
          <w:bCs/>
          <w:sz w:val="24"/>
          <w:szCs w:val="24"/>
        </w:rPr>
        <w:t>l</w:t>
      </w:r>
      <w:r w:rsidR="005C5E98" w:rsidRPr="00330E0E">
        <w:rPr>
          <w:rFonts w:ascii="Times New Roman" w:hAnsi="Times New Roman" w:cs="Times New Roman"/>
          <w:bCs/>
          <w:sz w:val="24"/>
          <w:szCs w:val="24"/>
        </w:rPr>
        <w:t xml:space="preserve">īdz 2020. gadam </w:t>
      </w:r>
      <w:r w:rsidR="005C5E98">
        <w:rPr>
          <w:rFonts w:ascii="Times New Roman" w:hAnsi="Times New Roman" w:cs="Times New Roman"/>
          <w:bCs/>
          <w:sz w:val="24"/>
          <w:szCs w:val="24"/>
        </w:rPr>
        <w:t>MI</w:t>
      </w:r>
      <w:r w:rsidR="005C5E98" w:rsidRPr="00330E0E">
        <w:rPr>
          <w:rFonts w:ascii="Times New Roman" w:hAnsi="Times New Roman" w:cs="Times New Roman"/>
          <w:bCs/>
          <w:sz w:val="24"/>
          <w:szCs w:val="24"/>
        </w:rPr>
        <w:t xml:space="preserve"> tehnoloģijas un risinājumi būs iestrādāti teju ikvienā jaunā programmatūras produktā vai pakalpojumā</w:t>
      </w:r>
      <w:r w:rsidR="002807AB">
        <w:rPr>
          <w:rStyle w:val="FootnoteReference"/>
          <w:rFonts w:ascii="Times New Roman" w:hAnsi="Times New Roman" w:cs="Times New Roman"/>
          <w:bCs/>
          <w:iCs/>
          <w:sz w:val="24"/>
          <w:szCs w:val="24"/>
        </w:rPr>
        <w:footnoteReference w:id="11"/>
      </w:r>
      <w:r w:rsidR="005C5E98" w:rsidRPr="00330E0E">
        <w:rPr>
          <w:rFonts w:ascii="Times New Roman" w:hAnsi="Times New Roman" w:cs="Times New Roman"/>
          <w:bCs/>
          <w:sz w:val="24"/>
          <w:szCs w:val="24"/>
        </w:rPr>
        <w:t>.</w:t>
      </w:r>
      <w:r w:rsidR="00A80873">
        <w:rPr>
          <w:rFonts w:ascii="Times New Roman" w:hAnsi="Times New Roman" w:cs="Times New Roman"/>
          <w:bCs/>
          <w:sz w:val="24"/>
          <w:szCs w:val="24"/>
        </w:rPr>
        <w:t xml:space="preserve"> Eiropas Savienības (turpmāk – ES) lielo datu ekonomikas ietekme straujas izaugsmes scenārija pieaugs no 50 miljardiem </w:t>
      </w:r>
      <w:proofErr w:type="spellStart"/>
      <w:r w:rsidR="00A80873" w:rsidRPr="009B2561">
        <w:rPr>
          <w:rFonts w:ascii="Times New Roman" w:hAnsi="Times New Roman" w:cs="Times New Roman"/>
          <w:bCs/>
          <w:i/>
          <w:sz w:val="24"/>
          <w:szCs w:val="24"/>
        </w:rPr>
        <w:t>euro</w:t>
      </w:r>
      <w:proofErr w:type="spellEnd"/>
      <w:r w:rsidR="00A80873">
        <w:rPr>
          <w:rFonts w:ascii="Times New Roman" w:hAnsi="Times New Roman" w:cs="Times New Roman"/>
          <w:bCs/>
          <w:sz w:val="24"/>
          <w:szCs w:val="24"/>
        </w:rPr>
        <w:t xml:space="preserve"> jeb 1,8% no ES IKP</w:t>
      </w:r>
      <w:r w:rsidR="009B2561">
        <w:rPr>
          <w:rFonts w:ascii="Times New Roman" w:hAnsi="Times New Roman" w:cs="Times New Roman"/>
          <w:bCs/>
          <w:sz w:val="24"/>
          <w:szCs w:val="24"/>
        </w:rPr>
        <w:t xml:space="preserve"> </w:t>
      </w:r>
      <w:r w:rsidR="00A80873">
        <w:rPr>
          <w:rFonts w:ascii="Times New Roman" w:hAnsi="Times New Roman" w:cs="Times New Roman"/>
          <w:bCs/>
          <w:sz w:val="24"/>
          <w:szCs w:val="24"/>
        </w:rPr>
        <w:t xml:space="preserve">2015. gadā līdz 111 miljardiem </w:t>
      </w:r>
      <w:proofErr w:type="spellStart"/>
      <w:r w:rsidR="00A16CAF" w:rsidRPr="009B2561">
        <w:rPr>
          <w:rFonts w:ascii="Times New Roman" w:hAnsi="Times New Roman" w:cs="Times New Roman"/>
          <w:bCs/>
          <w:sz w:val="24"/>
          <w:szCs w:val="24"/>
        </w:rPr>
        <w:t>euro</w:t>
      </w:r>
      <w:proofErr w:type="spellEnd"/>
      <w:r w:rsidR="00A16CAF">
        <w:rPr>
          <w:rFonts w:ascii="Times New Roman" w:hAnsi="Times New Roman" w:cs="Times New Roman"/>
          <w:bCs/>
          <w:sz w:val="24"/>
          <w:szCs w:val="24"/>
        </w:rPr>
        <w:t xml:space="preserve"> </w:t>
      </w:r>
      <w:r w:rsidR="00A80873">
        <w:rPr>
          <w:rFonts w:ascii="Times New Roman" w:hAnsi="Times New Roman" w:cs="Times New Roman"/>
          <w:bCs/>
          <w:sz w:val="24"/>
          <w:szCs w:val="24"/>
        </w:rPr>
        <w:t xml:space="preserve">vai 4,7% no IKP 2020. gadā liecina uzņēmuma </w:t>
      </w:r>
      <w:proofErr w:type="spellStart"/>
      <w:r w:rsidR="009B2561" w:rsidRPr="00E27B04">
        <w:rPr>
          <w:rFonts w:ascii="Times New Roman" w:hAnsi="Times New Roman" w:cs="Times New Roman"/>
          <w:bCs/>
          <w:i/>
          <w:sz w:val="24"/>
          <w:szCs w:val="24"/>
        </w:rPr>
        <w:t>International</w:t>
      </w:r>
      <w:proofErr w:type="spellEnd"/>
      <w:r w:rsidR="009B2561" w:rsidRPr="00E27B04">
        <w:rPr>
          <w:rFonts w:ascii="Times New Roman" w:hAnsi="Times New Roman" w:cs="Times New Roman"/>
          <w:bCs/>
          <w:i/>
          <w:sz w:val="24"/>
          <w:szCs w:val="24"/>
        </w:rPr>
        <w:t xml:space="preserve"> </w:t>
      </w:r>
      <w:proofErr w:type="spellStart"/>
      <w:r w:rsidR="009B2561" w:rsidRPr="00E27B04">
        <w:rPr>
          <w:rFonts w:ascii="Times New Roman" w:hAnsi="Times New Roman" w:cs="Times New Roman"/>
          <w:bCs/>
          <w:i/>
          <w:sz w:val="24"/>
          <w:szCs w:val="24"/>
        </w:rPr>
        <w:t>Data</w:t>
      </w:r>
      <w:proofErr w:type="spellEnd"/>
      <w:r w:rsidR="009B2561" w:rsidRPr="00E27B04">
        <w:rPr>
          <w:rFonts w:ascii="Times New Roman" w:hAnsi="Times New Roman" w:cs="Times New Roman"/>
          <w:bCs/>
          <w:i/>
          <w:sz w:val="24"/>
          <w:szCs w:val="24"/>
        </w:rPr>
        <w:t xml:space="preserve"> </w:t>
      </w:r>
      <w:proofErr w:type="spellStart"/>
      <w:r w:rsidR="009B2561" w:rsidRPr="00E27B04">
        <w:rPr>
          <w:rFonts w:ascii="Times New Roman" w:hAnsi="Times New Roman" w:cs="Times New Roman"/>
          <w:bCs/>
          <w:i/>
          <w:sz w:val="24"/>
          <w:szCs w:val="24"/>
        </w:rPr>
        <w:t>Corporation</w:t>
      </w:r>
      <w:proofErr w:type="spellEnd"/>
      <w:r w:rsidR="009B2561">
        <w:rPr>
          <w:rFonts w:ascii="Times New Roman" w:hAnsi="Times New Roman" w:cs="Times New Roman"/>
          <w:bCs/>
          <w:sz w:val="24"/>
          <w:szCs w:val="24"/>
        </w:rPr>
        <w:t xml:space="preserve"> (</w:t>
      </w:r>
      <w:r w:rsidR="00A80873">
        <w:rPr>
          <w:rFonts w:ascii="Times New Roman" w:hAnsi="Times New Roman" w:cs="Times New Roman"/>
          <w:bCs/>
          <w:sz w:val="24"/>
          <w:szCs w:val="24"/>
        </w:rPr>
        <w:t>IDC</w:t>
      </w:r>
      <w:r w:rsidR="009B2561">
        <w:rPr>
          <w:rFonts w:ascii="Times New Roman" w:hAnsi="Times New Roman" w:cs="Times New Roman"/>
          <w:bCs/>
          <w:sz w:val="24"/>
          <w:szCs w:val="24"/>
        </w:rPr>
        <w:t>)</w:t>
      </w:r>
      <w:r w:rsidR="00A80873">
        <w:rPr>
          <w:rFonts w:ascii="Times New Roman" w:hAnsi="Times New Roman" w:cs="Times New Roman"/>
          <w:bCs/>
          <w:sz w:val="24"/>
          <w:szCs w:val="24"/>
        </w:rPr>
        <w:t xml:space="preserve"> dati.</w:t>
      </w:r>
      <w:r w:rsidR="00A732B2">
        <w:rPr>
          <w:rFonts w:ascii="Times New Roman" w:hAnsi="Times New Roman" w:cs="Times New Roman"/>
          <w:bCs/>
          <w:sz w:val="24"/>
          <w:szCs w:val="24"/>
        </w:rPr>
        <w:t xml:space="preserve"> Pie līdzīga scenārija Latvijā lielo </w:t>
      </w:r>
      <w:r w:rsidR="00E27B04">
        <w:rPr>
          <w:rFonts w:ascii="Times New Roman" w:hAnsi="Times New Roman" w:cs="Times New Roman"/>
          <w:bCs/>
          <w:sz w:val="24"/>
          <w:szCs w:val="24"/>
        </w:rPr>
        <w:t xml:space="preserve">datu ekonomikas ietekmes apjoms </w:t>
      </w:r>
      <w:r w:rsidR="00A732B2">
        <w:rPr>
          <w:rFonts w:ascii="Times New Roman" w:hAnsi="Times New Roman" w:cs="Times New Roman"/>
          <w:bCs/>
          <w:sz w:val="24"/>
          <w:szCs w:val="24"/>
        </w:rPr>
        <w:t xml:space="preserve">2020. gadā būs 1,26 līdz 1,38 miljardi </w:t>
      </w:r>
      <w:proofErr w:type="spellStart"/>
      <w:r w:rsidR="00A732B2" w:rsidRPr="009B2561">
        <w:rPr>
          <w:rFonts w:ascii="Times New Roman" w:hAnsi="Times New Roman" w:cs="Times New Roman"/>
          <w:bCs/>
          <w:i/>
          <w:sz w:val="24"/>
          <w:szCs w:val="24"/>
        </w:rPr>
        <w:t>euro</w:t>
      </w:r>
      <w:proofErr w:type="spellEnd"/>
      <w:r w:rsidR="00A732B2">
        <w:rPr>
          <w:rFonts w:ascii="Times New Roman" w:hAnsi="Times New Roman" w:cs="Times New Roman"/>
          <w:bCs/>
          <w:sz w:val="24"/>
          <w:szCs w:val="24"/>
        </w:rPr>
        <w:t xml:space="preserve"> – atkarībā no IKP kopēja pieauguma tempa</w:t>
      </w:r>
      <w:r>
        <w:rPr>
          <w:rStyle w:val="FootnoteReference"/>
          <w:rFonts w:ascii="Times New Roman" w:hAnsi="Times New Roman" w:cs="Times New Roman"/>
          <w:bCs/>
          <w:sz w:val="24"/>
          <w:szCs w:val="24"/>
        </w:rPr>
        <w:footnoteReference w:id="12"/>
      </w:r>
      <w:r w:rsidR="00A732B2">
        <w:rPr>
          <w:rFonts w:ascii="Times New Roman" w:hAnsi="Times New Roman" w:cs="Times New Roman"/>
          <w:bCs/>
          <w:sz w:val="24"/>
          <w:szCs w:val="24"/>
        </w:rPr>
        <w:t>.</w:t>
      </w:r>
      <w:r w:rsidR="00A80873">
        <w:rPr>
          <w:rFonts w:ascii="Times New Roman" w:hAnsi="Times New Roman" w:cs="Times New Roman"/>
          <w:bCs/>
          <w:sz w:val="24"/>
          <w:szCs w:val="24"/>
        </w:rPr>
        <w:t xml:space="preserve"> </w:t>
      </w:r>
      <w:r w:rsidR="001E0778">
        <w:rPr>
          <w:rFonts w:ascii="Times New Roman" w:hAnsi="Times New Roman" w:cs="Times New Roman"/>
          <w:bCs/>
          <w:sz w:val="24"/>
          <w:szCs w:val="24"/>
        </w:rPr>
        <w:t xml:space="preserve">Šobrīd Latvijā nav viena </w:t>
      </w:r>
      <w:r w:rsidR="00654D98">
        <w:rPr>
          <w:rFonts w:ascii="Times New Roman" w:hAnsi="Times New Roman" w:cs="Times New Roman"/>
          <w:bCs/>
          <w:sz w:val="24"/>
          <w:szCs w:val="24"/>
        </w:rPr>
        <w:t xml:space="preserve">politikas </w:t>
      </w:r>
      <w:r w:rsidR="00A16CAF">
        <w:rPr>
          <w:rFonts w:ascii="Times New Roman" w:hAnsi="Times New Roman" w:cs="Times New Roman"/>
          <w:bCs/>
          <w:sz w:val="24"/>
          <w:szCs w:val="24"/>
        </w:rPr>
        <w:t xml:space="preserve">plānošanas </w:t>
      </w:r>
      <w:r w:rsidR="001E0778">
        <w:rPr>
          <w:rFonts w:ascii="Times New Roman" w:hAnsi="Times New Roman" w:cs="Times New Roman"/>
          <w:bCs/>
          <w:sz w:val="24"/>
          <w:szCs w:val="24"/>
        </w:rPr>
        <w:t xml:space="preserve">dokumenta, kas fokusētos uz ceturtās industriālas revolūcijas </w:t>
      </w:r>
      <w:r w:rsidR="009B2561">
        <w:rPr>
          <w:rFonts w:ascii="Times New Roman" w:hAnsi="Times New Roman" w:cs="Times New Roman"/>
          <w:bCs/>
          <w:sz w:val="24"/>
          <w:szCs w:val="24"/>
        </w:rPr>
        <w:t xml:space="preserve">ietekmes </w:t>
      </w:r>
      <w:r w:rsidR="00654D98">
        <w:rPr>
          <w:rFonts w:ascii="Times New Roman" w:hAnsi="Times New Roman" w:cs="Times New Roman"/>
          <w:bCs/>
          <w:sz w:val="24"/>
          <w:szCs w:val="24"/>
        </w:rPr>
        <w:t xml:space="preserve">izvērtēšanu un </w:t>
      </w:r>
      <w:r w:rsidR="00BB18C7">
        <w:rPr>
          <w:rFonts w:ascii="Times New Roman" w:hAnsi="Times New Roman" w:cs="Times New Roman"/>
          <w:bCs/>
          <w:sz w:val="24"/>
          <w:szCs w:val="24"/>
        </w:rPr>
        <w:t>turpmākas politikas definēšanu.</w:t>
      </w:r>
    </w:p>
    <w:p w14:paraId="14128CC9" w14:textId="56FF7ED2" w:rsidR="00116BBD" w:rsidRDefault="00116BBD">
      <w:pPr>
        <w:spacing w:line="276" w:lineRule="auto"/>
        <w:rPr>
          <w:rFonts w:ascii="Times New Roman" w:hAnsi="Times New Roman" w:cs="Times New Roman"/>
          <w:bCs/>
          <w:sz w:val="24"/>
          <w:szCs w:val="24"/>
        </w:rPr>
      </w:pPr>
    </w:p>
    <w:p w14:paraId="417418C7" w14:textId="347CE1BF" w:rsidR="006A49D8" w:rsidRPr="006A49D8" w:rsidRDefault="00116BBD" w:rsidP="00224082">
      <w:pPr>
        <w:pStyle w:val="Heading1"/>
      </w:pPr>
      <w:bookmarkStart w:id="3" w:name="_Toc11141534"/>
      <w:r>
        <w:t>Tehnoloģijas pielietošanas pieredze un perspektīvas</w:t>
      </w:r>
      <w:bookmarkEnd w:id="3"/>
    </w:p>
    <w:p w14:paraId="59186C5B" w14:textId="122FB90A" w:rsidR="007F2235" w:rsidRPr="00330E0E" w:rsidRDefault="0019133F">
      <w:pPr>
        <w:spacing w:before="100" w:line="276" w:lineRule="auto"/>
        <w:rPr>
          <w:rFonts w:ascii="Times New Roman" w:hAnsi="Times New Roman" w:cs="Times New Roman"/>
          <w:bCs/>
          <w:sz w:val="24"/>
          <w:szCs w:val="24"/>
        </w:rPr>
      </w:pPr>
      <w:r>
        <w:rPr>
          <w:rFonts w:ascii="Times New Roman" w:hAnsi="Times New Roman" w:cs="Times New Roman"/>
          <w:bCs/>
          <w:sz w:val="24"/>
          <w:szCs w:val="24"/>
        </w:rPr>
        <w:t xml:space="preserve">Tehnoloģijas pielietošanas piemēri, kas </w:t>
      </w:r>
      <w:r w:rsidR="00A16CAF">
        <w:rPr>
          <w:rFonts w:ascii="Times New Roman" w:hAnsi="Times New Roman" w:cs="Times New Roman"/>
          <w:bCs/>
          <w:sz w:val="24"/>
          <w:szCs w:val="24"/>
        </w:rPr>
        <w:t xml:space="preserve">darbojas </w:t>
      </w:r>
      <w:r>
        <w:rPr>
          <w:rFonts w:ascii="Times New Roman" w:hAnsi="Times New Roman" w:cs="Times New Roman"/>
          <w:bCs/>
          <w:sz w:val="24"/>
          <w:szCs w:val="24"/>
        </w:rPr>
        <w:t>jau šobrīd</w:t>
      </w:r>
      <w:r w:rsidR="00A16CAF">
        <w:rPr>
          <w:rFonts w:ascii="Times New Roman" w:hAnsi="Times New Roman" w:cs="Times New Roman"/>
          <w:bCs/>
          <w:sz w:val="24"/>
          <w:szCs w:val="24"/>
        </w:rPr>
        <w:t>:</w:t>
      </w:r>
    </w:p>
    <w:p w14:paraId="699FB688" w14:textId="14FB4A4B" w:rsidR="00AB5CC3" w:rsidRDefault="00A16CAF">
      <w:pPr>
        <w:pStyle w:val="ListParagraph"/>
        <w:numPr>
          <w:ilvl w:val="0"/>
          <w:numId w:val="8"/>
        </w:numPr>
        <w:spacing w:line="276" w:lineRule="auto"/>
        <w:rPr>
          <w:bCs/>
        </w:rPr>
      </w:pPr>
      <w:r>
        <w:rPr>
          <w:bCs/>
        </w:rPr>
        <w:t>Lēmumu pieņemšanas a</w:t>
      </w:r>
      <w:r w:rsidR="00AB5CC3">
        <w:rPr>
          <w:bCs/>
        </w:rPr>
        <w:t>utomatizācija un atbalsts</w:t>
      </w:r>
      <w:r w:rsidR="00F14925">
        <w:rPr>
          <w:bCs/>
        </w:rPr>
        <w:t>:</w:t>
      </w:r>
    </w:p>
    <w:p w14:paraId="39BE78E8" w14:textId="396EE695" w:rsidR="00AB5CC3" w:rsidRDefault="000E7ED6" w:rsidP="00E27B04">
      <w:pPr>
        <w:pStyle w:val="ListParagraph"/>
        <w:numPr>
          <w:ilvl w:val="1"/>
          <w:numId w:val="39"/>
        </w:numPr>
        <w:spacing w:line="276" w:lineRule="auto"/>
        <w:rPr>
          <w:bCs/>
        </w:rPr>
      </w:pPr>
      <w:r>
        <w:rPr>
          <w:bCs/>
        </w:rPr>
        <w:t>kredītņēmēju profilēšana</w:t>
      </w:r>
      <w:r w:rsidR="0019133F">
        <w:rPr>
          <w:bCs/>
        </w:rPr>
        <w:t>;</w:t>
      </w:r>
    </w:p>
    <w:p w14:paraId="3C729999" w14:textId="6E90A9FC" w:rsidR="007B4C82" w:rsidRDefault="0019133F" w:rsidP="00E27B04">
      <w:pPr>
        <w:pStyle w:val="ListParagraph"/>
        <w:numPr>
          <w:ilvl w:val="1"/>
          <w:numId w:val="39"/>
        </w:numPr>
        <w:spacing w:line="276" w:lineRule="auto"/>
        <w:rPr>
          <w:bCs/>
        </w:rPr>
      </w:pPr>
      <w:r>
        <w:rPr>
          <w:bCs/>
        </w:rPr>
        <w:lastRenderedPageBreak/>
        <w:t>apdrošināšanas prēmiju izmaksa</w:t>
      </w:r>
      <w:r w:rsidR="007B4C82">
        <w:rPr>
          <w:bCs/>
        </w:rPr>
        <w:t>;</w:t>
      </w:r>
      <w:r w:rsidR="007B4C82" w:rsidRPr="007B4C82">
        <w:rPr>
          <w:bCs/>
        </w:rPr>
        <w:t xml:space="preserve"> </w:t>
      </w:r>
    </w:p>
    <w:p w14:paraId="168B6B94" w14:textId="0A3C84DE" w:rsidR="007B4C82" w:rsidRDefault="007B4C82" w:rsidP="00E27B04">
      <w:pPr>
        <w:pStyle w:val="ListParagraph"/>
        <w:numPr>
          <w:ilvl w:val="1"/>
          <w:numId w:val="39"/>
        </w:numPr>
        <w:spacing w:line="276" w:lineRule="auto"/>
        <w:rPr>
          <w:bCs/>
        </w:rPr>
      </w:pPr>
      <w:r>
        <w:rPr>
          <w:bCs/>
        </w:rPr>
        <w:t>aviācijas un jūras transporta kustības organizācija un drošība</w:t>
      </w:r>
      <w:r w:rsidR="00023B2E">
        <w:rPr>
          <w:bCs/>
        </w:rPr>
        <w:t>;</w:t>
      </w:r>
    </w:p>
    <w:p w14:paraId="53779B8B" w14:textId="618BD439" w:rsidR="0019133F" w:rsidRPr="007B4C82" w:rsidRDefault="007B4C82" w:rsidP="00E27B04">
      <w:pPr>
        <w:pStyle w:val="ListParagraph"/>
        <w:numPr>
          <w:ilvl w:val="1"/>
          <w:numId w:val="39"/>
        </w:numPr>
        <w:spacing w:line="276" w:lineRule="auto"/>
        <w:rPr>
          <w:bCs/>
        </w:rPr>
      </w:pPr>
      <w:r>
        <w:rPr>
          <w:bCs/>
        </w:rPr>
        <w:t>lauksaimniecības, mežsaimniecības un lopkopības produkcijas ražošanas organizācija.</w:t>
      </w:r>
    </w:p>
    <w:p w14:paraId="307A9CFE" w14:textId="47A184BD" w:rsidR="00AB5CC3" w:rsidRDefault="00A8289D">
      <w:pPr>
        <w:pStyle w:val="ListParagraph"/>
        <w:numPr>
          <w:ilvl w:val="0"/>
          <w:numId w:val="8"/>
        </w:numPr>
        <w:spacing w:line="276" w:lineRule="auto"/>
        <w:rPr>
          <w:bCs/>
        </w:rPr>
      </w:pPr>
      <w:proofErr w:type="spellStart"/>
      <w:r>
        <w:rPr>
          <w:bCs/>
        </w:rPr>
        <w:t>Mašīntulkošana</w:t>
      </w:r>
      <w:proofErr w:type="spellEnd"/>
      <w:r w:rsidR="0019133F">
        <w:rPr>
          <w:bCs/>
        </w:rPr>
        <w:t>.</w:t>
      </w:r>
    </w:p>
    <w:p w14:paraId="1901C3EA" w14:textId="3442F4FC" w:rsidR="00B70E4D" w:rsidRDefault="00124ECE">
      <w:pPr>
        <w:pStyle w:val="ListParagraph"/>
        <w:numPr>
          <w:ilvl w:val="0"/>
          <w:numId w:val="8"/>
        </w:numPr>
        <w:spacing w:line="276" w:lineRule="auto"/>
        <w:rPr>
          <w:bCs/>
        </w:rPr>
      </w:pPr>
      <w:r w:rsidRPr="00B70E4D">
        <w:rPr>
          <w:bCs/>
        </w:rPr>
        <w:t>Virtuālais asistents</w:t>
      </w:r>
      <w:r w:rsidR="000E7ED6">
        <w:rPr>
          <w:bCs/>
        </w:rPr>
        <w:t xml:space="preserve"> (</w:t>
      </w:r>
      <w:proofErr w:type="spellStart"/>
      <w:r w:rsidRPr="00B70E4D">
        <w:rPr>
          <w:bCs/>
        </w:rPr>
        <w:t>čatbots</w:t>
      </w:r>
      <w:proofErr w:type="spellEnd"/>
      <w:r w:rsidR="00A34B3B">
        <w:rPr>
          <w:bCs/>
        </w:rPr>
        <w:t xml:space="preserve">, </w:t>
      </w:r>
      <w:proofErr w:type="spellStart"/>
      <w:r w:rsidR="00A34B3B">
        <w:rPr>
          <w:bCs/>
        </w:rPr>
        <w:t>sarunbots</w:t>
      </w:r>
      <w:proofErr w:type="spellEnd"/>
      <w:r w:rsidR="00A34B3B">
        <w:rPr>
          <w:bCs/>
        </w:rPr>
        <w:t xml:space="preserve">, </w:t>
      </w:r>
      <w:r w:rsidR="00A34B3B">
        <w:t xml:space="preserve">tērzēšanas </w:t>
      </w:r>
      <w:proofErr w:type="spellStart"/>
      <w:r w:rsidR="00A34B3B">
        <w:t>bots</w:t>
      </w:r>
      <w:proofErr w:type="spellEnd"/>
      <w:r w:rsidR="000E7ED6">
        <w:rPr>
          <w:bCs/>
        </w:rPr>
        <w:t>)</w:t>
      </w:r>
      <w:r w:rsidR="008F5F9B" w:rsidRPr="00B70E4D">
        <w:rPr>
          <w:bCs/>
        </w:rPr>
        <w:t>.</w:t>
      </w:r>
      <w:r w:rsidR="005830B7" w:rsidRPr="00B70E4D">
        <w:rPr>
          <w:bCs/>
        </w:rPr>
        <w:t xml:space="preserve"> Var strādāt gan teksta režīmā, gan balss sakaros. Aizvieto cilvēku</w:t>
      </w:r>
      <w:r w:rsidR="00A16CAF">
        <w:rPr>
          <w:bCs/>
        </w:rPr>
        <w:t xml:space="preserve"> </w:t>
      </w:r>
      <w:r w:rsidR="005830B7" w:rsidRPr="00B70E4D">
        <w:rPr>
          <w:bCs/>
        </w:rPr>
        <w:t xml:space="preserve">standarta </w:t>
      </w:r>
      <w:r w:rsidR="009E6CF3">
        <w:rPr>
          <w:bCs/>
        </w:rPr>
        <w:t>sa</w:t>
      </w:r>
      <w:r w:rsidR="009E6CF3" w:rsidRPr="00B70E4D">
        <w:rPr>
          <w:bCs/>
        </w:rPr>
        <w:t xml:space="preserve">ziņas </w:t>
      </w:r>
      <w:r w:rsidR="005830B7" w:rsidRPr="00B70E4D">
        <w:rPr>
          <w:bCs/>
        </w:rPr>
        <w:t xml:space="preserve">formātos. </w:t>
      </w:r>
    </w:p>
    <w:p w14:paraId="01B95564" w14:textId="30118B08" w:rsidR="00665983" w:rsidRPr="00CD39E5" w:rsidRDefault="000E7ED6" w:rsidP="000D29B1">
      <w:pPr>
        <w:pStyle w:val="ListParagraph"/>
        <w:numPr>
          <w:ilvl w:val="0"/>
          <w:numId w:val="24"/>
        </w:numPr>
        <w:spacing w:line="276" w:lineRule="auto"/>
        <w:ind w:left="993"/>
      </w:pPr>
      <w:r>
        <w:rPr>
          <w:bCs/>
        </w:rPr>
        <w:t xml:space="preserve">Uzņēmuma </w:t>
      </w:r>
      <w:proofErr w:type="spellStart"/>
      <w:r w:rsidR="00B70E4D" w:rsidRPr="00E27B04">
        <w:rPr>
          <w:bCs/>
          <w:i/>
        </w:rPr>
        <w:t>Deloitte</w:t>
      </w:r>
      <w:proofErr w:type="spellEnd"/>
      <w:r w:rsidR="00B70E4D" w:rsidRPr="00B70E4D">
        <w:rPr>
          <w:bCs/>
        </w:rPr>
        <w:t xml:space="preserve"> un </w:t>
      </w:r>
      <w:r w:rsidR="00C25A08" w:rsidRPr="00B70E4D">
        <w:rPr>
          <w:bCs/>
        </w:rPr>
        <w:t>O</w:t>
      </w:r>
      <w:r w:rsidR="00C25A08">
        <w:rPr>
          <w:bCs/>
        </w:rPr>
        <w:t xml:space="preserve">ksfordas </w:t>
      </w:r>
      <w:r w:rsidR="00CD39E5">
        <w:rPr>
          <w:bCs/>
        </w:rPr>
        <w:t xml:space="preserve">Universitātes </w:t>
      </w:r>
      <w:r w:rsidR="003E150C">
        <w:rPr>
          <w:bCs/>
        </w:rPr>
        <w:t>pētījumi</w:t>
      </w:r>
      <w:r w:rsidR="00B70E4D" w:rsidRPr="00B70E4D">
        <w:rPr>
          <w:bCs/>
        </w:rPr>
        <w:t xml:space="preserve"> norāda, ka līdz 20</w:t>
      </w:r>
      <w:r w:rsidR="00A06A25">
        <w:rPr>
          <w:bCs/>
        </w:rPr>
        <w:t>30. gadam Apvienotajā Karalistē</w:t>
      </w:r>
      <w:r w:rsidR="00023B2E">
        <w:rPr>
          <w:bCs/>
        </w:rPr>
        <w:t xml:space="preserve"> </w:t>
      </w:r>
      <w:r w:rsidR="008C7442" w:rsidRPr="00CD39E5">
        <w:t>18% valsts pārvaldes darbinieku aizvietos ar mākslīgo intelektu</w:t>
      </w:r>
      <w:r w:rsidR="003111A0">
        <w:rPr>
          <w:rStyle w:val="FootnoteReference"/>
          <w:bCs/>
        </w:rPr>
        <w:footnoteReference w:id="13"/>
      </w:r>
      <w:r w:rsidR="008C7442" w:rsidRPr="00CD39E5">
        <w:t>;</w:t>
      </w:r>
    </w:p>
    <w:p w14:paraId="3E0D95E6" w14:textId="07BD3686" w:rsidR="00B70E4D" w:rsidRDefault="000E7ED6">
      <w:pPr>
        <w:pStyle w:val="ListParagraph"/>
        <w:numPr>
          <w:ilvl w:val="0"/>
          <w:numId w:val="12"/>
        </w:numPr>
        <w:spacing w:line="276" w:lineRule="auto"/>
        <w:ind w:left="993"/>
        <w:jc w:val="both"/>
        <w:rPr>
          <w:bCs/>
        </w:rPr>
      </w:pPr>
      <w:r>
        <w:t xml:space="preserve">Uzņēmums </w:t>
      </w:r>
      <w:proofErr w:type="spellStart"/>
      <w:r w:rsidRPr="00E27B04">
        <w:rPr>
          <w:i/>
        </w:rPr>
        <w:t>Gartner</w:t>
      </w:r>
      <w:proofErr w:type="spellEnd"/>
      <w:r>
        <w:t xml:space="preserve"> norāda, ka </w:t>
      </w:r>
      <w:r w:rsidR="00423C69">
        <w:t>2020. gadā 40% no datu zinātnieku darbībām tiks automatizētas</w:t>
      </w:r>
      <w:r w:rsidR="003111A0">
        <w:rPr>
          <w:rStyle w:val="FootnoteReference"/>
          <w:bCs/>
        </w:rPr>
        <w:footnoteReference w:id="14"/>
      </w:r>
      <w:r w:rsidR="00B70E4D">
        <w:rPr>
          <w:bCs/>
        </w:rPr>
        <w:t>;</w:t>
      </w:r>
    </w:p>
    <w:p w14:paraId="2A3C77B8" w14:textId="7A0AE5AD" w:rsidR="00B70E4D" w:rsidRPr="00B70E4D" w:rsidRDefault="007220AB">
      <w:pPr>
        <w:pStyle w:val="ListParagraph"/>
        <w:numPr>
          <w:ilvl w:val="0"/>
          <w:numId w:val="12"/>
        </w:numPr>
        <w:spacing w:line="276" w:lineRule="auto"/>
        <w:ind w:left="993"/>
        <w:jc w:val="both"/>
        <w:rPr>
          <w:bCs/>
        </w:rPr>
      </w:pPr>
      <w:r>
        <w:rPr>
          <w:bCs/>
        </w:rPr>
        <w:t xml:space="preserve">Uzņēmums </w:t>
      </w:r>
      <w:proofErr w:type="spellStart"/>
      <w:r w:rsidRPr="007220AB">
        <w:rPr>
          <w:bCs/>
          <w:i/>
        </w:rPr>
        <w:t>Business</w:t>
      </w:r>
      <w:proofErr w:type="spellEnd"/>
      <w:r w:rsidRPr="007220AB">
        <w:rPr>
          <w:bCs/>
          <w:i/>
        </w:rPr>
        <w:t xml:space="preserve"> </w:t>
      </w:r>
      <w:proofErr w:type="spellStart"/>
      <w:r w:rsidRPr="007220AB">
        <w:rPr>
          <w:bCs/>
          <w:i/>
        </w:rPr>
        <w:t>Insider</w:t>
      </w:r>
      <w:proofErr w:type="spellEnd"/>
      <w:r>
        <w:rPr>
          <w:bCs/>
          <w:i/>
        </w:rPr>
        <w:t xml:space="preserve"> </w:t>
      </w:r>
      <w:r w:rsidRPr="007220AB">
        <w:rPr>
          <w:bCs/>
        </w:rPr>
        <w:t>norāda, ka</w:t>
      </w:r>
      <w:r>
        <w:rPr>
          <w:bCs/>
        </w:rPr>
        <w:t xml:space="preserve"> </w:t>
      </w:r>
      <w:r w:rsidR="00B70E4D">
        <w:rPr>
          <w:bCs/>
        </w:rPr>
        <w:t xml:space="preserve">2020. gadā 80% uzņēmumu saziņai ar klientiem </w:t>
      </w:r>
      <w:r w:rsidR="00CD39E5">
        <w:rPr>
          <w:bCs/>
        </w:rPr>
        <w:t xml:space="preserve">vēlās </w:t>
      </w:r>
      <w:r w:rsidR="00B70E4D">
        <w:rPr>
          <w:bCs/>
        </w:rPr>
        <w:t>izmanto</w:t>
      </w:r>
      <w:r w:rsidR="00423C69">
        <w:rPr>
          <w:bCs/>
        </w:rPr>
        <w:t>t</w:t>
      </w:r>
      <w:r w:rsidR="00B70E4D">
        <w:rPr>
          <w:bCs/>
        </w:rPr>
        <w:t xml:space="preserve"> virtuālos asistentus</w:t>
      </w:r>
      <w:r w:rsidR="003111A0">
        <w:rPr>
          <w:rStyle w:val="FootnoteReference"/>
          <w:bCs/>
        </w:rPr>
        <w:footnoteReference w:id="15"/>
      </w:r>
      <w:r w:rsidR="00B70E4D">
        <w:rPr>
          <w:bCs/>
        </w:rPr>
        <w:t>.</w:t>
      </w:r>
      <w:r w:rsidR="008C7442" w:rsidRPr="00B70E4D">
        <w:rPr>
          <w:bCs/>
        </w:rPr>
        <w:t xml:space="preserve"> </w:t>
      </w:r>
    </w:p>
    <w:p w14:paraId="6CC98C2F" w14:textId="06D47414" w:rsidR="006970C7" w:rsidRDefault="006970C7">
      <w:pPr>
        <w:pStyle w:val="ListParagraph"/>
        <w:numPr>
          <w:ilvl w:val="0"/>
          <w:numId w:val="8"/>
        </w:numPr>
        <w:spacing w:line="276" w:lineRule="auto"/>
        <w:jc w:val="both"/>
        <w:rPr>
          <w:bCs/>
        </w:rPr>
      </w:pPr>
      <w:r w:rsidRPr="00330E0E">
        <w:rPr>
          <w:bCs/>
        </w:rPr>
        <w:t>Lielu datu masīvu analīze</w:t>
      </w:r>
      <w:r w:rsidR="005E620B">
        <w:rPr>
          <w:bCs/>
        </w:rPr>
        <w:t xml:space="preserve"> un </w:t>
      </w:r>
      <w:r w:rsidR="007220AB">
        <w:rPr>
          <w:bCs/>
        </w:rPr>
        <w:t xml:space="preserve">uz tās balstīta </w:t>
      </w:r>
      <w:r w:rsidR="005E620B">
        <w:rPr>
          <w:bCs/>
        </w:rPr>
        <w:t>prognozēšana:</w:t>
      </w:r>
    </w:p>
    <w:p w14:paraId="0B13C5B6" w14:textId="00E17765" w:rsidR="00B95BCC" w:rsidRDefault="0019133F">
      <w:pPr>
        <w:numPr>
          <w:ilvl w:val="0"/>
          <w:numId w:val="13"/>
        </w:numPr>
        <w:spacing w:after="0" w:line="276" w:lineRule="auto"/>
        <w:ind w:left="992" w:hanging="357"/>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i</w:t>
      </w:r>
      <w:r w:rsidR="00B95BCC" w:rsidRPr="00B95BCC">
        <w:rPr>
          <w:rFonts w:ascii="Times New Roman" w:eastAsia="Times New Roman" w:hAnsi="Times New Roman" w:cs="Times New Roman"/>
          <w:bCs/>
          <w:sz w:val="24"/>
          <w:szCs w:val="24"/>
        </w:rPr>
        <w:t xml:space="preserve">edzīvotāju apmierinātības mērīšana </w:t>
      </w:r>
      <w:r w:rsidR="00A16CAF">
        <w:rPr>
          <w:rFonts w:ascii="Times New Roman" w:eastAsia="Times New Roman" w:hAnsi="Times New Roman" w:cs="Times New Roman"/>
          <w:bCs/>
          <w:sz w:val="24"/>
          <w:szCs w:val="24"/>
        </w:rPr>
        <w:t xml:space="preserve">vadoties </w:t>
      </w:r>
      <w:r w:rsidR="00B95BCC" w:rsidRPr="00B95BCC">
        <w:rPr>
          <w:rFonts w:ascii="Times New Roman" w:eastAsia="Times New Roman" w:hAnsi="Times New Roman" w:cs="Times New Roman"/>
          <w:bCs/>
          <w:sz w:val="24"/>
          <w:szCs w:val="24"/>
        </w:rPr>
        <w:t>pēc sociālo tīklu ierakst</w:t>
      </w:r>
      <w:r w:rsidR="00A16CAF">
        <w:rPr>
          <w:rFonts w:ascii="Times New Roman" w:eastAsia="Times New Roman" w:hAnsi="Times New Roman" w:cs="Times New Roman"/>
          <w:bCs/>
          <w:sz w:val="24"/>
          <w:szCs w:val="24"/>
        </w:rPr>
        <w:t>u satura</w:t>
      </w:r>
      <w:r w:rsidR="00B95BCC" w:rsidRPr="00B95BCC">
        <w:rPr>
          <w:rFonts w:ascii="Times New Roman" w:eastAsia="Times New Roman" w:hAnsi="Times New Roman" w:cs="Times New Roman"/>
          <w:bCs/>
          <w:sz w:val="24"/>
          <w:szCs w:val="24"/>
        </w:rPr>
        <w:t xml:space="preserve">. </w:t>
      </w:r>
      <w:r w:rsidR="00A16CAF">
        <w:rPr>
          <w:rFonts w:ascii="Times New Roman" w:eastAsia="Times New Roman" w:hAnsi="Times New Roman" w:cs="Times New Roman"/>
          <w:bCs/>
          <w:sz w:val="24"/>
          <w:szCs w:val="24"/>
        </w:rPr>
        <w:t xml:space="preserve">Piemēram, </w:t>
      </w:r>
      <w:r w:rsidR="00B95BCC" w:rsidRPr="00B95BCC">
        <w:rPr>
          <w:rFonts w:ascii="Times New Roman" w:eastAsia="Times New Roman" w:hAnsi="Times New Roman" w:cs="Times New Roman"/>
          <w:bCs/>
          <w:sz w:val="24"/>
          <w:szCs w:val="24"/>
        </w:rPr>
        <w:t xml:space="preserve">Lasvegasas veselības inspekcija </w:t>
      </w:r>
      <w:r w:rsidR="009E6CF3" w:rsidRPr="00B95BCC">
        <w:rPr>
          <w:rFonts w:ascii="Times New Roman" w:eastAsia="Times New Roman" w:hAnsi="Times New Roman" w:cs="Times New Roman"/>
          <w:bCs/>
          <w:sz w:val="24"/>
          <w:szCs w:val="24"/>
        </w:rPr>
        <w:t>izvēl</w:t>
      </w:r>
      <w:r w:rsidR="009E6CF3">
        <w:rPr>
          <w:rFonts w:ascii="Times New Roman" w:eastAsia="Times New Roman" w:hAnsi="Times New Roman" w:cs="Times New Roman"/>
          <w:bCs/>
          <w:sz w:val="24"/>
          <w:szCs w:val="24"/>
        </w:rPr>
        <w:t>a</w:t>
      </w:r>
      <w:r w:rsidR="009E6CF3" w:rsidRPr="00B95BCC">
        <w:rPr>
          <w:rFonts w:ascii="Times New Roman" w:eastAsia="Times New Roman" w:hAnsi="Times New Roman" w:cs="Times New Roman"/>
          <w:bCs/>
          <w:sz w:val="24"/>
          <w:szCs w:val="24"/>
        </w:rPr>
        <w:t>s</w:t>
      </w:r>
      <w:r w:rsidR="009E6CF3">
        <w:rPr>
          <w:rFonts w:ascii="Times New Roman" w:eastAsia="Times New Roman" w:hAnsi="Times New Roman" w:cs="Times New Roman"/>
          <w:bCs/>
          <w:sz w:val="24"/>
          <w:szCs w:val="24"/>
        </w:rPr>
        <w:t>,</w:t>
      </w:r>
      <w:r w:rsidR="009E6CF3" w:rsidRPr="00B95BCC">
        <w:rPr>
          <w:rFonts w:ascii="Times New Roman" w:eastAsia="Times New Roman" w:hAnsi="Times New Roman" w:cs="Times New Roman"/>
          <w:bCs/>
          <w:sz w:val="24"/>
          <w:szCs w:val="24"/>
        </w:rPr>
        <w:t xml:space="preserve"> </w:t>
      </w:r>
      <w:r w:rsidR="00B95BCC" w:rsidRPr="00B95BCC">
        <w:rPr>
          <w:rFonts w:ascii="Times New Roman" w:eastAsia="Times New Roman" w:hAnsi="Times New Roman" w:cs="Times New Roman"/>
          <w:bCs/>
          <w:sz w:val="24"/>
          <w:szCs w:val="24"/>
        </w:rPr>
        <w:t>kuras ēstuves pārbaudīt, lietojot automatizēto sociālo tīklu monitoringu. Pielietojot šo tehniku, atrasti pārkāpumi 15% gadījumu, tikmēr vienkārši pēc nejaušības principa izvēlētājos uzņēmumos pār</w:t>
      </w:r>
      <w:r w:rsidR="005E620B">
        <w:rPr>
          <w:rFonts w:ascii="Times New Roman" w:eastAsia="Times New Roman" w:hAnsi="Times New Roman" w:cs="Times New Roman"/>
          <w:bCs/>
          <w:sz w:val="24"/>
          <w:szCs w:val="24"/>
        </w:rPr>
        <w:t>kāpumi tiek atklāti 9% gadījumu</w:t>
      </w:r>
      <w:r w:rsidR="007220AB">
        <w:rPr>
          <w:rStyle w:val="FootnoteReference"/>
          <w:rFonts w:ascii="Times New Roman" w:eastAsia="Times New Roman" w:hAnsi="Times New Roman" w:cs="Times New Roman"/>
          <w:bCs/>
          <w:sz w:val="24"/>
          <w:szCs w:val="24"/>
        </w:rPr>
        <w:footnoteReference w:id="16"/>
      </w:r>
      <w:r w:rsidR="005E620B">
        <w:rPr>
          <w:rFonts w:ascii="Times New Roman" w:eastAsia="Times New Roman" w:hAnsi="Times New Roman" w:cs="Times New Roman"/>
          <w:bCs/>
          <w:sz w:val="24"/>
          <w:szCs w:val="24"/>
        </w:rPr>
        <w:t>;</w:t>
      </w:r>
      <w:r w:rsidR="00B95BCC" w:rsidRPr="00B95BCC">
        <w:rPr>
          <w:rFonts w:ascii="Times New Roman" w:eastAsia="Times New Roman" w:hAnsi="Times New Roman" w:cs="Times New Roman"/>
          <w:bCs/>
          <w:sz w:val="24"/>
          <w:szCs w:val="24"/>
        </w:rPr>
        <w:t xml:space="preserve"> </w:t>
      </w:r>
    </w:p>
    <w:p w14:paraId="10949A7B" w14:textId="17AC1871" w:rsidR="00B95BCC" w:rsidRDefault="0019133F">
      <w:pPr>
        <w:numPr>
          <w:ilvl w:val="0"/>
          <w:numId w:val="13"/>
        </w:numPr>
        <w:spacing w:after="0" w:line="276" w:lineRule="auto"/>
        <w:ind w:left="992" w:hanging="357"/>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k</w:t>
      </w:r>
      <w:r w:rsidR="00B95BCC">
        <w:rPr>
          <w:rFonts w:ascii="Times New Roman" w:eastAsia="Times New Roman" w:hAnsi="Times New Roman" w:cs="Times New Roman"/>
          <w:bCs/>
          <w:sz w:val="24"/>
          <w:szCs w:val="24"/>
        </w:rPr>
        <w:t xml:space="preserve">ontekstuālā personalizētā reklāma. </w:t>
      </w:r>
      <w:r w:rsidR="00A16CAF">
        <w:rPr>
          <w:rFonts w:ascii="Times New Roman" w:eastAsia="Times New Roman" w:hAnsi="Times New Roman" w:cs="Times New Roman"/>
          <w:bCs/>
          <w:sz w:val="24"/>
          <w:szCs w:val="24"/>
        </w:rPr>
        <w:t xml:space="preserve">Patērētājs </w:t>
      </w:r>
      <w:r w:rsidR="00B95BCC">
        <w:rPr>
          <w:rFonts w:ascii="Times New Roman" w:eastAsia="Times New Roman" w:hAnsi="Times New Roman" w:cs="Times New Roman"/>
          <w:bCs/>
          <w:sz w:val="24"/>
          <w:szCs w:val="24"/>
        </w:rPr>
        <w:t>tiek analizēts pēc uzvedības</w:t>
      </w:r>
      <w:r w:rsidR="00A16CAF">
        <w:rPr>
          <w:rFonts w:ascii="Times New Roman" w:eastAsia="Times New Roman" w:hAnsi="Times New Roman" w:cs="Times New Roman"/>
          <w:bCs/>
          <w:sz w:val="24"/>
          <w:szCs w:val="24"/>
        </w:rPr>
        <w:t xml:space="preserve"> tīmeklī</w:t>
      </w:r>
      <w:r w:rsidR="00B95BCC">
        <w:rPr>
          <w:rFonts w:ascii="Times New Roman" w:eastAsia="Times New Roman" w:hAnsi="Times New Roman" w:cs="Times New Roman"/>
          <w:bCs/>
          <w:sz w:val="24"/>
          <w:szCs w:val="24"/>
        </w:rPr>
        <w:t xml:space="preserve"> (apmeklēt</w:t>
      </w:r>
      <w:r w:rsidR="009E6CF3">
        <w:rPr>
          <w:rFonts w:ascii="Times New Roman" w:eastAsia="Times New Roman" w:hAnsi="Times New Roman" w:cs="Times New Roman"/>
          <w:bCs/>
          <w:sz w:val="24"/>
          <w:szCs w:val="24"/>
        </w:rPr>
        <w:t>aj</w:t>
      </w:r>
      <w:r w:rsidR="00B95BCC">
        <w:rPr>
          <w:rFonts w:ascii="Times New Roman" w:eastAsia="Times New Roman" w:hAnsi="Times New Roman" w:cs="Times New Roman"/>
          <w:bCs/>
          <w:sz w:val="24"/>
          <w:szCs w:val="24"/>
        </w:rPr>
        <w:t>ām lapām, meklēšanas pieprasījumiem u.c.)</w:t>
      </w:r>
      <w:r w:rsidR="004103C5">
        <w:rPr>
          <w:rFonts w:ascii="Times New Roman" w:eastAsia="Times New Roman" w:hAnsi="Times New Roman" w:cs="Times New Roman"/>
          <w:bCs/>
          <w:sz w:val="24"/>
          <w:szCs w:val="24"/>
        </w:rPr>
        <w:t>,</w:t>
      </w:r>
      <w:r w:rsidR="00B95BCC">
        <w:rPr>
          <w:rFonts w:ascii="Times New Roman" w:eastAsia="Times New Roman" w:hAnsi="Times New Roman" w:cs="Times New Roman"/>
          <w:bCs/>
          <w:sz w:val="24"/>
          <w:szCs w:val="24"/>
        </w:rPr>
        <w:t xml:space="preserve"> un viņam tiek piedāvāta perso</w:t>
      </w:r>
      <w:r w:rsidR="005E620B">
        <w:rPr>
          <w:rFonts w:ascii="Times New Roman" w:eastAsia="Times New Roman" w:hAnsi="Times New Roman" w:cs="Times New Roman"/>
          <w:bCs/>
          <w:sz w:val="24"/>
          <w:szCs w:val="24"/>
        </w:rPr>
        <w:t>nalizētā reklāma</w:t>
      </w:r>
      <w:r w:rsidR="00A16CAF">
        <w:rPr>
          <w:rFonts w:ascii="Times New Roman" w:eastAsia="Times New Roman" w:hAnsi="Times New Roman" w:cs="Times New Roman"/>
          <w:bCs/>
          <w:sz w:val="24"/>
          <w:szCs w:val="24"/>
        </w:rPr>
        <w:t>, preces</w:t>
      </w:r>
      <w:r w:rsidR="005E620B">
        <w:rPr>
          <w:rFonts w:ascii="Times New Roman" w:eastAsia="Times New Roman" w:hAnsi="Times New Roman" w:cs="Times New Roman"/>
          <w:bCs/>
          <w:sz w:val="24"/>
          <w:szCs w:val="24"/>
        </w:rPr>
        <w:t xml:space="preserve"> un pakalpojumi;</w:t>
      </w:r>
    </w:p>
    <w:p w14:paraId="2FF71F7A" w14:textId="39F2DB22" w:rsidR="00B95BCC" w:rsidRDefault="007220AB">
      <w:pPr>
        <w:numPr>
          <w:ilvl w:val="0"/>
          <w:numId w:val="13"/>
        </w:numPr>
        <w:spacing w:after="0" w:line="276" w:lineRule="auto"/>
        <w:ind w:left="992" w:hanging="357"/>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preču </w:t>
      </w:r>
      <w:r w:rsidR="0019133F">
        <w:rPr>
          <w:rFonts w:ascii="Times New Roman" w:eastAsia="Times New Roman" w:hAnsi="Times New Roman" w:cs="Times New Roman"/>
          <w:bCs/>
          <w:sz w:val="24"/>
          <w:szCs w:val="24"/>
        </w:rPr>
        <w:t>piegādes maršrutu optimizācija</w:t>
      </w:r>
      <w:r w:rsidR="005E620B">
        <w:rPr>
          <w:rFonts w:ascii="Times New Roman" w:eastAsia="Times New Roman" w:hAnsi="Times New Roman" w:cs="Times New Roman"/>
          <w:bCs/>
          <w:sz w:val="24"/>
          <w:szCs w:val="24"/>
        </w:rPr>
        <w:t>;</w:t>
      </w:r>
    </w:p>
    <w:p w14:paraId="367F470A" w14:textId="71F76DFA" w:rsidR="005E620B" w:rsidRPr="005E620B" w:rsidRDefault="005E620B">
      <w:pPr>
        <w:numPr>
          <w:ilvl w:val="0"/>
          <w:numId w:val="13"/>
        </w:numPr>
        <w:spacing w:after="0" w:line="276" w:lineRule="auto"/>
        <w:ind w:left="992" w:hanging="357"/>
        <w:jc w:val="both"/>
        <w:rPr>
          <w:rFonts w:ascii="Times New Roman" w:hAnsi="Times New Roman" w:cs="Times New Roman"/>
          <w:bCs/>
          <w:sz w:val="24"/>
          <w:szCs w:val="24"/>
        </w:rPr>
      </w:pPr>
      <w:r w:rsidRPr="00E27B04">
        <w:rPr>
          <w:rFonts w:ascii="Times New Roman" w:hAnsi="Times New Roman" w:cs="Times New Roman"/>
          <w:bCs/>
          <w:i/>
          <w:sz w:val="24"/>
          <w:szCs w:val="24"/>
        </w:rPr>
        <w:t xml:space="preserve">IBM </w:t>
      </w:r>
      <w:proofErr w:type="spellStart"/>
      <w:r w:rsidRPr="00E27B04">
        <w:rPr>
          <w:rFonts w:ascii="Times New Roman" w:hAnsi="Times New Roman" w:cs="Times New Roman"/>
          <w:bCs/>
          <w:i/>
          <w:sz w:val="24"/>
          <w:szCs w:val="24"/>
        </w:rPr>
        <w:t>Watson</w:t>
      </w:r>
      <w:proofErr w:type="spellEnd"/>
      <w:r w:rsidRPr="00E27B04">
        <w:rPr>
          <w:rFonts w:ascii="Times New Roman" w:hAnsi="Times New Roman" w:cs="Times New Roman"/>
          <w:bCs/>
          <w:i/>
          <w:sz w:val="24"/>
          <w:szCs w:val="24"/>
        </w:rPr>
        <w:t xml:space="preserve"> </w:t>
      </w:r>
      <w:proofErr w:type="spellStart"/>
      <w:r w:rsidRPr="00E27B04">
        <w:rPr>
          <w:rFonts w:ascii="Times New Roman" w:hAnsi="Times New Roman" w:cs="Times New Roman"/>
          <w:bCs/>
          <w:i/>
          <w:sz w:val="24"/>
          <w:szCs w:val="24"/>
        </w:rPr>
        <w:t>Analytics</w:t>
      </w:r>
      <w:proofErr w:type="spellEnd"/>
      <w:r w:rsidRPr="00B70E4D">
        <w:rPr>
          <w:rFonts w:ascii="Times New Roman" w:hAnsi="Times New Roman" w:cs="Times New Roman"/>
          <w:bCs/>
          <w:sz w:val="24"/>
          <w:szCs w:val="24"/>
        </w:rPr>
        <w:t xml:space="preserve"> rīks nozīmē vēža pacientiem to pašu ārstēšanas plānu, ko 99% ārstu</w:t>
      </w:r>
      <w:r w:rsidR="007220AB">
        <w:rPr>
          <w:rStyle w:val="FootnoteReference"/>
          <w:rFonts w:ascii="Times New Roman" w:hAnsi="Times New Roman" w:cs="Times New Roman"/>
          <w:bCs/>
          <w:sz w:val="24"/>
          <w:szCs w:val="24"/>
        </w:rPr>
        <w:footnoteReference w:id="17"/>
      </w:r>
      <w:r>
        <w:rPr>
          <w:rFonts w:ascii="Times New Roman" w:hAnsi="Times New Roman" w:cs="Times New Roman"/>
          <w:bCs/>
          <w:sz w:val="24"/>
          <w:szCs w:val="24"/>
        </w:rPr>
        <w:t>;</w:t>
      </w:r>
    </w:p>
    <w:p w14:paraId="4BD51B8E" w14:textId="6BCCEBEB" w:rsidR="005E620B" w:rsidRDefault="005E620B">
      <w:pPr>
        <w:numPr>
          <w:ilvl w:val="0"/>
          <w:numId w:val="13"/>
        </w:numPr>
        <w:spacing w:line="276" w:lineRule="auto"/>
        <w:ind w:left="993"/>
        <w:jc w:val="both"/>
        <w:rPr>
          <w:rFonts w:ascii="Times New Roman" w:hAnsi="Times New Roman" w:cs="Times New Roman"/>
          <w:bCs/>
          <w:sz w:val="24"/>
          <w:szCs w:val="24"/>
        </w:rPr>
      </w:pPr>
      <w:r w:rsidRPr="00B70E4D">
        <w:rPr>
          <w:rFonts w:ascii="Times New Roman" w:hAnsi="Times New Roman" w:cs="Times New Roman"/>
          <w:bCs/>
          <w:sz w:val="24"/>
          <w:szCs w:val="24"/>
        </w:rPr>
        <w:lastRenderedPageBreak/>
        <w:t>Adelaidas universitātes</w:t>
      </w:r>
      <w:r w:rsidR="00972E2B">
        <w:rPr>
          <w:rFonts w:ascii="Times New Roman" w:hAnsi="Times New Roman" w:cs="Times New Roman"/>
          <w:bCs/>
          <w:sz w:val="24"/>
          <w:szCs w:val="24"/>
        </w:rPr>
        <w:t xml:space="preserve"> (Austrālija)</w:t>
      </w:r>
      <w:r w:rsidRPr="00B70E4D">
        <w:rPr>
          <w:rFonts w:ascii="Times New Roman" w:hAnsi="Times New Roman" w:cs="Times New Roman"/>
          <w:bCs/>
          <w:sz w:val="24"/>
          <w:szCs w:val="24"/>
        </w:rPr>
        <w:t xml:space="preserve"> zinātnieki izstrādājuši MI, kas pēc izmeklējumu rezultātiem ar 69% precizitāti spēj paredzēt cilvēka nāvi tuvāko piecu gadu laikā</w:t>
      </w:r>
      <w:r w:rsidR="007220AB">
        <w:rPr>
          <w:rStyle w:val="FootnoteReference"/>
          <w:rFonts w:ascii="Times New Roman" w:hAnsi="Times New Roman" w:cs="Times New Roman"/>
          <w:bCs/>
          <w:sz w:val="24"/>
          <w:szCs w:val="24"/>
        </w:rPr>
        <w:footnoteReference w:id="18"/>
      </w:r>
      <w:r w:rsidR="00A06A25">
        <w:rPr>
          <w:rFonts w:ascii="Times New Roman" w:hAnsi="Times New Roman" w:cs="Times New Roman"/>
          <w:bCs/>
          <w:sz w:val="24"/>
          <w:szCs w:val="24"/>
        </w:rPr>
        <w:t>;</w:t>
      </w:r>
    </w:p>
    <w:p w14:paraId="3B3C2F97" w14:textId="2F838557" w:rsidR="007B4C82" w:rsidRPr="007B4C82" w:rsidRDefault="007B4C82" w:rsidP="007B4C82">
      <w:pPr>
        <w:numPr>
          <w:ilvl w:val="0"/>
          <w:numId w:val="13"/>
        </w:numPr>
        <w:spacing w:line="276" w:lineRule="auto"/>
        <w:ind w:left="993"/>
        <w:jc w:val="both"/>
        <w:rPr>
          <w:rFonts w:ascii="Times New Roman" w:hAnsi="Times New Roman" w:cs="Times New Roman"/>
          <w:bCs/>
          <w:sz w:val="24"/>
          <w:szCs w:val="24"/>
        </w:rPr>
      </w:pPr>
      <w:r>
        <w:rPr>
          <w:rFonts w:ascii="Times New Roman" w:hAnsi="Times New Roman" w:cs="Times New Roman"/>
          <w:bCs/>
          <w:sz w:val="24"/>
          <w:szCs w:val="24"/>
        </w:rPr>
        <w:t>Lielu teritoriju vai detalizētu ģeotelpisko datu masīvu un kopu analīze dažādu pētījumu, automatizētu prognožu vai pārvaldes uzdevumu izstrāžu vajadzībām</w:t>
      </w:r>
      <w:r w:rsidR="00A06A25">
        <w:rPr>
          <w:rFonts w:ascii="Times New Roman" w:hAnsi="Times New Roman" w:cs="Times New Roman"/>
          <w:bCs/>
          <w:sz w:val="24"/>
          <w:szCs w:val="24"/>
        </w:rPr>
        <w:t>.</w:t>
      </w:r>
    </w:p>
    <w:p w14:paraId="498EF705" w14:textId="77777777" w:rsidR="00FE2602" w:rsidRPr="00330E0E" w:rsidRDefault="006970C7">
      <w:pPr>
        <w:pStyle w:val="ListParagraph"/>
        <w:numPr>
          <w:ilvl w:val="0"/>
          <w:numId w:val="8"/>
        </w:numPr>
        <w:spacing w:line="276" w:lineRule="auto"/>
        <w:jc w:val="both"/>
        <w:rPr>
          <w:bCs/>
        </w:rPr>
      </w:pPr>
      <w:r w:rsidRPr="00330E0E">
        <w:rPr>
          <w:bCs/>
        </w:rPr>
        <w:t>Attēlu analīze</w:t>
      </w:r>
      <w:r w:rsidR="005E620B">
        <w:rPr>
          <w:bCs/>
        </w:rPr>
        <w:t>:</w:t>
      </w:r>
      <w:r w:rsidRPr="00330E0E">
        <w:rPr>
          <w:bCs/>
        </w:rPr>
        <w:t xml:space="preserve"> </w:t>
      </w:r>
    </w:p>
    <w:p w14:paraId="0CA74BE4" w14:textId="6317AA1D" w:rsidR="00FE2602" w:rsidRPr="005E620B" w:rsidRDefault="00124ECE">
      <w:pPr>
        <w:pStyle w:val="ListParagraph"/>
        <w:numPr>
          <w:ilvl w:val="1"/>
          <w:numId w:val="14"/>
        </w:numPr>
        <w:spacing w:line="276" w:lineRule="auto"/>
        <w:ind w:left="993"/>
        <w:jc w:val="both"/>
        <w:rPr>
          <w:bCs/>
        </w:rPr>
      </w:pPr>
      <w:r w:rsidRPr="005E620B">
        <w:rPr>
          <w:bCs/>
        </w:rPr>
        <w:t>Bostonas</w:t>
      </w:r>
      <w:r w:rsidR="00972E2B">
        <w:rPr>
          <w:bCs/>
        </w:rPr>
        <w:t xml:space="preserve"> (ASV)</w:t>
      </w:r>
      <w:r w:rsidRPr="005E620B">
        <w:rPr>
          <w:bCs/>
        </w:rPr>
        <w:t xml:space="preserve"> 2013. gada teroraktu izmeklēšanā tika iesaistīts MI, lai analizētu visus tuvumā tapušos videomateriālus</w:t>
      </w:r>
      <w:r w:rsidR="007220AB">
        <w:rPr>
          <w:rStyle w:val="FootnoteReference"/>
          <w:bCs/>
        </w:rPr>
        <w:footnoteReference w:id="19"/>
      </w:r>
      <w:r w:rsidR="005E620B">
        <w:rPr>
          <w:bCs/>
        </w:rPr>
        <w:t>;</w:t>
      </w:r>
      <w:r w:rsidR="007F2235" w:rsidRPr="005E620B">
        <w:rPr>
          <w:bCs/>
        </w:rPr>
        <w:t xml:space="preserve"> </w:t>
      </w:r>
    </w:p>
    <w:p w14:paraId="091731D7" w14:textId="77777777" w:rsidR="007F2235" w:rsidRDefault="007F2235">
      <w:pPr>
        <w:pStyle w:val="ListParagraph"/>
        <w:numPr>
          <w:ilvl w:val="1"/>
          <w:numId w:val="14"/>
        </w:numPr>
        <w:spacing w:line="276" w:lineRule="auto"/>
        <w:ind w:left="993"/>
        <w:jc w:val="both"/>
        <w:rPr>
          <w:bCs/>
        </w:rPr>
      </w:pPr>
      <w:r w:rsidRPr="005E620B">
        <w:rPr>
          <w:bCs/>
        </w:rPr>
        <w:t>Ķīnas policija izmanto papildinātās realitātes brilles, lai atpazītu meklēšanā esošās personas</w:t>
      </w:r>
      <w:r w:rsidR="005E620B">
        <w:rPr>
          <w:rStyle w:val="FootnoteReference"/>
          <w:bCs/>
        </w:rPr>
        <w:footnoteReference w:id="20"/>
      </w:r>
      <w:r w:rsidR="005E620B">
        <w:rPr>
          <w:bCs/>
        </w:rPr>
        <w:t>;</w:t>
      </w:r>
    </w:p>
    <w:p w14:paraId="59DFA792" w14:textId="42F76811" w:rsidR="005E620B" w:rsidRDefault="005E620B">
      <w:pPr>
        <w:pStyle w:val="ListParagraph"/>
        <w:numPr>
          <w:ilvl w:val="1"/>
          <w:numId w:val="14"/>
        </w:numPr>
        <w:spacing w:line="276" w:lineRule="auto"/>
        <w:ind w:left="993"/>
        <w:jc w:val="both"/>
        <w:rPr>
          <w:bCs/>
        </w:rPr>
      </w:pPr>
      <w:proofErr w:type="spellStart"/>
      <w:r w:rsidRPr="005E620B">
        <w:rPr>
          <w:bCs/>
        </w:rPr>
        <w:t>Morfildas</w:t>
      </w:r>
      <w:proofErr w:type="spellEnd"/>
      <w:r w:rsidR="008C03D5">
        <w:rPr>
          <w:bCs/>
        </w:rPr>
        <w:t xml:space="preserve"> </w:t>
      </w:r>
      <w:r w:rsidRPr="005E620B">
        <w:rPr>
          <w:bCs/>
        </w:rPr>
        <w:t>(Lielbritānija</w:t>
      </w:r>
      <w:r w:rsidR="00E27B04">
        <w:rPr>
          <w:bCs/>
        </w:rPr>
        <w:t>, Londona</w:t>
      </w:r>
      <w:r w:rsidRPr="005E620B">
        <w:rPr>
          <w:bCs/>
        </w:rPr>
        <w:t>) acu klīnika izmanto MI, lai diagnosticētu acu saslimšanas</w:t>
      </w:r>
      <w:r w:rsidR="007220AB">
        <w:rPr>
          <w:rStyle w:val="FootnoteReference"/>
          <w:bCs/>
        </w:rPr>
        <w:footnoteReference w:id="21"/>
      </w:r>
      <w:r w:rsidR="00024D1D">
        <w:rPr>
          <w:bCs/>
        </w:rPr>
        <w:t>;</w:t>
      </w:r>
    </w:p>
    <w:p w14:paraId="008B22D9" w14:textId="403264DE" w:rsidR="00676530" w:rsidRPr="005E620B" w:rsidRDefault="00676530">
      <w:pPr>
        <w:pStyle w:val="ListParagraph"/>
        <w:numPr>
          <w:ilvl w:val="1"/>
          <w:numId w:val="14"/>
        </w:numPr>
        <w:spacing w:line="276" w:lineRule="auto"/>
        <w:ind w:left="993"/>
        <w:jc w:val="both"/>
        <w:rPr>
          <w:bCs/>
        </w:rPr>
      </w:pPr>
      <w:r>
        <w:rPr>
          <w:bCs/>
        </w:rPr>
        <w:t xml:space="preserve">Igaunijas lauksaimniecības subsīdijas administrējošā iestāde pieņem daudzus lēmumus </w:t>
      </w:r>
      <w:r w:rsidR="009E6CF3">
        <w:rPr>
          <w:bCs/>
        </w:rPr>
        <w:t xml:space="preserve">balstoties uz informāciju, kas iegūta </w:t>
      </w:r>
      <w:r>
        <w:rPr>
          <w:bCs/>
        </w:rPr>
        <w:t xml:space="preserve">no </w:t>
      </w:r>
      <w:proofErr w:type="spellStart"/>
      <w:r>
        <w:rPr>
          <w:bCs/>
        </w:rPr>
        <w:t>satelītattēliem</w:t>
      </w:r>
      <w:proofErr w:type="spellEnd"/>
      <w:r>
        <w:rPr>
          <w:bCs/>
        </w:rPr>
        <w:t xml:space="preserve">. 2018. gadā </w:t>
      </w:r>
      <w:r w:rsidR="009E6CF3">
        <w:rPr>
          <w:bCs/>
        </w:rPr>
        <w:t>minētais risinājums</w:t>
      </w:r>
      <w:r>
        <w:rPr>
          <w:bCs/>
        </w:rPr>
        <w:t xml:space="preserve"> ļāva ietaupīt </w:t>
      </w:r>
      <w:r w:rsidR="00D524DA">
        <w:rPr>
          <w:bCs/>
        </w:rPr>
        <w:t xml:space="preserve">665 tūkstošus </w:t>
      </w:r>
      <w:proofErr w:type="spellStart"/>
      <w:r w:rsidR="00BD6E27" w:rsidRPr="007220AB">
        <w:rPr>
          <w:bCs/>
          <w:i/>
        </w:rPr>
        <w:t>euro</w:t>
      </w:r>
      <w:proofErr w:type="spellEnd"/>
      <w:r w:rsidR="007220AB">
        <w:rPr>
          <w:rStyle w:val="FootnoteReference"/>
          <w:bCs/>
        </w:rPr>
        <w:footnoteReference w:id="22"/>
      </w:r>
      <w:r w:rsidR="00D524DA">
        <w:rPr>
          <w:bCs/>
        </w:rPr>
        <w:t>.</w:t>
      </w:r>
    </w:p>
    <w:p w14:paraId="742C7B28" w14:textId="77777777" w:rsidR="007F2235" w:rsidRPr="005E620B" w:rsidRDefault="005E620B">
      <w:pPr>
        <w:pStyle w:val="ListParagraph"/>
        <w:numPr>
          <w:ilvl w:val="0"/>
          <w:numId w:val="8"/>
        </w:numPr>
        <w:spacing w:after="100" w:line="276" w:lineRule="auto"/>
        <w:ind w:hanging="357"/>
        <w:jc w:val="both"/>
        <w:rPr>
          <w:bCs/>
        </w:rPr>
      </w:pPr>
      <w:r w:rsidRPr="005E620B">
        <w:rPr>
          <w:bCs/>
        </w:rPr>
        <w:t>Mašīnmācīšanās un robotika:</w:t>
      </w:r>
    </w:p>
    <w:p w14:paraId="697D95AE" w14:textId="516584AB" w:rsidR="00FE2602" w:rsidRDefault="007B4C82">
      <w:pPr>
        <w:pStyle w:val="ListParagraph"/>
        <w:numPr>
          <w:ilvl w:val="0"/>
          <w:numId w:val="15"/>
        </w:numPr>
        <w:tabs>
          <w:tab w:val="left" w:pos="2640"/>
        </w:tabs>
        <w:spacing w:after="100" w:line="276" w:lineRule="auto"/>
        <w:ind w:hanging="357"/>
        <w:jc w:val="both"/>
        <w:rPr>
          <w:bCs/>
        </w:rPr>
      </w:pPr>
      <w:r>
        <w:rPr>
          <w:bCs/>
        </w:rPr>
        <w:t>automatizētie auto un lidaparāti</w:t>
      </w:r>
      <w:r w:rsidR="005E620B">
        <w:rPr>
          <w:bCs/>
        </w:rPr>
        <w:t>;</w:t>
      </w:r>
    </w:p>
    <w:p w14:paraId="11E420A3" w14:textId="15E892D6" w:rsidR="007F2235" w:rsidRPr="005E620B" w:rsidRDefault="002D5F4C">
      <w:pPr>
        <w:pStyle w:val="ListParagraph"/>
        <w:numPr>
          <w:ilvl w:val="0"/>
          <w:numId w:val="15"/>
        </w:numPr>
        <w:tabs>
          <w:tab w:val="left" w:pos="2640"/>
        </w:tabs>
        <w:spacing w:after="100" w:line="276" w:lineRule="auto"/>
        <w:ind w:hanging="357"/>
        <w:jc w:val="both"/>
        <w:rPr>
          <w:bCs/>
        </w:rPr>
      </w:pPr>
      <w:r>
        <w:rPr>
          <w:bCs/>
        </w:rPr>
        <w:t xml:space="preserve">noliktavu </w:t>
      </w:r>
      <w:r w:rsidR="005E620B">
        <w:rPr>
          <w:bCs/>
        </w:rPr>
        <w:t>roboti.</w:t>
      </w:r>
    </w:p>
    <w:p w14:paraId="77C4BA52" w14:textId="3E9F754E" w:rsidR="007F2235" w:rsidRPr="00330E0E" w:rsidRDefault="005830B7">
      <w:pPr>
        <w:spacing w:after="0" w:line="276" w:lineRule="auto"/>
        <w:ind w:firstLine="360"/>
        <w:rPr>
          <w:rFonts w:ascii="Times New Roman" w:hAnsi="Times New Roman" w:cs="Times New Roman"/>
          <w:bCs/>
          <w:sz w:val="24"/>
          <w:szCs w:val="24"/>
        </w:rPr>
      </w:pPr>
      <w:r w:rsidRPr="00330E0E">
        <w:rPr>
          <w:rFonts w:ascii="Times New Roman" w:hAnsi="Times New Roman" w:cs="Times New Roman"/>
          <w:bCs/>
          <w:sz w:val="24"/>
          <w:szCs w:val="24"/>
        </w:rPr>
        <w:t xml:space="preserve">Sasniegumi privātajā sektorā, ko izdevās </w:t>
      </w:r>
      <w:r w:rsidR="00225B12">
        <w:rPr>
          <w:rFonts w:ascii="Times New Roman" w:hAnsi="Times New Roman" w:cs="Times New Roman"/>
          <w:bCs/>
          <w:sz w:val="24"/>
          <w:szCs w:val="24"/>
        </w:rPr>
        <w:t>panākt</w:t>
      </w:r>
      <w:r w:rsidRPr="00330E0E">
        <w:rPr>
          <w:rFonts w:ascii="Times New Roman" w:hAnsi="Times New Roman" w:cs="Times New Roman"/>
          <w:bCs/>
          <w:sz w:val="24"/>
          <w:szCs w:val="24"/>
        </w:rPr>
        <w:t xml:space="preserve">, izmantojot </w:t>
      </w:r>
      <w:r w:rsidR="0019133F">
        <w:rPr>
          <w:rFonts w:ascii="Times New Roman" w:hAnsi="Times New Roman" w:cs="Times New Roman"/>
          <w:bCs/>
          <w:sz w:val="24"/>
          <w:szCs w:val="24"/>
        </w:rPr>
        <w:t>MI</w:t>
      </w:r>
      <w:r w:rsidRPr="00330E0E">
        <w:rPr>
          <w:rFonts w:ascii="Times New Roman" w:hAnsi="Times New Roman" w:cs="Times New Roman"/>
          <w:bCs/>
          <w:sz w:val="24"/>
          <w:szCs w:val="24"/>
        </w:rPr>
        <w:t xml:space="preserve"> risinājumus</w:t>
      </w:r>
      <w:r w:rsidR="006970C7" w:rsidRPr="00330E0E">
        <w:rPr>
          <w:rStyle w:val="FootnoteReference"/>
          <w:rFonts w:ascii="Times New Roman" w:hAnsi="Times New Roman" w:cs="Times New Roman"/>
          <w:bCs/>
          <w:sz w:val="24"/>
          <w:szCs w:val="24"/>
          <w:u w:val="single"/>
        </w:rPr>
        <w:footnoteReference w:id="23"/>
      </w:r>
      <w:r w:rsidRPr="00330E0E">
        <w:rPr>
          <w:rFonts w:ascii="Times New Roman" w:hAnsi="Times New Roman" w:cs="Times New Roman"/>
          <w:bCs/>
          <w:sz w:val="24"/>
          <w:szCs w:val="24"/>
        </w:rPr>
        <w:t>:</w:t>
      </w:r>
    </w:p>
    <w:p w14:paraId="3D405C37" w14:textId="1655D152" w:rsidR="007F2235" w:rsidRDefault="002D5F4C" w:rsidP="00024D1D">
      <w:pPr>
        <w:pStyle w:val="ListParagraph"/>
        <w:numPr>
          <w:ilvl w:val="0"/>
          <w:numId w:val="9"/>
        </w:numPr>
        <w:spacing w:line="276" w:lineRule="auto"/>
        <w:ind w:left="993" w:hanging="425"/>
        <w:jc w:val="both"/>
        <w:rPr>
          <w:bCs/>
        </w:rPr>
      </w:pPr>
      <w:r>
        <w:rPr>
          <w:bCs/>
        </w:rPr>
        <w:t>p</w:t>
      </w:r>
      <w:r w:rsidRPr="00330E0E">
        <w:rPr>
          <w:bCs/>
        </w:rPr>
        <w:t xml:space="preserve">ar </w:t>
      </w:r>
      <w:r w:rsidR="007F2235" w:rsidRPr="00330E0E">
        <w:rPr>
          <w:bCs/>
        </w:rPr>
        <w:t xml:space="preserve">30% samazināt </w:t>
      </w:r>
      <w:r w:rsidR="0002295A">
        <w:rPr>
          <w:bCs/>
        </w:rPr>
        <w:t>preču piegādes termiņu un par 20% samazināt noliktavu noslodzi</w:t>
      </w:r>
      <w:r w:rsidR="007F2235" w:rsidRPr="00330E0E">
        <w:rPr>
          <w:bCs/>
        </w:rPr>
        <w:t>, ja izmanto MI vadītos autonomos robotus noliktavās</w:t>
      </w:r>
      <w:r w:rsidR="006970C7" w:rsidRPr="00330E0E">
        <w:rPr>
          <w:bCs/>
        </w:rPr>
        <w:t>;</w:t>
      </w:r>
    </w:p>
    <w:p w14:paraId="223C75BB" w14:textId="49698E34" w:rsidR="007B4C82" w:rsidRPr="007B4C82" w:rsidRDefault="007B4C82" w:rsidP="007B4C82">
      <w:pPr>
        <w:pStyle w:val="ListParagraph"/>
        <w:numPr>
          <w:ilvl w:val="0"/>
          <w:numId w:val="9"/>
        </w:numPr>
        <w:spacing w:line="276" w:lineRule="auto"/>
        <w:ind w:left="993" w:hanging="425"/>
        <w:jc w:val="both"/>
        <w:rPr>
          <w:bCs/>
        </w:rPr>
      </w:pPr>
      <w:r>
        <w:rPr>
          <w:bCs/>
        </w:rPr>
        <w:t>transporta loģistikas organizācijas izmaksas samazinās par 20-30%, lietojot transporta MI plānošanas un vadības moduļus savietojumā ar augstas izšķirtspējas un aktualitātes ģeotelpisko datu informāciju;</w:t>
      </w:r>
    </w:p>
    <w:p w14:paraId="52FBBDBA" w14:textId="754BE564" w:rsidR="007F2235" w:rsidRPr="00330E0E" w:rsidRDefault="002D5F4C" w:rsidP="00024D1D">
      <w:pPr>
        <w:pStyle w:val="ListParagraph"/>
        <w:numPr>
          <w:ilvl w:val="0"/>
          <w:numId w:val="9"/>
        </w:numPr>
        <w:spacing w:line="276" w:lineRule="auto"/>
        <w:ind w:left="993" w:hanging="425"/>
        <w:jc w:val="both"/>
        <w:rPr>
          <w:bCs/>
        </w:rPr>
      </w:pPr>
      <w:r>
        <w:rPr>
          <w:bCs/>
        </w:rPr>
        <w:t>p</w:t>
      </w:r>
      <w:r w:rsidRPr="00330E0E">
        <w:rPr>
          <w:bCs/>
        </w:rPr>
        <w:t xml:space="preserve">ar </w:t>
      </w:r>
      <w:r w:rsidR="007F2235" w:rsidRPr="00330E0E">
        <w:rPr>
          <w:bCs/>
        </w:rPr>
        <w:t>10-20% palielināt iekārtu produktivitāti, ja izmanto MI kļūmju prognozēšanai</w:t>
      </w:r>
      <w:r w:rsidR="006970C7" w:rsidRPr="00330E0E">
        <w:rPr>
          <w:bCs/>
        </w:rPr>
        <w:t>;</w:t>
      </w:r>
    </w:p>
    <w:p w14:paraId="723C735E" w14:textId="7BAC2CC7" w:rsidR="00524B5F" w:rsidRPr="00676530" w:rsidRDefault="002D5F4C" w:rsidP="00024D1D">
      <w:pPr>
        <w:pStyle w:val="ListParagraph"/>
        <w:numPr>
          <w:ilvl w:val="0"/>
          <w:numId w:val="9"/>
        </w:numPr>
        <w:spacing w:line="276" w:lineRule="auto"/>
        <w:ind w:left="993" w:hanging="425"/>
        <w:jc w:val="both"/>
        <w:rPr>
          <w:bCs/>
        </w:rPr>
      </w:pPr>
      <w:r>
        <w:rPr>
          <w:bCs/>
        </w:rPr>
        <w:lastRenderedPageBreak/>
        <w:t>p</w:t>
      </w:r>
      <w:r w:rsidRPr="0002295A">
        <w:rPr>
          <w:bCs/>
        </w:rPr>
        <w:t xml:space="preserve">ar </w:t>
      </w:r>
      <w:r w:rsidR="007F2235" w:rsidRPr="0002295A">
        <w:rPr>
          <w:bCs/>
        </w:rPr>
        <w:t>30-50% palielināt medmāsu produktivitāti, ja izmanto MI asistentu</w:t>
      </w:r>
      <w:r w:rsidR="0002295A">
        <w:rPr>
          <w:bCs/>
        </w:rPr>
        <w:t>.</w:t>
      </w:r>
    </w:p>
    <w:p w14:paraId="57F410C6" w14:textId="05CAD314" w:rsidR="00263DBD" w:rsidRDefault="00263DBD">
      <w:pPr>
        <w:spacing w:before="100" w:line="276" w:lineRule="auto"/>
        <w:ind w:firstLine="720"/>
        <w:jc w:val="both"/>
        <w:rPr>
          <w:rFonts w:ascii="Times New Roman" w:hAnsi="Times New Roman" w:cs="Times New Roman"/>
          <w:bCs/>
          <w:sz w:val="24"/>
          <w:szCs w:val="24"/>
        </w:rPr>
      </w:pPr>
      <w:r w:rsidRPr="0019133F">
        <w:rPr>
          <w:rFonts w:ascii="Times New Roman" w:hAnsi="Times New Roman" w:cs="Times New Roman"/>
          <w:bCs/>
          <w:sz w:val="24"/>
          <w:szCs w:val="24"/>
        </w:rPr>
        <w:t xml:space="preserve">Daudzās </w:t>
      </w:r>
      <w:r w:rsidR="0019133F">
        <w:rPr>
          <w:rFonts w:ascii="Times New Roman" w:hAnsi="Times New Roman" w:cs="Times New Roman"/>
          <w:bCs/>
          <w:sz w:val="24"/>
          <w:szCs w:val="24"/>
        </w:rPr>
        <w:t>aktivitātēs</w:t>
      </w:r>
      <w:r w:rsidRPr="0019133F">
        <w:rPr>
          <w:rFonts w:ascii="Times New Roman" w:hAnsi="Times New Roman" w:cs="Times New Roman"/>
          <w:bCs/>
          <w:sz w:val="24"/>
          <w:szCs w:val="24"/>
        </w:rPr>
        <w:t xml:space="preserve"> </w:t>
      </w:r>
      <w:r w:rsidR="00EA3D0E">
        <w:rPr>
          <w:rFonts w:ascii="Times New Roman" w:hAnsi="Times New Roman" w:cs="Times New Roman"/>
          <w:bCs/>
          <w:sz w:val="24"/>
          <w:szCs w:val="24"/>
        </w:rPr>
        <w:t xml:space="preserve">MI </w:t>
      </w:r>
      <w:r w:rsidRPr="0019133F">
        <w:rPr>
          <w:rFonts w:ascii="Times New Roman" w:hAnsi="Times New Roman" w:cs="Times New Roman"/>
          <w:bCs/>
          <w:sz w:val="24"/>
          <w:szCs w:val="24"/>
        </w:rPr>
        <w:t xml:space="preserve">tehnoloģijas strauji tuvojas vai </w:t>
      </w:r>
      <w:r w:rsidR="0019133F">
        <w:rPr>
          <w:rFonts w:ascii="Times New Roman" w:hAnsi="Times New Roman" w:cs="Times New Roman"/>
          <w:bCs/>
          <w:sz w:val="24"/>
          <w:szCs w:val="24"/>
        </w:rPr>
        <w:t xml:space="preserve">jau </w:t>
      </w:r>
      <w:r w:rsidRPr="0019133F">
        <w:rPr>
          <w:rFonts w:ascii="Times New Roman" w:hAnsi="Times New Roman" w:cs="Times New Roman"/>
          <w:bCs/>
          <w:sz w:val="24"/>
          <w:szCs w:val="24"/>
        </w:rPr>
        <w:t>p</w:t>
      </w:r>
      <w:r w:rsidR="0019133F">
        <w:rPr>
          <w:rFonts w:ascii="Times New Roman" w:hAnsi="Times New Roman" w:cs="Times New Roman"/>
          <w:bCs/>
          <w:sz w:val="24"/>
          <w:szCs w:val="24"/>
        </w:rPr>
        <w:t xml:space="preserve">ārspēj cilvēka </w:t>
      </w:r>
      <w:r w:rsidR="00EA3D0E">
        <w:rPr>
          <w:rFonts w:ascii="Times New Roman" w:hAnsi="Times New Roman" w:cs="Times New Roman"/>
          <w:bCs/>
          <w:sz w:val="24"/>
          <w:szCs w:val="24"/>
        </w:rPr>
        <w:t xml:space="preserve">spēju </w:t>
      </w:r>
      <w:r w:rsidR="0019133F">
        <w:rPr>
          <w:rFonts w:ascii="Times New Roman" w:hAnsi="Times New Roman" w:cs="Times New Roman"/>
          <w:bCs/>
          <w:sz w:val="24"/>
          <w:szCs w:val="24"/>
        </w:rPr>
        <w:t>līmeni.</w:t>
      </w:r>
    </w:p>
    <w:p w14:paraId="6C54EF8C" w14:textId="44AF0A4F" w:rsidR="009E6CF3" w:rsidRPr="0019133F" w:rsidRDefault="00676530">
      <w:pPr>
        <w:spacing w:before="100" w:line="276" w:lineRule="auto"/>
        <w:ind w:firstLine="720"/>
        <w:jc w:val="both"/>
        <w:rPr>
          <w:rFonts w:ascii="Times New Roman" w:hAnsi="Times New Roman" w:cs="Times New Roman"/>
          <w:bCs/>
          <w:sz w:val="24"/>
          <w:szCs w:val="24"/>
        </w:rPr>
      </w:pPr>
      <w:r>
        <w:rPr>
          <w:rFonts w:ascii="Times New Roman" w:hAnsi="Times New Roman" w:cs="Times New Roman"/>
          <w:bCs/>
          <w:sz w:val="24"/>
          <w:szCs w:val="24"/>
        </w:rPr>
        <w:t>Igaunija plāno ieviest automatizēto strīdu izšķiršanu civillietās</w:t>
      </w:r>
      <w:r w:rsidR="009E6CF3">
        <w:rPr>
          <w:rFonts w:ascii="Times New Roman" w:hAnsi="Times New Roman" w:cs="Times New Roman"/>
          <w:bCs/>
          <w:sz w:val="24"/>
          <w:szCs w:val="24"/>
        </w:rPr>
        <w:t>, kurās</w:t>
      </w:r>
      <w:r>
        <w:rPr>
          <w:rFonts w:ascii="Times New Roman" w:hAnsi="Times New Roman" w:cs="Times New Roman"/>
          <w:bCs/>
          <w:sz w:val="24"/>
          <w:szCs w:val="24"/>
        </w:rPr>
        <w:t xml:space="preserve"> prasību summ</w:t>
      </w:r>
      <w:r w:rsidR="009E6CF3">
        <w:rPr>
          <w:rFonts w:ascii="Times New Roman" w:hAnsi="Times New Roman" w:cs="Times New Roman"/>
          <w:bCs/>
          <w:sz w:val="24"/>
          <w:szCs w:val="24"/>
        </w:rPr>
        <w:t>a</w:t>
      </w:r>
      <w:r>
        <w:rPr>
          <w:rFonts w:ascii="Times New Roman" w:hAnsi="Times New Roman" w:cs="Times New Roman"/>
          <w:bCs/>
          <w:sz w:val="24"/>
          <w:szCs w:val="24"/>
        </w:rPr>
        <w:t xml:space="preserve"> </w:t>
      </w:r>
      <w:r w:rsidR="009E6CF3">
        <w:rPr>
          <w:rFonts w:ascii="Times New Roman" w:hAnsi="Times New Roman" w:cs="Times New Roman"/>
          <w:bCs/>
          <w:sz w:val="24"/>
          <w:szCs w:val="24"/>
        </w:rPr>
        <w:t>nepārsniedz</w:t>
      </w:r>
      <w:r>
        <w:rPr>
          <w:rFonts w:ascii="Times New Roman" w:hAnsi="Times New Roman" w:cs="Times New Roman"/>
          <w:bCs/>
          <w:sz w:val="24"/>
          <w:szCs w:val="24"/>
        </w:rPr>
        <w:t xml:space="preserve"> 7 tūkst. </w:t>
      </w:r>
      <w:r w:rsidR="00BD6E27" w:rsidRPr="007220AB">
        <w:rPr>
          <w:rFonts w:ascii="Times New Roman" w:hAnsi="Times New Roman" w:cs="Times New Roman"/>
          <w:bCs/>
          <w:i/>
          <w:sz w:val="24"/>
          <w:szCs w:val="24"/>
        </w:rPr>
        <w:t>euro</w:t>
      </w:r>
      <w:r w:rsidR="003A606E" w:rsidRPr="00676530">
        <w:rPr>
          <w:rStyle w:val="FootnoteReference"/>
          <w:rFonts w:ascii="Times New Roman" w:hAnsi="Times New Roman" w:cs="Times New Roman"/>
          <w:bCs/>
          <w:sz w:val="20"/>
          <w:szCs w:val="20"/>
        </w:rPr>
        <w:t>1</w:t>
      </w:r>
      <w:r w:rsidR="003A606E" w:rsidRPr="00676530">
        <w:rPr>
          <w:rFonts w:ascii="Times New Roman" w:hAnsi="Times New Roman" w:cs="Times New Roman"/>
          <w:sz w:val="20"/>
          <w:szCs w:val="20"/>
          <w:vertAlign w:val="superscript"/>
        </w:rPr>
        <w:t>4</w:t>
      </w:r>
      <w:r>
        <w:rPr>
          <w:rFonts w:ascii="Times New Roman" w:hAnsi="Times New Roman" w:cs="Times New Roman"/>
          <w:bCs/>
          <w:sz w:val="24"/>
          <w:szCs w:val="24"/>
        </w:rPr>
        <w:t>.</w:t>
      </w:r>
      <w:r w:rsidR="009E6CF3">
        <w:rPr>
          <w:rFonts w:ascii="Times New Roman" w:hAnsi="Times New Roman" w:cs="Times New Roman"/>
          <w:sz w:val="20"/>
          <w:szCs w:val="20"/>
          <w:vertAlign w:val="superscript"/>
        </w:rPr>
        <w:t xml:space="preserve"> </w:t>
      </w:r>
      <w:r w:rsidR="009E6CF3" w:rsidRPr="009E6CF3">
        <w:rPr>
          <w:rFonts w:ascii="Times New Roman" w:hAnsi="Times New Roman" w:cs="Times New Roman"/>
          <w:bCs/>
          <w:sz w:val="24"/>
          <w:szCs w:val="24"/>
        </w:rPr>
        <w:t>Igaunijā publisko pakalpojumu sniedzējiem ir pieejams atsevišķs finansējums, lai pilotprojektu formā izmēģinātu jaunus elektroniskos risinājumus p</w:t>
      </w:r>
      <w:r w:rsidR="001D6AEF">
        <w:rPr>
          <w:rFonts w:ascii="Times New Roman" w:hAnsi="Times New Roman" w:cs="Times New Roman"/>
          <w:bCs/>
          <w:sz w:val="24"/>
          <w:szCs w:val="24"/>
        </w:rPr>
        <w:t xml:space="preserve">ublisko pakalpojumu sniegšanā. </w:t>
      </w:r>
    </w:p>
    <w:p w14:paraId="6C28D856" w14:textId="390D80B2" w:rsidR="00676530" w:rsidRDefault="000A62C9">
      <w:pPr>
        <w:spacing w:before="100" w:line="276" w:lineRule="auto"/>
        <w:ind w:firstLine="720"/>
        <w:jc w:val="both"/>
        <w:rPr>
          <w:rFonts w:ascii="Times New Roman" w:hAnsi="Times New Roman" w:cs="Times New Roman"/>
          <w:bCs/>
          <w:sz w:val="24"/>
          <w:szCs w:val="24"/>
        </w:rPr>
      </w:pPr>
      <w:r>
        <w:rPr>
          <w:rFonts w:ascii="Times New Roman" w:hAnsi="Times New Roman" w:cs="Times New Roman"/>
          <w:bCs/>
          <w:sz w:val="24"/>
          <w:szCs w:val="24"/>
        </w:rPr>
        <w:t>Pielietojumu apkopojums tabulas veidā pieejams</w:t>
      </w:r>
      <w:r w:rsidR="00EA3D0E">
        <w:rPr>
          <w:rFonts w:ascii="Times New Roman" w:hAnsi="Times New Roman" w:cs="Times New Roman"/>
          <w:bCs/>
          <w:sz w:val="24"/>
          <w:szCs w:val="24"/>
        </w:rPr>
        <w:t xml:space="preserve"> šī informatīvā ziņojuma</w:t>
      </w:r>
      <w:r w:rsidR="00CC5F8A">
        <w:rPr>
          <w:rFonts w:ascii="Times New Roman" w:hAnsi="Times New Roman" w:cs="Times New Roman"/>
          <w:bCs/>
          <w:sz w:val="24"/>
          <w:szCs w:val="24"/>
        </w:rPr>
        <w:br/>
        <w:t xml:space="preserve">1. </w:t>
      </w:r>
      <w:r>
        <w:rPr>
          <w:rFonts w:ascii="Times New Roman" w:hAnsi="Times New Roman" w:cs="Times New Roman"/>
          <w:bCs/>
          <w:sz w:val="24"/>
          <w:szCs w:val="24"/>
        </w:rPr>
        <w:t>pielikumā.</w:t>
      </w:r>
    </w:p>
    <w:p w14:paraId="709FCDC4" w14:textId="77777777" w:rsidR="002D5F4C" w:rsidRDefault="002D5F4C">
      <w:pPr>
        <w:spacing w:before="100" w:line="276" w:lineRule="auto"/>
        <w:ind w:firstLine="720"/>
        <w:jc w:val="both"/>
        <w:rPr>
          <w:rFonts w:ascii="Times New Roman" w:hAnsi="Times New Roman" w:cs="Times New Roman"/>
          <w:bCs/>
          <w:sz w:val="24"/>
          <w:szCs w:val="24"/>
        </w:rPr>
      </w:pPr>
    </w:p>
    <w:p w14:paraId="6075D6E1" w14:textId="7EB5E4C8" w:rsidR="005C5E98" w:rsidRDefault="005C5E98" w:rsidP="00224082">
      <w:pPr>
        <w:pStyle w:val="Heading1"/>
      </w:pPr>
      <w:bookmarkStart w:id="4" w:name="_Toc11141535"/>
      <w:r w:rsidRPr="005C5E98">
        <w:t>Latvijas pieredze</w:t>
      </w:r>
      <w:r>
        <w:t xml:space="preserve"> un perspektīvas</w:t>
      </w:r>
      <w:bookmarkEnd w:id="4"/>
    </w:p>
    <w:p w14:paraId="25F49BD7" w14:textId="560F0694" w:rsidR="00AC72D3" w:rsidRPr="00AC72D3" w:rsidRDefault="00DD760B">
      <w:pPr>
        <w:spacing w:after="0" w:line="276" w:lineRule="auto"/>
        <w:ind w:firstLine="720"/>
        <w:contextualSpacing/>
        <w:jc w:val="both"/>
        <w:rPr>
          <w:rFonts w:ascii="Times New Roman" w:hAnsi="Times New Roman" w:cs="Times New Roman"/>
          <w:sz w:val="24"/>
          <w:szCs w:val="24"/>
        </w:rPr>
      </w:pPr>
      <w:r w:rsidRPr="00DA61EA">
        <w:rPr>
          <w:rFonts w:ascii="Times New Roman" w:hAnsi="Times New Roman" w:cs="Times New Roman"/>
          <w:sz w:val="24"/>
          <w:szCs w:val="24"/>
        </w:rPr>
        <w:t>Starptautiskajā Digitālās ekonomikas un sabiedrības indeksā (</w:t>
      </w:r>
      <w:proofErr w:type="spellStart"/>
      <w:r w:rsidR="009D66B7" w:rsidRPr="009D66B7">
        <w:rPr>
          <w:rFonts w:ascii="Times New Roman" w:hAnsi="Times New Roman" w:cs="Times New Roman"/>
          <w:i/>
          <w:sz w:val="24"/>
          <w:szCs w:val="24"/>
        </w:rPr>
        <w:t>The</w:t>
      </w:r>
      <w:proofErr w:type="spellEnd"/>
      <w:r w:rsidR="009D66B7" w:rsidRPr="009D66B7">
        <w:rPr>
          <w:rFonts w:ascii="Times New Roman" w:hAnsi="Times New Roman" w:cs="Times New Roman"/>
          <w:i/>
          <w:sz w:val="24"/>
          <w:szCs w:val="24"/>
        </w:rPr>
        <w:t xml:space="preserve"> </w:t>
      </w:r>
      <w:proofErr w:type="spellStart"/>
      <w:r w:rsidR="009D66B7" w:rsidRPr="009D66B7">
        <w:rPr>
          <w:rFonts w:ascii="Times New Roman" w:hAnsi="Times New Roman" w:cs="Times New Roman"/>
          <w:i/>
          <w:sz w:val="24"/>
          <w:szCs w:val="24"/>
        </w:rPr>
        <w:t>Digital</w:t>
      </w:r>
      <w:proofErr w:type="spellEnd"/>
      <w:r w:rsidR="009D66B7" w:rsidRPr="009D66B7">
        <w:rPr>
          <w:rFonts w:ascii="Times New Roman" w:hAnsi="Times New Roman" w:cs="Times New Roman"/>
          <w:i/>
          <w:sz w:val="24"/>
          <w:szCs w:val="24"/>
        </w:rPr>
        <w:t xml:space="preserve"> </w:t>
      </w:r>
      <w:proofErr w:type="spellStart"/>
      <w:r w:rsidR="009D66B7" w:rsidRPr="009D66B7">
        <w:rPr>
          <w:rFonts w:ascii="Times New Roman" w:hAnsi="Times New Roman" w:cs="Times New Roman"/>
          <w:i/>
          <w:sz w:val="24"/>
          <w:szCs w:val="24"/>
        </w:rPr>
        <w:t>Economy</w:t>
      </w:r>
      <w:proofErr w:type="spellEnd"/>
      <w:r w:rsidR="009D66B7" w:rsidRPr="009D66B7">
        <w:rPr>
          <w:rFonts w:ascii="Times New Roman" w:hAnsi="Times New Roman" w:cs="Times New Roman"/>
          <w:i/>
          <w:sz w:val="24"/>
          <w:szCs w:val="24"/>
        </w:rPr>
        <w:t xml:space="preserve"> </w:t>
      </w:r>
      <w:proofErr w:type="spellStart"/>
      <w:r w:rsidR="009D66B7" w:rsidRPr="009D66B7">
        <w:rPr>
          <w:rFonts w:ascii="Times New Roman" w:hAnsi="Times New Roman" w:cs="Times New Roman"/>
          <w:i/>
          <w:sz w:val="24"/>
          <w:szCs w:val="24"/>
        </w:rPr>
        <w:t>and</w:t>
      </w:r>
      <w:proofErr w:type="spellEnd"/>
      <w:r w:rsidR="009D66B7" w:rsidRPr="009D66B7">
        <w:rPr>
          <w:rFonts w:ascii="Times New Roman" w:hAnsi="Times New Roman" w:cs="Times New Roman"/>
          <w:i/>
          <w:sz w:val="24"/>
          <w:szCs w:val="24"/>
        </w:rPr>
        <w:t xml:space="preserve"> </w:t>
      </w:r>
      <w:proofErr w:type="spellStart"/>
      <w:r w:rsidR="009D66B7" w:rsidRPr="009D66B7">
        <w:rPr>
          <w:rFonts w:ascii="Times New Roman" w:hAnsi="Times New Roman" w:cs="Times New Roman"/>
          <w:i/>
          <w:sz w:val="24"/>
          <w:szCs w:val="24"/>
        </w:rPr>
        <w:t>Society</w:t>
      </w:r>
      <w:proofErr w:type="spellEnd"/>
      <w:r w:rsidR="009D66B7" w:rsidRPr="009D66B7">
        <w:rPr>
          <w:rFonts w:ascii="Times New Roman" w:hAnsi="Times New Roman" w:cs="Times New Roman"/>
          <w:i/>
          <w:sz w:val="24"/>
          <w:szCs w:val="24"/>
        </w:rPr>
        <w:t xml:space="preserve"> </w:t>
      </w:r>
      <w:proofErr w:type="spellStart"/>
      <w:r w:rsidR="009D66B7" w:rsidRPr="009D66B7">
        <w:rPr>
          <w:rFonts w:ascii="Times New Roman" w:hAnsi="Times New Roman" w:cs="Times New Roman"/>
          <w:i/>
          <w:sz w:val="24"/>
          <w:szCs w:val="24"/>
        </w:rPr>
        <w:t>Index</w:t>
      </w:r>
      <w:proofErr w:type="spellEnd"/>
      <w:r w:rsidR="009D66B7" w:rsidRPr="009D66B7">
        <w:rPr>
          <w:rFonts w:ascii="Times New Roman" w:hAnsi="Times New Roman" w:cs="Times New Roman"/>
          <w:sz w:val="24"/>
          <w:szCs w:val="24"/>
        </w:rPr>
        <w:t xml:space="preserve">, </w:t>
      </w:r>
      <w:r w:rsidRPr="00DA61EA">
        <w:rPr>
          <w:rFonts w:ascii="Times New Roman" w:hAnsi="Times New Roman" w:cs="Times New Roman"/>
          <w:sz w:val="24"/>
          <w:szCs w:val="24"/>
        </w:rPr>
        <w:t>turpmāk – DESI)</w:t>
      </w:r>
      <w:r w:rsidR="00E77026">
        <w:rPr>
          <w:rStyle w:val="FootnoteReference"/>
          <w:rFonts w:ascii="Times New Roman" w:hAnsi="Times New Roman" w:cs="Times New Roman"/>
          <w:sz w:val="24"/>
          <w:szCs w:val="24"/>
        </w:rPr>
        <w:footnoteReference w:id="24"/>
      </w:r>
      <w:r w:rsidRPr="00DA61EA">
        <w:rPr>
          <w:rFonts w:ascii="Times New Roman" w:hAnsi="Times New Roman" w:cs="Times New Roman"/>
          <w:sz w:val="24"/>
          <w:szCs w:val="24"/>
        </w:rPr>
        <w:t xml:space="preserve"> Latvija 2018. gada rangā ieņem </w:t>
      </w:r>
      <w:r w:rsidR="00FE17B0">
        <w:rPr>
          <w:rFonts w:ascii="Times New Roman" w:hAnsi="Times New Roman" w:cs="Times New Roman"/>
          <w:sz w:val="24"/>
          <w:szCs w:val="24"/>
        </w:rPr>
        <w:br/>
      </w:r>
      <w:r w:rsidRPr="00DA61EA">
        <w:rPr>
          <w:rFonts w:ascii="Times New Roman" w:hAnsi="Times New Roman" w:cs="Times New Roman"/>
          <w:sz w:val="24"/>
          <w:szCs w:val="24"/>
        </w:rPr>
        <w:t>19. vietu</w:t>
      </w:r>
      <w:r w:rsidR="00E77026">
        <w:rPr>
          <w:rFonts w:ascii="Times New Roman" w:hAnsi="Times New Roman" w:cs="Times New Roman"/>
          <w:sz w:val="24"/>
          <w:szCs w:val="24"/>
        </w:rPr>
        <w:t xml:space="preserve"> no 28 valstīm</w:t>
      </w:r>
      <w:r w:rsidRPr="00DA61EA">
        <w:rPr>
          <w:rFonts w:ascii="Times New Roman" w:hAnsi="Times New Roman" w:cs="Times New Roman"/>
          <w:sz w:val="24"/>
          <w:szCs w:val="24"/>
        </w:rPr>
        <w:t>, kas pēdējos divus gadus saglabājusies nemainīga</w:t>
      </w:r>
      <w:r>
        <w:rPr>
          <w:rFonts w:ascii="Times New Roman" w:hAnsi="Times New Roman" w:cs="Times New Roman"/>
          <w:sz w:val="24"/>
          <w:szCs w:val="24"/>
        </w:rPr>
        <w:t>. S</w:t>
      </w:r>
      <w:r w:rsidRPr="00DA61EA">
        <w:rPr>
          <w:rFonts w:ascii="Times New Roman" w:hAnsi="Times New Roman" w:cs="Times New Roman"/>
          <w:sz w:val="24"/>
          <w:szCs w:val="24"/>
        </w:rPr>
        <w:t>adaļā “</w:t>
      </w:r>
      <w:r>
        <w:rPr>
          <w:rFonts w:ascii="Times New Roman" w:hAnsi="Times New Roman" w:cs="Times New Roman"/>
          <w:sz w:val="24"/>
          <w:szCs w:val="24"/>
        </w:rPr>
        <w:t>Digitālo tehnoloģiju integrācija</w:t>
      </w:r>
      <w:r w:rsidRPr="00DA61EA">
        <w:rPr>
          <w:rFonts w:ascii="Times New Roman" w:hAnsi="Times New Roman" w:cs="Times New Roman"/>
          <w:sz w:val="24"/>
          <w:szCs w:val="24"/>
        </w:rPr>
        <w:t xml:space="preserve">”, kas norāda uz </w:t>
      </w:r>
      <w:r>
        <w:rPr>
          <w:rFonts w:ascii="Times New Roman" w:hAnsi="Times New Roman" w:cs="Times New Roman"/>
          <w:sz w:val="24"/>
          <w:szCs w:val="24"/>
        </w:rPr>
        <w:t>tehnoloģiju izmantošanu privātajā sektorā</w:t>
      </w:r>
      <w:r w:rsidRPr="00DA61EA">
        <w:rPr>
          <w:rFonts w:ascii="Times New Roman" w:hAnsi="Times New Roman" w:cs="Times New Roman"/>
          <w:sz w:val="24"/>
          <w:szCs w:val="24"/>
        </w:rPr>
        <w:t xml:space="preserve">, </w:t>
      </w:r>
      <w:r w:rsidR="00225B12">
        <w:rPr>
          <w:rFonts w:ascii="Times New Roman" w:hAnsi="Times New Roman" w:cs="Times New Roman"/>
          <w:sz w:val="24"/>
          <w:szCs w:val="24"/>
        </w:rPr>
        <w:t xml:space="preserve">Latvija ieņem </w:t>
      </w:r>
      <w:r w:rsidRPr="00DA61EA">
        <w:rPr>
          <w:rFonts w:ascii="Times New Roman" w:hAnsi="Times New Roman" w:cs="Times New Roman"/>
          <w:sz w:val="24"/>
          <w:szCs w:val="24"/>
        </w:rPr>
        <w:t>tikai 2</w:t>
      </w:r>
      <w:r>
        <w:rPr>
          <w:rFonts w:ascii="Times New Roman" w:hAnsi="Times New Roman" w:cs="Times New Roman"/>
          <w:sz w:val="24"/>
          <w:szCs w:val="24"/>
        </w:rPr>
        <w:t>3</w:t>
      </w:r>
      <w:r w:rsidRPr="00DA61EA">
        <w:rPr>
          <w:rFonts w:ascii="Times New Roman" w:hAnsi="Times New Roman" w:cs="Times New Roman"/>
          <w:sz w:val="24"/>
          <w:szCs w:val="24"/>
        </w:rPr>
        <w:t>. vietu.</w:t>
      </w:r>
      <w:r>
        <w:rPr>
          <w:rFonts w:ascii="Times New Roman" w:hAnsi="Times New Roman" w:cs="Times New Roman"/>
          <w:sz w:val="24"/>
          <w:szCs w:val="24"/>
        </w:rPr>
        <w:t xml:space="preserve"> Līdz ar to </w:t>
      </w:r>
      <w:r w:rsidR="00225B12">
        <w:rPr>
          <w:rFonts w:ascii="Times New Roman" w:hAnsi="Times New Roman" w:cs="Times New Roman"/>
          <w:sz w:val="24"/>
          <w:szCs w:val="24"/>
        </w:rPr>
        <w:t xml:space="preserve">Latvijas ekonomikas </w:t>
      </w:r>
      <w:r>
        <w:rPr>
          <w:rFonts w:ascii="Times New Roman" w:hAnsi="Times New Roman" w:cs="Times New Roman"/>
          <w:sz w:val="24"/>
          <w:szCs w:val="24"/>
        </w:rPr>
        <w:t xml:space="preserve">privātajam sektoram ir lielas iespējas palielināt savu konkurētspēju, sākot izmantot digitālo tehnoloģiju sniegtās iespējas. Savukārt </w:t>
      </w:r>
      <w:r w:rsidR="00225B12">
        <w:rPr>
          <w:rFonts w:ascii="Times New Roman" w:hAnsi="Times New Roman" w:cs="Times New Roman"/>
          <w:sz w:val="24"/>
          <w:szCs w:val="24"/>
        </w:rPr>
        <w:t xml:space="preserve">DESI </w:t>
      </w:r>
      <w:r w:rsidR="00225B12" w:rsidRPr="00DA61EA">
        <w:rPr>
          <w:rFonts w:ascii="Times New Roman" w:hAnsi="Times New Roman" w:cs="Times New Roman"/>
          <w:sz w:val="24"/>
          <w:szCs w:val="24"/>
        </w:rPr>
        <w:t xml:space="preserve">2018. gada rangā </w:t>
      </w:r>
      <w:r>
        <w:rPr>
          <w:rFonts w:ascii="Times New Roman" w:hAnsi="Times New Roman" w:cs="Times New Roman"/>
          <w:sz w:val="24"/>
          <w:szCs w:val="24"/>
        </w:rPr>
        <w:t>sadaļā “</w:t>
      </w:r>
      <w:r w:rsidRPr="00DD760B">
        <w:rPr>
          <w:rFonts w:ascii="Times New Roman" w:hAnsi="Times New Roman" w:cs="Times New Roman"/>
          <w:sz w:val="24"/>
          <w:szCs w:val="24"/>
        </w:rPr>
        <w:t>Digitālie publiskie pakalpojumi</w:t>
      </w:r>
      <w:r>
        <w:rPr>
          <w:rFonts w:ascii="Times New Roman" w:hAnsi="Times New Roman" w:cs="Times New Roman"/>
          <w:sz w:val="24"/>
          <w:szCs w:val="24"/>
        </w:rPr>
        <w:t xml:space="preserve">” Latvija ieņem augsto devīto vietu, kas norāda uz labu publisko pakalpojumu piedāvājumu un izmantošanas intensitāti. </w:t>
      </w:r>
      <w:r w:rsidR="00AC72D3" w:rsidRPr="00AC72D3">
        <w:rPr>
          <w:rFonts w:ascii="Times New Roman" w:hAnsi="Times New Roman" w:cs="Times New Roman"/>
          <w:sz w:val="24"/>
          <w:szCs w:val="24"/>
        </w:rPr>
        <w:t>Latvijas ilgtspējīgas attīstības stratēģijā 2030.gadam</w:t>
      </w:r>
      <w:r w:rsidR="00AC72D3" w:rsidRPr="00AC72D3">
        <w:rPr>
          <w:rFonts w:ascii="Times New Roman" w:hAnsi="Times New Roman" w:cs="Times New Roman"/>
          <w:vertAlign w:val="superscript"/>
        </w:rPr>
        <w:footnoteReference w:id="25"/>
      </w:r>
      <w:r w:rsidR="00AC72D3" w:rsidRPr="00AC72D3">
        <w:rPr>
          <w:rFonts w:ascii="Times New Roman" w:hAnsi="Times New Roman" w:cs="Times New Roman"/>
          <w:sz w:val="24"/>
          <w:szCs w:val="24"/>
          <w:vertAlign w:val="superscript"/>
        </w:rPr>
        <w:t xml:space="preserve"> </w:t>
      </w:r>
      <w:r w:rsidR="00AC72D3" w:rsidRPr="00AC72D3">
        <w:rPr>
          <w:rFonts w:ascii="Times New Roman" w:hAnsi="Times New Roman" w:cs="Times New Roman"/>
          <w:sz w:val="24"/>
          <w:szCs w:val="24"/>
        </w:rPr>
        <w:t xml:space="preserve">kā viena no jomām, kura jāattīsta, ir “E-pārvaldība un sabiedriskā inovācija” – jaunrade ir cieši saistīta ar e-pārvaldības attīstību, ar to saprotot nevis vienkārši esošo administratīvo prakšu </w:t>
      </w:r>
      <w:proofErr w:type="spellStart"/>
      <w:r w:rsidR="00AC72D3" w:rsidRPr="00AC72D3">
        <w:rPr>
          <w:rFonts w:ascii="Times New Roman" w:hAnsi="Times New Roman" w:cs="Times New Roman"/>
          <w:sz w:val="24"/>
          <w:szCs w:val="24"/>
        </w:rPr>
        <w:t>digitalizāciju</w:t>
      </w:r>
      <w:proofErr w:type="spellEnd"/>
      <w:r w:rsidR="00AC72D3" w:rsidRPr="00AC72D3">
        <w:rPr>
          <w:rFonts w:ascii="Times New Roman" w:hAnsi="Times New Roman" w:cs="Times New Roman"/>
          <w:sz w:val="24"/>
          <w:szCs w:val="24"/>
        </w:rPr>
        <w:t>, bet gan valsts institūciju darbības efektivitātes paaugstināšanu, izmantojot jaunu informācijas tehnoloģiju radītas efektīvākas pārvaldības iespējas.</w:t>
      </w:r>
    </w:p>
    <w:p w14:paraId="2F469F05" w14:textId="197C3469" w:rsidR="003736ED" w:rsidRDefault="00E37488">
      <w:pPr>
        <w:spacing w:after="0" w:line="276" w:lineRule="auto"/>
        <w:ind w:firstLine="720"/>
        <w:contextualSpacing/>
        <w:jc w:val="both"/>
        <w:rPr>
          <w:rFonts w:ascii="Times New Roman" w:hAnsi="Times New Roman" w:cs="Times New Roman"/>
          <w:sz w:val="24"/>
          <w:szCs w:val="24"/>
        </w:rPr>
      </w:pPr>
      <w:r>
        <w:rPr>
          <w:rFonts w:ascii="Times New Roman" w:hAnsi="Times New Roman" w:cs="Times New Roman"/>
          <w:sz w:val="24"/>
          <w:szCs w:val="24"/>
        </w:rPr>
        <w:t>D</w:t>
      </w:r>
      <w:r w:rsidR="00AC72D3" w:rsidRPr="00AC72D3">
        <w:rPr>
          <w:rFonts w:ascii="Times New Roman" w:hAnsi="Times New Roman" w:cs="Times New Roman"/>
          <w:sz w:val="24"/>
          <w:szCs w:val="24"/>
        </w:rPr>
        <w:t xml:space="preserve">eklarācijā par Artura Krišjāņa Kariņa vadītā </w:t>
      </w:r>
      <w:r w:rsidR="00225B12">
        <w:rPr>
          <w:rFonts w:ascii="Times New Roman" w:hAnsi="Times New Roman" w:cs="Times New Roman"/>
          <w:sz w:val="24"/>
          <w:szCs w:val="24"/>
        </w:rPr>
        <w:t>M</w:t>
      </w:r>
      <w:r w:rsidR="00AC72D3" w:rsidRPr="00AC72D3">
        <w:rPr>
          <w:rFonts w:ascii="Times New Roman" w:hAnsi="Times New Roman" w:cs="Times New Roman"/>
          <w:sz w:val="24"/>
          <w:szCs w:val="24"/>
        </w:rPr>
        <w:t>inistru kabineta iecerēto darbību</w:t>
      </w:r>
      <w:r w:rsidR="00AC72D3" w:rsidRPr="00AC72D3">
        <w:rPr>
          <w:rFonts w:ascii="Times New Roman" w:hAnsi="Times New Roman" w:cs="Times New Roman"/>
          <w:vertAlign w:val="superscript"/>
        </w:rPr>
        <w:footnoteReference w:id="26"/>
      </w:r>
      <w:r w:rsidR="00AC72D3" w:rsidRPr="00AC72D3">
        <w:rPr>
          <w:rFonts w:ascii="Times New Roman" w:hAnsi="Times New Roman" w:cs="Times New Roman"/>
          <w:sz w:val="24"/>
          <w:szCs w:val="24"/>
        </w:rPr>
        <w:t xml:space="preserve"> </w:t>
      </w:r>
      <w:r w:rsidR="00225B12">
        <w:rPr>
          <w:rFonts w:ascii="Times New Roman" w:hAnsi="Times New Roman" w:cs="Times New Roman"/>
          <w:sz w:val="24"/>
          <w:szCs w:val="24"/>
        </w:rPr>
        <w:t xml:space="preserve">norādītas šādas </w:t>
      </w:r>
      <w:r w:rsidR="00F05AEE">
        <w:rPr>
          <w:rFonts w:ascii="Times New Roman" w:hAnsi="Times New Roman" w:cs="Times New Roman"/>
          <w:sz w:val="24"/>
          <w:szCs w:val="24"/>
        </w:rPr>
        <w:t>prioritātēs:</w:t>
      </w:r>
    </w:p>
    <w:p w14:paraId="55047D53" w14:textId="4CF34F0D" w:rsidR="003736ED" w:rsidRPr="00F05AEE" w:rsidRDefault="00225B12" w:rsidP="000D29B1">
      <w:pPr>
        <w:pStyle w:val="ListParagraph"/>
        <w:numPr>
          <w:ilvl w:val="0"/>
          <w:numId w:val="27"/>
        </w:numPr>
        <w:spacing w:line="276" w:lineRule="auto"/>
        <w:ind w:left="426" w:hanging="426"/>
        <w:jc w:val="both"/>
      </w:pPr>
      <w:r w:rsidRPr="00F05AEE">
        <w:t xml:space="preserve">42. punktā </w:t>
      </w:r>
      <w:r w:rsidR="00AC72D3" w:rsidRPr="00F05AEE">
        <w:t xml:space="preserve">“Produktivitātes kāpināšana” noteikts: “Panāksim, ka publiskā atbalsta instrumenti ir vērsti uz automatizāciju, pētniecību un attīstību, </w:t>
      </w:r>
      <w:proofErr w:type="spellStart"/>
      <w:r w:rsidR="00AC72D3" w:rsidRPr="00F05AEE">
        <w:t>digitalizāciju</w:t>
      </w:r>
      <w:proofErr w:type="spellEnd"/>
      <w:r w:rsidR="00AC72D3" w:rsidRPr="00F05AEE">
        <w:t>, procesu optimizāciju, energoefektivitāti un eksportu”</w:t>
      </w:r>
      <w:r w:rsidR="00F05AEE">
        <w:t>;</w:t>
      </w:r>
    </w:p>
    <w:p w14:paraId="0AA82DB0" w14:textId="2D2C7453" w:rsidR="003736ED" w:rsidRPr="001F120F" w:rsidRDefault="00225B12" w:rsidP="000D29B1">
      <w:pPr>
        <w:pStyle w:val="ListParagraph"/>
        <w:numPr>
          <w:ilvl w:val="0"/>
          <w:numId w:val="27"/>
        </w:numPr>
        <w:spacing w:line="276" w:lineRule="auto"/>
        <w:ind w:left="426" w:hanging="426"/>
        <w:jc w:val="both"/>
      </w:pPr>
      <w:r w:rsidRPr="00F05AEE">
        <w:t xml:space="preserve">177. punktā </w:t>
      </w:r>
      <w:r w:rsidR="00E37488" w:rsidRPr="00F05AEE">
        <w:t>“Bezkompromisu tiesiskums un likuma vara” noteikts: “Attīstīsim modernus tehnolo</w:t>
      </w:r>
      <w:r w:rsidR="00E37488" w:rsidRPr="001F120F">
        <w:t>ģiskus risinājumus tieslietu sistēmas nodrošināšanā, veicinot iestāžu resursu efektīvu izmantošanu un mūsdienīgu, uz cilvēku vērstu, ērtu un saprotamu tieslietu no</w:t>
      </w:r>
      <w:r w:rsidR="00F05AEE" w:rsidRPr="001F120F">
        <w:t>zares pakalpojumu nodrošināšanu</w:t>
      </w:r>
      <w:r w:rsidR="001F120F">
        <w:t>”</w:t>
      </w:r>
      <w:r w:rsidR="00F05AEE" w:rsidRPr="001F120F">
        <w:t>;</w:t>
      </w:r>
    </w:p>
    <w:p w14:paraId="5E8A7A02" w14:textId="1D775C63" w:rsidR="003736ED" w:rsidRPr="00F05AEE" w:rsidRDefault="00225B12" w:rsidP="000D29B1">
      <w:pPr>
        <w:pStyle w:val="ListParagraph"/>
        <w:numPr>
          <w:ilvl w:val="0"/>
          <w:numId w:val="27"/>
        </w:numPr>
        <w:spacing w:line="276" w:lineRule="auto"/>
        <w:ind w:left="426" w:hanging="426"/>
        <w:jc w:val="both"/>
      </w:pPr>
      <w:r w:rsidRPr="001F120F">
        <w:lastRenderedPageBreak/>
        <w:t xml:space="preserve">208. punktā </w:t>
      </w:r>
      <w:r w:rsidR="00E37488" w:rsidRPr="001F120F">
        <w:t xml:space="preserve">“Valsts aizsardzība” noteikts: “Stiprināsim valsts </w:t>
      </w:r>
      <w:proofErr w:type="spellStart"/>
      <w:r w:rsidR="00E37488" w:rsidRPr="001F120F">
        <w:t>kiberdrošību</w:t>
      </w:r>
      <w:proofErr w:type="spellEnd"/>
      <w:r w:rsidR="00E37488" w:rsidRPr="001F120F">
        <w:t xml:space="preserve"> un nacionālās </w:t>
      </w:r>
      <w:proofErr w:type="spellStart"/>
      <w:r w:rsidR="00E37488" w:rsidRPr="001F120F">
        <w:t>kiberaizsardzības</w:t>
      </w:r>
      <w:proofErr w:type="spellEnd"/>
      <w:r w:rsidR="00E37488" w:rsidRPr="001F120F">
        <w:t xml:space="preserve"> spējas, lai pilnveidotu noturību pret kiberuzbrukumiem un mazinātu digitālās drošības riskus. Lai apturētu ekspertu aizplūšanu un padarītu informācijas tehnoloģiju drošības incidentu novēršanas in</w:t>
      </w:r>
      <w:r w:rsidR="00E37488" w:rsidRPr="00F05AEE">
        <w:t>stitūcijas konkurētspējīgas, veicināsim atalgojuma celšanu”</w:t>
      </w:r>
      <w:r w:rsidR="00F05AEE">
        <w:t>;</w:t>
      </w:r>
    </w:p>
    <w:p w14:paraId="338C4CF7" w14:textId="071FF957" w:rsidR="00AC72D3" w:rsidRDefault="00225B12" w:rsidP="000D29B1">
      <w:pPr>
        <w:pStyle w:val="ListParagraph"/>
        <w:numPr>
          <w:ilvl w:val="0"/>
          <w:numId w:val="27"/>
        </w:numPr>
        <w:spacing w:line="276" w:lineRule="auto"/>
        <w:ind w:left="426" w:hanging="426"/>
        <w:jc w:val="both"/>
      </w:pPr>
      <w:r w:rsidRPr="00F05AEE">
        <w:t xml:space="preserve">244. punktā </w:t>
      </w:r>
      <w:r w:rsidR="00E37488" w:rsidRPr="00F05AEE">
        <w:t xml:space="preserve">“IKT, e-pārvalde un publiskie pakalpojumi”: </w:t>
      </w:r>
      <w:r w:rsidRPr="001F120F">
        <w:t>noteikts</w:t>
      </w:r>
      <w:r w:rsidRPr="00F05AEE">
        <w:t xml:space="preserve"> </w:t>
      </w:r>
      <w:r w:rsidR="00E37488" w:rsidRPr="00F05AEE">
        <w:t>“</w:t>
      </w:r>
      <w:proofErr w:type="spellStart"/>
      <w:r w:rsidR="00E37488" w:rsidRPr="00F05AEE">
        <w:t>Digitalizēsim</w:t>
      </w:r>
      <w:proofErr w:type="spellEnd"/>
      <w:r w:rsidR="00E37488" w:rsidRPr="00F05AEE">
        <w:t xml:space="preserve"> un modernizēsim valsts un pašvaldību pārvaldes procesus, tai skaitā virzot vienotu valsts digitālo pakalpojumu atbalsta centra modeli, kas cels pakalpojumu kvalitāti”.</w:t>
      </w:r>
    </w:p>
    <w:p w14:paraId="4E71FD0B" w14:textId="70AD3AFF" w:rsidR="00F05AEE" w:rsidRPr="00F05AEE" w:rsidRDefault="001F120F" w:rsidP="001F120F">
      <w:pPr>
        <w:spacing w:line="276" w:lineRule="auto"/>
        <w:ind w:firstLine="426"/>
        <w:jc w:val="both"/>
        <w:rPr>
          <w:rFonts w:ascii="Times New Roman" w:hAnsi="Times New Roman" w:cs="Times New Roman"/>
          <w:sz w:val="24"/>
          <w:szCs w:val="24"/>
        </w:rPr>
      </w:pPr>
      <w:r w:rsidRPr="001F120F">
        <w:rPr>
          <w:rFonts w:ascii="Times New Roman" w:hAnsi="Times New Roman" w:cs="Times New Roman"/>
          <w:sz w:val="24"/>
          <w:szCs w:val="24"/>
        </w:rPr>
        <w:t xml:space="preserve">Visu </w:t>
      </w:r>
      <w:r>
        <w:rPr>
          <w:rFonts w:ascii="Times New Roman" w:hAnsi="Times New Roman" w:cs="Times New Roman"/>
          <w:sz w:val="24"/>
          <w:szCs w:val="24"/>
        </w:rPr>
        <w:t>šo</w:t>
      </w:r>
      <w:r w:rsidRPr="001F120F">
        <w:rPr>
          <w:rFonts w:ascii="Times New Roman" w:hAnsi="Times New Roman" w:cs="Times New Roman"/>
          <w:sz w:val="24"/>
          <w:szCs w:val="24"/>
        </w:rPr>
        <w:t xml:space="preserve"> punkt</w:t>
      </w:r>
      <w:r>
        <w:rPr>
          <w:rFonts w:ascii="Times New Roman" w:hAnsi="Times New Roman" w:cs="Times New Roman"/>
          <w:sz w:val="24"/>
          <w:szCs w:val="24"/>
        </w:rPr>
        <w:t>u</w:t>
      </w:r>
      <w:r w:rsidRPr="001F120F">
        <w:rPr>
          <w:rFonts w:ascii="Times New Roman" w:hAnsi="Times New Roman" w:cs="Times New Roman"/>
          <w:sz w:val="24"/>
          <w:szCs w:val="24"/>
        </w:rPr>
        <w:t xml:space="preserve"> realizācijai </w:t>
      </w:r>
      <w:r w:rsidR="00E77026">
        <w:rPr>
          <w:rFonts w:ascii="Times New Roman" w:hAnsi="Times New Roman" w:cs="Times New Roman"/>
          <w:sz w:val="24"/>
          <w:szCs w:val="24"/>
        </w:rPr>
        <w:t>būs noderīga</w:t>
      </w:r>
      <w:r w:rsidRPr="001F120F">
        <w:rPr>
          <w:rFonts w:ascii="Times New Roman" w:hAnsi="Times New Roman" w:cs="Times New Roman"/>
          <w:sz w:val="24"/>
          <w:szCs w:val="24"/>
        </w:rPr>
        <w:t xml:space="preserve"> MI komponenšu integrācija.</w:t>
      </w:r>
    </w:p>
    <w:p w14:paraId="2BCC34C5" w14:textId="0A8EDCE8" w:rsidR="00FC52BE" w:rsidRPr="005C5E98" w:rsidRDefault="005C5E98">
      <w:pPr>
        <w:spacing w:line="276" w:lineRule="auto"/>
        <w:ind w:firstLine="720"/>
        <w:jc w:val="both"/>
        <w:rPr>
          <w:rFonts w:ascii="Times New Roman" w:hAnsi="Times New Roman" w:cs="Times New Roman"/>
          <w:sz w:val="24"/>
          <w:szCs w:val="24"/>
        </w:rPr>
      </w:pPr>
      <w:r w:rsidRPr="005C5E98">
        <w:rPr>
          <w:rFonts w:ascii="Times New Roman" w:hAnsi="Times New Roman" w:cs="Times New Roman"/>
          <w:sz w:val="24"/>
          <w:szCs w:val="24"/>
        </w:rPr>
        <w:t xml:space="preserve">Latvijā jau šobrīd izmanto </w:t>
      </w:r>
      <w:r w:rsidR="00225B12">
        <w:rPr>
          <w:rFonts w:ascii="Times New Roman" w:hAnsi="Times New Roman" w:cs="Times New Roman"/>
          <w:sz w:val="24"/>
          <w:szCs w:val="24"/>
        </w:rPr>
        <w:t>MI</w:t>
      </w:r>
      <w:r w:rsidRPr="005C5E98">
        <w:rPr>
          <w:rFonts w:ascii="Times New Roman" w:hAnsi="Times New Roman" w:cs="Times New Roman"/>
          <w:sz w:val="24"/>
          <w:szCs w:val="24"/>
        </w:rPr>
        <w:t xml:space="preserve"> tehnoloģij</w:t>
      </w:r>
      <w:r w:rsidR="00F017DC">
        <w:rPr>
          <w:rFonts w:ascii="Times New Roman" w:hAnsi="Times New Roman" w:cs="Times New Roman"/>
          <w:sz w:val="24"/>
          <w:szCs w:val="24"/>
        </w:rPr>
        <w:t xml:space="preserve">as. </w:t>
      </w:r>
      <w:r w:rsidR="00760D06">
        <w:rPr>
          <w:rFonts w:ascii="Times New Roman" w:hAnsi="Times New Roman" w:cs="Times New Roman"/>
          <w:sz w:val="24"/>
          <w:szCs w:val="24"/>
        </w:rPr>
        <w:t>T</w:t>
      </w:r>
      <w:r w:rsidR="00F017DC">
        <w:rPr>
          <w:rFonts w:ascii="Times New Roman" w:hAnsi="Times New Roman" w:cs="Times New Roman"/>
          <w:sz w:val="24"/>
          <w:szCs w:val="24"/>
        </w:rPr>
        <w:t xml:space="preserve">iek </w:t>
      </w:r>
      <w:r w:rsidR="00225B12">
        <w:rPr>
          <w:rFonts w:ascii="Times New Roman" w:hAnsi="Times New Roman" w:cs="Times New Roman"/>
          <w:sz w:val="24"/>
          <w:szCs w:val="24"/>
        </w:rPr>
        <w:t xml:space="preserve">izstrādāti </w:t>
      </w:r>
      <w:r w:rsidR="00F017DC">
        <w:rPr>
          <w:rFonts w:ascii="Times New Roman" w:hAnsi="Times New Roman" w:cs="Times New Roman"/>
          <w:sz w:val="24"/>
          <w:szCs w:val="24"/>
        </w:rPr>
        <w:t>un izmantoti virtuālie asistenti</w:t>
      </w:r>
      <w:r w:rsidR="009E6CF3">
        <w:rPr>
          <w:rFonts w:ascii="Times New Roman" w:hAnsi="Times New Roman" w:cs="Times New Roman"/>
          <w:sz w:val="24"/>
          <w:szCs w:val="24"/>
        </w:rPr>
        <w:t xml:space="preserve">, tai skaitā </w:t>
      </w:r>
      <w:r w:rsidR="00F017DC">
        <w:rPr>
          <w:rFonts w:ascii="Times New Roman" w:hAnsi="Times New Roman" w:cs="Times New Roman"/>
          <w:sz w:val="24"/>
          <w:szCs w:val="24"/>
        </w:rPr>
        <w:t xml:space="preserve">valsts iestādēs. </w:t>
      </w:r>
      <w:r w:rsidRPr="005C5E98">
        <w:rPr>
          <w:rFonts w:ascii="Times New Roman" w:hAnsi="Times New Roman" w:cs="Times New Roman"/>
          <w:sz w:val="24"/>
          <w:szCs w:val="24"/>
        </w:rPr>
        <w:t xml:space="preserve">Uzņēmumu reģistrs sācis izmantot virtuālo asistentu </w:t>
      </w:r>
      <w:r w:rsidR="002420DF">
        <w:rPr>
          <w:rFonts w:ascii="Times New Roman" w:hAnsi="Times New Roman" w:cs="Times New Roman"/>
          <w:sz w:val="24"/>
          <w:szCs w:val="24"/>
        </w:rPr>
        <w:t>“</w:t>
      </w:r>
      <w:r w:rsidRPr="005C5E98">
        <w:rPr>
          <w:rFonts w:ascii="Times New Roman" w:hAnsi="Times New Roman" w:cs="Times New Roman"/>
          <w:sz w:val="24"/>
          <w:szCs w:val="24"/>
        </w:rPr>
        <w:t>Una</w:t>
      </w:r>
      <w:r w:rsidR="002420DF">
        <w:rPr>
          <w:rFonts w:ascii="Times New Roman" w:hAnsi="Times New Roman" w:cs="Times New Roman"/>
          <w:sz w:val="24"/>
          <w:szCs w:val="24"/>
        </w:rPr>
        <w:t>”</w:t>
      </w:r>
      <w:r w:rsidR="006A49D8">
        <w:rPr>
          <w:rFonts w:ascii="Times New Roman" w:hAnsi="Times New Roman" w:cs="Times New Roman"/>
          <w:sz w:val="24"/>
          <w:szCs w:val="24"/>
        </w:rPr>
        <w:t xml:space="preserve"> (</w:t>
      </w:r>
      <w:r w:rsidR="006A49D8" w:rsidRPr="006A49D8">
        <w:rPr>
          <w:rFonts w:ascii="Times New Roman" w:hAnsi="Times New Roman" w:cs="Times New Roman"/>
          <w:sz w:val="24"/>
          <w:szCs w:val="24"/>
        </w:rPr>
        <w:t>Uzņēmēju Nākotnes Atbalsts</w:t>
      </w:r>
      <w:r w:rsidR="006A49D8">
        <w:rPr>
          <w:rFonts w:ascii="Times New Roman" w:hAnsi="Times New Roman" w:cs="Times New Roman"/>
          <w:sz w:val="24"/>
          <w:szCs w:val="24"/>
        </w:rPr>
        <w:t>)</w:t>
      </w:r>
      <w:r w:rsidRPr="005C5E98">
        <w:rPr>
          <w:rFonts w:ascii="Times New Roman" w:hAnsi="Times New Roman" w:cs="Times New Roman"/>
          <w:sz w:val="24"/>
          <w:szCs w:val="24"/>
        </w:rPr>
        <w:t xml:space="preserve"> klientu apkalpošanai</w:t>
      </w:r>
      <w:r w:rsidR="00B12F6F">
        <w:rPr>
          <w:rStyle w:val="FootnoteReference"/>
          <w:rFonts w:ascii="Times New Roman" w:hAnsi="Times New Roman" w:cs="Times New Roman"/>
          <w:sz w:val="24"/>
          <w:szCs w:val="24"/>
        </w:rPr>
        <w:footnoteReference w:id="27"/>
      </w:r>
      <w:r w:rsidR="00B12F6F">
        <w:rPr>
          <w:rFonts w:ascii="Times New Roman" w:hAnsi="Times New Roman" w:cs="Times New Roman"/>
          <w:sz w:val="24"/>
          <w:szCs w:val="24"/>
        </w:rPr>
        <w:t xml:space="preserve">. </w:t>
      </w:r>
      <w:r w:rsidR="00DB27D0">
        <w:rPr>
          <w:rFonts w:ascii="Times New Roman" w:hAnsi="Times New Roman" w:cs="Times New Roman"/>
          <w:sz w:val="24"/>
          <w:szCs w:val="24"/>
        </w:rPr>
        <w:t xml:space="preserve">Kā liecina Uzņēmumu reģistra pieredze, darbinieku-konsultantu slodze nav būtiski mazinājušies, bet palielinājies sniegto atbilžu daudzums un ātrums, kā arī darbiniekiem ir iespēja koncentrēties uz sarežģītākiem jautājumiem, vienkāršākos atstājot virtuālā asistenta ziņā. </w:t>
      </w:r>
      <w:r w:rsidR="00B12F6F">
        <w:rPr>
          <w:rFonts w:ascii="Times New Roman" w:hAnsi="Times New Roman" w:cs="Times New Roman"/>
          <w:sz w:val="24"/>
          <w:szCs w:val="24"/>
        </w:rPr>
        <w:t xml:space="preserve">Lauku atbalsta dienests izmanto virtuālo asistentu </w:t>
      </w:r>
      <w:r w:rsidR="002420DF">
        <w:rPr>
          <w:rFonts w:ascii="Times New Roman" w:hAnsi="Times New Roman" w:cs="Times New Roman"/>
          <w:sz w:val="24"/>
          <w:szCs w:val="24"/>
        </w:rPr>
        <w:t>“</w:t>
      </w:r>
      <w:r w:rsidR="00B12F6F">
        <w:rPr>
          <w:rFonts w:ascii="Times New Roman" w:hAnsi="Times New Roman" w:cs="Times New Roman"/>
          <w:sz w:val="24"/>
          <w:szCs w:val="24"/>
        </w:rPr>
        <w:t>Varis</w:t>
      </w:r>
      <w:r w:rsidR="002420DF">
        <w:rPr>
          <w:rFonts w:ascii="Times New Roman" w:hAnsi="Times New Roman" w:cs="Times New Roman"/>
          <w:sz w:val="24"/>
          <w:szCs w:val="24"/>
        </w:rPr>
        <w:t>”</w:t>
      </w:r>
      <w:r w:rsidR="00B12F6F">
        <w:rPr>
          <w:rStyle w:val="FootnoteReference"/>
          <w:rFonts w:ascii="Times New Roman" w:hAnsi="Times New Roman" w:cs="Times New Roman"/>
          <w:sz w:val="24"/>
          <w:szCs w:val="24"/>
        </w:rPr>
        <w:footnoteReference w:id="28"/>
      </w:r>
      <w:r w:rsidRPr="005C5E98">
        <w:rPr>
          <w:rFonts w:ascii="Times New Roman" w:hAnsi="Times New Roman" w:cs="Times New Roman"/>
          <w:sz w:val="24"/>
          <w:szCs w:val="24"/>
        </w:rPr>
        <w:t xml:space="preserve">. </w:t>
      </w:r>
      <w:r w:rsidR="00E77026">
        <w:rPr>
          <w:rFonts w:ascii="Times New Roman" w:hAnsi="Times New Roman" w:cs="Times New Roman"/>
          <w:sz w:val="24"/>
          <w:szCs w:val="24"/>
          <w:lang w:eastAsia="lv-LV"/>
        </w:rPr>
        <w:t>K</w:t>
      </w:r>
      <w:r w:rsidR="00E77026" w:rsidRPr="00E77026">
        <w:rPr>
          <w:rFonts w:ascii="Times New Roman" w:hAnsi="Times New Roman" w:cs="Times New Roman"/>
          <w:sz w:val="24"/>
          <w:szCs w:val="24"/>
          <w:lang w:eastAsia="lv-LV"/>
        </w:rPr>
        <w:t>ultūras ministra pakļautībā esoša tiešās pārvaldes iestāde</w:t>
      </w:r>
      <w:r w:rsidR="00E77026" w:rsidRPr="00DB27D0">
        <w:rPr>
          <w:rFonts w:ascii="Times New Roman" w:hAnsi="Times New Roman" w:cs="Times New Roman"/>
          <w:sz w:val="24"/>
          <w:szCs w:val="24"/>
        </w:rPr>
        <w:t xml:space="preserve"> </w:t>
      </w:r>
      <w:r w:rsidR="00E77026">
        <w:rPr>
          <w:rFonts w:ascii="Times New Roman" w:hAnsi="Times New Roman" w:cs="Times New Roman"/>
          <w:sz w:val="24"/>
          <w:szCs w:val="24"/>
        </w:rPr>
        <w:t>“</w:t>
      </w:r>
      <w:r w:rsidR="00DB27D0" w:rsidRPr="00DB27D0">
        <w:rPr>
          <w:rFonts w:ascii="Times New Roman" w:hAnsi="Times New Roman" w:cs="Times New Roman"/>
          <w:sz w:val="24"/>
          <w:szCs w:val="24"/>
        </w:rPr>
        <w:t>Kultūras informācijas sistēmu centrs</w:t>
      </w:r>
      <w:r w:rsidR="00E77026">
        <w:rPr>
          <w:rFonts w:ascii="Times New Roman" w:hAnsi="Times New Roman" w:cs="Times New Roman"/>
          <w:sz w:val="24"/>
          <w:szCs w:val="24"/>
        </w:rPr>
        <w:t xml:space="preserve">” </w:t>
      </w:r>
      <w:r w:rsidR="00E77026" w:rsidRPr="005C5E98">
        <w:rPr>
          <w:rFonts w:ascii="Times New Roman" w:hAnsi="Times New Roman" w:cs="Times New Roman"/>
          <w:sz w:val="24"/>
          <w:szCs w:val="24"/>
          <w:lang w:eastAsia="lv-LV"/>
        </w:rPr>
        <w:t>(turpmāk – KISC)</w:t>
      </w:r>
      <w:r w:rsidR="00DB27D0" w:rsidRPr="00DB27D0">
        <w:rPr>
          <w:rFonts w:ascii="Times New Roman" w:hAnsi="Times New Roman" w:cs="Times New Roman"/>
          <w:sz w:val="24"/>
          <w:szCs w:val="24"/>
        </w:rPr>
        <w:t xml:space="preserve"> sācis vienotu valsts pārvaldes virtuālā asistenta platformas attīstību</w:t>
      </w:r>
      <w:r w:rsidR="00DB27D0">
        <w:rPr>
          <w:rStyle w:val="FootnoteReference"/>
          <w:rFonts w:ascii="Times New Roman" w:hAnsi="Times New Roman" w:cs="Times New Roman"/>
          <w:sz w:val="24"/>
          <w:szCs w:val="24"/>
        </w:rPr>
        <w:footnoteReference w:id="29"/>
      </w:r>
      <w:r w:rsidR="00FC52BE">
        <w:rPr>
          <w:rFonts w:ascii="Times New Roman" w:hAnsi="Times New Roman" w:cs="Times New Roman"/>
          <w:sz w:val="24"/>
          <w:szCs w:val="24"/>
        </w:rPr>
        <w:t xml:space="preserve">. </w:t>
      </w:r>
      <w:r w:rsidR="00E77026">
        <w:rPr>
          <w:rFonts w:ascii="Times New Roman" w:hAnsi="Times New Roman" w:cs="Times New Roman"/>
          <w:sz w:val="24"/>
          <w:szCs w:val="24"/>
          <w:lang w:eastAsia="lv-LV"/>
        </w:rPr>
        <w:t xml:space="preserve">KISC </w:t>
      </w:r>
      <w:r w:rsidR="00FC52BE">
        <w:rPr>
          <w:rFonts w:ascii="Times New Roman" w:hAnsi="Times New Roman" w:cs="Times New Roman"/>
          <w:sz w:val="24"/>
          <w:szCs w:val="24"/>
          <w:lang w:eastAsia="lv-LV"/>
        </w:rPr>
        <w:t xml:space="preserve">izveidojis un turpina </w:t>
      </w:r>
      <w:r w:rsidR="00FC52BE" w:rsidRPr="005C5E98">
        <w:rPr>
          <w:rFonts w:ascii="Times New Roman" w:hAnsi="Times New Roman" w:cs="Times New Roman"/>
          <w:sz w:val="24"/>
          <w:szCs w:val="24"/>
          <w:lang w:eastAsia="lv-LV"/>
        </w:rPr>
        <w:t>pilnveido</w:t>
      </w:r>
      <w:r w:rsidR="00FC52BE">
        <w:rPr>
          <w:rFonts w:ascii="Times New Roman" w:hAnsi="Times New Roman" w:cs="Times New Roman"/>
          <w:sz w:val="24"/>
          <w:szCs w:val="24"/>
          <w:lang w:eastAsia="lv-LV"/>
        </w:rPr>
        <w:t>t</w:t>
      </w:r>
      <w:r w:rsidR="00FC52BE" w:rsidRPr="005C5E98">
        <w:rPr>
          <w:rFonts w:ascii="Times New Roman" w:hAnsi="Times New Roman" w:cs="Times New Roman"/>
          <w:sz w:val="24"/>
          <w:szCs w:val="24"/>
          <w:lang w:eastAsia="lv-LV"/>
        </w:rPr>
        <w:t xml:space="preserve"> valsts pārvaldes </w:t>
      </w:r>
      <w:r w:rsidR="00A8289D">
        <w:rPr>
          <w:rFonts w:ascii="Times New Roman" w:hAnsi="Times New Roman" w:cs="Times New Roman"/>
          <w:sz w:val="24"/>
          <w:szCs w:val="24"/>
          <w:lang w:eastAsia="lv-LV"/>
        </w:rPr>
        <w:t>valodas tehnoloģiju</w:t>
      </w:r>
      <w:r w:rsidR="00A8289D" w:rsidRPr="005C5E98">
        <w:rPr>
          <w:rFonts w:ascii="Times New Roman" w:hAnsi="Times New Roman" w:cs="Times New Roman"/>
          <w:sz w:val="24"/>
          <w:szCs w:val="24"/>
          <w:lang w:eastAsia="lv-LV"/>
        </w:rPr>
        <w:t xml:space="preserve"> </w:t>
      </w:r>
      <w:r w:rsidR="00FC52BE" w:rsidRPr="005C5E98">
        <w:rPr>
          <w:rFonts w:ascii="Times New Roman" w:hAnsi="Times New Roman" w:cs="Times New Roman"/>
          <w:sz w:val="24"/>
          <w:szCs w:val="24"/>
          <w:lang w:eastAsia="lv-LV"/>
        </w:rPr>
        <w:t>platformu </w:t>
      </w:r>
      <w:hyperlink r:id="rId14" w:tgtFrame="_blank" w:history="1">
        <w:r w:rsidR="00FC52BE" w:rsidRPr="005C5E98">
          <w:rPr>
            <w:rFonts w:ascii="Times New Roman" w:hAnsi="Times New Roman" w:cs="Times New Roman"/>
            <w:sz w:val="24"/>
            <w:szCs w:val="24"/>
            <w:lang w:eastAsia="lv-LV"/>
          </w:rPr>
          <w:t>Hugo.lv</w:t>
        </w:r>
      </w:hyperlink>
      <w:r w:rsidR="00FC52BE">
        <w:rPr>
          <w:rFonts w:ascii="Times New Roman" w:hAnsi="Times New Roman" w:cs="Times New Roman"/>
          <w:sz w:val="24"/>
          <w:szCs w:val="24"/>
          <w:lang w:eastAsia="lv-LV"/>
        </w:rPr>
        <w:t xml:space="preserve">. Hugo.lv </w:t>
      </w:r>
      <w:r w:rsidR="00D44813">
        <w:rPr>
          <w:rFonts w:ascii="Times New Roman" w:hAnsi="Times New Roman" w:cs="Times New Roman"/>
          <w:sz w:val="24"/>
          <w:szCs w:val="24"/>
          <w:lang w:eastAsia="lv-LV"/>
        </w:rPr>
        <w:t>tīmekļ</w:t>
      </w:r>
      <w:r w:rsidR="00FC52BE">
        <w:rPr>
          <w:rFonts w:ascii="Times New Roman" w:hAnsi="Times New Roman" w:cs="Times New Roman"/>
          <w:sz w:val="24"/>
          <w:szCs w:val="24"/>
          <w:lang w:eastAsia="lv-LV"/>
        </w:rPr>
        <w:t xml:space="preserve">vietne nodrošina </w:t>
      </w:r>
      <w:proofErr w:type="spellStart"/>
      <w:r w:rsidR="00FC52BE">
        <w:rPr>
          <w:rFonts w:ascii="Times New Roman" w:hAnsi="Times New Roman" w:cs="Times New Roman"/>
          <w:sz w:val="24"/>
          <w:szCs w:val="24"/>
          <w:lang w:eastAsia="lv-LV"/>
        </w:rPr>
        <w:t>mašīntulkošanu</w:t>
      </w:r>
      <w:proofErr w:type="spellEnd"/>
      <w:r w:rsidR="00FC52BE">
        <w:rPr>
          <w:rFonts w:ascii="Times New Roman" w:hAnsi="Times New Roman" w:cs="Times New Roman"/>
          <w:sz w:val="24"/>
          <w:szCs w:val="24"/>
          <w:lang w:eastAsia="lv-LV"/>
        </w:rPr>
        <w:t xml:space="preserve">, runas atpazīšanu un sintēzi. </w:t>
      </w:r>
      <w:r w:rsidR="000F149C">
        <w:rPr>
          <w:rFonts w:ascii="Times New Roman" w:hAnsi="Times New Roman" w:cs="Times New Roman"/>
          <w:sz w:val="24"/>
          <w:szCs w:val="24"/>
          <w:lang w:eastAsia="lv-LV"/>
        </w:rPr>
        <w:t xml:space="preserve">Visām </w:t>
      </w:r>
      <w:r w:rsidR="00D44813">
        <w:rPr>
          <w:rFonts w:ascii="Times New Roman" w:hAnsi="Times New Roman" w:cs="Times New Roman"/>
          <w:sz w:val="24"/>
          <w:szCs w:val="24"/>
          <w:lang w:eastAsia="lv-LV"/>
        </w:rPr>
        <w:t xml:space="preserve">valsts pārvaldes </w:t>
      </w:r>
      <w:r w:rsidR="000F149C">
        <w:rPr>
          <w:rFonts w:ascii="Times New Roman" w:hAnsi="Times New Roman" w:cs="Times New Roman"/>
          <w:sz w:val="24"/>
          <w:szCs w:val="24"/>
          <w:lang w:eastAsia="lv-LV"/>
        </w:rPr>
        <w:t xml:space="preserve">iestādēm būs izaicinājums, uzsākot virtuālā asistenta lietošanu, jo būs jāiemācās </w:t>
      </w:r>
      <w:r w:rsidR="00D44813">
        <w:rPr>
          <w:rFonts w:ascii="Times New Roman" w:hAnsi="Times New Roman" w:cs="Times New Roman"/>
          <w:sz w:val="24"/>
          <w:szCs w:val="24"/>
          <w:lang w:eastAsia="lv-LV"/>
        </w:rPr>
        <w:t xml:space="preserve">to pielāgot un apmācīt </w:t>
      </w:r>
      <w:r w:rsidR="000F149C">
        <w:rPr>
          <w:rFonts w:ascii="Times New Roman" w:hAnsi="Times New Roman" w:cs="Times New Roman"/>
          <w:sz w:val="24"/>
          <w:szCs w:val="24"/>
          <w:lang w:eastAsia="lv-LV"/>
        </w:rPr>
        <w:t xml:space="preserve">un tam būs nepieciešami </w:t>
      </w:r>
      <w:r w:rsidR="003A606E">
        <w:rPr>
          <w:rFonts w:ascii="Times New Roman" w:hAnsi="Times New Roman" w:cs="Times New Roman"/>
          <w:sz w:val="24"/>
          <w:szCs w:val="24"/>
          <w:lang w:eastAsia="lv-LV"/>
        </w:rPr>
        <w:t>”treneri”</w:t>
      </w:r>
      <w:r w:rsidR="000F149C">
        <w:rPr>
          <w:rFonts w:ascii="Times New Roman" w:hAnsi="Times New Roman" w:cs="Times New Roman"/>
          <w:sz w:val="24"/>
          <w:szCs w:val="24"/>
          <w:lang w:eastAsia="lv-LV"/>
        </w:rPr>
        <w:t>. Jāņem vērā, ka normatīvais regulējums</w:t>
      </w:r>
      <w:r w:rsidR="00EA3D0E">
        <w:rPr>
          <w:rFonts w:ascii="Times New Roman" w:hAnsi="Times New Roman" w:cs="Times New Roman"/>
          <w:sz w:val="24"/>
          <w:szCs w:val="24"/>
          <w:lang w:eastAsia="lv-LV"/>
        </w:rPr>
        <w:t xml:space="preserve"> bieži</w:t>
      </w:r>
      <w:r w:rsidR="000F149C">
        <w:rPr>
          <w:rFonts w:ascii="Times New Roman" w:hAnsi="Times New Roman" w:cs="Times New Roman"/>
          <w:sz w:val="24"/>
          <w:szCs w:val="24"/>
          <w:lang w:eastAsia="lv-LV"/>
        </w:rPr>
        <w:t xml:space="preserve"> mainās un iestādēm būs jāuztur aktuāla virtuālā asistenta zināšanu bāze. </w:t>
      </w:r>
      <w:r w:rsidR="003B2C12">
        <w:rPr>
          <w:rFonts w:ascii="Times New Roman" w:hAnsi="Times New Roman" w:cs="Times New Roman"/>
          <w:bCs/>
          <w:sz w:val="24"/>
          <w:szCs w:val="24"/>
        </w:rPr>
        <w:t>Tālākā n</w:t>
      </w:r>
      <w:r w:rsidR="003B2C12" w:rsidRPr="00417152">
        <w:rPr>
          <w:rFonts w:ascii="Times New Roman" w:hAnsi="Times New Roman" w:cs="Times New Roman"/>
          <w:bCs/>
          <w:sz w:val="24"/>
          <w:szCs w:val="24"/>
        </w:rPr>
        <w:t>ākotnē paredzams, ka specifiskie virtuālie asistenti</w:t>
      </w:r>
      <w:r w:rsidR="00D44813">
        <w:rPr>
          <w:rFonts w:ascii="Times New Roman" w:hAnsi="Times New Roman" w:cs="Times New Roman"/>
          <w:bCs/>
          <w:sz w:val="24"/>
          <w:szCs w:val="24"/>
        </w:rPr>
        <w:t xml:space="preserve"> zaudēs aktualitāti</w:t>
      </w:r>
      <w:r w:rsidR="003B2C12" w:rsidRPr="00417152">
        <w:rPr>
          <w:rFonts w:ascii="Times New Roman" w:hAnsi="Times New Roman" w:cs="Times New Roman"/>
          <w:bCs/>
          <w:sz w:val="24"/>
          <w:szCs w:val="24"/>
        </w:rPr>
        <w:t xml:space="preserve">, jo cilvēki negribēs lietot dažādus asistentus. </w:t>
      </w:r>
      <w:r w:rsidR="00D44813">
        <w:rPr>
          <w:rFonts w:ascii="Times New Roman" w:hAnsi="Times New Roman" w:cs="Times New Roman"/>
          <w:bCs/>
          <w:sz w:val="24"/>
          <w:szCs w:val="24"/>
        </w:rPr>
        <w:t xml:space="preserve">Attīstīsies </w:t>
      </w:r>
      <w:r w:rsidR="003B2C12" w:rsidRPr="00417152">
        <w:rPr>
          <w:rFonts w:ascii="Times New Roman" w:hAnsi="Times New Roman" w:cs="Times New Roman"/>
          <w:bCs/>
          <w:sz w:val="24"/>
          <w:szCs w:val="24"/>
        </w:rPr>
        <w:t xml:space="preserve">universālie asistenti (piem. </w:t>
      </w:r>
      <w:r w:rsidR="003B2C12" w:rsidRPr="00E77026">
        <w:rPr>
          <w:rFonts w:ascii="Times New Roman" w:hAnsi="Times New Roman" w:cs="Times New Roman"/>
          <w:bCs/>
          <w:i/>
          <w:sz w:val="24"/>
          <w:szCs w:val="24"/>
        </w:rPr>
        <w:t xml:space="preserve">Google </w:t>
      </w:r>
      <w:proofErr w:type="spellStart"/>
      <w:r w:rsidR="00A8289D" w:rsidRPr="00E77026">
        <w:rPr>
          <w:rFonts w:ascii="Times New Roman" w:hAnsi="Times New Roman" w:cs="Times New Roman"/>
          <w:bCs/>
          <w:i/>
          <w:sz w:val="24"/>
          <w:szCs w:val="24"/>
        </w:rPr>
        <w:t>Assistant</w:t>
      </w:r>
      <w:proofErr w:type="spellEnd"/>
      <w:r w:rsidR="003B2C12" w:rsidRPr="00E77026">
        <w:rPr>
          <w:rFonts w:ascii="Times New Roman" w:hAnsi="Times New Roman" w:cs="Times New Roman"/>
          <w:bCs/>
          <w:i/>
          <w:sz w:val="24"/>
          <w:szCs w:val="24"/>
        </w:rPr>
        <w:t xml:space="preserve">, </w:t>
      </w:r>
      <w:proofErr w:type="spellStart"/>
      <w:r w:rsidR="003B2C12" w:rsidRPr="00E77026">
        <w:rPr>
          <w:rFonts w:ascii="Times New Roman" w:hAnsi="Times New Roman" w:cs="Times New Roman"/>
          <w:bCs/>
          <w:i/>
          <w:sz w:val="24"/>
          <w:szCs w:val="24"/>
        </w:rPr>
        <w:t>Siri</w:t>
      </w:r>
      <w:proofErr w:type="spellEnd"/>
      <w:r w:rsidR="003B2C12" w:rsidRPr="00E77026">
        <w:rPr>
          <w:rFonts w:ascii="Times New Roman" w:hAnsi="Times New Roman" w:cs="Times New Roman"/>
          <w:bCs/>
          <w:i/>
          <w:sz w:val="24"/>
          <w:szCs w:val="24"/>
        </w:rPr>
        <w:t xml:space="preserve">, </w:t>
      </w:r>
      <w:proofErr w:type="spellStart"/>
      <w:r w:rsidR="003B2C12" w:rsidRPr="00E77026">
        <w:rPr>
          <w:rFonts w:ascii="Times New Roman" w:hAnsi="Times New Roman" w:cs="Times New Roman"/>
          <w:bCs/>
          <w:i/>
          <w:sz w:val="24"/>
          <w:szCs w:val="24"/>
        </w:rPr>
        <w:t>Cortana</w:t>
      </w:r>
      <w:proofErr w:type="spellEnd"/>
      <w:r w:rsidR="003B2C12" w:rsidRPr="00417152">
        <w:rPr>
          <w:rFonts w:ascii="Times New Roman" w:hAnsi="Times New Roman" w:cs="Times New Roman"/>
          <w:bCs/>
          <w:sz w:val="24"/>
          <w:szCs w:val="24"/>
        </w:rPr>
        <w:t xml:space="preserve"> u.c.)</w:t>
      </w:r>
      <w:r w:rsidR="003B2C12">
        <w:rPr>
          <w:rFonts w:ascii="Times New Roman" w:hAnsi="Times New Roman" w:cs="Times New Roman"/>
          <w:bCs/>
          <w:sz w:val="24"/>
          <w:szCs w:val="24"/>
        </w:rPr>
        <w:t xml:space="preserve"> un tiem varēs pieslēgt dažādas zināšanu bāzes</w:t>
      </w:r>
      <w:r w:rsidR="003B2C12" w:rsidRPr="00417152">
        <w:rPr>
          <w:rFonts w:ascii="Times New Roman" w:hAnsi="Times New Roman" w:cs="Times New Roman"/>
          <w:bCs/>
          <w:sz w:val="24"/>
          <w:szCs w:val="24"/>
        </w:rPr>
        <w:t xml:space="preserve">. </w:t>
      </w:r>
    </w:p>
    <w:p w14:paraId="2B944915" w14:textId="6D330073" w:rsidR="005C5E98" w:rsidRPr="005C5E98" w:rsidRDefault="00D44813">
      <w:pPr>
        <w:spacing w:before="120" w:line="276" w:lineRule="auto"/>
        <w:ind w:firstLine="720"/>
        <w:jc w:val="both"/>
        <w:rPr>
          <w:rFonts w:ascii="Times New Roman" w:hAnsi="Times New Roman" w:cs="Times New Roman"/>
          <w:sz w:val="24"/>
          <w:szCs w:val="24"/>
        </w:rPr>
      </w:pPr>
      <w:r w:rsidRPr="00E77026">
        <w:rPr>
          <w:rFonts w:ascii="Times New Roman" w:hAnsi="Times New Roman" w:cs="Times New Roman"/>
          <w:sz w:val="24"/>
          <w:szCs w:val="24"/>
        </w:rPr>
        <w:t xml:space="preserve">Valsts akciju sabiedrība </w:t>
      </w:r>
      <w:r>
        <w:t>“</w:t>
      </w:r>
      <w:r w:rsidR="00F017DC">
        <w:rPr>
          <w:rFonts w:ascii="Times New Roman" w:hAnsi="Times New Roman" w:cs="Times New Roman"/>
          <w:sz w:val="24"/>
          <w:szCs w:val="24"/>
        </w:rPr>
        <w:t>Ceļu satiksmes drošības direkcija</w:t>
      </w:r>
      <w:r>
        <w:rPr>
          <w:rFonts w:ascii="Times New Roman" w:hAnsi="Times New Roman" w:cs="Times New Roman"/>
          <w:sz w:val="24"/>
          <w:szCs w:val="24"/>
        </w:rPr>
        <w:t>”</w:t>
      </w:r>
      <w:r w:rsidR="00FC52BE">
        <w:rPr>
          <w:rFonts w:ascii="Times New Roman" w:hAnsi="Times New Roman" w:cs="Times New Roman"/>
          <w:sz w:val="24"/>
          <w:szCs w:val="24"/>
        </w:rPr>
        <w:t xml:space="preserve"> (turpmāk – CSDD)</w:t>
      </w:r>
      <w:r w:rsidR="005C5E98" w:rsidRPr="005C5E98">
        <w:rPr>
          <w:rFonts w:ascii="Times New Roman" w:hAnsi="Times New Roman" w:cs="Times New Roman"/>
          <w:i/>
          <w:sz w:val="24"/>
          <w:szCs w:val="24"/>
        </w:rPr>
        <w:t xml:space="preserve"> </w:t>
      </w:r>
      <w:r w:rsidR="00F017DC">
        <w:rPr>
          <w:rFonts w:ascii="Times New Roman" w:hAnsi="Times New Roman" w:cs="Times New Roman"/>
          <w:sz w:val="24"/>
          <w:szCs w:val="24"/>
        </w:rPr>
        <w:t>izmanto</w:t>
      </w:r>
      <w:r w:rsidR="005C5E98" w:rsidRPr="005C5E98">
        <w:rPr>
          <w:rFonts w:ascii="Times New Roman" w:hAnsi="Times New Roman" w:cs="Times New Roman"/>
          <w:sz w:val="24"/>
          <w:szCs w:val="24"/>
        </w:rPr>
        <w:t xml:space="preserve"> ceļu satiksmes uzraudzības risinājumu </w:t>
      </w:r>
      <w:r w:rsidR="005C5E98" w:rsidRPr="00E77026">
        <w:rPr>
          <w:rFonts w:ascii="Times New Roman" w:hAnsi="Times New Roman" w:cs="Times New Roman"/>
          <w:i/>
          <w:sz w:val="24"/>
          <w:szCs w:val="24"/>
        </w:rPr>
        <w:t>FITS ITEMS</w:t>
      </w:r>
      <w:r w:rsidR="005C5E98" w:rsidRPr="005C5E98">
        <w:rPr>
          <w:rFonts w:ascii="Times New Roman" w:hAnsi="Times New Roman" w:cs="Times New Roman"/>
          <w:sz w:val="24"/>
          <w:szCs w:val="24"/>
        </w:rPr>
        <w:t xml:space="preserve">, kas būtiski uzlabo ceļu satiksmes drošību un glābj cilvēku dzīvības. </w:t>
      </w:r>
      <w:r w:rsidR="005C5E98" w:rsidRPr="00E77026">
        <w:rPr>
          <w:rFonts w:ascii="Times New Roman" w:hAnsi="Times New Roman" w:cs="Times New Roman"/>
          <w:i/>
          <w:sz w:val="24"/>
          <w:szCs w:val="24"/>
        </w:rPr>
        <w:t>FITS ITEMS</w:t>
      </w:r>
      <w:r w:rsidR="005C5E98" w:rsidRPr="005C5E98">
        <w:rPr>
          <w:rFonts w:ascii="Times New Roman" w:hAnsi="Times New Roman" w:cs="Times New Roman"/>
          <w:sz w:val="24"/>
          <w:szCs w:val="24"/>
        </w:rPr>
        <w:t xml:space="preserve"> nodrošina vienotu transporta nozares sensoru un datu pārvaldību un apstrādi, izmantojot jaunākās </w:t>
      </w:r>
      <w:proofErr w:type="spellStart"/>
      <w:r w:rsidR="005C5E98" w:rsidRPr="005C5E98">
        <w:rPr>
          <w:rFonts w:ascii="Times New Roman" w:hAnsi="Times New Roman" w:cs="Times New Roman"/>
          <w:sz w:val="24"/>
          <w:szCs w:val="24"/>
        </w:rPr>
        <w:t>mākoņskaitļošanas</w:t>
      </w:r>
      <w:proofErr w:type="spellEnd"/>
      <w:r w:rsidR="005C5E98" w:rsidRPr="005C5E98">
        <w:rPr>
          <w:rFonts w:ascii="Times New Roman" w:hAnsi="Times New Roman" w:cs="Times New Roman"/>
          <w:sz w:val="24"/>
          <w:szCs w:val="24"/>
        </w:rPr>
        <w:t xml:space="preserve"> un </w:t>
      </w:r>
      <w:r w:rsidR="003A606E">
        <w:rPr>
          <w:rFonts w:ascii="Times New Roman" w:hAnsi="Times New Roman" w:cs="Times New Roman"/>
          <w:sz w:val="24"/>
          <w:szCs w:val="24"/>
        </w:rPr>
        <w:t>MI</w:t>
      </w:r>
      <w:r w:rsidR="005C5E98" w:rsidRPr="005C5E98">
        <w:rPr>
          <w:rFonts w:ascii="Times New Roman" w:hAnsi="Times New Roman" w:cs="Times New Roman"/>
          <w:sz w:val="24"/>
          <w:szCs w:val="24"/>
        </w:rPr>
        <w:t xml:space="preserve"> sniegtās priekšrocības. Projekta ietvaros vienuviet tiek apkopoti daudzu ražotāju dažādu sensoru savāktie dati</w:t>
      </w:r>
      <w:r w:rsidR="00760D06">
        <w:rPr>
          <w:rFonts w:ascii="Times New Roman" w:hAnsi="Times New Roman" w:cs="Times New Roman"/>
          <w:sz w:val="24"/>
          <w:szCs w:val="24"/>
        </w:rPr>
        <w:t>.</w:t>
      </w:r>
      <w:r w:rsidR="005C5E98" w:rsidRPr="005C5E98">
        <w:rPr>
          <w:rFonts w:ascii="Times New Roman" w:hAnsi="Times New Roman" w:cs="Times New Roman"/>
          <w:sz w:val="24"/>
          <w:szCs w:val="24"/>
        </w:rPr>
        <w:t xml:space="preserve"> </w:t>
      </w:r>
      <w:r w:rsidR="00760D06">
        <w:rPr>
          <w:rFonts w:ascii="Times New Roman" w:hAnsi="Times New Roman" w:cs="Times New Roman"/>
          <w:sz w:val="24"/>
          <w:szCs w:val="24"/>
        </w:rPr>
        <w:t>T</w:t>
      </w:r>
      <w:r w:rsidR="005C5E98" w:rsidRPr="005C5E98">
        <w:rPr>
          <w:rFonts w:ascii="Times New Roman" w:hAnsi="Times New Roman" w:cs="Times New Roman"/>
          <w:sz w:val="24"/>
          <w:szCs w:val="24"/>
        </w:rPr>
        <w:t xml:space="preserve">os apkopojot un vadot datoram tiek iemācīts “saprast” transporta plūsmas un notikumus. Piemēram, Latvijas ātruma kameru sniegtajos </w:t>
      </w:r>
      <w:r w:rsidR="005C5E98" w:rsidRPr="005C5E98">
        <w:rPr>
          <w:rFonts w:ascii="Times New Roman" w:hAnsi="Times New Roman" w:cs="Times New Roman"/>
          <w:sz w:val="24"/>
          <w:szCs w:val="24"/>
        </w:rPr>
        <w:lastRenderedPageBreak/>
        <w:t>fotoattēlos konstatēt transportlīdzekļus, nosakot to raksturiezīmes,</w:t>
      </w:r>
      <w:r w:rsidR="003B2C12">
        <w:rPr>
          <w:rFonts w:ascii="Times New Roman" w:hAnsi="Times New Roman" w:cs="Times New Roman"/>
          <w:sz w:val="24"/>
          <w:szCs w:val="24"/>
        </w:rPr>
        <w:t xml:space="preserve"> atpazīstot numura zīmes u.tml. </w:t>
      </w:r>
      <w:r w:rsidR="005C5E98" w:rsidRPr="005C5E98">
        <w:rPr>
          <w:rFonts w:ascii="Times New Roman" w:hAnsi="Times New Roman" w:cs="Times New Roman"/>
          <w:sz w:val="24"/>
          <w:szCs w:val="24"/>
        </w:rPr>
        <w:t>Spriežot pēc CSDD datiem, 2016. gadā vidēji ceļu satiksmes negadījumu skaits uz stacionāro radaru uzstādītajām vietām ir sarucis par 42%, savukārt ievainoto skaits par 21%, kā arī pats galvenais – nav neviena bojā gājušā ātruma</w:t>
      </w:r>
      <w:r w:rsidR="00760D06">
        <w:rPr>
          <w:rFonts w:ascii="Times New Roman" w:hAnsi="Times New Roman" w:cs="Times New Roman"/>
          <w:sz w:val="24"/>
          <w:szCs w:val="24"/>
        </w:rPr>
        <w:t xml:space="preserve"> </w:t>
      </w:r>
      <w:r w:rsidR="001F120F">
        <w:rPr>
          <w:rFonts w:ascii="Times New Roman" w:hAnsi="Times New Roman" w:cs="Times New Roman"/>
          <w:sz w:val="24"/>
          <w:szCs w:val="24"/>
        </w:rPr>
        <w:t>pārsniegšanas</w:t>
      </w:r>
      <w:r w:rsidR="005C5E98" w:rsidRPr="005C5E98">
        <w:rPr>
          <w:rFonts w:ascii="Times New Roman" w:hAnsi="Times New Roman" w:cs="Times New Roman"/>
          <w:sz w:val="24"/>
          <w:szCs w:val="24"/>
        </w:rPr>
        <w:t xml:space="preserve"> dēļ. Pēc </w:t>
      </w:r>
      <w:r w:rsidR="00791D67">
        <w:rPr>
          <w:rFonts w:ascii="Times New Roman" w:hAnsi="Times New Roman" w:cs="Times New Roman"/>
          <w:sz w:val="24"/>
          <w:szCs w:val="24"/>
        </w:rPr>
        <w:t>Eiropas Komisijas</w:t>
      </w:r>
      <w:r w:rsidR="005C5E98" w:rsidRPr="005C5E98">
        <w:rPr>
          <w:rFonts w:ascii="Times New Roman" w:hAnsi="Times New Roman" w:cs="Times New Roman"/>
          <w:sz w:val="24"/>
          <w:szCs w:val="24"/>
        </w:rPr>
        <w:t xml:space="preserve"> rīcībā esošajiem datiem laika posmā no 2015. līdz 2016. gadam, Latvija ir ierindojusies pirmajā trijniekā visas Eiropas mērogā ar lielāko samazinājumu bojā gājušo skaita ziņā.</w:t>
      </w:r>
    </w:p>
    <w:p w14:paraId="5C20903B" w14:textId="5A6F1071" w:rsidR="005C5E98" w:rsidRPr="005C5E98" w:rsidRDefault="005C5E98">
      <w:pPr>
        <w:spacing w:before="120" w:after="120" w:line="276" w:lineRule="auto"/>
        <w:ind w:firstLine="720"/>
        <w:jc w:val="both"/>
        <w:rPr>
          <w:rFonts w:ascii="Times New Roman" w:hAnsi="Times New Roman" w:cs="Times New Roman"/>
          <w:sz w:val="24"/>
          <w:szCs w:val="24"/>
        </w:rPr>
      </w:pPr>
      <w:r w:rsidRPr="005C5E98">
        <w:rPr>
          <w:rFonts w:ascii="Times New Roman" w:hAnsi="Times New Roman" w:cs="Times New Roman"/>
          <w:sz w:val="24"/>
          <w:szCs w:val="24"/>
          <w:lang w:eastAsia="lv-LV"/>
        </w:rPr>
        <w:t>Valsts ieņēmumu dienesta</w:t>
      </w:r>
      <w:r w:rsidR="003B2C12">
        <w:rPr>
          <w:rFonts w:ascii="Times New Roman" w:hAnsi="Times New Roman" w:cs="Times New Roman"/>
          <w:sz w:val="24"/>
          <w:szCs w:val="24"/>
          <w:lang w:eastAsia="lv-LV"/>
        </w:rPr>
        <w:t xml:space="preserve"> </w:t>
      </w:r>
      <w:r w:rsidRPr="005C5E98">
        <w:rPr>
          <w:rFonts w:ascii="Times New Roman" w:hAnsi="Times New Roman" w:cs="Times New Roman"/>
          <w:sz w:val="24"/>
          <w:szCs w:val="24"/>
          <w:lang w:eastAsia="lv-LV"/>
        </w:rPr>
        <w:t>Elektroniskās deklarēšanas</w:t>
      </w:r>
      <w:r w:rsidR="003B2C12">
        <w:rPr>
          <w:rFonts w:ascii="Times New Roman" w:hAnsi="Times New Roman" w:cs="Times New Roman"/>
          <w:sz w:val="24"/>
          <w:szCs w:val="24"/>
          <w:lang w:eastAsia="lv-LV"/>
        </w:rPr>
        <w:t xml:space="preserve"> </w:t>
      </w:r>
      <w:r w:rsidRPr="005C5E98">
        <w:rPr>
          <w:rFonts w:ascii="Times New Roman" w:hAnsi="Times New Roman" w:cs="Times New Roman"/>
          <w:sz w:val="24"/>
          <w:szCs w:val="24"/>
          <w:lang w:eastAsia="lv-LV"/>
        </w:rPr>
        <w:t xml:space="preserve">sistēma izmanto lēmumu pieņemšanas automatizēšanas elementus automātiski pārbaudot iesniegtās deklarācijas. Tas ļauj apstiprināt līdz 2/3 iesniegto deklarāciju, kurās netiek atklātas neatbilstības, un tādejādi ļauj ekspertiem veltīt laiku tikai tādu deklarāciju pārbaudei, kurās atklātas neatbilstības. </w:t>
      </w:r>
      <w:r w:rsidR="00E06F4D">
        <w:rPr>
          <w:rFonts w:ascii="Times New Roman" w:hAnsi="Times New Roman" w:cs="Times New Roman"/>
          <w:sz w:val="24"/>
          <w:szCs w:val="24"/>
          <w:lang w:eastAsia="lv-LV"/>
        </w:rPr>
        <w:t xml:space="preserve">Nākotnē liels potenciāls ir </w:t>
      </w:r>
      <w:r w:rsidR="00C43AD4">
        <w:rPr>
          <w:rFonts w:ascii="Times New Roman" w:hAnsi="Times New Roman" w:cs="Times New Roman"/>
          <w:sz w:val="24"/>
          <w:szCs w:val="24"/>
          <w:lang w:eastAsia="lv-LV"/>
        </w:rPr>
        <w:t xml:space="preserve">MI </w:t>
      </w:r>
      <w:r w:rsidR="00E06F4D">
        <w:rPr>
          <w:rFonts w:ascii="Times New Roman" w:hAnsi="Times New Roman" w:cs="Times New Roman"/>
          <w:sz w:val="24"/>
          <w:szCs w:val="24"/>
          <w:lang w:eastAsia="lv-LV"/>
        </w:rPr>
        <w:t>risinājumiem, kas palīdzēs cīnīties pret ēnu ekonomiku un naudas atmazgāšanu.</w:t>
      </w:r>
    </w:p>
    <w:p w14:paraId="684A08C3" w14:textId="6CD128F0" w:rsidR="008A6097" w:rsidRDefault="003B2C12">
      <w:pPr>
        <w:spacing w:before="120" w:line="276" w:lineRule="auto"/>
        <w:ind w:firstLine="720"/>
        <w:jc w:val="both"/>
        <w:rPr>
          <w:rFonts w:ascii="Times New Roman" w:hAnsi="Times New Roman" w:cs="Times New Roman"/>
          <w:sz w:val="24"/>
          <w:szCs w:val="24"/>
          <w:lang w:eastAsia="lv-LV"/>
        </w:rPr>
      </w:pPr>
      <w:r>
        <w:rPr>
          <w:rFonts w:ascii="Times New Roman" w:hAnsi="Times New Roman" w:cs="Times New Roman"/>
          <w:sz w:val="24"/>
          <w:szCs w:val="24"/>
          <w:lang w:eastAsia="lv-LV"/>
        </w:rPr>
        <w:t>Latvijā top</w:t>
      </w:r>
      <w:r w:rsidR="00A80873">
        <w:rPr>
          <w:rFonts w:ascii="Times New Roman" w:hAnsi="Times New Roman" w:cs="Times New Roman"/>
          <w:sz w:val="24"/>
          <w:szCs w:val="24"/>
          <w:lang w:eastAsia="lv-LV"/>
        </w:rPr>
        <w:t xml:space="preserve"> pilotprojekts</w:t>
      </w:r>
      <w:r w:rsidR="00DB5018">
        <w:rPr>
          <w:rFonts w:ascii="Times New Roman" w:hAnsi="Times New Roman" w:cs="Times New Roman"/>
          <w:sz w:val="24"/>
          <w:szCs w:val="24"/>
          <w:lang w:eastAsia="lv-LV"/>
        </w:rPr>
        <w:t xml:space="preserve"> lielo datu analīzē </w:t>
      </w:r>
      <w:r w:rsidR="00A80873">
        <w:rPr>
          <w:rFonts w:ascii="Times New Roman" w:hAnsi="Times New Roman" w:cs="Times New Roman"/>
          <w:sz w:val="24"/>
          <w:szCs w:val="24"/>
          <w:lang w:eastAsia="lv-LV"/>
        </w:rPr>
        <w:t xml:space="preserve">balstītās plaušu vēža riska izvērtēšanas, agrīnas diagnostikas un prognozēšanas metodes izstrādei. Latvijā ir ap </w:t>
      </w:r>
      <w:r w:rsidR="00EE198C">
        <w:rPr>
          <w:rFonts w:ascii="Times New Roman" w:hAnsi="Times New Roman" w:cs="Times New Roman"/>
          <w:sz w:val="24"/>
          <w:szCs w:val="24"/>
          <w:lang w:eastAsia="lv-LV"/>
        </w:rPr>
        <w:br/>
      </w:r>
      <w:r w:rsidR="00A80873">
        <w:rPr>
          <w:rFonts w:ascii="Times New Roman" w:hAnsi="Times New Roman" w:cs="Times New Roman"/>
          <w:sz w:val="24"/>
          <w:szCs w:val="24"/>
          <w:lang w:eastAsia="lv-LV"/>
        </w:rPr>
        <w:t xml:space="preserve">77 tūkst. plaušu vēža slimnieku un katru gadu tiek diagnosticēti aptuveni 1000 jaunu saslimšanas gadījumu. </w:t>
      </w:r>
      <w:r w:rsidR="00DB5018">
        <w:rPr>
          <w:rFonts w:ascii="Times New Roman" w:hAnsi="Times New Roman" w:cs="Times New Roman"/>
          <w:sz w:val="24"/>
          <w:szCs w:val="24"/>
          <w:lang w:eastAsia="lv-LV"/>
        </w:rPr>
        <w:t>Ārsti atzīst</w:t>
      </w:r>
      <w:r w:rsidR="00A80873">
        <w:rPr>
          <w:rFonts w:ascii="Times New Roman" w:hAnsi="Times New Roman" w:cs="Times New Roman"/>
          <w:sz w:val="24"/>
          <w:szCs w:val="24"/>
          <w:lang w:eastAsia="lv-LV"/>
        </w:rPr>
        <w:t>, ka ārstēšana ir efektīvākā, ja tā konstatēta pēc iespējas ātrāk. Projekta gaitā ir paredzēts izmantot MI, lai diagnosticētu vēzi.</w:t>
      </w:r>
      <w:r w:rsidR="00F81A70">
        <w:rPr>
          <w:rFonts w:ascii="Times New Roman" w:hAnsi="Times New Roman" w:cs="Times New Roman"/>
          <w:sz w:val="24"/>
          <w:szCs w:val="24"/>
          <w:lang w:eastAsia="lv-LV"/>
        </w:rPr>
        <w:t xml:space="preserve"> Šajā jomā </w:t>
      </w:r>
      <w:r w:rsidR="00F81A70" w:rsidRPr="00F81A70">
        <w:rPr>
          <w:rFonts w:ascii="Times New Roman" w:hAnsi="Times New Roman" w:cs="Times New Roman"/>
          <w:sz w:val="24"/>
          <w:szCs w:val="24"/>
          <w:lang w:eastAsia="lv-LV"/>
        </w:rPr>
        <w:t xml:space="preserve">Latvijas Investīciju un attīstības aģentūrā (LIAA) ir apstiprināti </w:t>
      </w:r>
      <w:r w:rsidR="00F81A70">
        <w:rPr>
          <w:rFonts w:ascii="Times New Roman" w:hAnsi="Times New Roman" w:cs="Times New Roman"/>
          <w:sz w:val="24"/>
          <w:szCs w:val="24"/>
          <w:lang w:eastAsia="lv-LV"/>
        </w:rPr>
        <w:t>divi</w:t>
      </w:r>
      <w:r w:rsidR="00F81A70" w:rsidRPr="00F81A70">
        <w:rPr>
          <w:rFonts w:ascii="Times New Roman" w:hAnsi="Times New Roman" w:cs="Times New Roman"/>
          <w:sz w:val="24"/>
          <w:szCs w:val="24"/>
          <w:lang w:eastAsia="lv-LV"/>
        </w:rPr>
        <w:t xml:space="preserve"> stratēģiski </w:t>
      </w:r>
      <w:proofErr w:type="spellStart"/>
      <w:r w:rsidR="00F81A70" w:rsidRPr="00F81A70">
        <w:rPr>
          <w:rFonts w:ascii="Times New Roman" w:hAnsi="Times New Roman" w:cs="Times New Roman"/>
          <w:sz w:val="24"/>
          <w:szCs w:val="24"/>
          <w:lang w:eastAsia="lv-LV"/>
        </w:rPr>
        <w:t>komercializācijas</w:t>
      </w:r>
      <w:proofErr w:type="spellEnd"/>
      <w:r w:rsidR="00F81A70" w:rsidRPr="00F81A70">
        <w:rPr>
          <w:rFonts w:ascii="Times New Roman" w:hAnsi="Times New Roman" w:cs="Times New Roman"/>
          <w:sz w:val="24"/>
          <w:szCs w:val="24"/>
          <w:lang w:eastAsia="lv-LV"/>
        </w:rPr>
        <w:t xml:space="preserve"> projekti programmā "Atbalsts tehnoloģiju </w:t>
      </w:r>
      <w:proofErr w:type="spellStart"/>
      <w:r w:rsidR="00F81A70" w:rsidRPr="00F81A70">
        <w:rPr>
          <w:rFonts w:ascii="Times New Roman" w:hAnsi="Times New Roman" w:cs="Times New Roman"/>
          <w:sz w:val="24"/>
          <w:szCs w:val="24"/>
          <w:lang w:eastAsia="lv-LV"/>
        </w:rPr>
        <w:t>pārneses</w:t>
      </w:r>
      <w:proofErr w:type="spellEnd"/>
      <w:r w:rsidR="00F81A70" w:rsidRPr="00F81A70">
        <w:rPr>
          <w:rFonts w:ascii="Times New Roman" w:hAnsi="Times New Roman" w:cs="Times New Roman"/>
          <w:sz w:val="24"/>
          <w:szCs w:val="24"/>
          <w:lang w:eastAsia="lv-LV"/>
        </w:rPr>
        <w:t xml:space="preserve"> sistēmas pilnveidošanai"</w:t>
      </w:r>
      <w:r w:rsidR="00F81A70">
        <w:rPr>
          <w:rFonts w:ascii="Times New Roman" w:hAnsi="Times New Roman" w:cs="Times New Roman"/>
          <w:sz w:val="24"/>
          <w:szCs w:val="24"/>
          <w:lang w:eastAsia="lv-LV"/>
        </w:rPr>
        <w:t xml:space="preserve"> par kopējo summu 600 tūkstoši </w:t>
      </w:r>
      <w:proofErr w:type="spellStart"/>
      <w:r w:rsidR="00F81A70" w:rsidRPr="00E77026">
        <w:rPr>
          <w:rFonts w:ascii="Times New Roman" w:hAnsi="Times New Roman" w:cs="Times New Roman"/>
          <w:i/>
          <w:sz w:val="24"/>
          <w:szCs w:val="24"/>
          <w:lang w:eastAsia="lv-LV"/>
        </w:rPr>
        <w:t>euro</w:t>
      </w:r>
      <w:proofErr w:type="spellEnd"/>
      <w:r w:rsidR="00F81A70">
        <w:rPr>
          <w:rFonts w:ascii="Times New Roman" w:hAnsi="Times New Roman" w:cs="Times New Roman"/>
          <w:sz w:val="24"/>
          <w:szCs w:val="24"/>
          <w:lang w:eastAsia="lv-LV"/>
        </w:rPr>
        <w:t>.</w:t>
      </w:r>
      <w:r w:rsidR="008A6097">
        <w:rPr>
          <w:rFonts w:ascii="Times New Roman" w:hAnsi="Times New Roman" w:cs="Times New Roman"/>
          <w:sz w:val="24"/>
          <w:szCs w:val="24"/>
          <w:lang w:eastAsia="lv-LV"/>
        </w:rPr>
        <w:t xml:space="preserve"> </w:t>
      </w:r>
      <w:r w:rsidR="008A6097" w:rsidRPr="008A6097">
        <w:rPr>
          <w:rFonts w:ascii="Times New Roman" w:hAnsi="Times New Roman" w:cs="Times New Roman"/>
          <w:sz w:val="24"/>
          <w:szCs w:val="24"/>
          <w:lang w:eastAsia="lv-LV"/>
        </w:rPr>
        <w:t xml:space="preserve">Veiksmīgas sadarbības gadījumā Latvijā var veidoties </w:t>
      </w:r>
      <w:proofErr w:type="spellStart"/>
      <w:r w:rsidR="008A6097" w:rsidRPr="008A6097">
        <w:rPr>
          <w:rFonts w:ascii="Times New Roman" w:hAnsi="Times New Roman" w:cs="Times New Roman"/>
          <w:sz w:val="24"/>
          <w:szCs w:val="24"/>
          <w:lang w:eastAsia="lv-LV"/>
        </w:rPr>
        <w:t>genomikas</w:t>
      </w:r>
      <w:proofErr w:type="spellEnd"/>
      <w:r w:rsidR="008A6097" w:rsidRPr="008A6097">
        <w:rPr>
          <w:rFonts w:ascii="Times New Roman" w:hAnsi="Times New Roman" w:cs="Times New Roman"/>
          <w:sz w:val="24"/>
          <w:szCs w:val="24"/>
          <w:lang w:eastAsia="lv-LV"/>
        </w:rPr>
        <w:t xml:space="preserve"> centrs ar tam nepieciešamo tehnisko un pētniecības infrastruktūru, kas, izmantojot </w:t>
      </w:r>
      <w:r w:rsidR="00FD450C">
        <w:rPr>
          <w:rFonts w:ascii="Times New Roman" w:hAnsi="Times New Roman" w:cs="Times New Roman"/>
          <w:sz w:val="24"/>
          <w:szCs w:val="24"/>
          <w:lang w:eastAsia="lv-LV"/>
        </w:rPr>
        <w:t>“</w:t>
      </w:r>
      <w:r w:rsidR="008A6097" w:rsidRPr="008A6097">
        <w:rPr>
          <w:rFonts w:ascii="Times New Roman" w:hAnsi="Times New Roman" w:cs="Times New Roman"/>
          <w:sz w:val="24"/>
          <w:szCs w:val="24"/>
          <w:lang w:eastAsia="lv-LV"/>
        </w:rPr>
        <w:t>datu ezerā</w:t>
      </w:r>
      <w:r w:rsidR="00FD450C">
        <w:rPr>
          <w:rFonts w:ascii="Times New Roman" w:hAnsi="Times New Roman" w:cs="Times New Roman"/>
          <w:sz w:val="24"/>
          <w:szCs w:val="24"/>
          <w:lang w:eastAsia="lv-LV"/>
        </w:rPr>
        <w:t>”</w:t>
      </w:r>
      <w:r w:rsidR="003A606E">
        <w:rPr>
          <w:rFonts w:ascii="Times New Roman" w:hAnsi="Times New Roman" w:cs="Times New Roman"/>
          <w:sz w:val="24"/>
          <w:szCs w:val="24"/>
          <w:lang w:eastAsia="lv-LV"/>
        </w:rPr>
        <w:t xml:space="preserve"> (</w:t>
      </w:r>
      <w:proofErr w:type="spellStart"/>
      <w:r w:rsidR="003A606E" w:rsidRPr="00E27B04">
        <w:rPr>
          <w:rFonts w:ascii="Times New Roman" w:hAnsi="Times New Roman" w:cs="Times New Roman"/>
          <w:i/>
          <w:sz w:val="24"/>
          <w:szCs w:val="24"/>
          <w:lang w:eastAsia="lv-LV"/>
        </w:rPr>
        <w:t>data</w:t>
      </w:r>
      <w:proofErr w:type="spellEnd"/>
      <w:r w:rsidR="003A606E" w:rsidRPr="00E27B04">
        <w:rPr>
          <w:rFonts w:ascii="Times New Roman" w:hAnsi="Times New Roman" w:cs="Times New Roman"/>
          <w:i/>
          <w:sz w:val="24"/>
          <w:szCs w:val="24"/>
          <w:lang w:eastAsia="lv-LV"/>
        </w:rPr>
        <w:t xml:space="preserve"> </w:t>
      </w:r>
      <w:proofErr w:type="spellStart"/>
      <w:r w:rsidR="003A606E" w:rsidRPr="00E27B04">
        <w:rPr>
          <w:rFonts w:ascii="Times New Roman" w:hAnsi="Times New Roman" w:cs="Times New Roman"/>
          <w:i/>
          <w:sz w:val="24"/>
          <w:szCs w:val="24"/>
          <w:lang w:eastAsia="lv-LV"/>
        </w:rPr>
        <w:t>lake</w:t>
      </w:r>
      <w:proofErr w:type="spellEnd"/>
      <w:r w:rsidR="003A606E">
        <w:rPr>
          <w:rFonts w:ascii="Times New Roman" w:hAnsi="Times New Roman" w:cs="Times New Roman"/>
          <w:sz w:val="24"/>
          <w:szCs w:val="24"/>
          <w:lang w:eastAsia="lv-LV"/>
        </w:rPr>
        <w:t>)</w:t>
      </w:r>
      <w:r w:rsidR="008A6097" w:rsidRPr="008A6097">
        <w:rPr>
          <w:rFonts w:ascii="Times New Roman" w:hAnsi="Times New Roman" w:cs="Times New Roman"/>
          <w:sz w:val="24"/>
          <w:szCs w:val="24"/>
          <w:lang w:eastAsia="lv-LV"/>
        </w:rPr>
        <w:t xml:space="preserve"> uzkrātos datus, spētu sasniegt Eiropas mēroga izcilību lietišķos pētījumos un sniegtajos pakalpojumos. Savukārt </w:t>
      </w:r>
      <w:proofErr w:type="spellStart"/>
      <w:r w:rsidR="008A6097" w:rsidRPr="008A6097">
        <w:rPr>
          <w:rFonts w:ascii="Times New Roman" w:hAnsi="Times New Roman" w:cs="Times New Roman"/>
          <w:sz w:val="24"/>
          <w:szCs w:val="24"/>
          <w:lang w:eastAsia="lv-LV"/>
        </w:rPr>
        <w:t>genomikas</w:t>
      </w:r>
      <w:proofErr w:type="spellEnd"/>
      <w:r w:rsidR="008A6097" w:rsidRPr="008A6097">
        <w:rPr>
          <w:rFonts w:ascii="Times New Roman" w:hAnsi="Times New Roman" w:cs="Times New Roman"/>
          <w:sz w:val="24"/>
          <w:szCs w:val="24"/>
          <w:lang w:eastAsia="lv-LV"/>
        </w:rPr>
        <w:t xml:space="preserve"> centra darbības rezultātā rastos jauni un unikāli dati.</w:t>
      </w:r>
      <w:r w:rsidR="008A6097">
        <w:rPr>
          <w:rFonts w:ascii="Times New Roman" w:hAnsi="Times New Roman" w:cs="Times New Roman"/>
          <w:sz w:val="24"/>
          <w:szCs w:val="24"/>
          <w:lang w:eastAsia="lv-LV"/>
        </w:rPr>
        <w:t xml:space="preserve"> </w:t>
      </w:r>
    </w:p>
    <w:p w14:paraId="1F90F081" w14:textId="5F33A402" w:rsidR="003B2C12" w:rsidRDefault="005C5E98">
      <w:pPr>
        <w:spacing w:before="120" w:after="120" w:line="276" w:lineRule="auto"/>
        <w:ind w:firstLine="720"/>
        <w:jc w:val="both"/>
        <w:rPr>
          <w:rFonts w:ascii="Times New Roman" w:hAnsi="Times New Roman" w:cs="Times New Roman"/>
          <w:sz w:val="24"/>
          <w:szCs w:val="24"/>
        </w:rPr>
      </w:pPr>
      <w:r w:rsidRPr="005C5E98">
        <w:rPr>
          <w:rFonts w:ascii="Times New Roman" w:hAnsi="Times New Roman" w:cs="Times New Roman"/>
          <w:sz w:val="24"/>
          <w:szCs w:val="24"/>
          <w:lang w:eastAsia="lv-LV"/>
        </w:rPr>
        <w:t xml:space="preserve">Tieslietu ministra pakļautībā esoša tiešās pārvaldes iestāde </w:t>
      </w:r>
      <w:r w:rsidRPr="005C5E98">
        <w:rPr>
          <w:rFonts w:ascii="Times New Roman" w:hAnsi="Times New Roman" w:cs="Times New Roman"/>
          <w:sz w:val="24"/>
          <w:szCs w:val="24"/>
          <w:lang w:eastAsia="lv-LV"/>
        </w:rPr>
        <w:noBreakHyphen/>
        <w:t xml:space="preserve"> Tiesu</w:t>
      </w:r>
      <w:r w:rsidRPr="005C5E98">
        <w:rPr>
          <w:rFonts w:ascii="Times New Roman" w:hAnsi="Times New Roman" w:cs="Times New Roman"/>
          <w:sz w:val="24"/>
          <w:szCs w:val="24"/>
        </w:rPr>
        <w:t xml:space="preserve"> administrācija 2017. gadā īstenojusi pilotprojektu </w:t>
      </w:r>
      <w:r w:rsidR="003B2C12">
        <w:rPr>
          <w:rFonts w:ascii="Times New Roman" w:hAnsi="Times New Roman" w:cs="Times New Roman"/>
          <w:sz w:val="24"/>
          <w:szCs w:val="24"/>
        </w:rPr>
        <w:t>procesu automatizācijai</w:t>
      </w:r>
      <w:r w:rsidRPr="005C5E98">
        <w:rPr>
          <w:rFonts w:ascii="Times New Roman" w:hAnsi="Times New Roman" w:cs="Times New Roman"/>
          <w:sz w:val="24"/>
          <w:szCs w:val="24"/>
        </w:rPr>
        <w:t xml:space="preserve">, kura ietvaros robotizēts rēķinu </w:t>
      </w:r>
      <w:proofErr w:type="spellStart"/>
      <w:r w:rsidRPr="005C5E98">
        <w:rPr>
          <w:rFonts w:ascii="Times New Roman" w:hAnsi="Times New Roman" w:cs="Times New Roman"/>
          <w:sz w:val="24"/>
          <w:szCs w:val="24"/>
        </w:rPr>
        <w:t>pārneses</w:t>
      </w:r>
      <w:proofErr w:type="spellEnd"/>
      <w:r w:rsidRPr="005C5E98">
        <w:rPr>
          <w:rFonts w:ascii="Times New Roman" w:hAnsi="Times New Roman" w:cs="Times New Roman"/>
          <w:sz w:val="24"/>
          <w:szCs w:val="24"/>
        </w:rPr>
        <w:t xml:space="preserve"> process </w:t>
      </w:r>
      <w:r w:rsidR="008A6097" w:rsidRPr="008A6097">
        <w:rPr>
          <w:rFonts w:ascii="Times New Roman" w:hAnsi="Times New Roman" w:cs="Times New Roman"/>
          <w:sz w:val="24"/>
          <w:szCs w:val="24"/>
        </w:rPr>
        <w:t xml:space="preserve">starp resursu vadības sistēmu </w:t>
      </w:r>
      <w:proofErr w:type="spellStart"/>
      <w:r w:rsidR="008A6097" w:rsidRPr="008A6097">
        <w:rPr>
          <w:rFonts w:ascii="Times New Roman" w:hAnsi="Times New Roman" w:cs="Times New Roman"/>
          <w:sz w:val="24"/>
          <w:szCs w:val="24"/>
        </w:rPr>
        <w:t>Horizon</w:t>
      </w:r>
      <w:proofErr w:type="spellEnd"/>
      <w:r w:rsidR="008A6097" w:rsidRPr="008A6097">
        <w:rPr>
          <w:rFonts w:ascii="Times New Roman" w:hAnsi="Times New Roman" w:cs="Times New Roman"/>
          <w:sz w:val="24"/>
          <w:szCs w:val="24"/>
        </w:rPr>
        <w:t xml:space="preserve"> un tiesu informācijas sistēmu</w:t>
      </w:r>
      <w:r w:rsidRPr="005C5E98">
        <w:rPr>
          <w:rFonts w:ascii="Times New Roman" w:hAnsi="Times New Roman" w:cs="Times New Roman"/>
          <w:sz w:val="24"/>
          <w:szCs w:val="24"/>
        </w:rPr>
        <w:t>, aizvietojot cilvēka darbu ar programmatisku robotu</w:t>
      </w:r>
      <w:r w:rsidR="00EE198C">
        <w:rPr>
          <w:rStyle w:val="FootnoteReference"/>
          <w:rFonts w:ascii="Times New Roman" w:hAnsi="Times New Roman" w:cs="Times New Roman"/>
          <w:sz w:val="24"/>
          <w:szCs w:val="24"/>
        </w:rPr>
        <w:footnoteReference w:id="30"/>
      </w:r>
      <w:r w:rsidRPr="005C5E98">
        <w:rPr>
          <w:rFonts w:ascii="Times New Roman" w:hAnsi="Times New Roman" w:cs="Times New Roman"/>
          <w:sz w:val="24"/>
          <w:szCs w:val="24"/>
        </w:rPr>
        <w:t xml:space="preserve">. </w:t>
      </w:r>
      <w:r w:rsidR="008A6097" w:rsidRPr="008A6097">
        <w:rPr>
          <w:rFonts w:ascii="Times New Roman" w:hAnsi="Times New Roman" w:cs="Times New Roman"/>
          <w:sz w:val="24"/>
          <w:szCs w:val="24"/>
        </w:rPr>
        <w:t>Sistēmas izstrādes un ieviešanas izm</w:t>
      </w:r>
      <w:r w:rsidR="008A6097">
        <w:rPr>
          <w:rFonts w:ascii="Times New Roman" w:hAnsi="Times New Roman" w:cs="Times New Roman"/>
          <w:sz w:val="24"/>
          <w:szCs w:val="24"/>
        </w:rPr>
        <w:t xml:space="preserve">aksas kopā </w:t>
      </w:r>
      <w:r w:rsidR="00FD450C">
        <w:rPr>
          <w:rFonts w:ascii="Times New Roman" w:hAnsi="Times New Roman" w:cs="Times New Roman"/>
          <w:sz w:val="24"/>
          <w:szCs w:val="24"/>
        </w:rPr>
        <w:t xml:space="preserve">veidoja </w:t>
      </w:r>
      <w:r w:rsidR="008A6097">
        <w:rPr>
          <w:rFonts w:ascii="Times New Roman" w:hAnsi="Times New Roman" w:cs="Times New Roman"/>
          <w:sz w:val="24"/>
          <w:szCs w:val="24"/>
        </w:rPr>
        <w:t xml:space="preserve">9000 </w:t>
      </w:r>
      <w:proofErr w:type="spellStart"/>
      <w:r w:rsidR="00BD6E27" w:rsidRPr="00E77026">
        <w:rPr>
          <w:rFonts w:ascii="Times New Roman" w:hAnsi="Times New Roman" w:cs="Times New Roman"/>
          <w:i/>
          <w:sz w:val="24"/>
          <w:szCs w:val="24"/>
        </w:rPr>
        <w:t>euro</w:t>
      </w:r>
      <w:proofErr w:type="spellEnd"/>
      <w:r w:rsidR="003B2C12">
        <w:rPr>
          <w:rFonts w:ascii="Times New Roman" w:hAnsi="Times New Roman" w:cs="Times New Roman"/>
          <w:sz w:val="24"/>
          <w:szCs w:val="24"/>
        </w:rPr>
        <w:t>.</w:t>
      </w:r>
      <w:r w:rsidR="008A6097">
        <w:rPr>
          <w:rFonts w:ascii="Times New Roman" w:hAnsi="Times New Roman" w:cs="Times New Roman"/>
          <w:sz w:val="24"/>
          <w:szCs w:val="24"/>
        </w:rPr>
        <w:t xml:space="preserve"> </w:t>
      </w:r>
      <w:r w:rsidRPr="005C5E98">
        <w:rPr>
          <w:rFonts w:ascii="Times New Roman" w:hAnsi="Times New Roman" w:cs="Times New Roman"/>
          <w:sz w:val="24"/>
          <w:szCs w:val="24"/>
        </w:rPr>
        <w:t xml:space="preserve">Tiesu administrācija 2018. gadā aktīvi piedalījusies </w:t>
      </w:r>
      <w:r w:rsidR="003A606E">
        <w:rPr>
          <w:rFonts w:ascii="Times New Roman" w:hAnsi="Times New Roman" w:cs="Times New Roman"/>
          <w:sz w:val="24"/>
          <w:szCs w:val="24"/>
        </w:rPr>
        <w:t>tiesvedības</w:t>
      </w:r>
      <w:r w:rsidRPr="005C5E98">
        <w:rPr>
          <w:rFonts w:ascii="Times New Roman" w:hAnsi="Times New Roman" w:cs="Times New Roman"/>
          <w:sz w:val="24"/>
          <w:szCs w:val="24"/>
        </w:rPr>
        <w:t xml:space="preserve"> termiņu prognožu modeļu izstrādē, kura ietvaros, izmantojot </w:t>
      </w:r>
      <w:proofErr w:type="spellStart"/>
      <w:r w:rsidRPr="005C5E98">
        <w:rPr>
          <w:rFonts w:ascii="Times New Roman" w:hAnsi="Times New Roman" w:cs="Times New Roman"/>
          <w:sz w:val="24"/>
          <w:szCs w:val="24"/>
        </w:rPr>
        <w:t>mašīnmācīšanos</w:t>
      </w:r>
      <w:proofErr w:type="spellEnd"/>
      <w:r w:rsidRPr="005C5E98">
        <w:rPr>
          <w:rFonts w:ascii="Times New Roman" w:hAnsi="Times New Roman" w:cs="Times New Roman"/>
          <w:sz w:val="24"/>
          <w:szCs w:val="24"/>
        </w:rPr>
        <w:t xml:space="preserve"> un neironu ķēdes, veikta lietu izskatīšanas termiņu prognozēšana un iegūti desmit dažādi, praksē pielietojami modeļi. </w:t>
      </w:r>
      <w:r w:rsidR="005E1B7E">
        <w:rPr>
          <w:rFonts w:ascii="Times New Roman" w:hAnsi="Times New Roman" w:cs="Times New Roman"/>
          <w:sz w:val="24"/>
          <w:szCs w:val="24"/>
        </w:rPr>
        <w:t>Tiesvedības termiņu prognozes</w:t>
      </w:r>
      <w:r w:rsidR="008A6097" w:rsidRPr="008A6097">
        <w:rPr>
          <w:rFonts w:ascii="Times New Roman" w:hAnsi="Times New Roman" w:cs="Times New Roman"/>
          <w:sz w:val="24"/>
          <w:szCs w:val="24"/>
        </w:rPr>
        <w:t xml:space="preserve"> rīka izstrāde noritēja </w:t>
      </w:r>
      <w:r w:rsidR="008A6097" w:rsidRPr="00224082">
        <w:rPr>
          <w:rFonts w:ascii="Times New Roman" w:hAnsi="Times New Roman" w:cs="Times New Roman"/>
          <w:sz w:val="24"/>
          <w:szCs w:val="24"/>
        </w:rPr>
        <w:t>L</w:t>
      </w:r>
      <w:r w:rsidR="003B2C12" w:rsidRPr="00224082">
        <w:rPr>
          <w:rFonts w:ascii="Times New Roman" w:hAnsi="Times New Roman" w:cs="Times New Roman"/>
          <w:sz w:val="24"/>
          <w:szCs w:val="24"/>
        </w:rPr>
        <w:t xml:space="preserve">atvijas </w:t>
      </w:r>
      <w:r w:rsidR="008A6097" w:rsidRPr="00224082">
        <w:rPr>
          <w:rFonts w:ascii="Times New Roman" w:hAnsi="Times New Roman" w:cs="Times New Roman"/>
          <w:sz w:val="24"/>
          <w:szCs w:val="24"/>
        </w:rPr>
        <w:t>U</w:t>
      </w:r>
      <w:r w:rsidR="003B2C12" w:rsidRPr="00224082">
        <w:rPr>
          <w:rFonts w:ascii="Times New Roman" w:hAnsi="Times New Roman" w:cs="Times New Roman"/>
          <w:sz w:val="24"/>
          <w:szCs w:val="24"/>
        </w:rPr>
        <w:t>niversitātes (turpmāk - LU)</w:t>
      </w:r>
      <w:r w:rsidR="008A6097" w:rsidRPr="005D3A0F">
        <w:rPr>
          <w:rFonts w:ascii="Times New Roman" w:hAnsi="Times New Roman" w:cs="Times New Roman"/>
          <w:sz w:val="24"/>
          <w:szCs w:val="24"/>
        </w:rPr>
        <w:t xml:space="preserve"> Inovāciju centra rīkota izaicinājuma ietvaros, kur vairākas</w:t>
      </w:r>
      <w:r w:rsidR="008A6097" w:rsidRPr="008A6097">
        <w:rPr>
          <w:rFonts w:ascii="Times New Roman" w:hAnsi="Times New Roman" w:cs="Times New Roman"/>
          <w:sz w:val="24"/>
          <w:szCs w:val="24"/>
        </w:rPr>
        <w:t xml:space="preserve"> komandas, izmantojot Tiesu administrācijas piedāvātos datus par lietām un to izskatīšanas termiņiem veiksmīgi izveidoja vairākus </w:t>
      </w:r>
      <w:proofErr w:type="spellStart"/>
      <w:r w:rsidR="008A6097" w:rsidRPr="008A6097">
        <w:rPr>
          <w:rFonts w:ascii="Times New Roman" w:hAnsi="Times New Roman" w:cs="Times New Roman"/>
          <w:sz w:val="24"/>
          <w:szCs w:val="24"/>
        </w:rPr>
        <w:t>mašīnapmācītus</w:t>
      </w:r>
      <w:proofErr w:type="spellEnd"/>
      <w:r w:rsidR="008A6097" w:rsidRPr="008A6097">
        <w:rPr>
          <w:rFonts w:ascii="Times New Roman" w:hAnsi="Times New Roman" w:cs="Times New Roman"/>
          <w:sz w:val="24"/>
          <w:szCs w:val="24"/>
        </w:rPr>
        <w:t xml:space="preserve"> modeļus, kuri prognozēja lietu izskatīšanas termiņus. </w:t>
      </w:r>
    </w:p>
    <w:p w14:paraId="4F1F4651" w14:textId="1ED5A6D0" w:rsidR="008A6097" w:rsidRDefault="00FD450C" w:rsidP="007B4C82">
      <w:pPr>
        <w:spacing w:line="276" w:lineRule="auto"/>
        <w:ind w:firstLine="720"/>
        <w:jc w:val="both"/>
        <w:rPr>
          <w:rFonts w:ascii="Times New Roman" w:hAnsi="Times New Roman" w:cs="Times New Roman"/>
          <w:sz w:val="24"/>
          <w:szCs w:val="24"/>
        </w:rPr>
      </w:pPr>
      <w:r w:rsidRPr="00F15C3C">
        <w:rPr>
          <w:rFonts w:ascii="Times New Roman" w:hAnsi="Times New Roman" w:cs="Times New Roman"/>
          <w:sz w:val="24"/>
          <w:szCs w:val="24"/>
        </w:rPr>
        <w:lastRenderedPageBreak/>
        <w:t>Tieslietu ministra pārraudzībā esoša tiešās pārvaldes iestāde</w:t>
      </w:r>
      <w:r>
        <w:t xml:space="preserve"> </w:t>
      </w:r>
      <w:r w:rsidR="008A6097" w:rsidRPr="008A6097">
        <w:rPr>
          <w:rFonts w:ascii="Times New Roman" w:hAnsi="Times New Roman" w:cs="Times New Roman"/>
          <w:sz w:val="24"/>
          <w:szCs w:val="24"/>
        </w:rPr>
        <w:t>V</w:t>
      </w:r>
      <w:r w:rsidR="008A6097">
        <w:rPr>
          <w:rFonts w:ascii="Times New Roman" w:hAnsi="Times New Roman" w:cs="Times New Roman"/>
          <w:sz w:val="24"/>
          <w:szCs w:val="24"/>
        </w:rPr>
        <w:t xml:space="preserve">alsts zemes dienests (turpmāk – VZD) sadarbībā </w:t>
      </w:r>
      <w:r w:rsidR="008A6097" w:rsidRPr="008A6097">
        <w:rPr>
          <w:rFonts w:ascii="Times New Roman" w:hAnsi="Times New Roman" w:cs="Times New Roman"/>
          <w:sz w:val="24"/>
          <w:szCs w:val="24"/>
        </w:rPr>
        <w:t xml:space="preserve">ar </w:t>
      </w:r>
      <w:r w:rsidR="008A6097">
        <w:rPr>
          <w:rFonts w:ascii="Times New Roman" w:hAnsi="Times New Roman" w:cs="Times New Roman"/>
          <w:sz w:val="24"/>
          <w:szCs w:val="24"/>
        </w:rPr>
        <w:t xml:space="preserve">Rēzeknes tehnoloģiju akadēmiju </w:t>
      </w:r>
      <w:r w:rsidR="008A6097" w:rsidRPr="008A6097">
        <w:rPr>
          <w:rFonts w:ascii="Times New Roman" w:hAnsi="Times New Roman" w:cs="Times New Roman"/>
          <w:sz w:val="24"/>
          <w:szCs w:val="24"/>
        </w:rPr>
        <w:t xml:space="preserve">2016.gadā </w:t>
      </w:r>
      <w:r w:rsidR="008A6097">
        <w:rPr>
          <w:rFonts w:ascii="Times New Roman" w:hAnsi="Times New Roman" w:cs="Times New Roman"/>
          <w:sz w:val="24"/>
          <w:szCs w:val="24"/>
        </w:rPr>
        <w:t>īstenoja</w:t>
      </w:r>
      <w:r w:rsidR="008A6097" w:rsidRPr="008A6097">
        <w:rPr>
          <w:rFonts w:ascii="Times New Roman" w:hAnsi="Times New Roman" w:cs="Times New Roman"/>
          <w:sz w:val="24"/>
          <w:szCs w:val="24"/>
        </w:rPr>
        <w:t xml:space="preserve"> pilotprojekt</w:t>
      </w:r>
      <w:r w:rsidR="008A6097">
        <w:rPr>
          <w:rFonts w:ascii="Times New Roman" w:hAnsi="Times New Roman" w:cs="Times New Roman"/>
          <w:sz w:val="24"/>
          <w:szCs w:val="24"/>
        </w:rPr>
        <w:t>u</w:t>
      </w:r>
      <w:r w:rsidR="008A6097" w:rsidRPr="008A6097">
        <w:rPr>
          <w:rFonts w:ascii="Times New Roman" w:hAnsi="Times New Roman" w:cs="Times New Roman"/>
          <w:sz w:val="24"/>
          <w:szCs w:val="24"/>
        </w:rPr>
        <w:t xml:space="preserve"> būvju atpazīšanas iespējām izmantojot </w:t>
      </w:r>
      <w:proofErr w:type="spellStart"/>
      <w:r w:rsidR="008A6097" w:rsidRPr="008A6097">
        <w:rPr>
          <w:rFonts w:ascii="Times New Roman" w:hAnsi="Times New Roman" w:cs="Times New Roman"/>
          <w:sz w:val="24"/>
          <w:szCs w:val="24"/>
        </w:rPr>
        <w:t>lidar</w:t>
      </w:r>
      <w:r w:rsidR="001D6AEF">
        <w:rPr>
          <w:rFonts w:ascii="Times New Roman" w:hAnsi="Times New Roman" w:cs="Times New Roman"/>
          <w:sz w:val="24"/>
          <w:szCs w:val="24"/>
        </w:rPr>
        <w:t>a</w:t>
      </w:r>
      <w:proofErr w:type="spellEnd"/>
      <w:r w:rsidR="008A6097">
        <w:rPr>
          <w:rFonts w:ascii="Times New Roman" w:hAnsi="Times New Roman" w:cs="Times New Roman"/>
          <w:sz w:val="24"/>
          <w:szCs w:val="24"/>
        </w:rPr>
        <w:t xml:space="preserve"> (zemes virsmas </w:t>
      </w:r>
      <w:proofErr w:type="spellStart"/>
      <w:r w:rsidR="008A6097">
        <w:rPr>
          <w:rFonts w:ascii="Times New Roman" w:hAnsi="Times New Roman" w:cs="Times New Roman"/>
          <w:sz w:val="24"/>
          <w:szCs w:val="24"/>
        </w:rPr>
        <w:t>lāzerskenēšanas</w:t>
      </w:r>
      <w:proofErr w:type="spellEnd"/>
      <w:r w:rsidR="008A6097">
        <w:rPr>
          <w:rFonts w:ascii="Times New Roman" w:hAnsi="Times New Roman" w:cs="Times New Roman"/>
          <w:sz w:val="24"/>
          <w:szCs w:val="24"/>
        </w:rPr>
        <w:t>)</w:t>
      </w:r>
      <w:r w:rsidR="008A6097" w:rsidRPr="008A6097">
        <w:rPr>
          <w:rFonts w:ascii="Times New Roman" w:hAnsi="Times New Roman" w:cs="Times New Roman"/>
          <w:sz w:val="24"/>
          <w:szCs w:val="24"/>
        </w:rPr>
        <w:t xml:space="preserve"> datus, kura ietvaros RTA divās teritor</w:t>
      </w:r>
      <w:r w:rsidR="008A6097">
        <w:rPr>
          <w:rFonts w:ascii="Times New Roman" w:hAnsi="Times New Roman" w:cs="Times New Roman"/>
          <w:sz w:val="24"/>
          <w:szCs w:val="24"/>
        </w:rPr>
        <w:t xml:space="preserve">ijās veica </w:t>
      </w:r>
      <w:proofErr w:type="spellStart"/>
      <w:r w:rsidR="008A6097">
        <w:rPr>
          <w:rFonts w:ascii="Times New Roman" w:hAnsi="Times New Roman" w:cs="Times New Roman"/>
          <w:sz w:val="24"/>
          <w:szCs w:val="24"/>
        </w:rPr>
        <w:t>lidar</w:t>
      </w:r>
      <w:r w:rsidR="001D6AEF">
        <w:rPr>
          <w:rFonts w:ascii="Times New Roman" w:hAnsi="Times New Roman" w:cs="Times New Roman"/>
          <w:sz w:val="24"/>
          <w:szCs w:val="24"/>
        </w:rPr>
        <w:t>a</w:t>
      </w:r>
      <w:proofErr w:type="spellEnd"/>
      <w:r w:rsidR="008A6097">
        <w:rPr>
          <w:rFonts w:ascii="Times New Roman" w:hAnsi="Times New Roman" w:cs="Times New Roman"/>
          <w:sz w:val="24"/>
          <w:szCs w:val="24"/>
        </w:rPr>
        <w:t xml:space="preserve"> datu apstrādi</w:t>
      </w:r>
      <w:r w:rsidR="00EE198C">
        <w:rPr>
          <w:rStyle w:val="FootnoteReference"/>
          <w:rFonts w:ascii="Times New Roman" w:hAnsi="Times New Roman" w:cs="Times New Roman"/>
          <w:sz w:val="24"/>
          <w:szCs w:val="24"/>
        </w:rPr>
        <w:footnoteReference w:id="31"/>
      </w:r>
      <w:r w:rsidR="008A6097">
        <w:rPr>
          <w:rFonts w:ascii="Times New Roman" w:hAnsi="Times New Roman" w:cs="Times New Roman"/>
          <w:sz w:val="24"/>
          <w:szCs w:val="24"/>
        </w:rPr>
        <w:t xml:space="preserve">. </w:t>
      </w:r>
      <w:r w:rsidR="008A6097" w:rsidRPr="008A6097">
        <w:rPr>
          <w:rFonts w:ascii="Times New Roman" w:hAnsi="Times New Roman" w:cs="Times New Roman"/>
          <w:sz w:val="24"/>
          <w:szCs w:val="24"/>
        </w:rPr>
        <w:t xml:space="preserve">Pēc pilotprojekta noslēgšanās VZD </w:t>
      </w:r>
      <w:r w:rsidR="008A6097">
        <w:rPr>
          <w:rFonts w:ascii="Times New Roman" w:hAnsi="Times New Roman" w:cs="Times New Roman"/>
          <w:sz w:val="24"/>
          <w:szCs w:val="24"/>
        </w:rPr>
        <w:t xml:space="preserve">darbus nav turpinājis, bet </w:t>
      </w:r>
      <w:r w:rsidR="003B2C12">
        <w:rPr>
          <w:rFonts w:ascii="Times New Roman" w:hAnsi="Times New Roman" w:cs="Times New Roman"/>
          <w:sz w:val="24"/>
          <w:szCs w:val="24"/>
        </w:rPr>
        <w:t>risinājumam ir perspektīva</w:t>
      </w:r>
      <w:r w:rsidR="008A6097" w:rsidRPr="008A6097">
        <w:rPr>
          <w:rFonts w:ascii="Times New Roman" w:hAnsi="Times New Roman" w:cs="Times New Roman"/>
          <w:sz w:val="24"/>
          <w:szCs w:val="24"/>
        </w:rPr>
        <w:t>.</w:t>
      </w:r>
      <w:r w:rsidR="007B4C82" w:rsidRPr="00641640">
        <w:rPr>
          <w:rFonts w:ascii="Times New Roman" w:hAnsi="Times New Roman" w:cs="Times New Roman"/>
          <w:sz w:val="24"/>
          <w:szCs w:val="24"/>
        </w:rPr>
        <w:t xml:space="preserve"> Latvijas </w:t>
      </w:r>
      <w:proofErr w:type="spellStart"/>
      <w:r w:rsidR="007B4C82" w:rsidRPr="00641640">
        <w:rPr>
          <w:rFonts w:ascii="Times New Roman" w:hAnsi="Times New Roman" w:cs="Times New Roman"/>
          <w:sz w:val="24"/>
          <w:szCs w:val="24"/>
        </w:rPr>
        <w:t>ģeoinformāci</w:t>
      </w:r>
      <w:r w:rsidR="007B4C82">
        <w:rPr>
          <w:rFonts w:ascii="Times New Roman" w:hAnsi="Times New Roman" w:cs="Times New Roman"/>
          <w:sz w:val="24"/>
          <w:szCs w:val="24"/>
        </w:rPr>
        <w:t>jas</w:t>
      </w:r>
      <w:proofErr w:type="spellEnd"/>
      <w:r w:rsidR="007B4C82">
        <w:rPr>
          <w:rFonts w:ascii="Times New Roman" w:hAnsi="Times New Roman" w:cs="Times New Roman"/>
          <w:sz w:val="24"/>
          <w:szCs w:val="24"/>
        </w:rPr>
        <w:t xml:space="preserve"> produktu veidotāji </w:t>
      </w:r>
      <w:r w:rsidR="007B4C82" w:rsidRPr="00641640">
        <w:rPr>
          <w:rFonts w:ascii="Times New Roman" w:hAnsi="Times New Roman" w:cs="Times New Roman"/>
          <w:sz w:val="24"/>
          <w:szCs w:val="24"/>
        </w:rPr>
        <w:t xml:space="preserve">jau sāk lietot automatizētu un </w:t>
      </w:r>
      <w:proofErr w:type="spellStart"/>
      <w:r w:rsidR="007B4C82" w:rsidRPr="00641640">
        <w:rPr>
          <w:rFonts w:ascii="Times New Roman" w:hAnsi="Times New Roman" w:cs="Times New Roman"/>
          <w:sz w:val="24"/>
          <w:szCs w:val="24"/>
        </w:rPr>
        <w:t>pusautomatizētu</w:t>
      </w:r>
      <w:proofErr w:type="spellEnd"/>
      <w:r w:rsidR="007B4C82" w:rsidRPr="00641640">
        <w:rPr>
          <w:rFonts w:ascii="Times New Roman" w:hAnsi="Times New Roman" w:cs="Times New Roman"/>
          <w:sz w:val="24"/>
          <w:szCs w:val="24"/>
        </w:rPr>
        <w:t xml:space="preserve"> </w:t>
      </w:r>
      <w:proofErr w:type="spellStart"/>
      <w:r w:rsidR="007B4C82" w:rsidRPr="00641640">
        <w:rPr>
          <w:rFonts w:ascii="Times New Roman" w:hAnsi="Times New Roman" w:cs="Times New Roman"/>
          <w:sz w:val="24"/>
          <w:szCs w:val="24"/>
        </w:rPr>
        <w:t>tālizpētes</w:t>
      </w:r>
      <w:proofErr w:type="spellEnd"/>
      <w:r w:rsidR="007B4C82" w:rsidRPr="00641640">
        <w:rPr>
          <w:rFonts w:ascii="Times New Roman" w:hAnsi="Times New Roman" w:cs="Times New Roman"/>
          <w:sz w:val="24"/>
          <w:szCs w:val="24"/>
        </w:rPr>
        <w:t xml:space="preserve"> attēlu un skanējumu informācijas analīzi zemes telpisko datu informācijas ieguvei, sis</w:t>
      </w:r>
      <w:r w:rsidR="007B4C82">
        <w:rPr>
          <w:rFonts w:ascii="Times New Roman" w:hAnsi="Times New Roman" w:cs="Times New Roman"/>
          <w:sz w:val="24"/>
          <w:szCs w:val="24"/>
        </w:rPr>
        <w:t>tematizēšanai un uz tiem bāzētu</w:t>
      </w:r>
      <w:r w:rsidR="007B4C82" w:rsidRPr="00641640">
        <w:rPr>
          <w:rFonts w:ascii="Times New Roman" w:hAnsi="Times New Roman" w:cs="Times New Roman"/>
          <w:sz w:val="24"/>
          <w:szCs w:val="24"/>
        </w:rPr>
        <w:t xml:space="preserve"> automatizētu situācijas un procesu analīzi, prognozi un dažādu nozaru procesu v</w:t>
      </w:r>
      <w:r w:rsidR="007B4C82">
        <w:rPr>
          <w:rFonts w:ascii="Times New Roman" w:hAnsi="Times New Roman" w:cs="Times New Roman"/>
          <w:sz w:val="24"/>
          <w:szCs w:val="24"/>
        </w:rPr>
        <w:t>adības organizāciju, kontroli.</w:t>
      </w:r>
    </w:p>
    <w:p w14:paraId="6C1664BC" w14:textId="172DBE70" w:rsidR="007B4C82" w:rsidRDefault="007B4C82" w:rsidP="007B4C82">
      <w:pPr>
        <w:spacing w:before="120" w:line="276" w:lineRule="auto"/>
        <w:ind w:firstLine="720"/>
        <w:jc w:val="both"/>
        <w:rPr>
          <w:rFonts w:ascii="Times New Roman" w:hAnsi="Times New Roman" w:cs="Times New Roman"/>
          <w:sz w:val="24"/>
          <w:szCs w:val="24"/>
          <w:lang w:eastAsia="lv-LV"/>
        </w:rPr>
      </w:pPr>
      <w:r w:rsidRPr="00E016D9">
        <w:rPr>
          <w:rFonts w:ascii="Times New Roman" w:hAnsi="Times New Roman" w:cs="Times New Roman"/>
          <w:sz w:val="24"/>
          <w:szCs w:val="24"/>
          <w:lang w:eastAsia="lv-LV"/>
        </w:rPr>
        <w:t xml:space="preserve">Laika periodā no 2017. līdz 2019. </w:t>
      </w:r>
      <w:r w:rsidRPr="00641640">
        <w:rPr>
          <w:rFonts w:ascii="Times New Roman" w:hAnsi="Times New Roman" w:cs="Times New Roman"/>
          <w:sz w:val="24"/>
          <w:szCs w:val="24"/>
          <w:lang w:eastAsia="lv-LV"/>
        </w:rPr>
        <w:t xml:space="preserve">gadam Latvijas Lauksaimniecības Universitātes (turpmāk – </w:t>
      </w:r>
      <w:r w:rsidRPr="00E016D9">
        <w:rPr>
          <w:rFonts w:ascii="Times New Roman" w:hAnsi="Times New Roman" w:cs="Times New Roman"/>
          <w:sz w:val="24"/>
          <w:szCs w:val="24"/>
          <w:lang w:eastAsia="lv-LV"/>
        </w:rPr>
        <w:t>LLU</w:t>
      </w:r>
      <w:r w:rsidRPr="00641640">
        <w:rPr>
          <w:rFonts w:ascii="Times New Roman" w:hAnsi="Times New Roman" w:cs="Times New Roman"/>
          <w:sz w:val="24"/>
          <w:szCs w:val="24"/>
          <w:lang w:eastAsia="lv-LV"/>
        </w:rPr>
        <w:t>)</w:t>
      </w:r>
      <w:r w:rsidRPr="00E016D9">
        <w:rPr>
          <w:rFonts w:ascii="Times New Roman" w:hAnsi="Times New Roman" w:cs="Times New Roman"/>
          <w:sz w:val="24"/>
          <w:szCs w:val="24"/>
          <w:lang w:eastAsia="lv-LV"/>
        </w:rPr>
        <w:t xml:space="preserve"> Zemes p</w:t>
      </w:r>
      <w:r w:rsidRPr="00641640">
        <w:rPr>
          <w:rFonts w:ascii="Times New Roman" w:hAnsi="Times New Roman" w:cs="Times New Roman"/>
          <w:sz w:val="24"/>
          <w:szCs w:val="24"/>
          <w:lang w:eastAsia="lv-LV"/>
        </w:rPr>
        <w:t>ārvaldības un ģeodēzijas katedrā tika izveidota</w:t>
      </w:r>
      <w:r w:rsidRPr="00E016D9">
        <w:rPr>
          <w:rFonts w:ascii="Times New Roman" w:hAnsi="Times New Roman" w:cs="Times New Roman"/>
          <w:sz w:val="24"/>
          <w:szCs w:val="24"/>
          <w:lang w:eastAsia="lv-LV"/>
        </w:rPr>
        <w:t xml:space="preserve"> </w:t>
      </w:r>
      <w:r w:rsidRPr="00641640">
        <w:rPr>
          <w:rFonts w:ascii="Times New Roman" w:hAnsi="Times New Roman" w:cs="Times New Roman"/>
          <w:sz w:val="24"/>
          <w:szCs w:val="24"/>
          <w:lang w:eastAsia="lv-LV"/>
        </w:rPr>
        <w:t>ĢIS pētījumu laboratorija</w:t>
      </w:r>
      <w:r w:rsidRPr="00E016D9">
        <w:rPr>
          <w:rFonts w:ascii="Times New Roman" w:hAnsi="Times New Roman" w:cs="Times New Roman"/>
          <w:sz w:val="24"/>
          <w:szCs w:val="24"/>
          <w:lang w:eastAsia="lv-LV"/>
        </w:rPr>
        <w:t xml:space="preserve"> ar mērķi sagatavot digit</w:t>
      </w:r>
      <w:r w:rsidRPr="00641640">
        <w:rPr>
          <w:rFonts w:ascii="Times New Roman" w:hAnsi="Times New Roman" w:cs="Times New Roman"/>
          <w:sz w:val="24"/>
          <w:szCs w:val="24"/>
          <w:lang w:eastAsia="lv-LV"/>
        </w:rPr>
        <w:t xml:space="preserve">ālos telpiskos datus MI darbības  telpiskās </w:t>
      </w:r>
      <w:r w:rsidRPr="00E016D9">
        <w:rPr>
          <w:rFonts w:ascii="Times New Roman" w:hAnsi="Times New Roman" w:cs="Times New Roman"/>
          <w:sz w:val="24"/>
          <w:szCs w:val="24"/>
          <w:lang w:eastAsia="lv-LV"/>
        </w:rPr>
        <w:t>lokācijas nodro</w:t>
      </w:r>
      <w:r w:rsidRPr="00641640">
        <w:rPr>
          <w:rFonts w:ascii="Times New Roman" w:hAnsi="Times New Roman" w:cs="Times New Roman"/>
          <w:sz w:val="24"/>
          <w:szCs w:val="24"/>
          <w:lang w:eastAsia="lv-LV"/>
        </w:rPr>
        <w:t>šinājumam. Laboratorija izveidota pārrobežu projekta realizācijas ietvarā. Tajā</w:t>
      </w:r>
      <w:r w:rsidRPr="00E016D9">
        <w:rPr>
          <w:rFonts w:ascii="Times New Roman" w:hAnsi="Times New Roman" w:cs="Times New Roman"/>
          <w:sz w:val="24"/>
          <w:szCs w:val="24"/>
          <w:lang w:eastAsia="lv-LV"/>
        </w:rPr>
        <w:t xml:space="preserve"> tiek intens</w:t>
      </w:r>
      <w:r w:rsidRPr="00641640">
        <w:rPr>
          <w:rFonts w:ascii="Times New Roman" w:hAnsi="Times New Roman" w:cs="Times New Roman"/>
          <w:sz w:val="24"/>
          <w:szCs w:val="24"/>
          <w:lang w:eastAsia="lv-LV"/>
        </w:rPr>
        <w:t>īvi apmācīti studenti no Zemes ierīcības un mērniecības, Būvniecības, Vides pārvaldības u.c. studiju programmām.</w:t>
      </w:r>
    </w:p>
    <w:p w14:paraId="1C9B1759" w14:textId="448BE4EC" w:rsidR="00376B9C" w:rsidRDefault="00376B9C">
      <w:pPr>
        <w:spacing w:before="120" w:line="276" w:lineRule="auto"/>
        <w:ind w:firstLine="720"/>
        <w:jc w:val="both"/>
        <w:rPr>
          <w:rFonts w:ascii="Times New Roman" w:hAnsi="Times New Roman" w:cs="Times New Roman"/>
          <w:sz w:val="24"/>
          <w:szCs w:val="24"/>
          <w:lang w:eastAsia="lv-LV"/>
        </w:rPr>
      </w:pPr>
      <w:r w:rsidRPr="005C5E98">
        <w:rPr>
          <w:rFonts w:ascii="Times New Roman" w:hAnsi="Times New Roman" w:cs="Times New Roman"/>
          <w:sz w:val="24"/>
          <w:szCs w:val="24"/>
          <w:lang w:eastAsia="lv-LV"/>
        </w:rPr>
        <w:t xml:space="preserve">2017. gada septembrī Latvijā sadarbībā ar </w:t>
      </w:r>
      <w:r w:rsidR="003B2C12">
        <w:rPr>
          <w:rFonts w:ascii="Times New Roman" w:hAnsi="Times New Roman" w:cs="Times New Roman"/>
          <w:sz w:val="24"/>
          <w:szCs w:val="24"/>
          <w:lang w:eastAsia="lv-LV"/>
        </w:rPr>
        <w:t>LU</w:t>
      </w:r>
      <w:r w:rsidRPr="005C5E98">
        <w:rPr>
          <w:rFonts w:ascii="Times New Roman" w:hAnsi="Times New Roman" w:cs="Times New Roman"/>
          <w:sz w:val="24"/>
          <w:szCs w:val="24"/>
          <w:lang w:eastAsia="lv-LV"/>
        </w:rPr>
        <w:t xml:space="preserve"> tika atklāts pirmais LU </w:t>
      </w:r>
      <w:r w:rsidRPr="00E77026">
        <w:rPr>
          <w:rFonts w:ascii="Times New Roman" w:hAnsi="Times New Roman" w:cs="Times New Roman"/>
          <w:i/>
          <w:sz w:val="24"/>
          <w:szCs w:val="24"/>
          <w:lang w:eastAsia="lv-LV"/>
        </w:rPr>
        <w:t>Microsoft</w:t>
      </w:r>
      <w:r w:rsidRPr="005C5E98">
        <w:rPr>
          <w:rFonts w:ascii="Times New Roman" w:hAnsi="Times New Roman" w:cs="Times New Roman"/>
          <w:sz w:val="24"/>
          <w:szCs w:val="24"/>
          <w:lang w:eastAsia="lv-LV"/>
        </w:rPr>
        <w:t xml:space="preserve"> Inovāciju centrs Baltijā un Ziemeļeiropā. Viens no </w:t>
      </w:r>
      <w:r w:rsidR="00FD450C">
        <w:rPr>
          <w:rFonts w:ascii="Times New Roman" w:hAnsi="Times New Roman" w:cs="Times New Roman"/>
          <w:sz w:val="24"/>
          <w:szCs w:val="24"/>
          <w:lang w:eastAsia="lv-LV"/>
        </w:rPr>
        <w:t xml:space="preserve">šī </w:t>
      </w:r>
      <w:r w:rsidRPr="005C5E98">
        <w:rPr>
          <w:rFonts w:ascii="Times New Roman" w:hAnsi="Times New Roman" w:cs="Times New Roman"/>
          <w:sz w:val="24"/>
          <w:szCs w:val="24"/>
          <w:lang w:eastAsia="lv-LV"/>
        </w:rPr>
        <w:t xml:space="preserve">centra darbības virzieniem ir vērsts arī uz </w:t>
      </w:r>
      <w:r w:rsidR="003B2C12">
        <w:rPr>
          <w:rFonts w:ascii="Times New Roman" w:hAnsi="Times New Roman" w:cs="Times New Roman"/>
          <w:sz w:val="24"/>
          <w:szCs w:val="24"/>
          <w:lang w:eastAsia="lv-LV"/>
        </w:rPr>
        <w:t>MI</w:t>
      </w:r>
      <w:r w:rsidRPr="005C5E98">
        <w:rPr>
          <w:rFonts w:ascii="Times New Roman" w:hAnsi="Times New Roman" w:cs="Times New Roman"/>
          <w:sz w:val="24"/>
          <w:szCs w:val="24"/>
          <w:lang w:eastAsia="lv-LV"/>
        </w:rPr>
        <w:t xml:space="preserve"> risinājumiem.</w:t>
      </w:r>
      <w:r>
        <w:rPr>
          <w:rFonts w:ascii="Times New Roman" w:hAnsi="Times New Roman" w:cs="Times New Roman"/>
          <w:sz w:val="24"/>
          <w:szCs w:val="24"/>
          <w:lang w:eastAsia="lv-LV"/>
        </w:rPr>
        <w:t xml:space="preserve"> </w:t>
      </w:r>
    </w:p>
    <w:p w14:paraId="1BF51208" w14:textId="3734984A" w:rsidR="00116BBD" w:rsidRPr="005C5E98" w:rsidRDefault="00791D67">
      <w:pPr>
        <w:spacing w:line="276" w:lineRule="auto"/>
        <w:ind w:firstLine="360"/>
        <w:jc w:val="both"/>
        <w:rPr>
          <w:rFonts w:ascii="Times New Roman" w:hAnsi="Times New Roman" w:cs="Times New Roman"/>
          <w:bCs/>
          <w:sz w:val="24"/>
          <w:szCs w:val="24"/>
        </w:rPr>
      </w:pPr>
      <w:r w:rsidRPr="00791D67">
        <w:rPr>
          <w:rFonts w:ascii="Times New Roman" w:hAnsi="Times New Roman" w:cs="Times New Roman"/>
          <w:bCs/>
          <w:sz w:val="24"/>
          <w:szCs w:val="24"/>
        </w:rPr>
        <w:t>Šobrīd Valsts pārvaldes pakalpojumu portālā latvija.lv un arī valsts pārvaldes iestāžu tīmekļvietņu vienotajā platformā projekta ietvaros plānots izmantot KISC izstrādāto virtuālo asistentu</w:t>
      </w:r>
      <w:r w:rsidR="00116BBD" w:rsidRPr="005C5E98">
        <w:rPr>
          <w:rFonts w:ascii="Times New Roman" w:hAnsi="Times New Roman" w:cs="Times New Roman"/>
          <w:bCs/>
          <w:sz w:val="24"/>
          <w:szCs w:val="24"/>
        </w:rPr>
        <w:t>. Plānotie pilotēšanas scenāriji projekta ietvaros:</w:t>
      </w:r>
    </w:p>
    <w:p w14:paraId="23C173D5" w14:textId="13E73F6D" w:rsidR="00116BBD" w:rsidRPr="005C5E98" w:rsidRDefault="00791D67">
      <w:pPr>
        <w:pStyle w:val="ListParagraph"/>
        <w:numPr>
          <w:ilvl w:val="0"/>
          <w:numId w:val="3"/>
        </w:numPr>
        <w:spacing w:line="276" w:lineRule="auto"/>
        <w:rPr>
          <w:bCs/>
        </w:rPr>
      </w:pPr>
      <w:r>
        <w:rPr>
          <w:rFonts w:eastAsia="MS PGothic"/>
          <w:bCs/>
        </w:rPr>
        <w:t>Valsts</w:t>
      </w:r>
      <w:r w:rsidRPr="005C5E98">
        <w:rPr>
          <w:rFonts w:eastAsia="MS PGothic"/>
          <w:bCs/>
        </w:rPr>
        <w:t xml:space="preserve"> </w:t>
      </w:r>
      <w:r w:rsidR="00116BBD" w:rsidRPr="005C5E98">
        <w:rPr>
          <w:rFonts w:eastAsia="MS PGothic"/>
          <w:bCs/>
        </w:rPr>
        <w:t xml:space="preserve">pārvaldes pakalpojumu </w:t>
      </w:r>
      <w:r>
        <w:rPr>
          <w:rFonts w:eastAsia="MS PGothic"/>
          <w:bCs/>
        </w:rPr>
        <w:t>portāls</w:t>
      </w:r>
      <w:r w:rsidRPr="005C5E98">
        <w:rPr>
          <w:rFonts w:eastAsia="MS PGothic"/>
          <w:bCs/>
        </w:rPr>
        <w:t xml:space="preserve"> </w:t>
      </w:r>
      <w:r w:rsidR="00116BBD" w:rsidRPr="005C5E98">
        <w:rPr>
          <w:rFonts w:eastAsia="MS PGothic"/>
          <w:bCs/>
        </w:rPr>
        <w:t>Latvija.lv</w:t>
      </w:r>
      <w:r w:rsidR="00524B5F">
        <w:rPr>
          <w:rFonts w:eastAsia="MS PGothic"/>
          <w:bCs/>
        </w:rPr>
        <w:t>;</w:t>
      </w:r>
    </w:p>
    <w:p w14:paraId="4F856B53" w14:textId="77777777" w:rsidR="00116BBD" w:rsidRPr="005C5E98" w:rsidRDefault="00116BBD">
      <w:pPr>
        <w:pStyle w:val="ListParagraph"/>
        <w:numPr>
          <w:ilvl w:val="0"/>
          <w:numId w:val="3"/>
        </w:numPr>
        <w:spacing w:line="276" w:lineRule="auto"/>
        <w:rPr>
          <w:bCs/>
        </w:rPr>
      </w:pPr>
      <w:r w:rsidRPr="005C5E98">
        <w:rPr>
          <w:rFonts w:eastAsia="MS PGothic"/>
          <w:bCs/>
        </w:rPr>
        <w:t>Valsts pārvaldes iestāžu tīmekļvietņu vienotajā platformā</w:t>
      </w:r>
      <w:r w:rsidR="00524B5F">
        <w:rPr>
          <w:rFonts w:eastAsia="MS PGothic"/>
          <w:bCs/>
        </w:rPr>
        <w:t>;</w:t>
      </w:r>
    </w:p>
    <w:p w14:paraId="4C732ACA" w14:textId="77777777" w:rsidR="00116BBD" w:rsidRPr="00484834" w:rsidRDefault="00524B5F">
      <w:pPr>
        <w:pStyle w:val="ListParagraph"/>
        <w:numPr>
          <w:ilvl w:val="0"/>
          <w:numId w:val="3"/>
        </w:numPr>
        <w:spacing w:line="276" w:lineRule="auto"/>
        <w:rPr>
          <w:bCs/>
        </w:rPr>
      </w:pPr>
      <w:r>
        <w:rPr>
          <w:rFonts w:eastAsia="MS PGothic"/>
          <w:bCs/>
        </w:rPr>
        <w:t>Bibliotēku informācijas sistēmā.</w:t>
      </w:r>
    </w:p>
    <w:p w14:paraId="33BD74EA" w14:textId="4A8211FE" w:rsidR="00484834" w:rsidRDefault="00484834">
      <w:pPr>
        <w:pStyle w:val="ListParagraph"/>
        <w:spacing w:line="276" w:lineRule="auto"/>
        <w:ind w:left="0" w:firstLine="360"/>
        <w:jc w:val="both"/>
        <w:rPr>
          <w:bCs/>
        </w:rPr>
      </w:pPr>
      <w:r>
        <w:rPr>
          <w:bCs/>
        </w:rPr>
        <w:t xml:space="preserve">2019. gada </w:t>
      </w:r>
      <w:proofErr w:type="spellStart"/>
      <w:r w:rsidR="005E1B7E" w:rsidRPr="00E27B04">
        <w:rPr>
          <w:i/>
        </w:rPr>
        <w:t>PricewaterhouseCoopers</w:t>
      </w:r>
      <w:proofErr w:type="spellEnd"/>
      <w:r w:rsidR="005E1B7E" w:rsidRPr="00E27B04">
        <w:rPr>
          <w:i/>
        </w:rPr>
        <w:t xml:space="preserve"> SIA</w:t>
      </w:r>
      <w:r w:rsidR="005E1B7E" w:rsidRPr="00E77026" w:rsidDel="005E1B7E">
        <w:rPr>
          <w:bCs/>
          <w:i/>
        </w:rPr>
        <w:t xml:space="preserve"> </w:t>
      </w:r>
      <w:r>
        <w:rPr>
          <w:bCs/>
        </w:rPr>
        <w:t>Baltijas valstu uzņēmumu vadītāju aptaujā tika noskaidrots, ka:</w:t>
      </w:r>
    </w:p>
    <w:p w14:paraId="063B00FD" w14:textId="77777777" w:rsidR="00484834" w:rsidRDefault="00484834" w:rsidP="000D29B1">
      <w:pPr>
        <w:pStyle w:val="ListParagraph"/>
        <w:numPr>
          <w:ilvl w:val="0"/>
          <w:numId w:val="23"/>
        </w:numPr>
        <w:spacing w:line="276" w:lineRule="auto"/>
        <w:jc w:val="both"/>
        <w:rPr>
          <w:bCs/>
        </w:rPr>
      </w:pPr>
      <w:r>
        <w:rPr>
          <w:bCs/>
        </w:rPr>
        <w:t>36% Latvijas uzņēmumu šobrīd vispār neizskata automatizācijas iespējas (Igaunijā – 17%, Lietuvā – 54%);</w:t>
      </w:r>
    </w:p>
    <w:p w14:paraId="20A1A46E" w14:textId="77777777" w:rsidR="00484834" w:rsidRDefault="00484834" w:rsidP="000D29B1">
      <w:pPr>
        <w:pStyle w:val="ListParagraph"/>
        <w:numPr>
          <w:ilvl w:val="0"/>
          <w:numId w:val="23"/>
        </w:numPr>
        <w:spacing w:line="276" w:lineRule="auto"/>
        <w:jc w:val="both"/>
        <w:rPr>
          <w:bCs/>
        </w:rPr>
      </w:pPr>
      <w:r>
        <w:rPr>
          <w:bCs/>
        </w:rPr>
        <w:t>91% Latvijas uzņēmumu ir būtiska datu ieguve un analīze (Igaunijā – 92%, Lietuvā – 79%);</w:t>
      </w:r>
    </w:p>
    <w:p w14:paraId="742DE47A" w14:textId="74F0B604" w:rsidR="00484834" w:rsidRDefault="00484834" w:rsidP="000D29B1">
      <w:pPr>
        <w:pStyle w:val="ListParagraph"/>
        <w:numPr>
          <w:ilvl w:val="0"/>
          <w:numId w:val="23"/>
        </w:numPr>
        <w:spacing w:line="276" w:lineRule="auto"/>
        <w:jc w:val="both"/>
        <w:rPr>
          <w:bCs/>
        </w:rPr>
      </w:pPr>
      <w:r>
        <w:rPr>
          <w:bCs/>
        </w:rPr>
        <w:t>14% Latvijas uzņēmumu jau šobrīd aktīvi izmanto MI risinājumus</w:t>
      </w:r>
      <w:r w:rsidR="003C5DC7">
        <w:rPr>
          <w:bCs/>
        </w:rPr>
        <w:t xml:space="preserve"> (Igaunijā aptuveni 7%, Lietuvā aptuveni 3%)</w:t>
      </w:r>
      <w:r>
        <w:rPr>
          <w:bCs/>
        </w:rPr>
        <w:t xml:space="preserve"> un vēl </w:t>
      </w:r>
      <w:r w:rsidR="003C5DC7">
        <w:rPr>
          <w:bCs/>
        </w:rPr>
        <w:t>34</w:t>
      </w:r>
      <w:r>
        <w:rPr>
          <w:bCs/>
        </w:rPr>
        <w:t xml:space="preserve">% tās plāno ieviest tuvāko trīs gadu laikā; </w:t>
      </w:r>
    </w:p>
    <w:p w14:paraId="1B23493D" w14:textId="2E659EE8" w:rsidR="00484834" w:rsidRDefault="00484834" w:rsidP="000D29B1">
      <w:pPr>
        <w:pStyle w:val="ListParagraph"/>
        <w:numPr>
          <w:ilvl w:val="0"/>
          <w:numId w:val="23"/>
        </w:numPr>
        <w:spacing w:line="276" w:lineRule="auto"/>
        <w:jc w:val="both"/>
        <w:rPr>
          <w:bCs/>
        </w:rPr>
      </w:pPr>
      <w:r>
        <w:rPr>
          <w:bCs/>
        </w:rPr>
        <w:t>17% Latvijas uzņēmumu jau izmanto procesu robotizāciju un automatizāciju</w:t>
      </w:r>
      <w:r w:rsidR="003C5DC7">
        <w:rPr>
          <w:bCs/>
        </w:rPr>
        <w:t xml:space="preserve"> (Igaunijā aptuveni 20%, Lietuvā aptuveni 7%)</w:t>
      </w:r>
      <w:r>
        <w:rPr>
          <w:bCs/>
        </w:rPr>
        <w:t xml:space="preserve">, plāno to darīt tuvāko trīs gadu laikā vēl 20%. </w:t>
      </w:r>
    </w:p>
    <w:p w14:paraId="19BB9423" w14:textId="3FC7D2EA" w:rsidR="00C11CB6" w:rsidRDefault="00C11CB6">
      <w:pPr>
        <w:spacing w:line="276" w:lineRule="auto"/>
        <w:ind w:firstLine="360"/>
        <w:jc w:val="both"/>
        <w:rPr>
          <w:rFonts w:ascii="Times New Roman" w:eastAsia="Times New Roman" w:hAnsi="Times New Roman" w:cs="Times New Roman"/>
          <w:bCs/>
          <w:sz w:val="24"/>
          <w:szCs w:val="24"/>
        </w:rPr>
      </w:pPr>
      <w:r w:rsidRPr="00C11CB6">
        <w:rPr>
          <w:rFonts w:ascii="Times New Roman" w:eastAsia="Times New Roman" w:hAnsi="Times New Roman" w:cs="Times New Roman"/>
          <w:bCs/>
          <w:sz w:val="24"/>
          <w:szCs w:val="24"/>
        </w:rPr>
        <w:lastRenderedPageBreak/>
        <w:t xml:space="preserve">Kā </w:t>
      </w:r>
      <w:r w:rsidR="009C46F8">
        <w:rPr>
          <w:rFonts w:ascii="Times New Roman" w:eastAsia="Times New Roman" w:hAnsi="Times New Roman" w:cs="Times New Roman"/>
          <w:bCs/>
          <w:sz w:val="24"/>
          <w:szCs w:val="24"/>
        </w:rPr>
        <w:t xml:space="preserve">izriet </w:t>
      </w:r>
      <w:r w:rsidRPr="00C11CB6">
        <w:rPr>
          <w:rFonts w:ascii="Times New Roman" w:eastAsia="Times New Roman" w:hAnsi="Times New Roman" w:cs="Times New Roman"/>
          <w:bCs/>
          <w:sz w:val="24"/>
          <w:szCs w:val="24"/>
        </w:rPr>
        <w:t xml:space="preserve">no aptaujas, Latvijas uzņēmumi šobrīd aktīvāk par kaimiņiem izmanto MI risinājumus, </w:t>
      </w:r>
      <w:r w:rsidR="00AC72D3" w:rsidRPr="00C11CB6">
        <w:rPr>
          <w:rFonts w:ascii="Times New Roman" w:eastAsia="Times New Roman" w:hAnsi="Times New Roman" w:cs="Times New Roman"/>
          <w:bCs/>
          <w:sz w:val="24"/>
          <w:szCs w:val="24"/>
        </w:rPr>
        <w:t>diemžēl</w:t>
      </w:r>
      <w:r w:rsidRPr="00C11CB6">
        <w:rPr>
          <w:rFonts w:ascii="Times New Roman" w:eastAsia="Times New Roman" w:hAnsi="Times New Roman" w:cs="Times New Roman"/>
          <w:bCs/>
          <w:sz w:val="24"/>
          <w:szCs w:val="24"/>
        </w:rPr>
        <w:t xml:space="preserve"> vairāk </w:t>
      </w:r>
      <w:r w:rsidR="00AC72D3">
        <w:rPr>
          <w:rFonts w:ascii="Times New Roman" w:eastAsia="Times New Roman" w:hAnsi="Times New Roman" w:cs="Times New Roman"/>
          <w:bCs/>
          <w:sz w:val="24"/>
          <w:szCs w:val="24"/>
        </w:rPr>
        <w:t>nekā trešdaļa</w:t>
      </w:r>
      <w:r w:rsidR="009C46F8">
        <w:rPr>
          <w:rFonts w:ascii="Times New Roman" w:eastAsia="Times New Roman" w:hAnsi="Times New Roman" w:cs="Times New Roman"/>
          <w:bCs/>
          <w:sz w:val="24"/>
          <w:szCs w:val="24"/>
        </w:rPr>
        <w:t xml:space="preserve"> Latvijas</w:t>
      </w:r>
      <w:r w:rsidR="00AC72D3">
        <w:rPr>
          <w:rFonts w:ascii="Times New Roman" w:eastAsia="Times New Roman" w:hAnsi="Times New Roman" w:cs="Times New Roman"/>
          <w:bCs/>
          <w:sz w:val="24"/>
          <w:szCs w:val="24"/>
        </w:rPr>
        <w:t xml:space="preserve"> uzņēmumu</w:t>
      </w:r>
      <w:r w:rsidRPr="00C11CB6">
        <w:rPr>
          <w:rFonts w:ascii="Times New Roman" w:eastAsia="Times New Roman" w:hAnsi="Times New Roman" w:cs="Times New Roman"/>
          <w:bCs/>
          <w:sz w:val="24"/>
          <w:szCs w:val="24"/>
        </w:rPr>
        <w:t xml:space="preserve"> vispār neizskata automatizācijas iespējas. </w:t>
      </w:r>
    </w:p>
    <w:p w14:paraId="691C9608" w14:textId="77777777" w:rsidR="00FD7F10" w:rsidRPr="00C11CB6" w:rsidRDefault="00FD7F10">
      <w:pPr>
        <w:spacing w:line="276" w:lineRule="auto"/>
        <w:ind w:firstLine="360"/>
        <w:jc w:val="both"/>
        <w:rPr>
          <w:rFonts w:ascii="Times New Roman" w:eastAsia="Times New Roman" w:hAnsi="Times New Roman" w:cs="Times New Roman"/>
          <w:bCs/>
          <w:sz w:val="24"/>
          <w:szCs w:val="24"/>
        </w:rPr>
      </w:pPr>
    </w:p>
    <w:p w14:paraId="47BAA26B" w14:textId="08864357" w:rsidR="005C5E98" w:rsidRPr="00330E0E" w:rsidRDefault="005C5E98" w:rsidP="00224082">
      <w:pPr>
        <w:pStyle w:val="Heading1"/>
      </w:pPr>
      <w:bookmarkStart w:id="5" w:name="_Toc11141536"/>
      <w:r>
        <w:t>Starptautiskie dokumenti</w:t>
      </w:r>
      <w:bookmarkEnd w:id="5"/>
    </w:p>
    <w:p w14:paraId="4928BB07" w14:textId="626721AC" w:rsidR="00AE4521" w:rsidRDefault="00AE4521">
      <w:pPr>
        <w:spacing w:line="276" w:lineRule="auto"/>
        <w:ind w:firstLine="720"/>
        <w:jc w:val="both"/>
        <w:rPr>
          <w:rFonts w:ascii="Times New Roman" w:hAnsi="Times New Roman" w:cs="Times New Roman"/>
          <w:bCs/>
          <w:sz w:val="24"/>
          <w:szCs w:val="24"/>
        </w:rPr>
      </w:pPr>
      <w:r>
        <w:rPr>
          <w:rFonts w:ascii="Times New Roman" w:hAnsi="Times New Roman" w:cs="Times New Roman"/>
          <w:bCs/>
          <w:sz w:val="24"/>
          <w:szCs w:val="24"/>
        </w:rPr>
        <w:t>Latvija</w:t>
      </w:r>
      <w:r w:rsidR="008B3A30">
        <w:rPr>
          <w:rFonts w:ascii="Times New Roman" w:hAnsi="Times New Roman" w:cs="Times New Roman"/>
          <w:bCs/>
          <w:sz w:val="24"/>
          <w:szCs w:val="24"/>
        </w:rPr>
        <w:t>,</w:t>
      </w:r>
      <w:r>
        <w:rPr>
          <w:rFonts w:ascii="Times New Roman" w:hAnsi="Times New Roman" w:cs="Times New Roman"/>
          <w:bCs/>
          <w:sz w:val="24"/>
          <w:szCs w:val="24"/>
        </w:rPr>
        <w:t xml:space="preserve"> aktīvi strādājot </w:t>
      </w:r>
      <w:r w:rsidR="00AA1497">
        <w:rPr>
          <w:rFonts w:ascii="Times New Roman" w:hAnsi="Times New Roman" w:cs="Times New Roman"/>
          <w:bCs/>
          <w:sz w:val="24"/>
          <w:szCs w:val="24"/>
        </w:rPr>
        <w:t>starptautiskajā</w:t>
      </w:r>
      <w:r>
        <w:rPr>
          <w:rFonts w:ascii="Times New Roman" w:hAnsi="Times New Roman" w:cs="Times New Roman"/>
          <w:bCs/>
          <w:sz w:val="24"/>
          <w:szCs w:val="24"/>
        </w:rPr>
        <w:t xml:space="preserve"> kontekstā</w:t>
      </w:r>
      <w:r w:rsidR="00AA1497">
        <w:rPr>
          <w:rFonts w:ascii="Times New Roman" w:hAnsi="Times New Roman" w:cs="Times New Roman"/>
          <w:bCs/>
          <w:sz w:val="24"/>
          <w:szCs w:val="24"/>
        </w:rPr>
        <w:t>,</w:t>
      </w:r>
      <w:r>
        <w:rPr>
          <w:rFonts w:ascii="Times New Roman" w:hAnsi="Times New Roman" w:cs="Times New Roman"/>
          <w:bCs/>
          <w:sz w:val="24"/>
          <w:szCs w:val="24"/>
        </w:rPr>
        <w:t xml:space="preserve"> ir </w:t>
      </w:r>
      <w:r w:rsidR="00AA1497">
        <w:rPr>
          <w:rFonts w:ascii="Times New Roman" w:hAnsi="Times New Roman" w:cs="Times New Roman"/>
          <w:bCs/>
          <w:sz w:val="24"/>
          <w:szCs w:val="24"/>
        </w:rPr>
        <w:t>apņēmusies</w:t>
      </w:r>
      <w:r>
        <w:rPr>
          <w:rFonts w:ascii="Times New Roman" w:hAnsi="Times New Roman" w:cs="Times New Roman"/>
          <w:bCs/>
          <w:sz w:val="24"/>
          <w:szCs w:val="24"/>
        </w:rPr>
        <w:t xml:space="preserve"> ievērot </w:t>
      </w:r>
      <w:r w:rsidR="00AA1497">
        <w:rPr>
          <w:rFonts w:ascii="Times New Roman" w:hAnsi="Times New Roman" w:cs="Times New Roman"/>
          <w:bCs/>
          <w:sz w:val="24"/>
          <w:szCs w:val="24"/>
        </w:rPr>
        <w:t xml:space="preserve">virkni </w:t>
      </w:r>
      <w:r>
        <w:rPr>
          <w:rFonts w:ascii="Times New Roman" w:hAnsi="Times New Roman" w:cs="Times New Roman"/>
          <w:bCs/>
          <w:sz w:val="24"/>
          <w:szCs w:val="24"/>
        </w:rPr>
        <w:t>starptautisko organizāciju izstrādāto principu MI jomā.</w:t>
      </w:r>
    </w:p>
    <w:p w14:paraId="5DF5C074" w14:textId="63C7B9B0" w:rsidR="005C5E98" w:rsidRDefault="005C5E98">
      <w:pPr>
        <w:spacing w:line="276" w:lineRule="auto"/>
        <w:ind w:firstLine="720"/>
        <w:jc w:val="both"/>
        <w:rPr>
          <w:rFonts w:ascii="Times New Roman" w:hAnsi="Times New Roman" w:cs="Times New Roman"/>
          <w:bCs/>
          <w:sz w:val="24"/>
          <w:szCs w:val="24"/>
        </w:rPr>
      </w:pPr>
      <w:r w:rsidRPr="00330E0E">
        <w:rPr>
          <w:rFonts w:ascii="Times New Roman" w:hAnsi="Times New Roman" w:cs="Times New Roman"/>
          <w:bCs/>
          <w:sz w:val="24"/>
          <w:szCs w:val="24"/>
        </w:rPr>
        <w:t xml:space="preserve">2018. gada 10. aprīlī </w:t>
      </w:r>
      <w:r w:rsidR="00A80873">
        <w:rPr>
          <w:rFonts w:ascii="Times New Roman" w:hAnsi="Times New Roman" w:cs="Times New Roman"/>
          <w:bCs/>
          <w:sz w:val="24"/>
          <w:szCs w:val="24"/>
        </w:rPr>
        <w:t>ES</w:t>
      </w:r>
      <w:r w:rsidRPr="00330E0E">
        <w:rPr>
          <w:rFonts w:ascii="Times New Roman" w:hAnsi="Times New Roman" w:cs="Times New Roman"/>
          <w:bCs/>
          <w:sz w:val="24"/>
          <w:szCs w:val="24"/>
        </w:rPr>
        <w:t xml:space="preserve"> </w:t>
      </w:r>
      <w:r w:rsidR="00A80873">
        <w:rPr>
          <w:rFonts w:ascii="Times New Roman" w:hAnsi="Times New Roman" w:cs="Times New Roman"/>
          <w:bCs/>
          <w:sz w:val="24"/>
          <w:szCs w:val="24"/>
        </w:rPr>
        <w:t>dalīb</w:t>
      </w:r>
      <w:r w:rsidRPr="00330E0E">
        <w:rPr>
          <w:rFonts w:ascii="Times New Roman" w:hAnsi="Times New Roman" w:cs="Times New Roman"/>
          <w:bCs/>
          <w:sz w:val="24"/>
          <w:szCs w:val="24"/>
        </w:rPr>
        <w:t xml:space="preserve">valstis parakstījušas </w:t>
      </w:r>
      <w:r w:rsidR="00E21219">
        <w:rPr>
          <w:rFonts w:ascii="Times New Roman" w:hAnsi="Times New Roman" w:cs="Times New Roman"/>
          <w:bCs/>
          <w:sz w:val="24"/>
          <w:szCs w:val="24"/>
        </w:rPr>
        <w:t>d</w:t>
      </w:r>
      <w:r w:rsidR="00E21219" w:rsidRPr="00330E0E">
        <w:rPr>
          <w:rFonts w:ascii="Times New Roman" w:hAnsi="Times New Roman" w:cs="Times New Roman"/>
          <w:bCs/>
          <w:sz w:val="24"/>
          <w:szCs w:val="24"/>
        </w:rPr>
        <w:t xml:space="preserve">eklarāciju </w:t>
      </w:r>
      <w:r w:rsidRPr="00330E0E">
        <w:rPr>
          <w:rFonts w:ascii="Times New Roman" w:hAnsi="Times New Roman" w:cs="Times New Roman"/>
          <w:bCs/>
          <w:sz w:val="24"/>
          <w:szCs w:val="24"/>
        </w:rPr>
        <w:t>par sadarbību MI jomā</w:t>
      </w:r>
      <w:r w:rsidRPr="00330E0E">
        <w:rPr>
          <w:rStyle w:val="FootnoteReference"/>
          <w:rFonts w:ascii="Times New Roman" w:hAnsi="Times New Roman" w:cs="Times New Roman"/>
          <w:bCs/>
          <w:sz w:val="24"/>
          <w:szCs w:val="24"/>
        </w:rPr>
        <w:footnoteReference w:id="32"/>
      </w:r>
      <w:r w:rsidRPr="00330E0E">
        <w:rPr>
          <w:rFonts w:ascii="Times New Roman" w:hAnsi="Times New Roman" w:cs="Times New Roman"/>
          <w:bCs/>
          <w:sz w:val="24"/>
          <w:szCs w:val="24"/>
        </w:rPr>
        <w:t xml:space="preserve">. </w:t>
      </w:r>
    </w:p>
    <w:p w14:paraId="4F1AA874" w14:textId="2B3539DC" w:rsidR="000F4B3F" w:rsidRPr="00330E0E" w:rsidRDefault="000F4B3F">
      <w:pPr>
        <w:spacing w:line="276" w:lineRule="auto"/>
        <w:ind w:firstLine="720"/>
        <w:jc w:val="both"/>
        <w:rPr>
          <w:rFonts w:ascii="Times New Roman" w:hAnsi="Times New Roman" w:cs="Times New Roman"/>
          <w:bCs/>
          <w:sz w:val="24"/>
          <w:szCs w:val="24"/>
        </w:rPr>
      </w:pPr>
      <w:r>
        <w:rPr>
          <w:rFonts w:ascii="Times New Roman" w:hAnsi="Times New Roman" w:cs="Times New Roman"/>
          <w:bCs/>
          <w:sz w:val="24"/>
          <w:szCs w:val="24"/>
        </w:rPr>
        <w:t xml:space="preserve">2018. gada 19. septembrī </w:t>
      </w:r>
      <w:r w:rsidR="005E1B7E">
        <w:rPr>
          <w:rFonts w:ascii="Times New Roman" w:hAnsi="Times New Roman" w:cs="Times New Roman"/>
          <w:bCs/>
          <w:sz w:val="24"/>
          <w:szCs w:val="24"/>
        </w:rPr>
        <w:t xml:space="preserve">ES </w:t>
      </w:r>
      <w:r>
        <w:rPr>
          <w:rFonts w:ascii="Times New Roman" w:hAnsi="Times New Roman" w:cs="Times New Roman"/>
          <w:bCs/>
          <w:sz w:val="24"/>
          <w:szCs w:val="24"/>
        </w:rPr>
        <w:t>Ekonomikas un sociālo lietu komiteja apstiprināja atzinumu par tematu “Mākslīgais intelekts: prognozēt tā ietekmi uz nodarbinātību, lai nodrošinātu taisnīgu pieeju”</w:t>
      </w:r>
      <w:r w:rsidR="003F0649">
        <w:rPr>
          <w:rStyle w:val="FootnoteReference"/>
          <w:rFonts w:ascii="Times New Roman" w:hAnsi="Times New Roman" w:cs="Times New Roman"/>
          <w:bCs/>
          <w:sz w:val="24"/>
          <w:szCs w:val="24"/>
        </w:rPr>
        <w:footnoteReference w:id="33"/>
      </w:r>
      <w:r>
        <w:rPr>
          <w:rFonts w:ascii="Times New Roman" w:hAnsi="Times New Roman" w:cs="Times New Roman"/>
          <w:bCs/>
          <w:sz w:val="24"/>
          <w:szCs w:val="24"/>
        </w:rPr>
        <w:t xml:space="preserve">, kas apskata </w:t>
      </w:r>
      <w:r w:rsidR="009C46F8">
        <w:rPr>
          <w:rFonts w:ascii="Times New Roman" w:hAnsi="Times New Roman" w:cs="Times New Roman"/>
          <w:bCs/>
          <w:sz w:val="24"/>
          <w:szCs w:val="24"/>
        </w:rPr>
        <w:t xml:space="preserve">nākotnes </w:t>
      </w:r>
      <w:r w:rsidR="003F0649">
        <w:rPr>
          <w:rFonts w:ascii="Times New Roman" w:hAnsi="Times New Roman" w:cs="Times New Roman"/>
          <w:bCs/>
          <w:sz w:val="24"/>
          <w:szCs w:val="24"/>
        </w:rPr>
        <w:t>sociālekonomiskas izmaiņas ko izrais</w:t>
      </w:r>
      <w:r w:rsidR="00266770">
        <w:rPr>
          <w:rFonts w:ascii="Times New Roman" w:hAnsi="Times New Roman" w:cs="Times New Roman"/>
          <w:bCs/>
          <w:sz w:val="24"/>
          <w:szCs w:val="24"/>
        </w:rPr>
        <w:t>a</w:t>
      </w:r>
      <w:r w:rsidR="003F0649">
        <w:rPr>
          <w:rFonts w:ascii="Times New Roman" w:hAnsi="Times New Roman" w:cs="Times New Roman"/>
          <w:bCs/>
          <w:sz w:val="24"/>
          <w:szCs w:val="24"/>
        </w:rPr>
        <w:t xml:space="preserve"> MI attīstība. </w:t>
      </w:r>
      <w:r w:rsidR="008744E5">
        <w:rPr>
          <w:rFonts w:ascii="Times New Roman" w:hAnsi="Times New Roman" w:cs="Times New Roman"/>
          <w:bCs/>
          <w:sz w:val="24"/>
          <w:szCs w:val="24"/>
        </w:rPr>
        <w:t xml:space="preserve">Dokumentā tiek atzīmēta liela loma, kas </w:t>
      </w:r>
      <w:r w:rsidR="00266770">
        <w:rPr>
          <w:rFonts w:ascii="Times New Roman" w:hAnsi="Times New Roman" w:cs="Times New Roman"/>
          <w:bCs/>
          <w:sz w:val="24"/>
          <w:szCs w:val="24"/>
        </w:rPr>
        <w:t xml:space="preserve">piemīt </w:t>
      </w:r>
      <w:r w:rsidR="008744E5">
        <w:rPr>
          <w:rFonts w:ascii="Times New Roman" w:hAnsi="Times New Roman" w:cs="Times New Roman"/>
          <w:bCs/>
          <w:sz w:val="24"/>
          <w:szCs w:val="24"/>
        </w:rPr>
        <w:t>MI ekonomikas pārveidošanā, ieteikts uzlabot MI statistiku</w:t>
      </w:r>
      <w:r w:rsidR="00830622">
        <w:rPr>
          <w:rFonts w:ascii="Times New Roman" w:hAnsi="Times New Roman" w:cs="Times New Roman"/>
          <w:bCs/>
          <w:sz w:val="24"/>
          <w:szCs w:val="24"/>
        </w:rPr>
        <w:t xml:space="preserve"> un</w:t>
      </w:r>
      <w:r w:rsidR="008744E5">
        <w:rPr>
          <w:rFonts w:ascii="Times New Roman" w:hAnsi="Times New Roman" w:cs="Times New Roman"/>
          <w:bCs/>
          <w:sz w:val="24"/>
          <w:szCs w:val="24"/>
        </w:rPr>
        <w:t xml:space="preserve"> izstrādāt iekļaujošo </w:t>
      </w:r>
      <w:r w:rsidR="005E1B7E">
        <w:rPr>
          <w:rFonts w:ascii="Times New Roman" w:hAnsi="Times New Roman" w:cs="Times New Roman"/>
          <w:bCs/>
          <w:sz w:val="24"/>
          <w:szCs w:val="24"/>
        </w:rPr>
        <w:t xml:space="preserve">ES </w:t>
      </w:r>
      <w:r w:rsidR="008744E5">
        <w:rPr>
          <w:rFonts w:ascii="Times New Roman" w:hAnsi="Times New Roman" w:cs="Times New Roman"/>
          <w:bCs/>
          <w:sz w:val="24"/>
          <w:szCs w:val="24"/>
        </w:rPr>
        <w:t xml:space="preserve">programmu </w:t>
      </w:r>
      <w:r w:rsidR="00266770">
        <w:rPr>
          <w:rFonts w:ascii="Times New Roman" w:hAnsi="Times New Roman" w:cs="Times New Roman"/>
          <w:bCs/>
          <w:sz w:val="24"/>
          <w:szCs w:val="24"/>
        </w:rPr>
        <w:t>MI</w:t>
      </w:r>
      <w:r w:rsidR="008744E5">
        <w:rPr>
          <w:rFonts w:ascii="Times New Roman" w:hAnsi="Times New Roman" w:cs="Times New Roman"/>
          <w:bCs/>
          <w:sz w:val="24"/>
          <w:szCs w:val="24"/>
        </w:rPr>
        <w:t xml:space="preserve"> jomā, ievērot </w:t>
      </w:r>
      <w:proofErr w:type="spellStart"/>
      <w:r w:rsidR="008744E5">
        <w:rPr>
          <w:rFonts w:ascii="Times New Roman" w:hAnsi="Times New Roman" w:cs="Times New Roman"/>
          <w:bCs/>
          <w:sz w:val="24"/>
          <w:szCs w:val="24"/>
        </w:rPr>
        <w:t>pārredzamības</w:t>
      </w:r>
      <w:proofErr w:type="spellEnd"/>
      <w:r w:rsidR="008744E5">
        <w:rPr>
          <w:rFonts w:ascii="Times New Roman" w:hAnsi="Times New Roman" w:cs="Times New Roman"/>
          <w:bCs/>
          <w:sz w:val="24"/>
          <w:szCs w:val="24"/>
        </w:rPr>
        <w:t xml:space="preserve"> principu, iesaka nepieļaut “digitālā teilorisma”</w:t>
      </w:r>
      <w:r w:rsidR="008C4B9D">
        <w:rPr>
          <w:rFonts w:ascii="Times New Roman" w:hAnsi="Times New Roman" w:cs="Times New Roman"/>
          <w:bCs/>
          <w:sz w:val="24"/>
          <w:szCs w:val="24"/>
        </w:rPr>
        <w:t xml:space="preserve"> (ļoti strikta, MI veidota un uzraudzīta darba reglamentācija)</w:t>
      </w:r>
      <w:r w:rsidR="008744E5">
        <w:rPr>
          <w:rFonts w:ascii="Times New Roman" w:hAnsi="Times New Roman" w:cs="Times New Roman"/>
          <w:bCs/>
          <w:sz w:val="24"/>
          <w:szCs w:val="24"/>
        </w:rPr>
        <w:t xml:space="preserve"> veidus. Tiek norādīts, ka darbaspēka nodokļi joprojām ir galvenais budžeta ienākumu avots, bet līdz ar plašāku robotizāciju, darbinieku vajadzēs mazāk. Kā publisko iestāžu uzdevums ir norādīta </w:t>
      </w:r>
      <w:proofErr w:type="spellStart"/>
      <w:r w:rsidR="008744E5">
        <w:rPr>
          <w:rFonts w:ascii="Times New Roman" w:hAnsi="Times New Roman" w:cs="Times New Roman"/>
          <w:bCs/>
          <w:sz w:val="24"/>
          <w:szCs w:val="24"/>
        </w:rPr>
        <w:t>digitalizācijas</w:t>
      </w:r>
      <w:proofErr w:type="spellEnd"/>
      <w:r w:rsidR="008744E5">
        <w:rPr>
          <w:rFonts w:ascii="Times New Roman" w:hAnsi="Times New Roman" w:cs="Times New Roman"/>
          <w:bCs/>
          <w:sz w:val="24"/>
          <w:szCs w:val="24"/>
        </w:rPr>
        <w:t xml:space="preserve"> negatīvo seku </w:t>
      </w:r>
      <w:r w:rsidR="005E1B7E">
        <w:rPr>
          <w:rFonts w:ascii="Times New Roman" w:hAnsi="Times New Roman" w:cs="Times New Roman"/>
          <w:bCs/>
          <w:sz w:val="24"/>
          <w:szCs w:val="24"/>
        </w:rPr>
        <w:t>mazināšana</w:t>
      </w:r>
      <w:r w:rsidR="008744E5">
        <w:rPr>
          <w:rFonts w:ascii="Times New Roman" w:hAnsi="Times New Roman" w:cs="Times New Roman"/>
          <w:bCs/>
          <w:sz w:val="24"/>
          <w:szCs w:val="24"/>
        </w:rPr>
        <w:t xml:space="preserve">. </w:t>
      </w:r>
      <w:r w:rsidR="008744E5" w:rsidRPr="008744E5">
        <w:rPr>
          <w:rFonts w:ascii="Times New Roman" w:hAnsi="Times New Roman" w:cs="Times New Roman"/>
          <w:bCs/>
          <w:sz w:val="24"/>
          <w:szCs w:val="24"/>
        </w:rPr>
        <w:t xml:space="preserve">Eksperti uzsvēruši, ka viens no riskiem </w:t>
      </w:r>
      <w:r w:rsidR="008744E5">
        <w:rPr>
          <w:rFonts w:ascii="Times New Roman" w:hAnsi="Times New Roman" w:cs="Times New Roman"/>
          <w:bCs/>
          <w:sz w:val="24"/>
          <w:szCs w:val="24"/>
        </w:rPr>
        <w:t xml:space="preserve">ir darbvietu polarizācija starp </w:t>
      </w:r>
      <w:r w:rsidR="008744E5" w:rsidRPr="008744E5">
        <w:rPr>
          <w:rFonts w:ascii="Times New Roman" w:hAnsi="Times New Roman" w:cs="Times New Roman"/>
          <w:bCs/>
          <w:sz w:val="24"/>
          <w:szCs w:val="24"/>
        </w:rPr>
        <w:t>“superzvaigznēm”, kam ir digitālajā ekonomikā noderīgas prasmes, un “zaudētājiem”, kuru prasmes, pieredze un zinātība</w:t>
      </w:r>
      <w:r w:rsidR="008744E5">
        <w:rPr>
          <w:rFonts w:ascii="Times New Roman" w:hAnsi="Times New Roman" w:cs="Times New Roman"/>
          <w:bCs/>
          <w:sz w:val="24"/>
          <w:szCs w:val="24"/>
        </w:rPr>
        <w:t xml:space="preserve"> </w:t>
      </w:r>
      <w:proofErr w:type="spellStart"/>
      <w:r w:rsidR="008744E5" w:rsidRPr="008744E5">
        <w:rPr>
          <w:rFonts w:ascii="Times New Roman" w:hAnsi="Times New Roman" w:cs="Times New Roman"/>
          <w:bCs/>
          <w:sz w:val="24"/>
          <w:szCs w:val="24"/>
        </w:rPr>
        <w:t>digitalizācijas</w:t>
      </w:r>
      <w:proofErr w:type="spellEnd"/>
      <w:r w:rsidR="008744E5" w:rsidRPr="008744E5">
        <w:rPr>
          <w:rFonts w:ascii="Times New Roman" w:hAnsi="Times New Roman" w:cs="Times New Roman"/>
          <w:bCs/>
          <w:sz w:val="24"/>
          <w:szCs w:val="24"/>
        </w:rPr>
        <w:t xml:space="preserve"> apstākļos pakāpeniski kļūs nevajadzīgas.</w:t>
      </w:r>
      <w:r w:rsidR="008744E5">
        <w:rPr>
          <w:rFonts w:ascii="Times New Roman" w:hAnsi="Times New Roman" w:cs="Times New Roman"/>
          <w:bCs/>
          <w:sz w:val="24"/>
          <w:szCs w:val="24"/>
        </w:rPr>
        <w:t xml:space="preserve"> </w:t>
      </w:r>
      <w:r w:rsidR="008744E5" w:rsidRPr="008744E5">
        <w:rPr>
          <w:rFonts w:ascii="Times New Roman" w:hAnsi="Times New Roman" w:cs="Times New Roman"/>
          <w:bCs/>
          <w:sz w:val="24"/>
          <w:szCs w:val="24"/>
        </w:rPr>
        <w:t>Eiropas pētniekiem, inženieriem, projektētājiem un uzņēmējiem, kuri</w:t>
      </w:r>
      <w:r w:rsidR="008744E5">
        <w:rPr>
          <w:rFonts w:ascii="Times New Roman" w:hAnsi="Times New Roman" w:cs="Times New Roman"/>
          <w:bCs/>
          <w:sz w:val="24"/>
          <w:szCs w:val="24"/>
        </w:rPr>
        <w:t xml:space="preserve"> </w:t>
      </w:r>
      <w:r w:rsidR="008744E5" w:rsidRPr="008744E5">
        <w:rPr>
          <w:rFonts w:ascii="Times New Roman" w:hAnsi="Times New Roman" w:cs="Times New Roman"/>
          <w:bCs/>
          <w:sz w:val="24"/>
          <w:szCs w:val="24"/>
        </w:rPr>
        <w:t xml:space="preserve">sekmē </w:t>
      </w:r>
      <w:r w:rsidR="00266770">
        <w:rPr>
          <w:rFonts w:ascii="Times New Roman" w:hAnsi="Times New Roman" w:cs="Times New Roman"/>
          <w:bCs/>
          <w:sz w:val="24"/>
          <w:szCs w:val="24"/>
        </w:rPr>
        <w:t xml:space="preserve">MI </w:t>
      </w:r>
      <w:r w:rsidR="008744E5" w:rsidRPr="008744E5">
        <w:rPr>
          <w:rFonts w:ascii="Times New Roman" w:hAnsi="Times New Roman" w:cs="Times New Roman"/>
          <w:bCs/>
          <w:sz w:val="24"/>
          <w:szCs w:val="24"/>
        </w:rPr>
        <w:t>sistēmu attīstīšanu un laišanu tirgū, jārīkojas saskaņā ar ētiskās un sociālās atbildības kritērijiem.</w:t>
      </w:r>
      <w:r w:rsidR="008744E5">
        <w:rPr>
          <w:rFonts w:ascii="Times New Roman" w:hAnsi="Times New Roman" w:cs="Times New Roman"/>
          <w:bCs/>
          <w:sz w:val="24"/>
          <w:szCs w:val="24"/>
        </w:rPr>
        <w:t xml:space="preserve"> </w:t>
      </w:r>
      <w:r w:rsidR="008744E5" w:rsidRPr="008744E5">
        <w:rPr>
          <w:rFonts w:ascii="Times New Roman" w:hAnsi="Times New Roman" w:cs="Times New Roman"/>
          <w:bCs/>
          <w:sz w:val="24"/>
          <w:szCs w:val="24"/>
        </w:rPr>
        <w:t>Šajā nolūkā piemērots risinājums var būt ētikas un humanitāro zinātņu iekļaušana inženierzinātņu mācību</w:t>
      </w:r>
      <w:r w:rsidR="008744E5">
        <w:rPr>
          <w:rFonts w:ascii="Times New Roman" w:hAnsi="Times New Roman" w:cs="Times New Roman"/>
          <w:bCs/>
          <w:sz w:val="24"/>
          <w:szCs w:val="24"/>
        </w:rPr>
        <w:t xml:space="preserve"> </w:t>
      </w:r>
      <w:r w:rsidR="008744E5" w:rsidRPr="008744E5">
        <w:rPr>
          <w:rFonts w:ascii="Times New Roman" w:hAnsi="Times New Roman" w:cs="Times New Roman"/>
          <w:bCs/>
          <w:sz w:val="24"/>
          <w:szCs w:val="24"/>
        </w:rPr>
        <w:t>programmās</w:t>
      </w:r>
      <w:r w:rsidR="008744E5">
        <w:rPr>
          <w:rFonts w:ascii="Times New Roman" w:hAnsi="Times New Roman" w:cs="Times New Roman"/>
          <w:bCs/>
          <w:sz w:val="24"/>
          <w:szCs w:val="24"/>
        </w:rPr>
        <w:t>.</w:t>
      </w:r>
      <w:r w:rsidR="008744E5" w:rsidRPr="008744E5">
        <w:rPr>
          <w:rFonts w:ascii="Times New Roman" w:hAnsi="Times New Roman" w:cs="Times New Roman"/>
          <w:bCs/>
          <w:sz w:val="24"/>
          <w:szCs w:val="24"/>
        </w:rPr>
        <w:t xml:space="preserve"> </w:t>
      </w:r>
    </w:p>
    <w:p w14:paraId="37E51D53" w14:textId="27C1501F" w:rsidR="005C5E98" w:rsidRPr="00330E0E" w:rsidRDefault="005C5E98">
      <w:pPr>
        <w:spacing w:line="276" w:lineRule="auto"/>
        <w:ind w:firstLine="720"/>
        <w:jc w:val="both"/>
        <w:rPr>
          <w:rFonts w:ascii="Times New Roman" w:hAnsi="Times New Roman" w:cs="Times New Roman"/>
          <w:sz w:val="24"/>
          <w:szCs w:val="24"/>
        </w:rPr>
      </w:pPr>
      <w:r w:rsidRPr="00330E0E">
        <w:rPr>
          <w:rFonts w:ascii="Times New Roman" w:hAnsi="Times New Roman" w:cs="Times New Roman"/>
          <w:bCs/>
          <w:sz w:val="24"/>
          <w:szCs w:val="24"/>
        </w:rPr>
        <w:t xml:space="preserve">2018. gadā Eiropas </w:t>
      </w:r>
      <w:r w:rsidR="00266770">
        <w:rPr>
          <w:rFonts w:ascii="Times New Roman" w:hAnsi="Times New Roman" w:cs="Times New Roman"/>
          <w:bCs/>
          <w:sz w:val="24"/>
          <w:szCs w:val="24"/>
        </w:rPr>
        <w:t>K</w:t>
      </w:r>
      <w:r w:rsidRPr="00330E0E">
        <w:rPr>
          <w:rFonts w:ascii="Times New Roman" w:hAnsi="Times New Roman" w:cs="Times New Roman"/>
          <w:bCs/>
          <w:sz w:val="24"/>
          <w:szCs w:val="24"/>
        </w:rPr>
        <w:t>omisija izvēlētie 52 augsta līmeņa eksperti (</w:t>
      </w:r>
      <w:proofErr w:type="spellStart"/>
      <w:r w:rsidRPr="00E000F5">
        <w:rPr>
          <w:rFonts w:ascii="Times New Roman" w:hAnsi="Times New Roman" w:cs="Times New Roman"/>
          <w:bCs/>
          <w:i/>
          <w:sz w:val="24"/>
          <w:szCs w:val="24"/>
        </w:rPr>
        <w:t>High-Level</w:t>
      </w:r>
      <w:proofErr w:type="spellEnd"/>
      <w:r w:rsidRPr="00E000F5">
        <w:rPr>
          <w:rFonts w:ascii="Times New Roman" w:hAnsi="Times New Roman" w:cs="Times New Roman"/>
          <w:bCs/>
          <w:i/>
          <w:sz w:val="24"/>
          <w:szCs w:val="24"/>
        </w:rPr>
        <w:t xml:space="preserve"> </w:t>
      </w:r>
      <w:proofErr w:type="spellStart"/>
      <w:r w:rsidRPr="00E000F5">
        <w:rPr>
          <w:rFonts w:ascii="Times New Roman" w:hAnsi="Times New Roman" w:cs="Times New Roman"/>
          <w:bCs/>
          <w:i/>
          <w:sz w:val="24"/>
          <w:szCs w:val="24"/>
        </w:rPr>
        <w:t>Expert</w:t>
      </w:r>
      <w:proofErr w:type="spellEnd"/>
      <w:r w:rsidRPr="00E000F5">
        <w:rPr>
          <w:rFonts w:ascii="Times New Roman" w:hAnsi="Times New Roman" w:cs="Times New Roman"/>
          <w:bCs/>
          <w:i/>
          <w:sz w:val="24"/>
          <w:szCs w:val="24"/>
        </w:rPr>
        <w:t xml:space="preserve"> </w:t>
      </w:r>
      <w:proofErr w:type="spellStart"/>
      <w:r w:rsidRPr="00E000F5">
        <w:rPr>
          <w:rFonts w:ascii="Times New Roman" w:hAnsi="Times New Roman" w:cs="Times New Roman"/>
          <w:bCs/>
          <w:i/>
          <w:sz w:val="24"/>
          <w:szCs w:val="24"/>
        </w:rPr>
        <w:t>Group</w:t>
      </w:r>
      <w:proofErr w:type="spellEnd"/>
      <w:r w:rsidRPr="00E000F5">
        <w:rPr>
          <w:rFonts w:ascii="Times New Roman" w:hAnsi="Times New Roman" w:cs="Times New Roman"/>
          <w:bCs/>
          <w:i/>
          <w:sz w:val="24"/>
          <w:szCs w:val="24"/>
        </w:rPr>
        <w:t xml:space="preserve"> </w:t>
      </w:r>
      <w:proofErr w:type="spellStart"/>
      <w:r w:rsidRPr="00E000F5">
        <w:rPr>
          <w:rFonts w:ascii="Times New Roman" w:hAnsi="Times New Roman" w:cs="Times New Roman"/>
          <w:bCs/>
          <w:i/>
          <w:sz w:val="24"/>
          <w:szCs w:val="24"/>
        </w:rPr>
        <w:t>on</w:t>
      </w:r>
      <w:proofErr w:type="spellEnd"/>
      <w:r w:rsidRPr="00E000F5">
        <w:rPr>
          <w:rFonts w:ascii="Times New Roman" w:hAnsi="Times New Roman" w:cs="Times New Roman"/>
          <w:bCs/>
          <w:i/>
          <w:sz w:val="24"/>
          <w:szCs w:val="24"/>
        </w:rPr>
        <w:t xml:space="preserve"> </w:t>
      </w:r>
      <w:proofErr w:type="spellStart"/>
      <w:r w:rsidRPr="00E000F5">
        <w:rPr>
          <w:rFonts w:ascii="Times New Roman" w:hAnsi="Times New Roman" w:cs="Times New Roman"/>
          <w:bCs/>
          <w:i/>
          <w:sz w:val="24"/>
          <w:szCs w:val="24"/>
        </w:rPr>
        <w:t>Artificial</w:t>
      </w:r>
      <w:proofErr w:type="spellEnd"/>
      <w:r w:rsidRPr="00E000F5">
        <w:rPr>
          <w:rFonts w:ascii="Times New Roman" w:hAnsi="Times New Roman" w:cs="Times New Roman"/>
          <w:bCs/>
          <w:i/>
          <w:sz w:val="24"/>
          <w:szCs w:val="24"/>
        </w:rPr>
        <w:t xml:space="preserve"> </w:t>
      </w:r>
      <w:proofErr w:type="spellStart"/>
      <w:r w:rsidRPr="00E000F5">
        <w:rPr>
          <w:rFonts w:ascii="Times New Roman" w:hAnsi="Times New Roman" w:cs="Times New Roman"/>
          <w:bCs/>
          <w:i/>
          <w:sz w:val="24"/>
          <w:szCs w:val="24"/>
        </w:rPr>
        <w:t>Intelligence</w:t>
      </w:r>
      <w:proofErr w:type="spellEnd"/>
      <w:r w:rsidRPr="00330E0E">
        <w:rPr>
          <w:rStyle w:val="FootnoteReference"/>
          <w:rFonts w:ascii="Times New Roman" w:hAnsi="Times New Roman" w:cs="Times New Roman"/>
          <w:bCs/>
          <w:sz w:val="24"/>
          <w:szCs w:val="24"/>
        </w:rPr>
        <w:footnoteReference w:id="34"/>
      </w:r>
      <w:r w:rsidRPr="00330E0E">
        <w:rPr>
          <w:rFonts w:ascii="Times New Roman" w:hAnsi="Times New Roman" w:cs="Times New Roman"/>
          <w:bCs/>
          <w:sz w:val="24"/>
          <w:szCs w:val="24"/>
        </w:rPr>
        <w:t>) sagatavoja Eiropas mākslīgā intelekta ētikas vadlīnijas</w:t>
      </w:r>
      <w:r w:rsidR="005960A8">
        <w:rPr>
          <w:rFonts w:ascii="Times New Roman" w:hAnsi="Times New Roman" w:cs="Times New Roman"/>
          <w:bCs/>
          <w:sz w:val="24"/>
          <w:szCs w:val="24"/>
        </w:rPr>
        <w:t xml:space="preserve">, </w:t>
      </w:r>
      <w:r w:rsidR="00A8289D">
        <w:rPr>
          <w:rFonts w:ascii="Times New Roman" w:hAnsi="Times New Roman" w:cs="Times New Roman"/>
          <w:bCs/>
          <w:sz w:val="24"/>
          <w:szCs w:val="24"/>
        </w:rPr>
        <w:t>k</w:t>
      </w:r>
      <w:r w:rsidR="006843B0">
        <w:rPr>
          <w:rFonts w:ascii="Times New Roman" w:hAnsi="Times New Roman" w:cs="Times New Roman"/>
          <w:bCs/>
          <w:sz w:val="24"/>
          <w:szCs w:val="24"/>
        </w:rPr>
        <w:t>uras</w:t>
      </w:r>
      <w:r w:rsidR="005960A8" w:rsidRPr="005960A8">
        <w:rPr>
          <w:rFonts w:ascii="Times New Roman" w:hAnsi="Times New Roman" w:cs="Times New Roman"/>
          <w:bCs/>
          <w:sz w:val="24"/>
          <w:szCs w:val="24"/>
        </w:rPr>
        <w:t xml:space="preserve"> apstiprinā</w:t>
      </w:r>
      <w:r w:rsidR="006843B0">
        <w:rPr>
          <w:rFonts w:ascii="Times New Roman" w:hAnsi="Times New Roman" w:cs="Times New Roman"/>
          <w:bCs/>
          <w:sz w:val="24"/>
          <w:szCs w:val="24"/>
        </w:rPr>
        <w:t>ja</w:t>
      </w:r>
      <w:r w:rsidR="005960A8" w:rsidRPr="005960A8">
        <w:rPr>
          <w:rFonts w:ascii="Times New Roman" w:hAnsi="Times New Roman" w:cs="Times New Roman"/>
          <w:bCs/>
          <w:sz w:val="24"/>
          <w:szCs w:val="24"/>
        </w:rPr>
        <w:t xml:space="preserve"> </w:t>
      </w:r>
      <w:r w:rsidR="005960A8">
        <w:rPr>
          <w:rFonts w:ascii="Times New Roman" w:hAnsi="Times New Roman" w:cs="Times New Roman"/>
          <w:bCs/>
          <w:sz w:val="24"/>
          <w:szCs w:val="24"/>
        </w:rPr>
        <w:t xml:space="preserve">2019. gada </w:t>
      </w:r>
      <w:r w:rsidR="005960A8" w:rsidRPr="005960A8">
        <w:rPr>
          <w:rFonts w:ascii="Times New Roman" w:hAnsi="Times New Roman" w:cs="Times New Roman"/>
          <w:bCs/>
          <w:sz w:val="24"/>
          <w:szCs w:val="24"/>
        </w:rPr>
        <w:t>aprīlī</w:t>
      </w:r>
      <w:r w:rsidR="00D83D4A">
        <w:rPr>
          <w:rStyle w:val="FootnoteReference"/>
          <w:rFonts w:ascii="Times New Roman" w:hAnsi="Times New Roman" w:cs="Times New Roman"/>
          <w:bCs/>
          <w:sz w:val="24"/>
          <w:szCs w:val="24"/>
        </w:rPr>
        <w:footnoteReference w:id="35"/>
      </w:r>
      <w:r w:rsidR="005960A8" w:rsidRPr="005960A8">
        <w:rPr>
          <w:rFonts w:ascii="Times New Roman" w:hAnsi="Times New Roman" w:cs="Times New Roman"/>
          <w:bCs/>
          <w:sz w:val="24"/>
          <w:szCs w:val="24"/>
        </w:rPr>
        <w:t>.</w:t>
      </w:r>
      <w:r w:rsidRPr="00330E0E">
        <w:rPr>
          <w:rFonts w:ascii="Times New Roman" w:hAnsi="Times New Roman" w:cs="Times New Roman"/>
          <w:bCs/>
          <w:sz w:val="24"/>
          <w:szCs w:val="24"/>
        </w:rPr>
        <w:t xml:space="preserve"> </w:t>
      </w:r>
      <w:r w:rsidR="005960A8">
        <w:rPr>
          <w:rFonts w:ascii="Times New Roman" w:hAnsi="Times New Roman" w:cs="Times New Roman"/>
          <w:bCs/>
          <w:sz w:val="24"/>
          <w:szCs w:val="24"/>
        </w:rPr>
        <w:t>Vadlīnijās</w:t>
      </w:r>
      <w:r w:rsidR="005960A8" w:rsidRPr="00330E0E">
        <w:rPr>
          <w:rFonts w:ascii="Times New Roman" w:hAnsi="Times New Roman" w:cs="Times New Roman"/>
          <w:bCs/>
          <w:sz w:val="24"/>
          <w:szCs w:val="24"/>
        </w:rPr>
        <w:t xml:space="preserve"> definē</w:t>
      </w:r>
      <w:r w:rsidR="005960A8">
        <w:rPr>
          <w:rFonts w:ascii="Times New Roman" w:hAnsi="Times New Roman" w:cs="Times New Roman"/>
          <w:bCs/>
          <w:sz w:val="24"/>
          <w:szCs w:val="24"/>
        </w:rPr>
        <w:t>ti</w:t>
      </w:r>
      <w:r w:rsidR="005960A8" w:rsidRPr="00330E0E">
        <w:rPr>
          <w:rFonts w:ascii="Times New Roman" w:hAnsi="Times New Roman" w:cs="Times New Roman"/>
          <w:bCs/>
          <w:sz w:val="24"/>
          <w:szCs w:val="24"/>
        </w:rPr>
        <w:t xml:space="preserve"> </w:t>
      </w:r>
      <w:r w:rsidR="00266770">
        <w:rPr>
          <w:rFonts w:ascii="Times New Roman" w:hAnsi="Times New Roman" w:cs="Times New Roman"/>
          <w:bCs/>
          <w:sz w:val="24"/>
          <w:szCs w:val="24"/>
        </w:rPr>
        <w:t xml:space="preserve">šādi </w:t>
      </w:r>
      <w:r w:rsidR="005960A8" w:rsidRPr="00330E0E">
        <w:rPr>
          <w:rFonts w:ascii="Times New Roman" w:hAnsi="Times New Roman" w:cs="Times New Roman"/>
          <w:bCs/>
          <w:sz w:val="24"/>
          <w:szCs w:val="24"/>
        </w:rPr>
        <w:t>princip</w:t>
      </w:r>
      <w:r w:rsidR="005960A8">
        <w:rPr>
          <w:rFonts w:ascii="Times New Roman" w:hAnsi="Times New Roman" w:cs="Times New Roman"/>
          <w:bCs/>
          <w:sz w:val="24"/>
          <w:szCs w:val="24"/>
        </w:rPr>
        <w:t>i</w:t>
      </w:r>
      <w:r w:rsidR="005960A8" w:rsidRPr="00330E0E">
        <w:rPr>
          <w:rFonts w:ascii="Times New Roman" w:hAnsi="Times New Roman" w:cs="Times New Roman"/>
          <w:bCs/>
          <w:sz w:val="24"/>
          <w:szCs w:val="24"/>
        </w:rPr>
        <w:t xml:space="preserve"> </w:t>
      </w:r>
      <w:r w:rsidRPr="00330E0E">
        <w:rPr>
          <w:rFonts w:ascii="Times New Roman" w:hAnsi="Times New Roman" w:cs="Times New Roman"/>
          <w:bCs/>
          <w:sz w:val="24"/>
          <w:szCs w:val="24"/>
        </w:rPr>
        <w:t xml:space="preserve">MI izmantošanā: </w:t>
      </w:r>
      <w:r w:rsidR="00A8289D">
        <w:rPr>
          <w:rFonts w:ascii="Times New Roman" w:hAnsi="Times New Roman" w:cs="Times New Roman"/>
          <w:bCs/>
          <w:sz w:val="24"/>
          <w:szCs w:val="24"/>
        </w:rPr>
        <w:t xml:space="preserve">atbildība, caurspīdīgums, drošība, noturīgums, </w:t>
      </w:r>
      <w:proofErr w:type="spellStart"/>
      <w:r w:rsidR="00A8289D">
        <w:rPr>
          <w:rFonts w:ascii="Times New Roman" w:hAnsi="Times New Roman" w:cs="Times New Roman"/>
          <w:bCs/>
          <w:sz w:val="24"/>
          <w:szCs w:val="24"/>
        </w:rPr>
        <w:t>nediskriminācija</w:t>
      </w:r>
      <w:proofErr w:type="spellEnd"/>
      <w:r w:rsidR="00A8289D">
        <w:rPr>
          <w:rFonts w:ascii="Times New Roman" w:hAnsi="Times New Roman" w:cs="Times New Roman"/>
          <w:bCs/>
          <w:sz w:val="24"/>
          <w:szCs w:val="24"/>
        </w:rPr>
        <w:t xml:space="preserve"> un </w:t>
      </w:r>
      <w:r w:rsidR="00A8289D">
        <w:rPr>
          <w:rFonts w:ascii="Times New Roman" w:hAnsi="Times New Roman" w:cs="Times New Roman"/>
          <w:bCs/>
          <w:sz w:val="24"/>
          <w:szCs w:val="24"/>
        </w:rPr>
        <w:lastRenderedPageBreak/>
        <w:t>fundamentālo tiesību ievērošana</w:t>
      </w:r>
      <w:r w:rsidRPr="00330E0E">
        <w:rPr>
          <w:rFonts w:ascii="Times New Roman" w:hAnsi="Times New Roman" w:cs="Times New Roman"/>
          <w:bCs/>
          <w:sz w:val="24"/>
          <w:szCs w:val="24"/>
        </w:rPr>
        <w:t xml:space="preserve">, kas </w:t>
      </w:r>
      <w:r w:rsidR="00A8289D">
        <w:rPr>
          <w:rFonts w:ascii="Times New Roman" w:hAnsi="Times New Roman" w:cs="Times New Roman"/>
          <w:bCs/>
          <w:sz w:val="24"/>
          <w:szCs w:val="24"/>
        </w:rPr>
        <w:t>akcentē</w:t>
      </w:r>
      <w:r w:rsidRPr="00330E0E">
        <w:rPr>
          <w:rFonts w:ascii="Times New Roman" w:hAnsi="Times New Roman" w:cs="Times New Roman"/>
          <w:bCs/>
          <w:sz w:val="24"/>
          <w:szCs w:val="24"/>
        </w:rPr>
        <w:t xml:space="preserve"> Eiropā radīto mākslīgā intelekta produktu </w:t>
      </w:r>
      <w:r w:rsidR="00A8289D">
        <w:rPr>
          <w:rFonts w:ascii="Times New Roman" w:hAnsi="Times New Roman" w:cs="Times New Roman"/>
          <w:bCs/>
          <w:sz w:val="24"/>
          <w:szCs w:val="24"/>
        </w:rPr>
        <w:t>zīmolu</w:t>
      </w:r>
      <w:r w:rsidR="00A8289D" w:rsidRPr="00330E0E" w:rsidDel="00A8289D">
        <w:rPr>
          <w:rFonts w:ascii="Times New Roman" w:hAnsi="Times New Roman" w:cs="Times New Roman"/>
          <w:bCs/>
          <w:sz w:val="24"/>
          <w:szCs w:val="24"/>
        </w:rPr>
        <w:t xml:space="preserve"> </w:t>
      </w:r>
      <w:r w:rsidRPr="00330E0E">
        <w:rPr>
          <w:rFonts w:ascii="Times New Roman" w:hAnsi="Times New Roman" w:cs="Times New Roman"/>
          <w:bCs/>
          <w:sz w:val="24"/>
          <w:szCs w:val="24"/>
        </w:rPr>
        <w:t xml:space="preserve">“ētisks un </w:t>
      </w:r>
      <w:proofErr w:type="spellStart"/>
      <w:r w:rsidRPr="00330E0E">
        <w:rPr>
          <w:rFonts w:ascii="Times New Roman" w:hAnsi="Times New Roman" w:cs="Times New Roman"/>
          <w:bCs/>
          <w:sz w:val="24"/>
          <w:szCs w:val="24"/>
        </w:rPr>
        <w:t>cilvēkorientēts</w:t>
      </w:r>
      <w:proofErr w:type="spellEnd"/>
      <w:r w:rsidRPr="00330E0E">
        <w:rPr>
          <w:rFonts w:ascii="Times New Roman" w:hAnsi="Times New Roman" w:cs="Times New Roman"/>
          <w:bCs/>
          <w:sz w:val="24"/>
          <w:szCs w:val="24"/>
        </w:rPr>
        <w:t xml:space="preserve"> MI”.</w:t>
      </w:r>
    </w:p>
    <w:p w14:paraId="6BA2C44E" w14:textId="3E2B733A" w:rsidR="005C5E98" w:rsidRPr="00330E0E" w:rsidRDefault="005C5E98">
      <w:pPr>
        <w:spacing w:line="276" w:lineRule="auto"/>
        <w:ind w:firstLine="720"/>
        <w:jc w:val="both"/>
        <w:rPr>
          <w:rFonts w:ascii="Times New Roman" w:hAnsi="Times New Roman" w:cs="Times New Roman"/>
          <w:bCs/>
          <w:sz w:val="24"/>
          <w:szCs w:val="24"/>
        </w:rPr>
      </w:pPr>
      <w:r w:rsidRPr="00330E0E">
        <w:rPr>
          <w:rFonts w:ascii="Times New Roman" w:hAnsi="Times New Roman" w:cs="Times New Roman"/>
          <w:bCs/>
          <w:sz w:val="24"/>
          <w:szCs w:val="24"/>
        </w:rPr>
        <w:t xml:space="preserve">2018. gada beigās Eiropas </w:t>
      </w:r>
      <w:r w:rsidR="00266770">
        <w:rPr>
          <w:rFonts w:ascii="Times New Roman" w:hAnsi="Times New Roman" w:cs="Times New Roman"/>
          <w:bCs/>
          <w:sz w:val="24"/>
          <w:szCs w:val="24"/>
        </w:rPr>
        <w:t>K</w:t>
      </w:r>
      <w:r w:rsidRPr="00330E0E">
        <w:rPr>
          <w:rFonts w:ascii="Times New Roman" w:hAnsi="Times New Roman" w:cs="Times New Roman"/>
          <w:bCs/>
          <w:sz w:val="24"/>
          <w:szCs w:val="24"/>
        </w:rPr>
        <w:t>omisijas Apvienotais pētījumu centrs ir publicējis dokumentu “Mākslīgais intelekts</w:t>
      </w:r>
      <w:r w:rsidR="008152FD">
        <w:rPr>
          <w:rFonts w:ascii="Times New Roman" w:hAnsi="Times New Roman" w:cs="Times New Roman"/>
          <w:bCs/>
          <w:sz w:val="24"/>
          <w:szCs w:val="24"/>
        </w:rPr>
        <w:t>.</w:t>
      </w:r>
      <w:r w:rsidRPr="00330E0E">
        <w:rPr>
          <w:rFonts w:ascii="Times New Roman" w:hAnsi="Times New Roman" w:cs="Times New Roman"/>
          <w:bCs/>
          <w:sz w:val="24"/>
          <w:szCs w:val="24"/>
        </w:rPr>
        <w:t xml:space="preserve"> Eiropas perspektīva</w:t>
      </w:r>
      <w:r w:rsidR="008152FD">
        <w:rPr>
          <w:rFonts w:ascii="Times New Roman" w:hAnsi="Times New Roman" w:cs="Times New Roman"/>
          <w:bCs/>
          <w:sz w:val="24"/>
          <w:szCs w:val="24"/>
        </w:rPr>
        <w:t>”</w:t>
      </w:r>
      <w:r w:rsidRPr="00330E0E">
        <w:rPr>
          <w:rStyle w:val="FootnoteReference"/>
          <w:rFonts w:ascii="Times New Roman" w:hAnsi="Times New Roman" w:cs="Times New Roman"/>
          <w:bCs/>
          <w:sz w:val="24"/>
          <w:szCs w:val="24"/>
        </w:rPr>
        <w:footnoteReference w:id="36"/>
      </w:r>
      <w:r w:rsidRPr="00330E0E">
        <w:rPr>
          <w:rFonts w:ascii="Times New Roman" w:hAnsi="Times New Roman" w:cs="Times New Roman"/>
          <w:bCs/>
          <w:sz w:val="24"/>
          <w:szCs w:val="24"/>
        </w:rPr>
        <w:t>. Dokumentā apskatīta MI attīstība dažādos pasaules reģionos, ētiskās, sociālās un ekonomiskās perspektīvas, regulējuma politika, izaicinājumi izglītības sistēmai. Uzsvērta nepieciešamība pēc skaitļošanas jaudām un datu pieejamības.</w:t>
      </w:r>
    </w:p>
    <w:p w14:paraId="5E51C54B" w14:textId="23F05A3A" w:rsidR="005C5E98" w:rsidRPr="00330E0E" w:rsidRDefault="005960A8">
      <w:pPr>
        <w:spacing w:line="276" w:lineRule="auto"/>
        <w:ind w:firstLine="720"/>
        <w:jc w:val="both"/>
        <w:rPr>
          <w:rFonts w:ascii="Times New Roman" w:hAnsi="Times New Roman" w:cs="Times New Roman"/>
          <w:bCs/>
          <w:sz w:val="24"/>
          <w:szCs w:val="24"/>
        </w:rPr>
      </w:pPr>
      <w:r>
        <w:rPr>
          <w:rFonts w:ascii="Times New Roman" w:hAnsi="Times New Roman" w:cs="Times New Roman"/>
          <w:bCs/>
          <w:sz w:val="24"/>
          <w:szCs w:val="24"/>
        </w:rPr>
        <w:t>2018. gada 7. decembrī</w:t>
      </w:r>
      <w:r w:rsidR="005C5E98" w:rsidRPr="00330E0E">
        <w:rPr>
          <w:rFonts w:ascii="Times New Roman" w:hAnsi="Times New Roman" w:cs="Times New Roman"/>
          <w:bCs/>
          <w:sz w:val="24"/>
          <w:szCs w:val="24"/>
        </w:rPr>
        <w:t xml:space="preserve"> </w:t>
      </w:r>
      <w:r>
        <w:rPr>
          <w:rFonts w:ascii="Times New Roman" w:hAnsi="Times New Roman" w:cs="Times New Roman"/>
          <w:bCs/>
          <w:sz w:val="24"/>
          <w:szCs w:val="24"/>
        </w:rPr>
        <w:t xml:space="preserve">apstiprināts </w:t>
      </w:r>
      <w:r w:rsidR="005C5E98" w:rsidRPr="00330E0E">
        <w:rPr>
          <w:rFonts w:ascii="Times New Roman" w:hAnsi="Times New Roman" w:cs="Times New Roman"/>
          <w:bCs/>
          <w:sz w:val="24"/>
          <w:szCs w:val="24"/>
        </w:rPr>
        <w:t xml:space="preserve">Eiropas </w:t>
      </w:r>
      <w:r w:rsidR="00266770">
        <w:rPr>
          <w:rFonts w:ascii="Times New Roman" w:hAnsi="Times New Roman" w:cs="Times New Roman"/>
          <w:bCs/>
          <w:sz w:val="24"/>
          <w:szCs w:val="24"/>
        </w:rPr>
        <w:t>K</w:t>
      </w:r>
      <w:r w:rsidR="005C5E98" w:rsidRPr="00330E0E">
        <w:rPr>
          <w:rFonts w:ascii="Times New Roman" w:hAnsi="Times New Roman" w:cs="Times New Roman"/>
          <w:bCs/>
          <w:sz w:val="24"/>
          <w:szCs w:val="24"/>
        </w:rPr>
        <w:t xml:space="preserve">omisijas </w:t>
      </w:r>
      <w:r>
        <w:rPr>
          <w:rFonts w:ascii="Times New Roman" w:hAnsi="Times New Roman" w:cs="Times New Roman"/>
          <w:bCs/>
          <w:sz w:val="24"/>
          <w:szCs w:val="24"/>
        </w:rPr>
        <w:t xml:space="preserve">izstrādātais </w:t>
      </w:r>
      <w:r w:rsidR="005C5E98" w:rsidRPr="00330E0E">
        <w:rPr>
          <w:rFonts w:ascii="Times New Roman" w:hAnsi="Times New Roman" w:cs="Times New Roman"/>
          <w:bCs/>
          <w:sz w:val="24"/>
          <w:szCs w:val="24"/>
        </w:rPr>
        <w:t>Eiropas līmeņa attīstības plāns (</w:t>
      </w:r>
      <w:proofErr w:type="spellStart"/>
      <w:r w:rsidR="005C5E98" w:rsidRPr="00E000F5">
        <w:rPr>
          <w:rFonts w:ascii="Times New Roman" w:hAnsi="Times New Roman" w:cs="Times New Roman"/>
          <w:bCs/>
          <w:i/>
          <w:sz w:val="24"/>
          <w:szCs w:val="24"/>
        </w:rPr>
        <w:t>Coordinated</w:t>
      </w:r>
      <w:proofErr w:type="spellEnd"/>
      <w:r w:rsidR="005C5E98" w:rsidRPr="00E000F5">
        <w:rPr>
          <w:rFonts w:ascii="Times New Roman" w:hAnsi="Times New Roman" w:cs="Times New Roman"/>
          <w:bCs/>
          <w:i/>
          <w:sz w:val="24"/>
          <w:szCs w:val="24"/>
        </w:rPr>
        <w:t xml:space="preserve"> </w:t>
      </w:r>
      <w:proofErr w:type="spellStart"/>
      <w:r w:rsidR="005C5E98" w:rsidRPr="00E000F5">
        <w:rPr>
          <w:rFonts w:ascii="Times New Roman" w:hAnsi="Times New Roman" w:cs="Times New Roman"/>
          <w:bCs/>
          <w:i/>
          <w:sz w:val="24"/>
          <w:szCs w:val="24"/>
        </w:rPr>
        <w:t>Plan</w:t>
      </w:r>
      <w:proofErr w:type="spellEnd"/>
      <w:r w:rsidR="005C5E98" w:rsidRPr="00E000F5">
        <w:rPr>
          <w:rFonts w:ascii="Times New Roman" w:hAnsi="Times New Roman" w:cs="Times New Roman"/>
          <w:bCs/>
          <w:i/>
          <w:sz w:val="24"/>
          <w:szCs w:val="24"/>
        </w:rPr>
        <w:t xml:space="preserve"> </w:t>
      </w:r>
      <w:proofErr w:type="spellStart"/>
      <w:r w:rsidR="005C5E98" w:rsidRPr="00E000F5">
        <w:rPr>
          <w:rFonts w:ascii="Times New Roman" w:hAnsi="Times New Roman" w:cs="Times New Roman"/>
          <w:bCs/>
          <w:i/>
          <w:sz w:val="24"/>
          <w:szCs w:val="24"/>
        </w:rPr>
        <w:t>on</w:t>
      </w:r>
      <w:proofErr w:type="spellEnd"/>
      <w:r w:rsidR="005C5E98" w:rsidRPr="00E000F5">
        <w:rPr>
          <w:rFonts w:ascii="Times New Roman" w:hAnsi="Times New Roman" w:cs="Times New Roman"/>
          <w:bCs/>
          <w:i/>
          <w:sz w:val="24"/>
          <w:szCs w:val="24"/>
        </w:rPr>
        <w:t xml:space="preserve"> </w:t>
      </w:r>
      <w:proofErr w:type="spellStart"/>
      <w:r w:rsidR="005C5E98" w:rsidRPr="00E000F5">
        <w:rPr>
          <w:rFonts w:ascii="Times New Roman" w:hAnsi="Times New Roman" w:cs="Times New Roman"/>
          <w:bCs/>
          <w:i/>
          <w:sz w:val="24"/>
          <w:szCs w:val="24"/>
        </w:rPr>
        <w:t>the</w:t>
      </w:r>
      <w:proofErr w:type="spellEnd"/>
      <w:r w:rsidR="005C5E98" w:rsidRPr="00E000F5">
        <w:rPr>
          <w:rFonts w:ascii="Times New Roman" w:hAnsi="Times New Roman" w:cs="Times New Roman"/>
          <w:bCs/>
          <w:i/>
          <w:sz w:val="24"/>
          <w:szCs w:val="24"/>
        </w:rPr>
        <w:t xml:space="preserve"> </w:t>
      </w:r>
      <w:proofErr w:type="spellStart"/>
      <w:r w:rsidR="005C5E98" w:rsidRPr="00E000F5">
        <w:rPr>
          <w:rFonts w:ascii="Times New Roman" w:hAnsi="Times New Roman" w:cs="Times New Roman"/>
          <w:bCs/>
          <w:i/>
          <w:sz w:val="24"/>
          <w:szCs w:val="24"/>
        </w:rPr>
        <w:t>development</w:t>
      </w:r>
      <w:proofErr w:type="spellEnd"/>
      <w:r w:rsidR="005C5E98" w:rsidRPr="00E000F5">
        <w:rPr>
          <w:rFonts w:ascii="Times New Roman" w:hAnsi="Times New Roman" w:cs="Times New Roman"/>
          <w:bCs/>
          <w:i/>
          <w:sz w:val="24"/>
          <w:szCs w:val="24"/>
        </w:rPr>
        <w:t xml:space="preserve"> </w:t>
      </w:r>
      <w:proofErr w:type="spellStart"/>
      <w:r w:rsidR="005C5E98" w:rsidRPr="00E000F5">
        <w:rPr>
          <w:rFonts w:ascii="Times New Roman" w:hAnsi="Times New Roman" w:cs="Times New Roman"/>
          <w:bCs/>
          <w:i/>
          <w:sz w:val="24"/>
          <w:szCs w:val="24"/>
        </w:rPr>
        <w:t>of</w:t>
      </w:r>
      <w:proofErr w:type="spellEnd"/>
      <w:r w:rsidR="005C5E98" w:rsidRPr="00E000F5">
        <w:rPr>
          <w:rFonts w:ascii="Times New Roman" w:hAnsi="Times New Roman" w:cs="Times New Roman"/>
          <w:bCs/>
          <w:i/>
          <w:sz w:val="24"/>
          <w:szCs w:val="24"/>
        </w:rPr>
        <w:t xml:space="preserve"> </w:t>
      </w:r>
      <w:proofErr w:type="spellStart"/>
      <w:r w:rsidR="005C5E98" w:rsidRPr="00E000F5">
        <w:rPr>
          <w:rFonts w:ascii="Times New Roman" w:hAnsi="Times New Roman" w:cs="Times New Roman"/>
          <w:bCs/>
          <w:i/>
          <w:sz w:val="24"/>
          <w:szCs w:val="24"/>
        </w:rPr>
        <w:t>Artificial</w:t>
      </w:r>
      <w:proofErr w:type="spellEnd"/>
      <w:r w:rsidR="005C5E98" w:rsidRPr="00E000F5">
        <w:rPr>
          <w:rFonts w:ascii="Times New Roman" w:hAnsi="Times New Roman" w:cs="Times New Roman"/>
          <w:bCs/>
          <w:i/>
          <w:sz w:val="24"/>
          <w:szCs w:val="24"/>
        </w:rPr>
        <w:t xml:space="preserve"> </w:t>
      </w:r>
      <w:proofErr w:type="spellStart"/>
      <w:r w:rsidR="005C5E98" w:rsidRPr="00E000F5">
        <w:rPr>
          <w:rFonts w:ascii="Times New Roman" w:hAnsi="Times New Roman" w:cs="Times New Roman"/>
          <w:bCs/>
          <w:i/>
          <w:sz w:val="24"/>
          <w:szCs w:val="24"/>
        </w:rPr>
        <w:t>Intelligence</w:t>
      </w:r>
      <w:proofErr w:type="spellEnd"/>
      <w:r w:rsidR="005C5E98" w:rsidRPr="00E000F5">
        <w:rPr>
          <w:rFonts w:ascii="Times New Roman" w:hAnsi="Times New Roman" w:cs="Times New Roman"/>
          <w:bCs/>
          <w:i/>
          <w:sz w:val="24"/>
          <w:szCs w:val="24"/>
        </w:rPr>
        <w:t xml:space="preserve"> Made </w:t>
      </w:r>
      <w:proofErr w:type="spellStart"/>
      <w:r w:rsidR="005C5E98" w:rsidRPr="00E000F5">
        <w:rPr>
          <w:rFonts w:ascii="Times New Roman" w:hAnsi="Times New Roman" w:cs="Times New Roman"/>
          <w:bCs/>
          <w:i/>
          <w:sz w:val="24"/>
          <w:szCs w:val="24"/>
        </w:rPr>
        <w:t>in</w:t>
      </w:r>
      <w:proofErr w:type="spellEnd"/>
      <w:r w:rsidR="005C5E98" w:rsidRPr="00E000F5">
        <w:rPr>
          <w:rFonts w:ascii="Times New Roman" w:hAnsi="Times New Roman" w:cs="Times New Roman"/>
          <w:bCs/>
          <w:i/>
          <w:sz w:val="24"/>
          <w:szCs w:val="24"/>
        </w:rPr>
        <w:t xml:space="preserve"> </w:t>
      </w:r>
      <w:proofErr w:type="spellStart"/>
      <w:r w:rsidR="005C5E98" w:rsidRPr="00E000F5">
        <w:rPr>
          <w:rFonts w:ascii="Times New Roman" w:hAnsi="Times New Roman" w:cs="Times New Roman"/>
          <w:bCs/>
          <w:i/>
          <w:sz w:val="24"/>
          <w:szCs w:val="24"/>
        </w:rPr>
        <w:t>Europe</w:t>
      </w:r>
      <w:proofErr w:type="spellEnd"/>
      <w:r w:rsidR="005C5E98" w:rsidRPr="00E000F5">
        <w:rPr>
          <w:rFonts w:ascii="Times New Roman" w:hAnsi="Times New Roman" w:cs="Times New Roman"/>
          <w:bCs/>
          <w:i/>
          <w:sz w:val="24"/>
          <w:szCs w:val="24"/>
        </w:rPr>
        <w:t xml:space="preserve"> – 2018</w:t>
      </w:r>
      <w:r w:rsidR="005C5E98" w:rsidRPr="00330E0E">
        <w:rPr>
          <w:rFonts w:ascii="Times New Roman" w:hAnsi="Times New Roman" w:cs="Times New Roman"/>
          <w:bCs/>
          <w:sz w:val="24"/>
          <w:szCs w:val="24"/>
        </w:rPr>
        <w:t>)</w:t>
      </w:r>
      <w:r w:rsidR="005C5E98" w:rsidRPr="00330E0E">
        <w:rPr>
          <w:rStyle w:val="FootnoteReference"/>
          <w:rFonts w:ascii="Times New Roman" w:hAnsi="Times New Roman" w:cs="Times New Roman"/>
          <w:bCs/>
          <w:sz w:val="24"/>
          <w:szCs w:val="24"/>
        </w:rPr>
        <w:footnoteReference w:id="37"/>
      </w:r>
      <w:r w:rsidR="005C5E98" w:rsidRPr="00330E0E">
        <w:rPr>
          <w:rFonts w:ascii="Times New Roman" w:hAnsi="Times New Roman" w:cs="Times New Roman"/>
          <w:bCs/>
          <w:sz w:val="24"/>
          <w:szCs w:val="24"/>
        </w:rPr>
        <w:t xml:space="preserve">. Pie šī plāna strādājuši </w:t>
      </w:r>
      <w:r w:rsidR="00E000F5">
        <w:rPr>
          <w:rFonts w:ascii="Times New Roman" w:hAnsi="Times New Roman" w:cs="Times New Roman"/>
          <w:bCs/>
          <w:sz w:val="24"/>
          <w:szCs w:val="24"/>
        </w:rPr>
        <w:t xml:space="preserve">lielākā daļa </w:t>
      </w:r>
      <w:r w:rsidR="00A7394D">
        <w:rPr>
          <w:rFonts w:ascii="Times New Roman" w:hAnsi="Times New Roman" w:cs="Times New Roman"/>
          <w:bCs/>
          <w:sz w:val="24"/>
          <w:szCs w:val="24"/>
        </w:rPr>
        <w:t xml:space="preserve">ES </w:t>
      </w:r>
      <w:r w:rsidR="005C5E98" w:rsidRPr="00330E0E">
        <w:rPr>
          <w:rFonts w:ascii="Times New Roman" w:hAnsi="Times New Roman" w:cs="Times New Roman"/>
          <w:bCs/>
          <w:sz w:val="24"/>
          <w:szCs w:val="24"/>
        </w:rPr>
        <w:t xml:space="preserve">dalībvalstu pārstāvji. </w:t>
      </w:r>
      <w:r w:rsidRPr="005960A8">
        <w:rPr>
          <w:rFonts w:ascii="Times New Roman" w:hAnsi="Times New Roman" w:cs="Times New Roman"/>
          <w:bCs/>
          <w:sz w:val="24"/>
          <w:szCs w:val="24"/>
        </w:rPr>
        <w:t>Plāna būtiskie elementi ir stratēģiskā koordinācija, investīcijas, pētniecības ekselences veidošana, prasmes un mūžizglītība, dati un to pieejamība, valsts sektors un tā pakalpojumi MI pielietojuma kontekstā, kā arī starptautiskā sadarbība.</w:t>
      </w:r>
    </w:p>
    <w:p w14:paraId="020AA9E3" w14:textId="26FEA3A9" w:rsidR="005C5E98" w:rsidRPr="00330E0E" w:rsidRDefault="005C5E98">
      <w:pPr>
        <w:spacing w:line="276" w:lineRule="auto"/>
        <w:ind w:firstLine="720"/>
        <w:jc w:val="both"/>
        <w:rPr>
          <w:rFonts w:ascii="Times New Roman" w:hAnsi="Times New Roman" w:cs="Times New Roman"/>
          <w:bCs/>
          <w:sz w:val="24"/>
          <w:szCs w:val="24"/>
        </w:rPr>
      </w:pPr>
      <w:r w:rsidRPr="00330E0E">
        <w:rPr>
          <w:rFonts w:ascii="Times New Roman" w:hAnsi="Times New Roman" w:cs="Times New Roman"/>
          <w:bCs/>
          <w:sz w:val="24"/>
          <w:szCs w:val="24"/>
        </w:rPr>
        <w:t xml:space="preserve">2019. gada 18. februārī </w:t>
      </w:r>
      <w:r w:rsidR="008744E5">
        <w:rPr>
          <w:rFonts w:ascii="Times New Roman" w:hAnsi="Times New Roman" w:cs="Times New Roman"/>
          <w:bCs/>
          <w:sz w:val="24"/>
          <w:szCs w:val="24"/>
        </w:rPr>
        <w:t>ES</w:t>
      </w:r>
      <w:r w:rsidRPr="00330E0E">
        <w:rPr>
          <w:rFonts w:ascii="Times New Roman" w:hAnsi="Times New Roman" w:cs="Times New Roman"/>
          <w:bCs/>
          <w:sz w:val="24"/>
          <w:szCs w:val="24"/>
        </w:rPr>
        <w:t xml:space="preserve"> Padome pieņēma secinājumus</w:t>
      </w:r>
      <w:r w:rsidRPr="00330E0E">
        <w:rPr>
          <w:rStyle w:val="FootnoteReference"/>
          <w:rFonts w:ascii="Times New Roman" w:hAnsi="Times New Roman" w:cs="Times New Roman"/>
          <w:bCs/>
          <w:sz w:val="24"/>
          <w:szCs w:val="24"/>
        </w:rPr>
        <w:footnoteReference w:id="38"/>
      </w:r>
      <w:r w:rsidRPr="00330E0E">
        <w:rPr>
          <w:rFonts w:ascii="Times New Roman" w:hAnsi="Times New Roman" w:cs="Times New Roman"/>
          <w:bCs/>
          <w:sz w:val="24"/>
          <w:szCs w:val="24"/>
        </w:rPr>
        <w:t xml:space="preserve"> par koordinēto Eiropā radīta </w:t>
      </w:r>
      <w:r w:rsidR="00266770">
        <w:rPr>
          <w:rFonts w:ascii="Times New Roman" w:hAnsi="Times New Roman" w:cs="Times New Roman"/>
          <w:bCs/>
          <w:sz w:val="24"/>
          <w:szCs w:val="24"/>
        </w:rPr>
        <w:t>MI</w:t>
      </w:r>
      <w:r w:rsidRPr="00330E0E">
        <w:rPr>
          <w:rFonts w:ascii="Times New Roman" w:hAnsi="Times New Roman" w:cs="Times New Roman"/>
          <w:bCs/>
          <w:sz w:val="24"/>
          <w:szCs w:val="24"/>
        </w:rPr>
        <w:t xml:space="preserve"> izstrādes un izmantošanas plānu. Secinājumos </w:t>
      </w:r>
      <w:r w:rsidR="008744E5">
        <w:rPr>
          <w:rFonts w:ascii="Times New Roman" w:hAnsi="Times New Roman" w:cs="Times New Roman"/>
          <w:bCs/>
          <w:sz w:val="24"/>
          <w:szCs w:val="24"/>
        </w:rPr>
        <w:t>ES</w:t>
      </w:r>
      <w:r w:rsidRPr="00330E0E">
        <w:rPr>
          <w:rFonts w:ascii="Times New Roman" w:hAnsi="Times New Roman" w:cs="Times New Roman"/>
          <w:bCs/>
          <w:sz w:val="24"/>
          <w:szCs w:val="24"/>
        </w:rPr>
        <w:t xml:space="preserve"> Padome uzsver, ka ir izšķirīgi svarīgi veicināt </w:t>
      </w:r>
      <w:r w:rsidR="00266770">
        <w:rPr>
          <w:rFonts w:ascii="Times New Roman" w:hAnsi="Times New Roman" w:cs="Times New Roman"/>
          <w:bCs/>
          <w:sz w:val="24"/>
          <w:szCs w:val="24"/>
        </w:rPr>
        <w:t>MI</w:t>
      </w:r>
      <w:r w:rsidRPr="00330E0E">
        <w:rPr>
          <w:rFonts w:ascii="Times New Roman" w:hAnsi="Times New Roman" w:cs="Times New Roman"/>
          <w:bCs/>
          <w:sz w:val="24"/>
          <w:szCs w:val="24"/>
        </w:rPr>
        <w:t xml:space="preserve"> izstrādi un lietošanu Eiropā, šajā jomā palielinot ieguldījumus, sekmējot </w:t>
      </w:r>
      <w:r w:rsidR="00266770">
        <w:rPr>
          <w:rFonts w:ascii="Times New Roman" w:hAnsi="Times New Roman" w:cs="Times New Roman"/>
          <w:bCs/>
          <w:sz w:val="24"/>
          <w:szCs w:val="24"/>
        </w:rPr>
        <w:t>MI</w:t>
      </w:r>
      <w:r w:rsidRPr="00330E0E">
        <w:rPr>
          <w:rFonts w:ascii="Times New Roman" w:hAnsi="Times New Roman" w:cs="Times New Roman"/>
          <w:bCs/>
          <w:sz w:val="24"/>
          <w:szCs w:val="24"/>
        </w:rPr>
        <w:t xml:space="preserve"> tehnoloģiju un lietotņu izcilību un stiprinot rūpniecības un akadēmisko aprindu sadarbību pētniecībā un inovācijā. </w:t>
      </w:r>
    </w:p>
    <w:p w14:paraId="6E24228F" w14:textId="11D94EF5" w:rsidR="005C5E98" w:rsidRPr="00330E0E" w:rsidRDefault="00266770">
      <w:pPr>
        <w:spacing w:line="276" w:lineRule="auto"/>
        <w:ind w:firstLine="720"/>
        <w:jc w:val="both"/>
        <w:rPr>
          <w:rFonts w:ascii="Times New Roman" w:hAnsi="Times New Roman" w:cs="Times New Roman"/>
          <w:bCs/>
          <w:sz w:val="24"/>
          <w:szCs w:val="24"/>
        </w:rPr>
      </w:pPr>
      <w:r>
        <w:rPr>
          <w:rFonts w:ascii="Times New Roman" w:hAnsi="Times New Roman" w:cs="Times New Roman"/>
          <w:bCs/>
          <w:sz w:val="24"/>
          <w:szCs w:val="24"/>
        </w:rPr>
        <w:t>MI</w:t>
      </w:r>
      <w:r w:rsidR="005C5E98" w:rsidRPr="00330E0E">
        <w:rPr>
          <w:rFonts w:ascii="Times New Roman" w:hAnsi="Times New Roman" w:cs="Times New Roman"/>
          <w:bCs/>
          <w:sz w:val="24"/>
          <w:szCs w:val="24"/>
        </w:rPr>
        <w:t xml:space="preserve"> tēma 2018. gadā ir iekļauta arī Ziemeļvalstu ministru padomes darba kārtībā un ir parakstīta deklarācija par sadarbību. 2019. gadam ir izstrādāts darba plāns un plānots uzsākt konkrētus sadarbības projektus. Paredzēta sadarbība izglītības jomā, datu pieejamībā, pieredzes apmaiņa regulējuma un ētikas vadlīniju jomā.</w:t>
      </w:r>
    </w:p>
    <w:p w14:paraId="7B4EB186" w14:textId="0CC3486E" w:rsidR="005C5E98" w:rsidRPr="00330E0E" w:rsidRDefault="00A8289D">
      <w:pPr>
        <w:spacing w:line="276" w:lineRule="auto"/>
        <w:ind w:firstLine="720"/>
        <w:jc w:val="both"/>
        <w:rPr>
          <w:rFonts w:ascii="Times New Roman" w:hAnsi="Times New Roman" w:cs="Times New Roman"/>
          <w:bCs/>
          <w:sz w:val="24"/>
          <w:szCs w:val="24"/>
        </w:rPr>
      </w:pPr>
      <w:r w:rsidRPr="00D94F04">
        <w:rPr>
          <w:rFonts w:ascii="Times New Roman" w:hAnsi="Times New Roman" w:cs="Times New Roman"/>
          <w:sz w:val="24"/>
          <w:szCs w:val="24"/>
        </w:rPr>
        <w:t>Ekonomiskās sadarbības un attīstības organizācija</w:t>
      </w:r>
      <w:r>
        <w:rPr>
          <w:rFonts w:ascii="Times New Roman" w:hAnsi="Times New Roman" w:cs="Times New Roman"/>
          <w:sz w:val="24"/>
          <w:szCs w:val="24"/>
        </w:rPr>
        <w:t xml:space="preserve"> (turpmāk – </w:t>
      </w:r>
      <w:r w:rsidRPr="00330E0E">
        <w:rPr>
          <w:rFonts w:ascii="Times New Roman" w:hAnsi="Times New Roman" w:cs="Times New Roman"/>
          <w:bCs/>
          <w:sz w:val="24"/>
          <w:szCs w:val="24"/>
        </w:rPr>
        <w:t>OECD</w:t>
      </w:r>
      <w:r>
        <w:rPr>
          <w:rFonts w:ascii="Times New Roman" w:hAnsi="Times New Roman" w:cs="Times New Roman"/>
          <w:bCs/>
          <w:sz w:val="24"/>
          <w:szCs w:val="24"/>
        </w:rPr>
        <w:t>)</w:t>
      </w:r>
      <w:r w:rsidR="005C5E98" w:rsidRPr="00330E0E">
        <w:rPr>
          <w:rFonts w:ascii="Times New Roman" w:hAnsi="Times New Roman" w:cs="Times New Roman"/>
          <w:bCs/>
          <w:sz w:val="24"/>
          <w:szCs w:val="24"/>
        </w:rPr>
        <w:t xml:space="preserve"> ir publicējusi vairākus pārskatus par MI attīstību</w:t>
      </w:r>
      <w:r w:rsidR="005C5E98" w:rsidRPr="00330E0E">
        <w:rPr>
          <w:rStyle w:val="FootnoteReference"/>
          <w:rFonts w:ascii="Times New Roman" w:hAnsi="Times New Roman" w:cs="Times New Roman"/>
          <w:bCs/>
          <w:sz w:val="24"/>
          <w:szCs w:val="24"/>
        </w:rPr>
        <w:footnoteReference w:id="39"/>
      </w:r>
      <w:r w:rsidR="005C5E98" w:rsidRPr="00330E0E">
        <w:rPr>
          <w:rFonts w:ascii="Times New Roman" w:hAnsi="Times New Roman" w:cs="Times New Roman"/>
          <w:bCs/>
          <w:sz w:val="24"/>
          <w:szCs w:val="24"/>
        </w:rPr>
        <w:t xml:space="preserve"> un formulējusi vēlamos attīstības virzienus. Galvenās MI sistēmām izvirzītās prasības ir ilg</w:t>
      </w:r>
      <w:r w:rsidR="003B2C12">
        <w:rPr>
          <w:rFonts w:ascii="Times New Roman" w:hAnsi="Times New Roman" w:cs="Times New Roman"/>
          <w:bCs/>
          <w:sz w:val="24"/>
          <w:szCs w:val="24"/>
        </w:rPr>
        <w:t>ts</w:t>
      </w:r>
      <w:r w:rsidR="005C5E98" w:rsidRPr="00330E0E">
        <w:rPr>
          <w:rFonts w:ascii="Times New Roman" w:hAnsi="Times New Roman" w:cs="Times New Roman"/>
          <w:bCs/>
          <w:sz w:val="24"/>
          <w:szCs w:val="24"/>
        </w:rPr>
        <w:t xml:space="preserve">pējīga un iekļaujoša attīstība, </w:t>
      </w:r>
      <w:proofErr w:type="spellStart"/>
      <w:r w:rsidR="005C5E98" w:rsidRPr="00330E0E">
        <w:rPr>
          <w:rFonts w:ascii="Times New Roman" w:hAnsi="Times New Roman" w:cs="Times New Roman"/>
          <w:bCs/>
          <w:sz w:val="24"/>
          <w:szCs w:val="24"/>
        </w:rPr>
        <w:t>cilvēkorientācija</w:t>
      </w:r>
      <w:proofErr w:type="spellEnd"/>
      <w:r w:rsidR="005C5E98" w:rsidRPr="00330E0E">
        <w:rPr>
          <w:rFonts w:ascii="Times New Roman" w:hAnsi="Times New Roman" w:cs="Times New Roman"/>
          <w:bCs/>
          <w:sz w:val="24"/>
          <w:szCs w:val="24"/>
        </w:rPr>
        <w:t xml:space="preserve"> un godīgums, caurspīdīgums un darbību </w:t>
      </w:r>
      <w:proofErr w:type="spellStart"/>
      <w:r w:rsidR="005C5E98" w:rsidRPr="00330E0E">
        <w:rPr>
          <w:rFonts w:ascii="Times New Roman" w:hAnsi="Times New Roman" w:cs="Times New Roman"/>
          <w:bCs/>
          <w:sz w:val="24"/>
          <w:szCs w:val="24"/>
        </w:rPr>
        <w:t>izskaidrojamība</w:t>
      </w:r>
      <w:proofErr w:type="spellEnd"/>
      <w:r w:rsidR="005C5E98" w:rsidRPr="00330E0E">
        <w:rPr>
          <w:rFonts w:ascii="Times New Roman" w:hAnsi="Times New Roman" w:cs="Times New Roman"/>
          <w:bCs/>
          <w:sz w:val="24"/>
          <w:szCs w:val="24"/>
        </w:rPr>
        <w:t>, drošība, atbildība.</w:t>
      </w:r>
    </w:p>
    <w:p w14:paraId="14FD4FE7" w14:textId="1F59B733" w:rsidR="005C5E98" w:rsidRPr="00330E0E" w:rsidRDefault="001F120F">
      <w:pPr>
        <w:spacing w:line="276" w:lineRule="auto"/>
        <w:ind w:firstLine="720"/>
        <w:jc w:val="both"/>
        <w:rPr>
          <w:rFonts w:ascii="Times New Roman" w:hAnsi="Times New Roman" w:cs="Times New Roman"/>
          <w:bCs/>
          <w:sz w:val="24"/>
          <w:szCs w:val="24"/>
        </w:rPr>
      </w:pPr>
      <w:r>
        <w:rPr>
          <w:rFonts w:ascii="Times New Roman" w:hAnsi="Times New Roman" w:cs="Times New Roman"/>
          <w:bCs/>
          <w:sz w:val="24"/>
          <w:szCs w:val="24"/>
        </w:rPr>
        <w:t>Nepieciešams</w:t>
      </w:r>
      <w:r w:rsidR="005C5E98" w:rsidRPr="00330E0E">
        <w:rPr>
          <w:rFonts w:ascii="Times New Roman" w:hAnsi="Times New Roman" w:cs="Times New Roman"/>
          <w:bCs/>
          <w:sz w:val="24"/>
          <w:szCs w:val="24"/>
        </w:rPr>
        <w:t xml:space="preserve"> atzīmēt, ka absolūtā </w:t>
      </w:r>
      <w:proofErr w:type="spellStart"/>
      <w:r w:rsidR="005C5E98" w:rsidRPr="00330E0E">
        <w:rPr>
          <w:rFonts w:ascii="Times New Roman" w:hAnsi="Times New Roman" w:cs="Times New Roman"/>
          <w:bCs/>
          <w:sz w:val="24"/>
          <w:szCs w:val="24"/>
        </w:rPr>
        <w:t>izskaidrojamība</w:t>
      </w:r>
      <w:proofErr w:type="spellEnd"/>
      <w:r w:rsidR="005C5E98" w:rsidRPr="00330E0E">
        <w:rPr>
          <w:rFonts w:ascii="Times New Roman" w:hAnsi="Times New Roman" w:cs="Times New Roman"/>
          <w:bCs/>
          <w:sz w:val="24"/>
          <w:szCs w:val="24"/>
        </w:rPr>
        <w:t xml:space="preserve"> MI sistēmās ir </w:t>
      </w:r>
      <w:r w:rsidR="00D75DA3">
        <w:rPr>
          <w:rFonts w:ascii="Times New Roman" w:hAnsi="Times New Roman" w:cs="Times New Roman"/>
          <w:bCs/>
          <w:sz w:val="24"/>
          <w:szCs w:val="24"/>
        </w:rPr>
        <w:t>komplicēta</w:t>
      </w:r>
      <w:r w:rsidR="005C5E98" w:rsidRPr="00330E0E">
        <w:rPr>
          <w:rFonts w:ascii="Times New Roman" w:hAnsi="Times New Roman" w:cs="Times New Roman"/>
          <w:bCs/>
          <w:sz w:val="24"/>
          <w:szCs w:val="24"/>
        </w:rPr>
        <w:t xml:space="preserve"> dēļ </w:t>
      </w:r>
      <w:r w:rsidR="00266770">
        <w:rPr>
          <w:rFonts w:ascii="Times New Roman" w:hAnsi="Times New Roman" w:cs="Times New Roman"/>
          <w:bCs/>
          <w:sz w:val="24"/>
          <w:szCs w:val="24"/>
        </w:rPr>
        <w:t>to sarežģītības</w:t>
      </w:r>
      <w:r w:rsidR="005C5E98" w:rsidRPr="00330E0E">
        <w:rPr>
          <w:rFonts w:ascii="Times New Roman" w:hAnsi="Times New Roman" w:cs="Times New Roman"/>
          <w:bCs/>
          <w:sz w:val="24"/>
          <w:szCs w:val="24"/>
        </w:rPr>
        <w:t xml:space="preserve">. Jo vairāk ir neironu līmeņu un jo lielāka datu kopa no kuras notiek apmācība, jo grūtāk ir konstatēt kāpēc </w:t>
      </w:r>
      <w:r w:rsidR="00266770">
        <w:rPr>
          <w:rFonts w:ascii="Times New Roman" w:hAnsi="Times New Roman" w:cs="Times New Roman"/>
          <w:bCs/>
          <w:sz w:val="24"/>
          <w:szCs w:val="24"/>
        </w:rPr>
        <w:t xml:space="preserve">MI </w:t>
      </w:r>
      <w:r w:rsidR="005C5E98" w:rsidRPr="00330E0E">
        <w:rPr>
          <w:rFonts w:ascii="Times New Roman" w:hAnsi="Times New Roman" w:cs="Times New Roman"/>
          <w:bCs/>
          <w:sz w:val="24"/>
          <w:szCs w:val="24"/>
        </w:rPr>
        <w:t xml:space="preserve">sistēma ir pieņēmusi vienu vai otru lēmumu. Jo tālāk attīstīsies MI sistēmas, jo komplicētākās un </w:t>
      </w:r>
      <w:r w:rsidR="00266770">
        <w:rPr>
          <w:rFonts w:ascii="Times New Roman" w:hAnsi="Times New Roman" w:cs="Times New Roman"/>
          <w:bCs/>
          <w:sz w:val="24"/>
          <w:szCs w:val="24"/>
        </w:rPr>
        <w:t xml:space="preserve">tuvākas </w:t>
      </w:r>
      <w:r w:rsidR="005C5E98" w:rsidRPr="00330E0E">
        <w:rPr>
          <w:rFonts w:ascii="Times New Roman" w:hAnsi="Times New Roman" w:cs="Times New Roman"/>
          <w:bCs/>
          <w:sz w:val="24"/>
          <w:szCs w:val="24"/>
        </w:rPr>
        <w:t>cilvēka smadze</w:t>
      </w:r>
      <w:r w:rsidR="00266770">
        <w:rPr>
          <w:rFonts w:ascii="Times New Roman" w:hAnsi="Times New Roman" w:cs="Times New Roman"/>
          <w:bCs/>
          <w:sz w:val="24"/>
          <w:szCs w:val="24"/>
        </w:rPr>
        <w:t>ņu darbībai</w:t>
      </w:r>
      <w:r w:rsidR="005C5E98" w:rsidRPr="00330E0E">
        <w:rPr>
          <w:rFonts w:ascii="Times New Roman" w:hAnsi="Times New Roman" w:cs="Times New Roman"/>
          <w:bCs/>
          <w:sz w:val="24"/>
          <w:szCs w:val="24"/>
        </w:rPr>
        <w:t xml:space="preserve"> tās paliks. Bet, vienlaicīgi tās </w:t>
      </w:r>
      <w:r w:rsidR="00266770">
        <w:rPr>
          <w:rFonts w:ascii="Times New Roman" w:hAnsi="Times New Roman" w:cs="Times New Roman"/>
          <w:bCs/>
          <w:sz w:val="24"/>
          <w:szCs w:val="24"/>
        </w:rPr>
        <w:t xml:space="preserve">būs </w:t>
      </w:r>
      <w:r w:rsidR="005C5E98" w:rsidRPr="00330E0E">
        <w:rPr>
          <w:rFonts w:ascii="Times New Roman" w:hAnsi="Times New Roman" w:cs="Times New Roman"/>
          <w:bCs/>
          <w:sz w:val="24"/>
          <w:szCs w:val="24"/>
        </w:rPr>
        <w:t>arvien grūtāk izskaidrojamas</w:t>
      </w:r>
      <w:r w:rsidR="00581A73">
        <w:rPr>
          <w:rFonts w:ascii="Times New Roman" w:hAnsi="Times New Roman" w:cs="Times New Roman"/>
          <w:bCs/>
          <w:sz w:val="24"/>
          <w:szCs w:val="24"/>
        </w:rPr>
        <w:t>.</w:t>
      </w:r>
      <w:r w:rsidR="005C5E98" w:rsidRPr="00330E0E">
        <w:rPr>
          <w:rFonts w:ascii="Times New Roman" w:hAnsi="Times New Roman" w:cs="Times New Roman"/>
          <w:bCs/>
          <w:sz w:val="24"/>
          <w:szCs w:val="24"/>
        </w:rPr>
        <w:t xml:space="preserve"> </w:t>
      </w:r>
      <w:r w:rsidR="00266770">
        <w:rPr>
          <w:rFonts w:ascii="Times New Roman" w:hAnsi="Times New Roman" w:cs="Times New Roman"/>
          <w:bCs/>
          <w:sz w:val="24"/>
          <w:szCs w:val="24"/>
        </w:rPr>
        <w:t>Zinātn</w:t>
      </w:r>
      <w:r w:rsidR="00EB75D5">
        <w:rPr>
          <w:rFonts w:ascii="Times New Roman" w:hAnsi="Times New Roman" w:cs="Times New Roman"/>
          <w:bCs/>
          <w:sz w:val="24"/>
          <w:szCs w:val="24"/>
        </w:rPr>
        <w:t>ieki</w:t>
      </w:r>
      <w:r w:rsidR="005C5E98" w:rsidRPr="00330E0E">
        <w:rPr>
          <w:rFonts w:ascii="Times New Roman" w:hAnsi="Times New Roman" w:cs="Times New Roman"/>
          <w:bCs/>
          <w:sz w:val="24"/>
          <w:szCs w:val="24"/>
        </w:rPr>
        <w:t xml:space="preserve"> līdz galam </w:t>
      </w:r>
      <w:r w:rsidR="005C5E98" w:rsidRPr="00330E0E">
        <w:rPr>
          <w:rFonts w:ascii="Times New Roman" w:hAnsi="Times New Roman" w:cs="Times New Roman"/>
          <w:bCs/>
          <w:sz w:val="24"/>
          <w:szCs w:val="24"/>
        </w:rPr>
        <w:lastRenderedPageBreak/>
        <w:t xml:space="preserve">neizprot </w:t>
      </w:r>
      <w:r w:rsidR="00EB75D5">
        <w:rPr>
          <w:rFonts w:ascii="Times New Roman" w:hAnsi="Times New Roman" w:cs="Times New Roman"/>
          <w:bCs/>
          <w:sz w:val="24"/>
          <w:szCs w:val="24"/>
        </w:rPr>
        <w:t>visus procesus, kas notiek cilvēka smadzenēs,</w:t>
      </w:r>
      <w:r w:rsidR="005C5E98" w:rsidRPr="00330E0E">
        <w:rPr>
          <w:rFonts w:ascii="Times New Roman" w:hAnsi="Times New Roman" w:cs="Times New Roman"/>
          <w:bCs/>
          <w:sz w:val="24"/>
          <w:szCs w:val="24"/>
        </w:rPr>
        <w:t xml:space="preserve"> </w:t>
      </w:r>
      <w:r w:rsidR="00EE198C">
        <w:rPr>
          <w:rFonts w:ascii="Times New Roman" w:hAnsi="Times New Roman" w:cs="Times New Roman"/>
          <w:bCs/>
          <w:sz w:val="24"/>
          <w:szCs w:val="24"/>
        </w:rPr>
        <w:t>v</w:t>
      </w:r>
      <w:r w:rsidR="00EE198C" w:rsidRPr="00330E0E">
        <w:rPr>
          <w:rFonts w:ascii="Times New Roman" w:hAnsi="Times New Roman" w:cs="Times New Roman"/>
          <w:bCs/>
          <w:sz w:val="24"/>
          <w:szCs w:val="24"/>
        </w:rPr>
        <w:t xml:space="preserve">ēl </w:t>
      </w:r>
      <w:r w:rsidR="005C5E98" w:rsidRPr="00330E0E">
        <w:rPr>
          <w:rFonts w:ascii="Times New Roman" w:hAnsi="Times New Roman" w:cs="Times New Roman"/>
          <w:bCs/>
          <w:sz w:val="24"/>
          <w:szCs w:val="24"/>
        </w:rPr>
        <w:t xml:space="preserve">jo mazāk tas iespējams, ja </w:t>
      </w:r>
      <w:r w:rsidR="00EB75D5">
        <w:rPr>
          <w:rFonts w:ascii="Times New Roman" w:hAnsi="Times New Roman" w:cs="Times New Roman"/>
          <w:bCs/>
          <w:sz w:val="24"/>
          <w:szCs w:val="24"/>
        </w:rPr>
        <w:t xml:space="preserve">MI </w:t>
      </w:r>
      <w:r w:rsidR="005C5E98" w:rsidRPr="00330E0E">
        <w:rPr>
          <w:rFonts w:ascii="Times New Roman" w:hAnsi="Times New Roman" w:cs="Times New Roman"/>
          <w:bCs/>
          <w:sz w:val="24"/>
          <w:szCs w:val="24"/>
        </w:rPr>
        <w:t>sistēma pastāvīgi mainās un pilnveidojas</w:t>
      </w:r>
      <w:r w:rsidR="00581A73">
        <w:rPr>
          <w:rFonts w:ascii="Times New Roman" w:hAnsi="Times New Roman" w:cs="Times New Roman"/>
          <w:bCs/>
          <w:sz w:val="24"/>
          <w:szCs w:val="24"/>
        </w:rPr>
        <w:t xml:space="preserve"> </w:t>
      </w:r>
      <w:r w:rsidR="00EB75D5">
        <w:rPr>
          <w:rFonts w:ascii="Times New Roman" w:hAnsi="Times New Roman" w:cs="Times New Roman"/>
          <w:bCs/>
          <w:sz w:val="24"/>
          <w:szCs w:val="24"/>
        </w:rPr>
        <w:t xml:space="preserve">līdzīgi </w:t>
      </w:r>
      <w:r w:rsidR="00581A73">
        <w:rPr>
          <w:rFonts w:ascii="Times New Roman" w:hAnsi="Times New Roman" w:cs="Times New Roman"/>
          <w:bCs/>
          <w:sz w:val="24"/>
          <w:szCs w:val="24"/>
        </w:rPr>
        <w:t>kā neironi cilvēka smadzenēs</w:t>
      </w:r>
      <w:r w:rsidR="005C5E98" w:rsidRPr="00330E0E">
        <w:rPr>
          <w:rFonts w:ascii="Times New Roman" w:hAnsi="Times New Roman" w:cs="Times New Roman"/>
          <w:bCs/>
          <w:sz w:val="24"/>
          <w:szCs w:val="24"/>
        </w:rPr>
        <w:t>.</w:t>
      </w:r>
      <w:r w:rsidR="005C5E98">
        <w:rPr>
          <w:rFonts w:ascii="Times New Roman" w:hAnsi="Times New Roman" w:cs="Times New Roman"/>
          <w:bCs/>
          <w:sz w:val="24"/>
          <w:szCs w:val="24"/>
        </w:rPr>
        <w:t xml:space="preserve"> Lēmums tiek pieņemts </w:t>
      </w:r>
      <w:r w:rsidR="00EB75D5">
        <w:rPr>
          <w:rFonts w:ascii="Times New Roman" w:hAnsi="Times New Roman" w:cs="Times New Roman"/>
          <w:bCs/>
          <w:sz w:val="24"/>
          <w:szCs w:val="24"/>
        </w:rPr>
        <w:t xml:space="preserve">smadzeņu </w:t>
      </w:r>
      <w:r w:rsidR="005C5E98">
        <w:rPr>
          <w:rFonts w:ascii="Times New Roman" w:hAnsi="Times New Roman" w:cs="Times New Roman"/>
          <w:bCs/>
          <w:sz w:val="24"/>
          <w:szCs w:val="24"/>
        </w:rPr>
        <w:t xml:space="preserve">“melnā kastē” un mēs </w:t>
      </w:r>
      <w:r w:rsidR="00EB75D5">
        <w:rPr>
          <w:rFonts w:ascii="Times New Roman" w:hAnsi="Times New Roman" w:cs="Times New Roman"/>
          <w:bCs/>
          <w:sz w:val="24"/>
          <w:szCs w:val="24"/>
        </w:rPr>
        <w:t xml:space="preserve">paši </w:t>
      </w:r>
      <w:r w:rsidR="005C5E98">
        <w:rPr>
          <w:rFonts w:ascii="Times New Roman" w:hAnsi="Times New Roman" w:cs="Times New Roman"/>
          <w:bCs/>
          <w:sz w:val="24"/>
          <w:szCs w:val="24"/>
        </w:rPr>
        <w:t xml:space="preserve">ne vienmēr </w:t>
      </w:r>
      <w:r w:rsidR="005C5E98" w:rsidRPr="00DC787A">
        <w:rPr>
          <w:rFonts w:ascii="Times New Roman" w:hAnsi="Times New Roman" w:cs="Times New Roman"/>
          <w:bCs/>
          <w:sz w:val="24"/>
          <w:szCs w:val="24"/>
        </w:rPr>
        <w:t xml:space="preserve">spēsim saprast kāpēc viens vai otrs lēmums tika pieņemts. </w:t>
      </w:r>
    </w:p>
    <w:p w14:paraId="5BC6FCA3" w14:textId="4FD5E61C" w:rsidR="007B4C82" w:rsidRPr="00FA4893" w:rsidRDefault="007B4C82" w:rsidP="007B4C82">
      <w:pPr>
        <w:spacing w:line="276" w:lineRule="auto"/>
        <w:ind w:firstLine="360"/>
        <w:jc w:val="both"/>
        <w:rPr>
          <w:rFonts w:ascii="Times New Roman" w:hAnsi="Times New Roman" w:cs="Times New Roman"/>
          <w:bCs/>
          <w:sz w:val="24"/>
          <w:szCs w:val="24"/>
        </w:rPr>
      </w:pPr>
      <w:r>
        <w:rPr>
          <w:rFonts w:ascii="Times New Roman" w:hAnsi="Times New Roman" w:cs="Times New Roman"/>
          <w:bCs/>
          <w:sz w:val="24"/>
          <w:szCs w:val="24"/>
        </w:rPr>
        <w:t>2019. gada 19. maijā OECD apstiprināja dokumentu “MI principi”</w:t>
      </w:r>
      <w:r>
        <w:rPr>
          <w:rStyle w:val="FootnoteReference"/>
          <w:rFonts w:ascii="Times New Roman" w:hAnsi="Times New Roman" w:cs="Times New Roman"/>
          <w:bCs/>
          <w:sz w:val="24"/>
          <w:szCs w:val="24"/>
        </w:rPr>
        <w:footnoteReference w:id="40"/>
      </w:r>
      <w:r>
        <w:rPr>
          <w:rFonts w:ascii="Times New Roman" w:hAnsi="Times New Roman" w:cs="Times New Roman"/>
          <w:bCs/>
          <w:sz w:val="24"/>
          <w:szCs w:val="24"/>
        </w:rPr>
        <w:t>. Dokumentu parakstīja 42 valstu pārstāvji. Ir</w:t>
      </w:r>
      <w:r w:rsidRPr="00FA4893">
        <w:rPr>
          <w:rFonts w:ascii="Times New Roman" w:hAnsi="Times New Roman" w:cs="Times New Roman"/>
          <w:bCs/>
          <w:sz w:val="24"/>
          <w:szCs w:val="24"/>
        </w:rPr>
        <w:t xml:space="preserve"> noteikti pieci uz vērtībām balstīti principi uzticamas </w:t>
      </w:r>
      <w:r w:rsidR="00A7394D">
        <w:rPr>
          <w:rFonts w:ascii="Times New Roman" w:hAnsi="Times New Roman" w:cs="Times New Roman"/>
          <w:bCs/>
          <w:sz w:val="24"/>
          <w:szCs w:val="24"/>
        </w:rPr>
        <w:t>M</w:t>
      </w:r>
      <w:r w:rsidRPr="00FA4893">
        <w:rPr>
          <w:rFonts w:ascii="Times New Roman" w:hAnsi="Times New Roman" w:cs="Times New Roman"/>
          <w:bCs/>
          <w:sz w:val="24"/>
          <w:szCs w:val="24"/>
        </w:rPr>
        <w:t>I atbildīgai pārvaldībai:</w:t>
      </w:r>
    </w:p>
    <w:p w14:paraId="7BD6DF0A" w14:textId="77777777" w:rsidR="007B4C82" w:rsidRPr="00FA4893" w:rsidRDefault="007B4C82" w:rsidP="000D29B1">
      <w:pPr>
        <w:pStyle w:val="ListParagraph"/>
        <w:numPr>
          <w:ilvl w:val="0"/>
          <w:numId w:val="30"/>
        </w:numPr>
        <w:spacing w:line="276" w:lineRule="auto"/>
        <w:jc w:val="both"/>
        <w:rPr>
          <w:bCs/>
        </w:rPr>
      </w:pPr>
      <w:r w:rsidRPr="00FA4893">
        <w:rPr>
          <w:bCs/>
        </w:rPr>
        <w:t>MI vajadzētu dot labumu cilvēkiem un planētai, veicinot iekļaujošu izaugsmi, ilgtspējīgu attīstību un labklājību.</w:t>
      </w:r>
    </w:p>
    <w:p w14:paraId="7D377D10" w14:textId="77777777" w:rsidR="007B4C82" w:rsidRPr="00FA4893" w:rsidRDefault="007B4C82" w:rsidP="000D29B1">
      <w:pPr>
        <w:pStyle w:val="ListParagraph"/>
        <w:numPr>
          <w:ilvl w:val="0"/>
          <w:numId w:val="30"/>
        </w:numPr>
        <w:spacing w:line="276" w:lineRule="auto"/>
        <w:jc w:val="both"/>
        <w:rPr>
          <w:bCs/>
        </w:rPr>
      </w:pPr>
      <w:r>
        <w:rPr>
          <w:bCs/>
        </w:rPr>
        <w:t>MI</w:t>
      </w:r>
      <w:r w:rsidRPr="00FA4893">
        <w:rPr>
          <w:bCs/>
        </w:rPr>
        <w:t xml:space="preserve"> sistēmas būtu jāveido tā, lai tiktu ievērots tiesiskums, cilvēktiesības, demokrātiskās vērtības un daudzveidība, un tajās būtu jāiekļauj atbilstīgi aizsardzības pasākumi, piemēram, vajadzības gadījumā nodrošinot cilvēka iejaukšanos, lai nodrošinātu taisnīg</w:t>
      </w:r>
      <w:r>
        <w:rPr>
          <w:bCs/>
        </w:rPr>
        <w:t>umu</w:t>
      </w:r>
      <w:r w:rsidRPr="00FA4893">
        <w:rPr>
          <w:bCs/>
        </w:rPr>
        <w:t>.</w:t>
      </w:r>
    </w:p>
    <w:p w14:paraId="54C5C785" w14:textId="77777777" w:rsidR="007B4C82" w:rsidRPr="00FA4893" w:rsidRDefault="007B4C82" w:rsidP="000D29B1">
      <w:pPr>
        <w:pStyle w:val="ListParagraph"/>
        <w:numPr>
          <w:ilvl w:val="0"/>
          <w:numId w:val="30"/>
        </w:numPr>
        <w:spacing w:line="276" w:lineRule="auto"/>
        <w:jc w:val="both"/>
        <w:rPr>
          <w:bCs/>
        </w:rPr>
      </w:pPr>
      <w:r w:rsidRPr="00FA4893">
        <w:rPr>
          <w:bCs/>
        </w:rPr>
        <w:t xml:space="preserve">Ir jābūt </w:t>
      </w:r>
      <w:proofErr w:type="spellStart"/>
      <w:r w:rsidRPr="00FA4893">
        <w:rPr>
          <w:bCs/>
        </w:rPr>
        <w:t>pārredzamībai</w:t>
      </w:r>
      <w:proofErr w:type="spellEnd"/>
      <w:r w:rsidRPr="00FA4893">
        <w:rPr>
          <w:bCs/>
        </w:rPr>
        <w:t xml:space="preserve"> un atbildīgai informācijas atklā</w:t>
      </w:r>
      <w:r>
        <w:rPr>
          <w:bCs/>
        </w:rPr>
        <w:t>tībai</w:t>
      </w:r>
      <w:r w:rsidRPr="00FA4893">
        <w:rPr>
          <w:bCs/>
        </w:rPr>
        <w:t xml:space="preserve"> par </w:t>
      </w:r>
      <w:r>
        <w:rPr>
          <w:bCs/>
        </w:rPr>
        <w:t>M</w:t>
      </w:r>
      <w:r w:rsidRPr="00FA4893">
        <w:rPr>
          <w:bCs/>
        </w:rPr>
        <w:t xml:space="preserve">I sistēmām, lai nodrošinātu, ka cilvēki saprot uz </w:t>
      </w:r>
      <w:r>
        <w:rPr>
          <w:bCs/>
        </w:rPr>
        <w:t>MI spriedumu iegūšanas ceļu</w:t>
      </w:r>
      <w:r w:rsidRPr="00FA4893">
        <w:rPr>
          <w:bCs/>
        </w:rPr>
        <w:t xml:space="preserve"> un var to apstrīdēt.</w:t>
      </w:r>
    </w:p>
    <w:p w14:paraId="42842B22" w14:textId="77777777" w:rsidR="007B4C82" w:rsidRPr="00FA4893" w:rsidRDefault="007B4C82" w:rsidP="000D29B1">
      <w:pPr>
        <w:pStyle w:val="ListParagraph"/>
        <w:numPr>
          <w:ilvl w:val="0"/>
          <w:numId w:val="30"/>
        </w:numPr>
        <w:spacing w:line="276" w:lineRule="auto"/>
        <w:jc w:val="both"/>
        <w:rPr>
          <w:bCs/>
        </w:rPr>
      </w:pPr>
      <w:r>
        <w:rPr>
          <w:bCs/>
        </w:rPr>
        <w:t>MI</w:t>
      </w:r>
      <w:r w:rsidRPr="00FA4893">
        <w:rPr>
          <w:bCs/>
        </w:rPr>
        <w:t xml:space="preserve"> sistēmām visā to dzīves ciklā jādarbojas stabili, droši un </w:t>
      </w:r>
      <w:r>
        <w:rPr>
          <w:bCs/>
        </w:rPr>
        <w:t>aizsargāti</w:t>
      </w:r>
      <w:r w:rsidRPr="00FA4893">
        <w:rPr>
          <w:bCs/>
        </w:rPr>
        <w:t>, iespējamie riski pastāvīgi jānovērtē un jāpārvalda.</w:t>
      </w:r>
    </w:p>
    <w:p w14:paraId="63778DD1" w14:textId="77777777" w:rsidR="007B4C82" w:rsidRPr="00FA4893" w:rsidRDefault="007B4C82" w:rsidP="000D29B1">
      <w:pPr>
        <w:pStyle w:val="ListParagraph"/>
        <w:numPr>
          <w:ilvl w:val="0"/>
          <w:numId w:val="30"/>
        </w:numPr>
        <w:spacing w:line="276" w:lineRule="auto"/>
        <w:jc w:val="both"/>
        <w:rPr>
          <w:bCs/>
        </w:rPr>
      </w:pPr>
      <w:r w:rsidRPr="00FA4893">
        <w:rPr>
          <w:bCs/>
        </w:rPr>
        <w:t>Organizācij</w:t>
      </w:r>
      <w:r>
        <w:rPr>
          <w:bCs/>
        </w:rPr>
        <w:t>ām un privātpersonām</w:t>
      </w:r>
      <w:r w:rsidRPr="00FA4893">
        <w:rPr>
          <w:bCs/>
        </w:rPr>
        <w:t xml:space="preserve">, kas izstrādā, izvērš vai ekspluatē </w:t>
      </w:r>
      <w:r>
        <w:rPr>
          <w:bCs/>
        </w:rPr>
        <w:t>M</w:t>
      </w:r>
      <w:r w:rsidRPr="00FA4893">
        <w:rPr>
          <w:bCs/>
        </w:rPr>
        <w:t xml:space="preserve">I sistēmas, </w:t>
      </w:r>
      <w:r>
        <w:rPr>
          <w:bCs/>
        </w:rPr>
        <w:t>jābūt atbildīgam</w:t>
      </w:r>
      <w:r w:rsidRPr="00FA4893">
        <w:rPr>
          <w:bCs/>
        </w:rPr>
        <w:t xml:space="preserve"> par to pareizu darbību saskaņā ar iepriekš minētajiem principiem.</w:t>
      </w:r>
    </w:p>
    <w:p w14:paraId="54EF0BE3" w14:textId="310A0654" w:rsidR="005C5E98" w:rsidRDefault="005C5E98">
      <w:pPr>
        <w:spacing w:line="276" w:lineRule="auto"/>
        <w:ind w:firstLine="360"/>
        <w:jc w:val="both"/>
        <w:rPr>
          <w:rFonts w:ascii="Times New Roman" w:hAnsi="Times New Roman" w:cs="Times New Roman"/>
          <w:bCs/>
          <w:sz w:val="24"/>
          <w:szCs w:val="24"/>
        </w:rPr>
      </w:pPr>
      <w:r>
        <w:rPr>
          <w:rFonts w:ascii="Times New Roman" w:hAnsi="Times New Roman" w:cs="Times New Roman"/>
          <w:bCs/>
          <w:sz w:val="24"/>
          <w:szCs w:val="24"/>
        </w:rPr>
        <w:t xml:space="preserve">OECD </w:t>
      </w:r>
      <w:r w:rsidR="00EB75D5">
        <w:rPr>
          <w:rFonts w:ascii="Times New Roman" w:hAnsi="Times New Roman" w:cs="Times New Roman"/>
          <w:bCs/>
          <w:sz w:val="24"/>
          <w:szCs w:val="24"/>
        </w:rPr>
        <w:t>iesaka dalībvalstīm</w:t>
      </w:r>
      <w:r w:rsidR="00EB75D5" w:rsidDel="00EB75D5">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00EB75D5">
        <w:rPr>
          <w:rFonts w:ascii="Times New Roman" w:hAnsi="Times New Roman" w:cs="Times New Roman"/>
          <w:bCs/>
          <w:sz w:val="24"/>
          <w:szCs w:val="24"/>
        </w:rPr>
        <w:t xml:space="preserve">šādas </w:t>
      </w:r>
      <w:r>
        <w:rPr>
          <w:rFonts w:ascii="Times New Roman" w:hAnsi="Times New Roman" w:cs="Times New Roman"/>
          <w:bCs/>
          <w:sz w:val="24"/>
          <w:szCs w:val="24"/>
        </w:rPr>
        <w:t>aktivitātes MI jomā:</w:t>
      </w:r>
    </w:p>
    <w:p w14:paraId="71A7DB6E" w14:textId="77777777" w:rsidR="005C5E98" w:rsidRDefault="005C5E98">
      <w:pPr>
        <w:pStyle w:val="ListParagraph"/>
        <w:numPr>
          <w:ilvl w:val="0"/>
          <w:numId w:val="11"/>
        </w:numPr>
        <w:spacing w:line="276" w:lineRule="auto"/>
        <w:jc w:val="both"/>
        <w:rPr>
          <w:bCs/>
        </w:rPr>
      </w:pPr>
      <w:r>
        <w:rPr>
          <w:bCs/>
        </w:rPr>
        <w:t>Investēt MI pētniecības un attīstība.</w:t>
      </w:r>
    </w:p>
    <w:p w14:paraId="4F99EE3E" w14:textId="77777777" w:rsidR="005C5E98" w:rsidRDefault="005C5E98">
      <w:pPr>
        <w:pStyle w:val="ListParagraph"/>
        <w:numPr>
          <w:ilvl w:val="0"/>
          <w:numId w:val="11"/>
        </w:numPr>
        <w:spacing w:line="276" w:lineRule="auto"/>
        <w:jc w:val="both"/>
        <w:rPr>
          <w:bCs/>
        </w:rPr>
      </w:pPr>
      <w:r>
        <w:rPr>
          <w:bCs/>
        </w:rPr>
        <w:t>Veidot MI ekosistēmu.</w:t>
      </w:r>
    </w:p>
    <w:p w14:paraId="5F558DEC" w14:textId="1E72715D" w:rsidR="005C5E98" w:rsidRDefault="005C5E98">
      <w:pPr>
        <w:pStyle w:val="ListParagraph"/>
        <w:numPr>
          <w:ilvl w:val="0"/>
          <w:numId w:val="11"/>
        </w:numPr>
        <w:spacing w:line="276" w:lineRule="auto"/>
        <w:jc w:val="both"/>
        <w:rPr>
          <w:bCs/>
        </w:rPr>
      </w:pPr>
      <w:r>
        <w:rPr>
          <w:bCs/>
        </w:rPr>
        <w:t>Izveidot normatīvo regulējumu</w:t>
      </w:r>
      <w:r w:rsidR="00EB75D5">
        <w:rPr>
          <w:bCs/>
        </w:rPr>
        <w:t xml:space="preserve"> MI</w:t>
      </w:r>
      <w:r>
        <w:rPr>
          <w:bCs/>
        </w:rPr>
        <w:t>.</w:t>
      </w:r>
    </w:p>
    <w:p w14:paraId="703288EC" w14:textId="0BF1AFC1" w:rsidR="005C5E98" w:rsidRDefault="005C5E98">
      <w:pPr>
        <w:pStyle w:val="ListParagraph"/>
        <w:numPr>
          <w:ilvl w:val="0"/>
          <w:numId w:val="11"/>
        </w:numPr>
        <w:spacing w:line="276" w:lineRule="auto"/>
        <w:jc w:val="both"/>
        <w:rPr>
          <w:bCs/>
        </w:rPr>
      </w:pPr>
      <w:r>
        <w:rPr>
          <w:bCs/>
        </w:rPr>
        <w:t>Sagatavot atbilstošu personālu un sagatavoties sociālekonomiskām pārmaiņām.</w:t>
      </w:r>
    </w:p>
    <w:p w14:paraId="652DD7F3" w14:textId="0B4D2DF9" w:rsidR="003B2C12" w:rsidRPr="001E16E4" w:rsidRDefault="005C5E98">
      <w:pPr>
        <w:pStyle w:val="ListParagraph"/>
        <w:numPr>
          <w:ilvl w:val="0"/>
          <w:numId w:val="11"/>
        </w:numPr>
        <w:spacing w:line="276" w:lineRule="auto"/>
        <w:jc w:val="both"/>
        <w:rPr>
          <w:bCs/>
        </w:rPr>
      </w:pPr>
      <w:r>
        <w:rPr>
          <w:bCs/>
        </w:rPr>
        <w:t>Sadarboties starptautiskajā līmenī uzticamo MI sistēmu veidošanā, izstrādājot kopējos standartus.</w:t>
      </w:r>
    </w:p>
    <w:p w14:paraId="164A41F7" w14:textId="0280D9BA" w:rsidR="001E16E4" w:rsidRDefault="001E16E4">
      <w:pPr>
        <w:pStyle w:val="ListParagraph"/>
        <w:spacing w:line="276" w:lineRule="auto"/>
        <w:ind w:left="0" w:firstLine="360"/>
        <w:jc w:val="both"/>
        <w:rPr>
          <w:rFonts w:eastAsiaTheme="minorHAnsi"/>
          <w:bCs/>
        </w:rPr>
      </w:pPr>
      <w:r w:rsidRPr="001E16E4">
        <w:rPr>
          <w:rFonts w:eastAsiaTheme="minorHAnsi"/>
          <w:bCs/>
        </w:rPr>
        <w:t>Eiropas stratēģiju un politikas analizēs sistēmas publikācijā “Globālie trendi līdz 2030. gadam – iespējas un izvēlēs Eiropai”</w:t>
      </w:r>
      <w:r w:rsidR="00B17F6D">
        <w:rPr>
          <w:rStyle w:val="FootnoteReference"/>
          <w:rFonts w:eastAsiaTheme="minorHAnsi"/>
          <w:bCs/>
        </w:rPr>
        <w:footnoteReference w:id="41"/>
      </w:r>
      <w:r w:rsidRPr="001E16E4">
        <w:rPr>
          <w:rFonts w:eastAsiaTheme="minorHAnsi"/>
          <w:bCs/>
        </w:rPr>
        <w:t xml:space="preserve"> sadaļ</w:t>
      </w:r>
      <w:r>
        <w:rPr>
          <w:rFonts w:eastAsiaTheme="minorHAnsi"/>
          <w:bCs/>
        </w:rPr>
        <w:t>ā</w:t>
      </w:r>
      <w:r w:rsidRPr="001E16E4">
        <w:rPr>
          <w:rFonts w:eastAsiaTheme="minorHAnsi"/>
          <w:bCs/>
        </w:rPr>
        <w:t xml:space="preserve"> “Ja mēs nerīkosimies” norādīts: </w:t>
      </w:r>
      <w:r>
        <w:rPr>
          <w:rFonts w:eastAsiaTheme="minorHAnsi"/>
          <w:bCs/>
        </w:rPr>
        <w:t>“</w:t>
      </w:r>
      <w:r w:rsidRPr="001E16E4">
        <w:rPr>
          <w:rFonts w:eastAsiaTheme="minorHAnsi"/>
          <w:bCs/>
        </w:rPr>
        <w:t>Mūsdienu tehnoloģiju nereglamentēti sasniegumi rada neparedzētas sekas. Piemēram,</w:t>
      </w:r>
      <w:r>
        <w:rPr>
          <w:rFonts w:eastAsiaTheme="minorHAnsi"/>
          <w:bCs/>
        </w:rPr>
        <w:t xml:space="preserve"> </w:t>
      </w:r>
      <w:r w:rsidRPr="001E16E4">
        <w:rPr>
          <w:rFonts w:eastAsiaTheme="minorHAnsi"/>
          <w:bCs/>
        </w:rPr>
        <w:t>robotizēto sistēmu izmantošana karadarbībā noved pie neizvēlīgās nogalināšanas;</w:t>
      </w:r>
      <w:r>
        <w:rPr>
          <w:rFonts w:eastAsiaTheme="minorHAnsi"/>
          <w:bCs/>
        </w:rPr>
        <w:t xml:space="preserve"> </w:t>
      </w:r>
      <w:r w:rsidRPr="001E16E4">
        <w:rPr>
          <w:rFonts w:eastAsiaTheme="minorHAnsi"/>
          <w:bCs/>
        </w:rPr>
        <w:t xml:space="preserve">nepārbaudītais </w:t>
      </w:r>
      <w:proofErr w:type="spellStart"/>
      <w:r w:rsidRPr="001E16E4">
        <w:rPr>
          <w:rFonts w:eastAsiaTheme="minorHAnsi"/>
          <w:bCs/>
        </w:rPr>
        <w:t>superintelekts</w:t>
      </w:r>
      <w:proofErr w:type="spellEnd"/>
      <w:r>
        <w:rPr>
          <w:rFonts w:eastAsiaTheme="minorHAnsi"/>
          <w:bCs/>
        </w:rPr>
        <w:t xml:space="preserve"> </w:t>
      </w:r>
      <w:r w:rsidRPr="001E16E4">
        <w:rPr>
          <w:rFonts w:eastAsiaTheme="minorHAnsi"/>
          <w:bCs/>
        </w:rPr>
        <w:t>aizstāj cilvēku intelektu; tiek ļaunprātīgi izmantoti lieli</w:t>
      </w:r>
      <w:r w:rsidR="00EB75D5">
        <w:rPr>
          <w:rFonts w:eastAsiaTheme="minorHAnsi"/>
          <w:bCs/>
        </w:rPr>
        <w:t>e</w:t>
      </w:r>
      <w:r w:rsidRPr="001E16E4">
        <w:rPr>
          <w:rFonts w:eastAsiaTheme="minorHAnsi"/>
          <w:bCs/>
        </w:rPr>
        <w:t xml:space="preserve"> dati</w:t>
      </w:r>
      <w:r w:rsidR="009A191C">
        <w:rPr>
          <w:rFonts w:eastAsiaTheme="minorHAnsi"/>
          <w:bCs/>
        </w:rPr>
        <w:t>, lai</w:t>
      </w:r>
      <w:r>
        <w:rPr>
          <w:rFonts w:eastAsiaTheme="minorHAnsi"/>
          <w:bCs/>
        </w:rPr>
        <w:t xml:space="preserve"> </w:t>
      </w:r>
      <w:r w:rsidRPr="001E16E4">
        <w:rPr>
          <w:rFonts w:eastAsiaTheme="minorHAnsi"/>
          <w:bCs/>
        </w:rPr>
        <w:t>grautu demokrātiju un pat brīvu gribu.</w:t>
      </w:r>
      <w:r>
        <w:rPr>
          <w:rFonts w:eastAsiaTheme="minorHAnsi"/>
          <w:bCs/>
        </w:rPr>
        <w:t xml:space="preserve"> </w:t>
      </w:r>
      <w:r w:rsidRPr="001E16E4">
        <w:rPr>
          <w:rFonts w:eastAsiaTheme="minorHAnsi"/>
          <w:bCs/>
        </w:rPr>
        <w:t>Darbavietas tiek zaudētas un jaunās netiek radītas.</w:t>
      </w:r>
      <w:r>
        <w:rPr>
          <w:rFonts w:eastAsiaTheme="minorHAnsi"/>
          <w:bCs/>
        </w:rPr>
        <w:t xml:space="preserve"> </w:t>
      </w:r>
      <w:r w:rsidRPr="001E16E4">
        <w:rPr>
          <w:rFonts w:eastAsiaTheme="minorHAnsi"/>
          <w:bCs/>
        </w:rPr>
        <w:t>Eiropas zemi ieguldījumi pētniecībā un attīstībā noved pie tās atpalicības</w:t>
      </w:r>
      <w:r>
        <w:rPr>
          <w:rFonts w:eastAsiaTheme="minorHAnsi"/>
          <w:bCs/>
        </w:rPr>
        <w:t xml:space="preserve"> </w:t>
      </w:r>
      <w:r w:rsidRPr="001E16E4">
        <w:rPr>
          <w:rFonts w:eastAsiaTheme="minorHAnsi"/>
          <w:bCs/>
        </w:rPr>
        <w:t>no Ķīnas inovāciju</w:t>
      </w:r>
      <w:r>
        <w:rPr>
          <w:rFonts w:eastAsiaTheme="minorHAnsi"/>
          <w:bCs/>
        </w:rPr>
        <w:t xml:space="preserve"> </w:t>
      </w:r>
      <w:r w:rsidRPr="001E16E4">
        <w:rPr>
          <w:rFonts w:eastAsiaTheme="minorHAnsi"/>
          <w:bCs/>
        </w:rPr>
        <w:t>jomā.</w:t>
      </w:r>
      <w:r w:rsidR="00CB438F">
        <w:rPr>
          <w:rFonts w:eastAsiaTheme="minorHAnsi"/>
          <w:bCs/>
        </w:rPr>
        <w:t>”</w:t>
      </w:r>
    </w:p>
    <w:p w14:paraId="0AC361E5" w14:textId="3855DABB" w:rsidR="0015119B" w:rsidRPr="00E000F5" w:rsidRDefault="00AC56F2" w:rsidP="00E000F5">
      <w:pPr>
        <w:spacing w:line="276" w:lineRule="auto"/>
        <w:ind w:firstLine="360"/>
        <w:jc w:val="both"/>
        <w:rPr>
          <w:rFonts w:ascii="Times New Roman" w:hAnsi="Times New Roman" w:cs="Times New Roman"/>
          <w:bCs/>
          <w:sz w:val="24"/>
          <w:szCs w:val="24"/>
        </w:rPr>
      </w:pPr>
      <w:r w:rsidRPr="00E000F5">
        <w:rPr>
          <w:rFonts w:ascii="Times New Roman" w:hAnsi="Times New Roman" w:cs="Times New Roman"/>
          <w:bCs/>
          <w:sz w:val="24"/>
          <w:szCs w:val="24"/>
        </w:rPr>
        <w:t xml:space="preserve">2019. gada 8. aprīlī pieņemts Eiropas </w:t>
      </w:r>
      <w:r w:rsidR="00EB75D5" w:rsidRPr="00E000F5">
        <w:rPr>
          <w:rFonts w:ascii="Times New Roman" w:hAnsi="Times New Roman" w:cs="Times New Roman"/>
          <w:bCs/>
          <w:sz w:val="24"/>
          <w:szCs w:val="24"/>
        </w:rPr>
        <w:t>K</w:t>
      </w:r>
      <w:r w:rsidRPr="00E000F5">
        <w:rPr>
          <w:rFonts w:ascii="Times New Roman" w:hAnsi="Times New Roman" w:cs="Times New Roman"/>
          <w:bCs/>
          <w:sz w:val="24"/>
          <w:szCs w:val="24"/>
        </w:rPr>
        <w:t xml:space="preserve">omisijas paziņojums Eiropas </w:t>
      </w:r>
      <w:r w:rsidR="00EB75D5" w:rsidRPr="00E000F5">
        <w:rPr>
          <w:rFonts w:ascii="Times New Roman" w:hAnsi="Times New Roman" w:cs="Times New Roman"/>
          <w:bCs/>
          <w:sz w:val="24"/>
          <w:szCs w:val="24"/>
        </w:rPr>
        <w:t>P</w:t>
      </w:r>
      <w:r w:rsidRPr="00E000F5">
        <w:rPr>
          <w:rFonts w:ascii="Times New Roman" w:hAnsi="Times New Roman" w:cs="Times New Roman"/>
          <w:bCs/>
          <w:sz w:val="24"/>
          <w:szCs w:val="24"/>
        </w:rPr>
        <w:t xml:space="preserve">arlamentam, Padomei, Eiropas ekonomikas un sociālo lietu komitejai un Reģionu komitejai </w:t>
      </w:r>
      <w:r w:rsidRPr="00E000F5">
        <w:rPr>
          <w:rFonts w:ascii="Times New Roman" w:hAnsi="Times New Roman" w:cs="Times New Roman"/>
          <w:bCs/>
          <w:sz w:val="24"/>
          <w:szCs w:val="24"/>
        </w:rPr>
        <w:lastRenderedPageBreak/>
        <w:t>“Vairojot uzticēšanos antropocentriskam mākslīgam intelektam”</w:t>
      </w:r>
      <w:r w:rsidR="00E222C7" w:rsidRPr="00FC1116">
        <w:rPr>
          <w:rFonts w:ascii="Times New Roman" w:hAnsi="Times New Roman" w:cs="Times New Roman"/>
          <w:bCs/>
          <w:sz w:val="24"/>
          <w:szCs w:val="24"/>
          <w:vertAlign w:val="superscript"/>
        </w:rPr>
        <w:footnoteReference w:id="42"/>
      </w:r>
      <w:r w:rsidRPr="00E000F5">
        <w:rPr>
          <w:rFonts w:ascii="Times New Roman" w:hAnsi="Times New Roman" w:cs="Times New Roman"/>
          <w:bCs/>
          <w:sz w:val="24"/>
          <w:szCs w:val="24"/>
        </w:rPr>
        <w:t xml:space="preserve">. </w:t>
      </w:r>
      <w:r w:rsidR="00E222C7" w:rsidRPr="00E000F5">
        <w:rPr>
          <w:rFonts w:ascii="Times New Roman" w:hAnsi="Times New Roman" w:cs="Times New Roman"/>
          <w:bCs/>
          <w:sz w:val="24"/>
          <w:szCs w:val="24"/>
        </w:rPr>
        <w:t>Paziņojumā norādīts, ka MI tehnoloģija jāattīsta tā, ka centrā nonāk cilvēks un tādējādi tā nopelna sabiedrības uzticēšanos.</w:t>
      </w:r>
      <w:r w:rsidR="003821D1" w:rsidRPr="00E000F5">
        <w:rPr>
          <w:rFonts w:ascii="Times New Roman" w:hAnsi="Times New Roman" w:cs="Times New Roman"/>
          <w:bCs/>
          <w:sz w:val="24"/>
          <w:szCs w:val="24"/>
        </w:rPr>
        <w:t xml:space="preserve"> Uzsvērts, ka Eiropas </w:t>
      </w:r>
      <w:r w:rsidR="00EB75D5" w:rsidRPr="00E000F5">
        <w:rPr>
          <w:rFonts w:ascii="Times New Roman" w:hAnsi="Times New Roman" w:cs="Times New Roman"/>
          <w:bCs/>
          <w:sz w:val="24"/>
          <w:szCs w:val="24"/>
        </w:rPr>
        <w:t>K</w:t>
      </w:r>
      <w:r w:rsidR="003821D1" w:rsidRPr="00E000F5">
        <w:rPr>
          <w:rFonts w:ascii="Times New Roman" w:hAnsi="Times New Roman" w:cs="Times New Roman"/>
          <w:bCs/>
          <w:sz w:val="24"/>
          <w:szCs w:val="24"/>
        </w:rPr>
        <w:t>omisija turpinās ES pieeju izplatīt pasaules arēnā un veidot vienprātību jautājumā par antropocentrisku MI, tādēļ stiprinās sadarbību ar līdzīgi noskaņotiem partneriem un turpinās aktīvi piedalīties starptautiskās apspriedēs un iniciatīvās.</w:t>
      </w:r>
    </w:p>
    <w:p w14:paraId="4545FC03" w14:textId="470B3373" w:rsidR="00EC7069" w:rsidRDefault="00EC7069">
      <w:pPr>
        <w:spacing w:line="276" w:lineRule="auto"/>
        <w:rPr>
          <w:rFonts w:ascii="Times New Roman" w:hAnsi="Times New Roman" w:cs="Times New Roman"/>
          <w:bCs/>
          <w:sz w:val="24"/>
          <w:szCs w:val="24"/>
        </w:rPr>
      </w:pPr>
    </w:p>
    <w:p w14:paraId="0C52291A" w14:textId="5FE60838" w:rsidR="0007595C" w:rsidRDefault="00215862" w:rsidP="00224082">
      <w:pPr>
        <w:pStyle w:val="Heading1"/>
      </w:pPr>
      <w:bookmarkStart w:id="6" w:name="_Toc11141537"/>
      <w:r>
        <w:t>Novērtējuma rādītāji</w:t>
      </w:r>
      <w:bookmarkEnd w:id="6"/>
    </w:p>
    <w:p w14:paraId="4BE5C84E" w14:textId="745B965E" w:rsidR="008B528F" w:rsidRDefault="00C11CB6" w:rsidP="00852F56">
      <w:pPr>
        <w:spacing w:line="276" w:lineRule="auto"/>
        <w:ind w:firstLine="360"/>
        <w:jc w:val="both"/>
        <w:rPr>
          <w:rFonts w:ascii="Times New Roman" w:hAnsi="Times New Roman" w:cs="Times New Roman"/>
          <w:sz w:val="24"/>
          <w:szCs w:val="24"/>
        </w:rPr>
      </w:pPr>
      <w:r w:rsidRPr="00FB5C99">
        <w:rPr>
          <w:rFonts w:ascii="Times New Roman" w:hAnsi="Times New Roman" w:cs="Times New Roman"/>
          <w:sz w:val="24"/>
          <w:szCs w:val="24"/>
        </w:rPr>
        <w:t xml:space="preserve">Šobrīd nav vienotas </w:t>
      </w:r>
      <w:r w:rsidR="00EB75D5" w:rsidRPr="00FB5C99">
        <w:rPr>
          <w:rFonts w:ascii="Times New Roman" w:hAnsi="Times New Roman" w:cs="Times New Roman"/>
          <w:sz w:val="24"/>
          <w:szCs w:val="24"/>
        </w:rPr>
        <w:t>starptautisk</w:t>
      </w:r>
      <w:r w:rsidR="00EB75D5">
        <w:rPr>
          <w:rFonts w:ascii="Times New Roman" w:hAnsi="Times New Roman" w:cs="Times New Roman"/>
          <w:sz w:val="24"/>
          <w:szCs w:val="24"/>
        </w:rPr>
        <w:t>as</w:t>
      </w:r>
      <w:r w:rsidR="00EB75D5" w:rsidRPr="00FB5C99">
        <w:rPr>
          <w:rFonts w:ascii="Times New Roman" w:hAnsi="Times New Roman" w:cs="Times New Roman"/>
          <w:sz w:val="24"/>
          <w:szCs w:val="24"/>
        </w:rPr>
        <w:t xml:space="preserve"> </w:t>
      </w:r>
      <w:r w:rsidRPr="00FB5C99">
        <w:rPr>
          <w:rFonts w:ascii="Times New Roman" w:hAnsi="Times New Roman" w:cs="Times New Roman"/>
          <w:sz w:val="24"/>
          <w:szCs w:val="24"/>
        </w:rPr>
        <w:t>metodoloģijas</w:t>
      </w:r>
      <w:r w:rsidR="00FB5C99" w:rsidRPr="00FB5C99">
        <w:rPr>
          <w:rFonts w:ascii="Times New Roman" w:hAnsi="Times New Roman" w:cs="Times New Roman"/>
          <w:sz w:val="24"/>
          <w:szCs w:val="24"/>
        </w:rPr>
        <w:t xml:space="preserve"> kā novērtēt un salīdzināt dažādu valstu sniegumu MI jomā. </w:t>
      </w:r>
      <w:r w:rsidR="00FB5C99">
        <w:rPr>
          <w:rFonts w:ascii="Times New Roman" w:hAnsi="Times New Roman" w:cs="Times New Roman"/>
          <w:sz w:val="24"/>
          <w:szCs w:val="24"/>
        </w:rPr>
        <w:t xml:space="preserve">Eksperti </w:t>
      </w:r>
      <w:r w:rsidR="00C30363">
        <w:rPr>
          <w:rFonts w:ascii="Times New Roman" w:hAnsi="Times New Roman" w:cs="Times New Roman"/>
          <w:sz w:val="24"/>
          <w:szCs w:val="24"/>
        </w:rPr>
        <w:t>ir aktualizējuši</w:t>
      </w:r>
      <w:r w:rsidR="00FB5C99">
        <w:rPr>
          <w:rFonts w:ascii="Times New Roman" w:hAnsi="Times New Roman" w:cs="Times New Roman"/>
          <w:sz w:val="24"/>
          <w:szCs w:val="24"/>
        </w:rPr>
        <w:t xml:space="preserve"> šo jautājumu OECD un ES līmenī, kas liek domāt, ka tuvākā gada vai divu laikā rezultāts </w:t>
      </w:r>
      <w:r w:rsidR="00EB75D5">
        <w:rPr>
          <w:rFonts w:ascii="Times New Roman" w:hAnsi="Times New Roman" w:cs="Times New Roman"/>
          <w:sz w:val="24"/>
          <w:szCs w:val="24"/>
        </w:rPr>
        <w:t xml:space="preserve">(metodoloģija) </w:t>
      </w:r>
      <w:r w:rsidR="00FB5C99">
        <w:rPr>
          <w:rFonts w:ascii="Times New Roman" w:hAnsi="Times New Roman" w:cs="Times New Roman"/>
          <w:sz w:val="24"/>
          <w:szCs w:val="24"/>
        </w:rPr>
        <w:t>varētu būt.</w:t>
      </w:r>
      <w:r w:rsidR="00CF2721">
        <w:rPr>
          <w:rFonts w:ascii="Times New Roman" w:hAnsi="Times New Roman" w:cs="Times New Roman"/>
          <w:sz w:val="24"/>
          <w:szCs w:val="24"/>
        </w:rPr>
        <w:t xml:space="preserve"> OECD darba dokumentā “</w:t>
      </w:r>
      <w:r w:rsidR="00023F0A">
        <w:rPr>
          <w:rFonts w:ascii="Times New Roman" w:hAnsi="Times New Roman" w:cs="Times New Roman"/>
          <w:sz w:val="24"/>
          <w:szCs w:val="24"/>
        </w:rPr>
        <w:t>Mērot digitālo transformāciju</w:t>
      </w:r>
      <w:r w:rsidR="00CF2721">
        <w:rPr>
          <w:rFonts w:ascii="Times New Roman" w:hAnsi="Times New Roman" w:cs="Times New Roman"/>
          <w:sz w:val="24"/>
          <w:szCs w:val="24"/>
        </w:rPr>
        <w:t>”</w:t>
      </w:r>
      <w:r w:rsidR="00023F0A">
        <w:rPr>
          <w:rStyle w:val="FootnoteReference"/>
          <w:rFonts w:ascii="Times New Roman" w:hAnsi="Times New Roman" w:cs="Times New Roman"/>
          <w:sz w:val="24"/>
          <w:szCs w:val="24"/>
        </w:rPr>
        <w:footnoteReference w:id="43"/>
      </w:r>
      <w:r w:rsidR="00CF2721">
        <w:rPr>
          <w:rFonts w:ascii="Times New Roman" w:hAnsi="Times New Roman" w:cs="Times New Roman"/>
          <w:sz w:val="24"/>
          <w:szCs w:val="24"/>
        </w:rPr>
        <w:t xml:space="preserve"> </w:t>
      </w:r>
      <w:r w:rsidR="00CB22E0">
        <w:rPr>
          <w:rFonts w:ascii="Times New Roman" w:hAnsi="Times New Roman" w:cs="Times New Roman"/>
          <w:sz w:val="24"/>
          <w:szCs w:val="24"/>
        </w:rPr>
        <w:t>skata trīs komponentus: MI saistītās zinātniskās publikācijas, MI izmantojums atvērtā koda programmatūrā, patenti MI jomā.</w:t>
      </w:r>
    </w:p>
    <w:p w14:paraId="7227CCFF" w14:textId="5F86A7F2" w:rsidR="008B528F" w:rsidRPr="00FB5C99" w:rsidRDefault="008B528F" w:rsidP="00852F56">
      <w:pPr>
        <w:spacing w:line="276" w:lineRule="auto"/>
        <w:ind w:firstLine="360"/>
        <w:rPr>
          <w:rFonts w:ascii="Times New Roman" w:hAnsi="Times New Roman" w:cs="Times New Roman"/>
          <w:sz w:val="24"/>
          <w:szCs w:val="24"/>
        </w:rPr>
      </w:pPr>
      <w:r>
        <w:rPr>
          <w:rFonts w:ascii="Times New Roman" w:hAnsi="Times New Roman" w:cs="Times New Roman"/>
          <w:sz w:val="24"/>
          <w:szCs w:val="24"/>
        </w:rPr>
        <w:t>Daži piemēri novērtējuma rādītājiem un Latvijas vieta tajos:</w:t>
      </w:r>
    </w:p>
    <w:p w14:paraId="5246BBA3" w14:textId="30079E49" w:rsidR="00627F0C" w:rsidRPr="00330E0E" w:rsidRDefault="005E1B7E" w:rsidP="000D29B1">
      <w:pPr>
        <w:pStyle w:val="ListParagraph"/>
        <w:numPr>
          <w:ilvl w:val="0"/>
          <w:numId w:val="22"/>
        </w:numPr>
        <w:spacing w:line="276" w:lineRule="auto"/>
      </w:pPr>
      <w:r>
        <w:rPr>
          <w:b/>
        </w:rPr>
        <w:t xml:space="preserve">Uzņēmuma </w:t>
      </w:r>
      <w:proofErr w:type="spellStart"/>
      <w:r w:rsidR="00015362" w:rsidRPr="00E27B04">
        <w:rPr>
          <w:b/>
          <w:i/>
        </w:rPr>
        <w:t>Capgemini</w:t>
      </w:r>
      <w:proofErr w:type="spellEnd"/>
      <w:r w:rsidR="00015362" w:rsidRPr="004F6E36">
        <w:rPr>
          <w:b/>
        </w:rPr>
        <w:t xml:space="preserve"> MI gatavības indeks</w:t>
      </w:r>
      <w:r w:rsidR="00524B5F" w:rsidRPr="004F6E36">
        <w:rPr>
          <w:b/>
        </w:rPr>
        <w:t>s (</w:t>
      </w:r>
      <w:r w:rsidR="00524B5F" w:rsidRPr="00E27B04">
        <w:rPr>
          <w:b/>
          <w:i/>
        </w:rPr>
        <w:t xml:space="preserve">AI </w:t>
      </w:r>
      <w:proofErr w:type="spellStart"/>
      <w:r w:rsidR="00524B5F" w:rsidRPr="00E27B04">
        <w:rPr>
          <w:b/>
          <w:i/>
        </w:rPr>
        <w:t>Readiness</w:t>
      </w:r>
      <w:proofErr w:type="spellEnd"/>
      <w:r w:rsidR="00524B5F" w:rsidRPr="00E27B04">
        <w:rPr>
          <w:b/>
          <w:i/>
        </w:rPr>
        <w:t xml:space="preserve"> </w:t>
      </w:r>
      <w:proofErr w:type="spellStart"/>
      <w:r w:rsidR="00524B5F" w:rsidRPr="00E27B04">
        <w:rPr>
          <w:b/>
          <w:i/>
        </w:rPr>
        <w:t>Benchmark</w:t>
      </w:r>
      <w:proofErr w:type="spellEnd"/>
      <w:r w:rsidR="00524B5F" w:rsidRPr="004F6E36">
        <w:rPr>
          <w:b/>
        </w:rPr>
        <w:t>)</w:t>
      </w:r>
      <w:r w:rsidR="00C11CB6">
        <w:rPr>
          <w:rStyle w:val="FootnoteReference"/>
          <w:b/>
        </w:rPr>
        <w:footnoteReference w:id="44"/>
      </w:r>
    </w:p>
    <w:p w14:paraId="27927C45" w14:textId="5D5D6C8C" w:rsidR="00B00936" w:rsidRPr="00330E0E" w:rsidRDefault="002D5F4C">
      <w:pPr>
        <w:spacing w:line="276" w:lineRule="auto"/>
        <w:jc w:val="both"/>
        <w:rPr>
          <w:rFonts w:ascii="Times New Roman" w:hAnsi="Times New Roman" w:cs="Times New Roman"/>
          <w:sz w:val="24"/>
          <w:szCs w:val="24"/>
        </w:rPr>
      </w:pPr>
      <w:r>
        <w:tab/>
      </w:r>
      <w:r w:rsidR="00C11CB6">
        <w:rPr>
          <w:rFonts w:ascii="Times New Roman" w:hAnsi="Times New Roman" w:cs="Times New Roman"/>
          <w:sz w:val="24"/>
          <w:szCs w:val="24"/>
        </w:rPr>
        <w:t>Šajā indeksā</w:t>
      </w:r>
      <w:r w:rsidR="00C30EB1" w:rsidRPr="00330E0E">
        <w:rPr>
          <w:rFonts w:ascii="Times New Roman" w:hAnsi="Times New Roman" w:cs="Times New Roman"/>
          <w:sz w:val="24"/>
          <w:szCs w:val="24"/>
        </w:rPr>
        <w:t xml:space="preserve"> Latvija </w:t>
      </w:r>
      <w:r w:rsidR="00581A73">
        <w:rPr>
          <w:rFonts w:ascii="Times New Roman" w:hAnsi="Times New Roman" w:cs="Times New Roman"/>
          <w:sz w:val="24"/>
          <w:szCs w:val="24"/>
        </w:rPr>
        <w:t>ierindojas mazāk attīstīto valstu vidū</w:t>
      </w:r>
      <w:r w:rsidR="00C30EB1" w:rsidRPr="00330E0E">
        <w:rPr>
          <w:rFonts w:ascii="Times New Roman" w:hAnsi="Times New Roman" w:cs="Times New Roman"/>
          <w:sz w:val="24"/>
          <w:szCs w:val="24"/>
        </w:rPr>
        <w:t>, atpaliekot arī no kaimiņvalstīm.</w:t>
      </w:r>
      <w:r w:rsidR="003B2C12">
        <w:rPr>
          <w:rFonts w:ascii="Times New Roman" w:hAnsi="Times New Roman" w:cs="Times New Roman"/>
          <w:sz w:val="24"/>
          <w:szCs w:val="24"/>
        </w:rPr>
        <w:t xml:space="preserve"> </w:t>
      </w:r>
      <w:r w:rsidR="0007595C" w:rsidRPr="00330E0E">
        <w:rPr>
          <w:rFonts w:ascii="Times New Roman" w:hAnsi="Times New Roman" w:cs="Times New Roman"/>
          <w:sz w:val="24"/>
          <w:szCs w:val="24"/>
        </w:rPr>
        <w:t>No 19 rādītājiem uz MI attiecas ti</w:t>
      </w:r>
      <w:r w:rsidR="00B00936" w:rsidRPr="00330E0E">
        <w:rPr>
          <w:rFonts w:ascii="Times New Roman" w:hAnsi="Times New Roman" w:cs="Times New Roman"/>
          <w:sz w:val="24"/>
          <w:szCs w:val="24"/>
        </w:rPr>
        <w:t xml:space="preserve">kai </w:t>
      </w:r>
      <w:r w:rsidR="000B19C3">
        <w:rPr>
          <w:rFonts w:ascii="Times New Roman" w:hAnsi="Times New Roman" w:cs="Times New Roman"/>
          <w:sz w:val="24"/>
          <w:szCs w:val="24"/>
        </w:rPr>
        <w:t>k</w:t>
      </w:r>
      <w:r w:rsidR="000B19C3" w:rsidRPr="000B19C3">
        <w:rPr>
          <w:rFonts w:ascii="Times New Roman" w:hAnsi="Times New Roman" w:cs="Times New Roman"/>
          <w:sz w:val="24"/>
          <w:szCs w:val="24"/>
        </w:rPr>
        <w:t>lientu attiecību pārvaldība</w:t>
      </w:r>
      <w:r w:rsidR="000B19C3">
        <w:rPr>
          <w:rFonts w:ascii="Times New Roman" w:hAnsi="Times New Roman" w:cs="Times New Roman"/>
          <w:sz w:val="24"/>
          <w:szCs w:val="24"/>
        </w:rPr>
        <w:t>s</w:t>
      </w:r>
      <w:r w:rsidR="000B19C3" w:rsidRPr="000B19C3">
        <w:rPr>
          <w:rFonts w:ascii="Times New Roman" w:hAnsi="Times New Roman" w:cs="Times New Roman"/>
          <w:sz w:val="24"/>
          <w:szCs w:val="24"/>
        </w:rPr>
        <w:t xml:space="preserve"> </w:t>
      </w:r>
      <w:r w:rsidR="000B19C3">
        <w:rPr>
          <w:rFonts w:ascii="Times New Roman" w:hAnsi="Times New Roman" w:cs="Times New Roman"/>
          <w:sz w:val="24"/>
          <w:szCs w:val="24"/>
        </w:rPr>
        <w:t>(</w:t>
      </w:r>
      <w:r w:rsidR="000B19C3" w:rsidRPr="00E27B04">
        <w:rPr>
          <w:rFonts w:ascii="Times New Roman" w:hAnsi="Times New Roman" w:cs="Times New Roman"/>
          <w:i/>
          <w:sz w:val="24"/>
          <w:szCs w:val="24"/>
        </w:rPr>
        <w:t xml:space="preserve">Customer </w:t>
      </w:r>
      <w:proofErr w:type="spellStart"/>
      <w:r w:rsidR="000B19C3" w:rsidRPr="00E27B04">
        <w:rPr>
          <w:rFonts w:ascii="Times New Roman" w:hAnsi="Times New Roman" w:cs="Times New Roman"/>
          <w:i/>
          <w:sz w:val="24"/>
          <w:szCs w:val="24"/>
        </w:rPr>
        <w:t>Relationship</w:t>
      </w:r>
      <w:proofErr w:type="spellEnd"/>
      <w:r w:rsidR="000B19C3" w:rsidRPr="00E27B04">
        <w:rPr>
          <w:rFonts w:ascii="Times New Roman" w:hAnsi="Times New Roman" w:cs="Times New Roman"/>
          <w:i/>
          <w:sz w:val="24"/>
          <w:szCs w:val="24"/>
        </w:rPr>
        <w:t xml:space="preserve"> </w:t>
      </w:r>
      <w:proofErr w:type="spellStart"/>
      <w:r w:rsidR="000B19C3" w:rsidRPr="00E27B04">
        <w:rPr>
          <w:rFonts w:ascii="Times New Roman" w:hAnsi="Times New Roman" w:cs="Times New Roman"/>
          <w:i/>
          <w:sz w:val="24"/>
          <w:szCs w:val="24"/>
        </w:rPr>
        <w:t>Management</w:t>
      </w:r>
      <w:proofErr w:type="spellEnd"/>
      <w:r w:rsidR="000B19C3" w:rsidRPr="000B19C3">
        <w:rPr>
          <w:rFonts w:ascii="Times New Roman" w:hAnsi="Times New Roman" w:cs="Times New Roman"/>
          <w:sz w:val="24"/>
          <w:szCs w:val="24"/>
        </w:rPr>
        <w:t xml:space="preserve"> </w:t>
      </w:r>
      <w:r w:rsidR="000B19C3">
        <w:rPr>
          <w:rFonts w:ascii="Times New Roman" w:hAnsi="Times New Roman" w:cs="Times New Roman"/>
          <w:sz w:val="24"/>
          <w:szCs w:val="24"/>
        </w:rPr>
        <w:t xml:space="preserve">– </w:t>
      </w:r>
      <w:r w:rsidR="00B00936" w:rsidRPr="00330E0E">
        <w:rPr>
          <w:rFonts w:ascii="Times New Roman" w:hAnsi="Times New Roman" w:cs="Times New Roman"/>
          <w:sz w:val="24"/>
          <w:szCs w:val="24"/>
        </w:rPr>
        <w:t>CRM</w:t>
      </w:r>
      <w:r w:rsidR="000B19C3">
        <w:rPr>
          <w:rFonts w:ascii="Times New Roman" w:hAnsi="Times New Roman" w:cs="Times New Roman"/>
          <w:sz w:val="24"/>
          <w:szCs w:val="24"/>
        </w:rPr>
        <w:t>)</w:t>
      </w:r>
      <w:r w:rsidR="00B00936" w:rsidRPr="00330E0E">
        <w:rPr>
          <w:rFonts w:ascii="Times New Roman" w:hAnsi="Times New Roman" w:cs="Times New Roman"/>
          <w:sz w:val="24"/>
          <w:szCs w:val="24"/>
        </w:rPr>
        <w:t xml:space="preserve"> rīki. Viss pārējais </w:t>
      </w:r>
      <w:r w:rsidR="00C30363">
        <w:rPr>
          <w:rFonts w:ascii="Times New Roman" w:hAnsi="Times New Roman" w:cs="Times New Roman"/>
          <w:sz w:val="24"/>
          <w:szCs w:val="24"/>
        </w:rPr>
        <w:t>vairāk</w:t>
      </w:r>
      <w:r w:rsidR="00C30363" w:rsidRPr="00330E0E">
        <w:rPr>
          <w:rFonts w:ascii="Times New Roman" w:hAnsi="Times New Roman" w:cs="Times New Roman"/>
          <w:sz w:val="24"/>
          <w:szCs w:val="24"/>
        </w:rPr>
        <w:t xml:space="preserve"> </w:t>
      </w:r>
      <w:r w:rsidR="00581A73" w:rsidRPr="00330E0E">
        <w:rPr>
          <w:rFonts w:ascii="Times New Roman" w:hAnsi="Times New Roman" w:cs="Times New Roman"/>
          <w:sz w:val="24"/>
          <w:szCs w:val="24"/>
        </w:rPr>
        <w:t>attiec</w:t>
      </w:r>
      <w:r w:rsidR="00581A73">
        <w:rPr>
          <w:rFonts w:ascii="Times New Roman" w:hAnsi="Times New Roman" w:cs="Times New Roman"/>
          <w:sz w:val="24"/>
          <w:szCs w:val="24"/>
        </w:rPr>
        <w:t>a</w:t>
      </w:r>
      <w:r w:rsidR="00581A73" w:rsidRPr="00330E0E">
        <w:rPr>
          <w:rFonts w:ascii="Times New Roman" w:hAnsi="Times New Roman" w:cs="Times New Roman"/>
          <w:sz w:val="24"/>
          <w:szCs w:val="24"/>
        </w:rPr>
        <w:t xml:space="preserve">s </w:t>
      </w:r>
      <w:r w:rsidR="00B00936" w:rsidRPr="00330E0E">
        <w:rPr>
          <w:rFonts w:ascii="Times New Roman" w:hAnsi="Times New Roman" w:cs="Times New Roman"/>
          <w:sz w:val="24"/>
          <w:szCs w:val="24"/>
        </w:rPr>
        <w:t>un IKT attīstību kopumā, nevis specifiski uz MI.</w:t>
      </w:r>
      <w:r w:rsidR="00B00936" w:rsidRPr="00330E0E">
        <w:rPr>
          <w:rFonts w:ascii="Times New Roman" w:hAnsi="Times New Roman" w:cs="Times New Roman"/>
          <w:sz w:val="24"/>
          <w:szCs w:val="24"/>
        </w:rPr>
        <w:fldChar w:fldCharType="begin"/>
      </w:r>
      <w:r w:rsidR="00B00936" w:rsidRPr="00330E0E">
        <w:rPr>
          <w:rFonts w:ascii="Times New Roman" w:hAnsi="Times New Roman" w:cs="Times New Roman"/>
          <w:sz w:val="24"/>
          <w:szCs w:val="24"/>
        </w:rPr>
        <w:instrText xml:space="preserve"> LINK Excel.Sheet.12 "Book1" "Sheet1!R1C1:R40C10" \a \f 5 \h  \* MERGEFORMAT </w:instrText>
      </w:r>
      <w:r w:rsidR="00B00936" w:rsidRPr="00330E0E">
        <w:rPr>
          <w:rFonts w:ascii="Times New Roman" w:hAnsi="Times New Roman" w:cs="Times New Roman"/>
          <w:sz w:val="24"/>
          <w:szCs w:val="24"/>
        </w:rPr>
        <w:fldChar w:fldCharType="separate"/>
      </w:r>
    </w:p>
    <w:p w14:paraId="3CB50502" w14:textId="49DE47B3" w:rsidR="00524B5F" w:rsidRPr="004F6E36" w:rsidRDefault="00B00936" w:rsidP="000D29B1">
      <w:pPr>
        <w:pStyle w:val="ListParagraph"/>
        <w:numPr>
          <w:ilvl w:val="0"/>
          <w:numId w:val="22"/>
        </w:numPr>
        <w:spacing w:line="276" w:lineRule="auto"/>
        <w:rPr>
          <w:b/>
        </w:rPr>
      </w:pPr>
      <w:r w:rsidRPr="00330E0E">
        <w:fldChar w:fldCharType="end"/>
      </w:r>
      <w:r w:rsidR="005E1B7E" w:rsidRPr="00224082">
        <w:rPr>
          <w:b/>
        </w:rPr>
        <w:t xml:space="preserve">Uzņēmuma </w:t>
      </w:r>
      <w:proofErr w:type="spellStart"/>
      <w:r w:rsidR="00524B5F" w:rsidRPr="00E27B04">
        <w:rPr>
          <w:b/>
          <w:i/>
        </w:rPr>
        <w:t>Capgemini</w:t>
      </w:r>
      <w:proofErr w:type="spellEnd"/>
      <w:r w:rsidR="00524B5F" w:rsidRPr="004F6E36">
        <w:rPr>
          <w:b/>
        </w:rPr>
        <w:t xml:space="preserve"> MI snieguma indekss (</w:t>
      </w:r>
      <w:r w:rsidR="00524B5F" w:rsidRPr="00E27B04">
        <w:rPr>
          <w:b/>
          <w:i/>
        </w:rPr>
        <w:t xml:space="preserve">AI performance </w:t>
      </w:r>
      <w:proofErr w:type="spellStart"/>
      <w:r w:rsidR="00524B5F" w:rsidRPr="00E27B04">
        <w:rPr>
          <w:b/>
          <w:i/>
        </w:rPr>
        <w:t>Benchmark</w:t>
      </w:r>
      <w:proofErr w:type="spellEnd"/>
      <w:r w:rsidR="00524B5F" w:rsidRPr="004F6E36">
        <w:rPr>
          <w:b/>
        </w:rPr>
        <w:t>)</w:t>
      </w:r>
      <w:r w:rsidR="002931CE" w:rsidRPr="003C6A6A">
        <w:rPr>
          <w:vertAlign w:val="superscript"/>
        </w:rPr>
        <w:footnoteReference w:id="45"/>
      </w:r>
    </w:p>
    <w:p w14:paraId="685A53B3" w14:textId="77777777" w:rsidR="00A8289D" w:rsidRDefault="00A8289D">
      <w:pPr>
        <w:spacing w:line="276" w:lineRule="auto"/>
        <w:rPr>
          <w:rFonts w:ascii="Times New Roman" w:hAnsi="Times New Roman" w:cs="Times New Roman"/>
          <w:noProof/>
          <w:sz w:val="24"/>
          <w:szCs w:val="24"/>
          <w:lang w:eastAsia="lv-LV"/>
        </w:rPr>
      </w:pPr>
    </w:p>
    <w:p w14:paraId="078DE403" w14:textId="77777777" w:rsidR="00C30EB1" w:rsidRPr="00330E0E" w:rsidRDefault="00697D33">
      <w:pPr>
        <w:spacing w:line="276" w:lineRule="auto"/>
        <w:rPr>
          <w:rFonts w:ascii="Times New Roman" w:hAnsi="Times New Roman" w:cs="Times New Roman"/>
          <w:color w:val="1F497D"/>
          <w:sz w:val="24"/>
          <w:szCs w:val="24"/>
        </w:rPr>
      </w:pPr>
      <w:r w:rsidRPr="00330E0E">
        <w:rPr>
          <w:rFonts w:ascii="Times New Roman" w:hAnsi="Times New Roman" w:cs="Times New Roman"/>
          <w:noProof/>
          <w:sz w:val="24"/>
          <w:szCs w:val="24"/>
          <w:lang w:eastAsia="lv-LV"/>
        </w:rPr>
        <w:lastRenderedPageBreak/>
        <w:drawing>
          <wp:inline distT="0" distB="0" distL="0" distR="0" wp14:anchorId="305493C2" wp14:editId="5ACC3D59">
            <wp:extent cx="5273040" cy="2772461"/>
            <wp:effectExtent l="0" t="0" r="3810" b="8890"/>
            <wp:docPr id="11" name="Picture 11" descr="https://www.capgemini.com/wp-content/uploads/2018/07/Chart-02.jpg?w=9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capgemini.com/wp-content/uploads/2018/07/Chart-02.jpg?w=960"/>
                    <pic:cNvPicPr>
                      <a:picLocks noChangeAspect="1" noChangeArrowheads="1"/>
                    </pic:cNvPicPr>
                  </pic:nvPicPr>
                  <pic:blipFill rotWithShape="1">
                    <a:blip r:embed="rId15">
                      <a:extLst>
                        <a:ext uri="{28A0092B-C50C-407E-A947-70E740481C1C}">
                          <a14:useLocalDpi xmlns:a14="http://schemas.microsoft.com/office/drawing/2010/main" val="0"/>
                        </a:ext>
                      </a:extLst>
                    </a:blip>
                    <a:srcRect t="9711" b="13602"/>
                    <a:stretch/>
                  </pic:blipFill>
                  <pic:spPr bwMode="auto">
                    <a:xfrm>
                      <a:off x="0" y="0"/>
                      <a:ext cx="5274310" cy="2773129"/>
                    </a:xfrm>
                    <a:prstGeom prst="rect">
                      <a:avLst/>
                    </a:prstGeom>
                    <a:noFill/>
                    <a:ln>
                      <a:noFill/>
                    </a:ln>
                    <a:extLst>
                      <a:ext uri="{53640926-AAD7-44D8-BBD7-CCE9431645EC}">
                        <a14:shadowObscured xmlns:a14="http://schemas.microsoft.com/office/drawing/2010/main"/>
                      </a:ext>
                    </a:extLst>
                  </pic:spPr>
                </pic:pic>
              </a:graphicData>
            </a:graphic>
          </wp:inline>
        </w:drawing>
      </w:r>
    </w:p>
    <w:p w14:paraId="69710919" w14:textId="064FD8A4" w:rsidR="00697D33" w:rsidRPr="00330E0E" w:rsidRDefault="00C11CB6">
      <w:pPr>
        <w:spacing w:line="276" w:lineRule="auto"/>
        <w:jc w:val="center"/>
        <w:rPr>
          <w:rFonts w:ascii="Times New Roman" w:hAnsi="Times New Roman" w:cs="Times New Roman"/>
          <w:sz w:val="24"/>
          <w:szCs w:val="24"/>
        </w:rPr>
      </w:pPr>
      <w:r>
        <w:rPr>
          <w:rFonts w:ascii="Times New Roman" w:hAnsi="Times New Roman" w:cs="Times New Roman"/>
          <w:sz w:val="24"/>
          <w:szCs w:val="24"/>
        </w:rPr>
        <w:t>4</w:t>
      </w:r>
      <w:r w:rsidR="00417453">
        <w:rPr>
          <w:rFonts w:ascii="Times New Roman" w:hAnsi="Times New Roman" w:cs="Times New Roman"/>
          <w:sz w:val="24"/>
          <w:szCs w:val="24"/>
        </w:rPr>
        <w:t xml:space="preserve">. </w:t>
      </w:r>
      <w:r w:rsidR="00697D33" w:rsidRPr="00330E0E">
        <w:rPr>
          <w:rFonts w:ascii="Times New Roman" w:hAnsi="Times New Roman" w:cs="Times New Roman"/>
          <w:sz w:val="24"/>
          <w:szCs w:val="24"/>
        </w:rPr>
        <w:t xml:space="preserve">attēls. </w:t>
      </w:r>
      <w:proofErr w:type="spellStart"/>
      <w:r w:rsidR="00524B5F">
        <w:rPr>
          <w:rFonts w:ascii="Times New Roman" w:hAnsi="Times New Roman" w:cs="Times New Roman"/>
          <w:sz w:val="24"/>
          <w:szCs w:val="24"/>
        </w:rPr>
        <w:t>Capgemini</w:t>
      </w:r>
      <w:proofErr w:type="spellEnd"/>
      <w:r w:rsidR="00524B5F">
        <w:rPr>
          <w:rFonts w:ascii="Times New Roman" w:hAnsi="Times New Roman" w:cs="Times New Roman"/>
          <w:sz w:val="24"/>
          <w:szCs w:val="24"/>
        </w:rPr>
        <w:t xml:space="preserve"> </w:t>
      </w:r>
      <w:r w:rsidR="00697D33" w:rsidRPr="00330E0E">
        <w:rPr>
          <w:rFonts w:ascii="Times New Roman" w:hAnsi="Times New Roman" w:cs="Times New Roman"/>
          <w:sz w:val="24"/>
          <w:szCs w:val="24"/>
        </w:rPr>
        <w:t>MI snieguma indekss.</w:t>
      </w:r>
    </w:p>
    <w:p w14:paraId="44396968" w14:textId="172DE7AC" w:rsidR="00697D33" w:rsidRPr="00330E0E" w:rsidRDefault="00A7394D">
      <w:pPr>
        <w:spacing w:line="276" w:lineRule="auto"/>
        <w:ind w:firstLine="720"/>
        <w:jc w:val="both"/>
        <w:rPr>
          <w:rFonts w:ascii="Times New Roman" w:hAnsi="Times New Roman" w:cs="Times New Roman"/>
          <w:sz w:val="24"/>
          <w:szCs w:val="24"/>
        </w:rPr>
      </w:pPr>
      <w:r w:rsidRPr="004F6E36">
        <w:rPr>
          <w:b/>
        </w:rPr>
        <w:t xml:space="preserve">MI snieguma </w:t>
      </w:r>
      <w:r>
        <w:rPr>
          <w:rFonts w:ascii="Times New Roman" w:hAnsi="Times New Roman" w:cs="Times New Roman"/>
          <w:sz w:val="24"/>
          <w:szCs w:val="24"/>
        </w:rPr>
        <w:t>i</w:t>
      </w:r>
      <w:r w:rsidR="005E1B7E">
        <w:rPr>
          <w:rFonts w:ascii="Times New Roman" w:hAnsi="Times New Roman" w:cs="Times New Roman"/>
          <w:sz w:val="24"/>
          <w:szCs w:val="24"/>
        </w:rPr>
        <w:t xml:space="preserve">ndekss </w:t>
      </w:r>
      <w:r w:rsidR="003B2C12">
        <w:rPr>
          <w:rFonts w:ascii="Times New Roman" w:hAnsi="Times New Roman" w:cs="Times New Roman"/>
          <w:sz w:val="24"/>
          <w:szCs w:val="24"/>
        </w:rPr>
        <w:t xml:space="preserve">ir aprēķināts tikai salīdzinoši lielajām valstīm. </w:t>
      </w:r>
      <w:r w:rsidR="00697D33" w:rsidRPr="00330E0E">
        <w:rPr>
          <w:rFonts w:ascii="Times New Roman" w:hAnsi="Times New Roman" w:cs="Times New Roman"/>
          <w:sz w:val="24"/>
          <w:szCs w:val="24"/>
        </w:rPr>
        <w:t xml:space="preserve">Kā var redzēt </w:t>
      </w:r>
      <w:r w:rsidR="00BE0C5D">
        <w:rPr>
          <w:rFonts w:ascii="Times New Roman" w:hAnsi="Times New Roman" w:cs="Times New Roman"/>
          <w:sz w:val="24"/>
          <w:szCs w:val="24"/>
        </w:rPr>
        <w:t xml:space="preserve">4. </w:t>
      </w:r>
      <w:r w:rsidR="00697D33" w:rsidRPr="00330E0E">
        <w:rPr>
          <w:rFonts w:ascii="Times New Roman" w:hAnsi="Times New Roman" w:cs="Times New Roman"/>
          <w:sz w:val="24"/>
          <w:szCs w:val="24"/>
        </w:rPr>
        <w:t>attēl</w:t>
      </w:r>
      <w:r w:rsidR="00581A73">
        <w:rPr>
          <w:rFonts w:ascii="Times New Roman" w:hAnsi="Times New Roman" w:cs="Times New Roman"/>
          <w:sz w:val="24"/>
          <w:szCs w:val="24"/>
        </w:rPr>
        <w:t>ā</w:t>
      </w:r>
      <w:r w:rsidR="00697D33" w:rsidRPr="00330E0E">
        <w:rPr>
          <w:rFonts w:ascii="Times New Roman" w:hAnsi="Times New Roman" w:cs="Times New Roman"/>
          <w:sz w:val="24"/>
          <w:szCs w:val="24"/>
        </w:rPr>
        <w:t>, vislabākie</w:t>
      </w:r>
      <w:r w:rsidR="00BE0C5D">
        <w:rPr>
          <w:rFonts w:ascii="Times New Roman" w:hAnsi="Times New Roman" w:cs="Times New Roman"/>
          <w:sz w:val="24"/>
          <w:szCs w:val="24"/>
        </w:rPr>
        <w:t xml:space="preserve"> </w:t>
      </w:r>
      <w:r w:rsidR="00BE0C5D" w:rsidRPr="00330E0E">
        <w:rPr>
          <w:rFonts w:ascii="Times New Roman" w:hAnsi="Times New Roman" w:cs="Times New Roman"/>
          <w:sz w:val="24"/>
          <w:szCs w:val="24"/>
        </w:rPr>
        <w:t>MI snieguma</w:t>
      </w:r>
      <w:r w:rsidR="00697D33" w:rsidRPr="00330E0E">
        <w:rPr>
          <w:rFonts w:ascii="Times New Roman" w:hAnsi="Times New Roman" w:cs="Times New Roman"/>
          <w:sz w:val="24"/>
          <w:szCs w:val="24"/>
        </w:rPr>
        <w:t xml:space="preserve"> rādītāji ir ASV, sliktākie – Krievijai. </w:t>
      </w:r>
      <w:r w:rsidR="003B2C12">
        <w:rPr>
          <w:rFonts w:ascii="Times New Roman" w:hAnsi="Times New Roman" w:cs="Times New Roman"/>
          <w:sz w:val="24"/>
          <w:szCs w:val="24"/>
        </w:rPr>
        <w:t>N</w:t>
      </w:r>
      <w:r w:rsidR="00697D33" w:rsidRPr="00330E0E">
        <w:rPr>
          <w:rFonts w:ascii="Times New Roman" w:hAnsi="Times New Roman" w:cs="Times New Roman"/>
          <w:sz w:val="24"/>
          <w:szCs w:val="24"/>
        </w:rPr>
        <w:t xml:space="preserve">o šī indeksa </w:t>
      </w:r>
      <w:r w:rsidR="0007595C" w:rsidRPr="00330E0E">
        <w:rPr>
          <w:rFonts w:ascii="Times New Roman" w:hAnsi="Times New Roman" w:cs="Times New Roman"/>
          <w:sz w:val="24"/>
          <w:szCs w:val="24"/>
        </w:rPr>
        <w:t>31 rādītāja uz MI tieši attiecas 1</w:t>
      </w:r>
      <w:r w:rsidR="00482CC8" w:rsidRPr="00330E0E">
        <w:rPr>
          <w:rFonts w:ascii="Times New Roman" w:hAnsi="Times New Roman" w:cs="Times New Roman"/>
          <w:sz w:val="24"/>
          <w:szCs w:val="24"/>
        </w:rPr>
        <w:t>6</w:t>
      </w:r>
      <w:r w:rsidR="0007595C" w:rsidRPr="00330E0E">
        <w:rPr>
          <w:rFonts w:ascii="Times New Roman" w:hAnsi="Times New Roman" w:cs="Times New Roman"/>
          <w:sz w:val="24"/>
          <w:szCs w:val="24"/>
        </w:rPr>
        <w:t xml:space="preserve"> rādītāji. Pārējie </w:t>
      </w:r>
      <w:r w:rsidR="00581A73">
        <w:rPr>
          <w:rFonts w:ascii="Times New Roman" w:hAnsi="Times New Roman" w:cs="Times New Roman"/>
          <w:sz w:val="24"/>
          <w:szCs w:val="24"/>
        </w:rPr>
        <w:t xml:space="preserve">15 rādītāji </w:t>
      </w:r>
      <w:r w:rsidR="0007595C" w:rsidRPr="00330E0E">
        <w:rPr>
          <w:rFonts w:ascii="Times New Roman" w:hAnsi="Times New Roman" w:cs="Times New Roman"/>
          <w:sz w:val="24"/>
          <w:szCs w:val="24"/>
        </w:rPr>
        <w:t xml:space="preserve">attiecas uz IKT vispārēji, </w:t>
      </w:r>
      <w:r w:rsidR="00581A73">
        <w:rPr>
          <w:rFonts w:ascii="Times New Roman" w:hAnsi="Times New Roman" w:cs="Times New Roman"/>
          <w:sz w:val="24"/>
          <w:szCs w:val="24"/>
        </w:rPr>
        <w:t>daļa</w:t>
      </w:r>
      <w:r w:rsidR="0007595C" w:rsidRPr="00330E0E">
        <w:rPr>
          <w:rFonts w:ascii="Times New Roman" w:hAnsi="Times New Roman" w:cs="Times New Roman"/>
          <w:sz w:val="24"/>
          <w:szCs w:val="24"/>
        </w:rPr>
        <w:t xml:space="preserve"> par inovācijām, vidi un vispārējo ekonomisko attīstību. </w:t>
      </w:r>
    </w:p>
    <w:p w14:paraId="401FDE17" w14:textId="21C5D121" w:rsidR="00524B5F" w:rsidRPr="004F6E36" w:rsidRDefault="00524B5F" w:rsidP="000D29B1">
      <w:pPr>
        <w:pStyle w:val="ListParagraph"/>
        <w:numPr>
          <w:ilvl w:val="0"/>
          <w:numId w:val="22"/>
        </w:numPr>
        <w:spacing w:line="276" w:lineRule="auto"/>
        <w:rPr>
          <w:b/>
        </w:rPr>
      </w:pPr>
      <w:proofErr w:type="spellStart"/>
      <w:r w:rsidRPr="00E77026">
        <w:rPr>
          <w:b/>
          <w:i/>
        </w:rPr>
        <w:t>The</w:t>
      </w:r>
      <w:proofErr w:type="spellEnd"/>
      <w:r w:rsidRPr="00E77026">
        <w:rPr>
          <w:b/>
          <w:i/>
        </w:rPr>
        <w:t xml:space="preserve"> </w:t>
      </w:r>
      <w:proofErr w:type="spellStart"/>
      <w:r w:rsidRPr="00E77026">
        <w:rPr>
          <w:b/>
          <w:i/>
        </w:rPr>
        <w:t>Economist</w:t>
      </w:r>
      <w:proofErr w:type="spellEnd"/>
      <w:r w:rsidRPr="004F6E36">
        <w:rPr>
          <w:b/>
        </w:rPr>
        <w:t xml:space="preserve"> automatizācijas indekss.</w:t>
      </w:r>
    </w:p>
    <w:p w14:paraId="5A8FB83A" w14:textId="02BB2378" w:rsidR="004B7AB4" w:rsidRDefault="00605894">
      <w:pPr>
        <w:spacing w:line="276"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Tuvs MI tēmai ir izdevuma </w:t>
      </w:r>
      <w:proofErr w:type="spellStart"/>
      <w:r w:rsidRPr="00E77026">
        <w:rPr>
          <w:rFonts w:ascii="Times New Roman" w:hAnsi="Times New Roman" w:cs="Times New Roman"/>
          <w:i/>
          <w:sz w:val="24"/>
          <w:szCs w:val="24"/>
        </w:rPr>
        <w:t>The</w:t>
      </w:r>
      <w:proofErr w:type="spellEnd"/>
      <w:r w:rsidRPr="00E77026">
        <w:rPr>
          <w:rFonts w:ascii="Times New Roman" w:hAnsi="Times New Roman" w:cs="Times New Roman"/>
          <w:i/>
          <w:sz w:val="24"/>
          <w:szCs w:val="24"/>
        </w:rPr>
        <w:t xml:space="preserve"> </w:t>
      </w:r>
      <w:proofErr w:type="spellStart"/>
      <w:r w:rsidRPr="00E77026">
        <w:rPr>
          <w:rFonts w:ascii="Times New Roman" w:hAnsi="Times New Roman" w:cs="Times New Roman"/>
          <w:i/>
          <w:sz w:val="24"/>
          <w:szCs w:val="24"/>
        </w:rPr>
        <w:t>Economist</w:t>
      </w:r>
      <w:proofErr w:type="spellEnd"/>
      <w:r>
        <w:rPr>
          <w:rFonts w:ascii="Times New Roman" w:hAnsi="Times New Roman" w:cs="Times New Roman"/>
          <w:sz w:val="24"/>
          <w:szCs w:val="24"/>
        </w:rPr>
        <w:t xml:space="preserve"> automatizācijas indekss</w:t>
      </w:r>
      <w:r>
        <w:rPr>
          <w:rStyle w:val="FootnoteReference"/>
          <w:rFonts w:ascii="Times New Roman" w:hAnsi="Times New Roman" w:cs="Times New Roman"/>
          <w:sz w:val="24"/>
          <w:szCs w:val="24"/>
        </w:rPr>
        <w:footnoteReference w:id="46"/>
      </w:r>
      <w:r w:rsidR="00556FE4">
        <w:rPr>
          <w:rFonts w:ascii="Times New Roman" w:hAnsi="Times New Roman" w:cs="Times New Roman"/>
          <w:sz w:val="24"/>
          <w:szCs w:val="24"/>
        </w:rPr>
        <w:t>.</w:t>
      </w:r>
      <w:r>
        <w:rPr>
          <w:rFonts w:ascii="Times New Roman" w:hAnsi="Times New Roman" w:cs="Times New Roman"/>
          <w:sz w:val="24"/>
          <w:szCs w:val="24"/>
        </w:rPr>
        <w:t xml:space="preserve"> </w:t>
      </w:r>
      <w:r w:rsidR="00180D4B">
        <w:rPr>
          <w:rFonts w:ascii="Times New Roman" w:hAnsi="Times New Roman" w:cs="Times New Roman"/>
          <w:sz w:val="24"/>
          <w:szCs w:val="24"/>
        </w:rPr>
        <w:t>Tieši uz MI attiecas di</w:t>
      </w:r>
      <w:r w:rsidR="004B7AB4">
        <w:rPr>
          <w:rFonts w:ascii="Times New Roman" w:hAnsi="Times New Roman" w:cs="Times New Roman"/>
          <w:sz w:val="24"/>
          <w:szCs w:val="24"/>
        </w:rPr>
        <w:t>vi rādītāji. Pārējie rādītāji atspoguļo uzņēmējdarbības, izglītības, zinātnes, IKT un inst</w:t>
      </w:r>
      <w:r w:rsidR="00BE0C5D">
        <w:rPr>
          <w:rFonts w:ascii="Times New Roman" w:hAnsi="Times New Roman" w:cs="Times New Roman"/>
          <w:sz w:val="24"/>
          <w:szCs w:val="24"/>
        </w:rPr>
        <w:t>it</w:t>
      </w:r>
      <w:r w:rsidR="004B7AB4">
        <w:rPr>
          <w:rFonts w:ascii="Times New Roman" w:hAnsi="Times New Roman" w:cs="Times New Roman"/>
          <w:sz w:val="24"/>
          <w:szCs w:val="24"/>
        </w:rPr>
        <w:t>ucionālo vidi kopumā.</w:t>
      </w:r>
    </w:p>
    <w:p w14:paraId="569B6BD3" w14:textId="6D9C5F25" w:rsidR="00015362" w:rsidRPr="004F6E36" w:rsidRDefault="00605894" w:rsidP="000D29B1">
      <w:pPr>
        <w:pStyle w:val="ListParagraph"/>
        <w:numPr>
          <w:ilvl w:val="0"/>
          <w:numId w:val="22"/>
        </w:numPr>
        <w:spacing w:line="276" w:lineRule="auto"/>
        <w:rPr>
          <w:b/>
        </w:rPr>
      </w:pPr>
      <w:r w:rsidRPr="004F6E36">
        <w:rPr>
          <w:b/>
        </w:rPr>
        <w:t xml:space="preserve">Publikācija </w:t>
      </w:r>
      <w:r w:rsidR="008B51AD" w:rsidRPr="004F6E36">
        <w:rPr>
          <w:b/>
        </w:rPr>
        <w:t xml:space="preserve">MI Eiropas perspektīva </w:t>
      </w:r>
      <w:r w:rsidR="00395BEA" w:rsidRPr="004F6E36">
        <w:rPr>
          <w:b/>
        </w:rPr>
        <w:t>(</w:t>
      </w:r>
      <w:proofErr w:type="spellStart"/>
      <w:r w:rsidRPr="00E77026">
        <w:rPr>
          <w:b/>
          <w:i/>
        </w:rPr>
        <w:t>Artificial</w:t>
      </w:r>
      <w:proofErr w:type="spellEnd"/>
      <w:r w:rsidRPr="00E77026">
        <w:rPr>
          <w:b/>
          <w:i/>
        </w:rPr>
        <w:t xml:space="preserve"> </w:t>
      </w:r>
      <w:proofErr w:type="spellStart"/>
      <w:r w:rsidRPr="00E77026">
        <w:rPr>
          <w:b/>
          <w:i/>
        </w:rPr>
        <w:t>intelligence</w:t>
      </w:r>
      <w:proofErr w:type="spellEnd"/>
      <w:r w:rsidRPr="00E77026">
        <w:rPr>
          <w:b/>
          <w:i/>
        </w:rPr>
        <w:t xml:space="preserve"> a </w:t>
      </w:r>
      <w:proofErr w:type="spellStart"/>
      <w:r w:rsidRPr="00E77026">
        <w:rPr>
          <w:b/>
          <w:i/>
        </w:rPr>
        <w:t>European</w:t>
      </w:r>
      <w:proofErr w:type="spellEnd"/>
      <w:r w:rsidRPr="00E77026">
        <w:rPr>
          <w:b/>
          <w:i/>
        </w:rPr>
        <w:t xml:space="preserve"> </w:t>
      </w:r>
      <w:proofErr w:type="spellStart"/>
      <w:r w:rsidRPr="00E77026">
        <w:rPr>
          <w:b/>
          <w:i/>
        </w:rPr>
        <w:t>perspective</w:t>
      </w:r>
      <w:proofErr w:type="spellEnd"/>
      <w:r w:rsidR="00395BEA" w:rsidRPr="004F6E36">
        <w:rPr>
          <w:b/>
        </w:rPr>
        <w:t>)</w:t>
      </w:r>
      <w:r w:rsidR="008B51AD" w:rsidRPr="004F6E36">
        <w:rPr>
          <w:rStyle w:val="FootnoteReference"/>
          <w:b/>
        </w:rPr>
        <w:footnoteReference w:id="47"/>
      </w:r>
      <w:r w:rsidR="00556FE4">
        <w:rPr>
          <w:b/>
        </w:rPr>
        <w:t>.</w:t>
      </w:r>
    </w:p>
    <w:p w14:paraId="33B8E84A" w14:textId="2077435B" w:rsidR="00C11CB6" w:rsidRPr="00015362" w:rsidRDefault="00556FE4">
      <w:pPr>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Šajā publikācijā</w:t>
      </w:r>
      <w:r w:rsidR="002F4C08">
        <w:rPr>
          <w:rFonts w:ascii="Times New Roman" w:hAnsi="Times New Roman" w:cs="Times New Roman"/>
          <w:sz w:val="24"/>
          <w:szCs w:val="24"/>
        </w:rPr>
        <w:t xml:space="preserve"> </w:t>
      </w:r>
      <w:r w:rsidR="008B51AD">
        <w:rPr>
          <w:rFonts w:ascii="Times New Roman" w:hAnsi="Times New Roman" w:cs="Times New Roman"/>
          <w:sz w:val="24"/>
          <w:szCs w:val="24"/>
        </w:rPr>
        <w:t xml:space="preserve">Latvija norādītā kā valsts ar mazāko </w:t>
      </w:r>
      <w:r w:rsidR="005C5E98">
        <w:rPr>
          <w:rFonts w:ascii="Times New Roman" w:hAnsi="Times New Roman" w:cs="Times New Roman"/>
          <w:sz w:val="24"/>
          <w:szCs w:val="24"/>
        </w:rPr>
        <w:t>M</w:t>
      </w:r>
      <w:r w:rsidR="008B51AD">
        <w:rPr>
          <w:rFonts w:ascii="Times New Roman" w:hAnsi="Times New Roman" w:cs="Times New Roman"/>
          <w:sz w:val="24"/>
          <w:szCs w:val="24"/>
        </w:rPr>
        <w:t xml:space="preserve">I </w:t>
      </w:r>
      <w:r w:rsidR="003B2C12">
        <w:rPr>
          <w:rFonts w:ascii="Times New Roman" w:hAnsi="Times New Roman" w:cs="Times New Roman"/>
          <w:sz w:val="24"/>
          <w:szCs w:val="24"/>
        </w:rPr>
        <w:t>dalībnieku</w:t>
      </w:r>
      <w:r w:rsidR="008B51AD">
        <w:rPr>
          <w:rFonts w:ascii="Times New Roman" w:hAnsi="Times New Roman" w:cs="Times New Roman"/>
          <w:sz w:val="24"/>
          <w:szCs w:val="24"/>
        </w:rPr>
        <w:t xml:space="preserve"> skaitu no </w:t>
      </w:r>
      <w:r w:rsidR="005E1B7E">
        <w:rPr>
          <w:rFonts w:ascii="Times New Roman" w:hAnsi="Times New Roman" w:cs="Times New Roman"/>
          <w:sz w:val="24"/>
          <w:szCs w:val="24"/>
        </w:rPr>
        <w:t xml:space="preserve">ES </w:t>
      </w:r>
      <w:r w:rsidR="008B51AD">
        <w:rPr>
          <w:rFonts w:ascii="Times New Roman" w:hAnsi="Times New Roman" w:cs="Times New Roman"/>
          <w:sz w:val="24"/>
          <w:szCs w:val="24"/>
        </w:rPr>
        <w:t>valstīm</w:t>
      </w:r>
      <w:r>
        <w:rPr>
          <w:rFonts w:ascii="Times New Roman" w:hAnsi="Times New Roman" w:cs="Times New Roman"/>
          <w:sz w:val="24"/>
          <w:szCs w:val="24"/>
        </w:rPr>
        <w:t xml:space="preserve">, bet MI </w:t>
      </w:r>
      <w:r w:rsidR="009F3FEE">
        <w:rPr>
          <w:rFonts w:ascii="Times New Roman" w:hAnsi="Times New Roman" w:cs="Times New Roman"/>
          <w:sz w:val="24"/>
          <w:szCs w:val="24"/>
        </w:rPr>
        <w:t>uzņēmumu pievienotā vērtība</w:t>
      </w:r>
      <w:r>
        <w:rPr>
          <w:rFonts w:ascii="Times New Roman" w:hAnsi="Times New Roman" w:cs="Times New Roman"/>
          <w:sz w:val="24"/>
          <w:szCs w:val="24"/>
        </w:rPr>
        <w:t xml:space="preserve"> attiecība pret </w:t>
      </w:r>
      <w:r w:rsidR="009F3FEE">
        <w:rPr>
          <w:rFonts w:ascii="Times New Roman" w:hAnsi="Times New Roman" w:cs="Times New Roman"/>
          <w:sz w:val="24"/>
          <w:szCs w:val="24"/>
        </w:rPr>
        <w:t xml:space="preserve">kopējo valsts </w:t>
      </w:r>
      <w:r>
        <w:rPr>
          <w:rFonts w:ascii="Times New Roman" w:hAnsi="Times New Roman" w:cs="Times New Roman"/>
          <w:sz w:val="24"/>
          <w:szCs w:val="24"/>
        </w:rPr>
        <w:t xml:space="preserve">IKP ir vidējā </w:t>
      </w:r>
      <w:r w:rsidR="005E1B7E">
        <w:rPr>
          <w:rFonts w:ascii="Times New Roman" w:hAnsi="Times New Roman" w:cs="Times New Roman"/>
          <w:sz w:val="24"/>
          <w:szCs w:val="24"/>
        </w:rPr>
        <w:t xml:space="preserve">ES </w:t>
      </w:r>
      <w:r>
        <w:rPr>
          <w:rFonts w:ascii="Times New Roman" w:hAnsi="Times New Roman" w:cs="Times New Roman"/>
          <w:sz w:val="24"/>
          <w:szCs w:val="24"/>
        </w:rPr>
        <w:t>līmenī</w:t>
      </w:r>
      <w:r w:rsidR="00BE0C5D">
        <w:rPr>
          <w:rFonts w:ascii="Times New Roman" w:hAnsi="Times New Roman" w:cs="Times New Roman"/>
          <w:sz w:val="24"/>
          <w:szCs w:val="24"/>
        </w:rPr>
        <w:t>.</w:t>
      </w:r>
    </w:p>
    <w:p w14:paraId="6E21517E" w14:textId="676B2615" w:rsidR="00BB448B" w:rsidRDefault="00605894" w:rsidP="000D29B1">
      <w:pPr>
        <w:pStyle w:val="ListParagraph"/>
        <w:numPr>
          <w:ilvl w:val="0"/>
          <w:numId w:val="22"/>
        </w:numPr>
        <w:spacing w:line="276" w:lineRule="auto"/>
        <w:ind w:left="0" w:firstLine="426"/>
        <w:jc w:val="both"/>
      </w:pPr>
      <w:r w:rsidRPr="004F6E36">
        <w:rPr>
          <w:b/>
        </w:rPr>
        <w:t>MI industrijas Austrumeiropas pārskats</w:t>
      </w:r>
      <w:r w:rsidR="00865809">
        <w:rPr>
          <w:b/>
        </w:rPr>
        <w:t>-</w:t>
      </w:r>
      <w:r w:rsidR="00F933F0" w:rsidRPr="004F6E36">
        <w:rPr>
          <w:b/>
        </w:rPr>
        <w:t>2018</w:t>
      </w:r>
      <w:r w:rsidR="00F933F0" w:rsidRPr="004F6E36">
        <w:t xml:space="preserve"> (</w:t>
      </w:r>
      <w:r w:rsidRPr="00E77026">
        <w:rPr>
          <w:i/>
        </w:rPr>
        <w:t xml:space="preserve">AI </w:t>
      </w:r>
      <w:proofErr w:type="spellStart"/>
      <w:r w:rsidRPr="00E77026">
        <w:rPr>
          <w:i/>
        </w:rPr>
        <w:t>in</w:t>
      </w:r>
      <w:proofErr w:type="spellEnd"/>
      <w:r w:rsidRPr="00E77026">
        <w:rPr>
          <w:i/>
        </w:rPr>
        <w:t xml:space="preserve"> </w:t>
      </w:r>
      <w:proofErr w:type="spellStart"/>
      <w:r w:rsidRPr="00E77026">
        <w:rPr>
          <w:i/>
        </w:rPr>
        <w:t>Eastern</w:t>
      </w:r>
      <w:proofErr w:type="spellEnd"/>
      <w:r w:rsidRPr="00E77026">
        <w:rPr>
          <w:i/>
        </w:rPr>
        <w:t xml:space="preserve"> </w:t>
      </w:r>
      <w:proofErr w:type="spellStart"/>
      <w:r w:rsidRPr="00E77026">
        <w:rPr>
          <w:i/>
        </w:rPr>
        <w:t>Europe</w:t>
      </w:r>
      <w:proofErr w:type="spellEnd"/>
      <w:r w:rsidRPr="00E77026">
        <w:rPr>
          <w:i/>
        </w:rPr>
        <w:t xml:space="preserve"> </w:t>
      </w:r>
      <w:proofErr w:type="spellStart"/>
      <w:r w:rsidR="004B7AB4" w:rsidRPr="00E77026">
        <w:rPr>
          <w:i/>
        </w:rPr>
        <w:t>artificial</w:t>
      </w:r>
      <w:proofErr w:type="spellEnd"/>
      <w:r w:rsidR="004B7AB4" w:rsidRPr="00E77026">
        <w:rPr>
          <w:i/>
        </w:rPr>
        <w:t xml:space="preserve"> </w:t>
      </w:r>
      <w:proofErr w:type="spellStart"/>
      <w:r w:rsidR="004B7AB4" w:rsidRPr="00E77026">
        <w:rPr>
          <w:i/>
        </w:rPr>
        <w:t>intelligence</w:t>
      </w:r>
      <w:proofErr w:type="spellEnd"/>
      <w:r w:rsidR="004B7AB4" w:rsidRPr="00E77026">
        <w:rPr>
          <w:i/>
        </w:rPr>
        <w:t xml:space="preserve"> </w:t>
      </w:r>
      <w:proofErr w:type="spellStart"/>
      <w:r w:rsidR="004B7AB4" w:rsidRPr="00E77026">
        <w:rPr>
          <w:i/>
        </w:rPr>
        <w:t>industry</w:t>
      </w:r>
      <w:proofErr w:type="spellEnd"/>
      <w:r w:rsidR="004B7AB4" w:rsidRPr="00E77026">
        <w:rPr>
          <w:i/>
        </w:rPr>
        <w:t xml:space="preserve"> </w:t>
      </w:r>
      <w:proofErr w:type="spellStart"/>
      <w:r w:rsidR="004B7AB4" w:rsidRPr="00E77026">
        <w:rPr>
          <w:i/>
        </w:rPr>
        <w:t>landscape</w:t>
      </w:r>
      <w:proofErr w:type="spellEnd"/>
      <w:r w:rsidR="004B7AB4" w:rsidRPr="00E77026">
        <w:rPr>
          <w:i/>
        </w:rPr>
        <w:t xml:space="preserve"> </w:t>
      </w:r>
      <w:proofErr w:type="spellStart"/>
      <w:r w:rsidR="004B7AB4" w:rsidRPr="00E77026">
        <w:rPr>
          <w:i/>
        </w:rPr>
        <w:t>overview</w:t>
      </w:r>
      <w:proofErr w:type="spellEnd"/>
      <w:r w:rsidR="004B7AB4" w:rsidRPr="00E77026">
        <w:rPr>
          <w:i/>
        </w:rPr>
        <w:t xml:space="preserve"> 2018</w:t>
      </w:r>
      <w:r w:rsidR="004B7AB4" w:rsidRPr="004F6E36">
        <w:t>)</w:t>
      </w:r>
      <w:r w:rsidR="008B51AD" w:rsidRPr="004F6E36">
        <w:rPr>
          <w:rStyle w:val="FootnoteReference"/>
        </w:rPr>
        <w:footnoteReference w:id="48"/>
      </w:r>
      <w:r w:rsidR="001C6F90">
        <w:t>.</w:t>
      </w:r>
      <w:r w:rsidR="000F149C">
        <w:t xml:space="preserve"> </w:t>
      </w:r>
      <w:r w:rsidR="00556FE4">
        <w:t xml:space="preserve">Pārskatā ir ietvertas Krievija, Baltkrievija, Kazahstāna, Armēnija, Gruzija, Rumānija, Lietuva, Latvija, Igaunija, Ukraina, Polija. </w:t>
      </w:r>
      <w:r w:rsidR="000F149C">
        <w:t xml:space="preserve">Saskaņā ar to, Latvijā </w:t>
      </w:r>
      <w:r w:rsidR="00556FE4">
        <w:t>ir 26 uzņēmumi, ka darbojas MI jomā un 11 investori (Liet</w:t>
      </w:r>
      <w:r w:rsidR="00C11CB6">
        <w:t>uvā attiecīgi 29 un 5, Igaunijā</w:t>
      </w:r>
      <w:r w:rsidR="00556FE4">
        <w:t xml:space="preserve"> - 46 un 27). Tas </w:t>
      </w:r>
      <w:r w:rsidR="00BE0C5D">
        <w:t xml:space="preserve">veido </w:t>
      </w:r>
      <w:r w:rsidR="000F149C">
        <w:t>5,2% no Austrumeiropas uzņēmumiem MI jomā un 4,8% investoru MI jomā</w:t>
      </w:r>
      <w:r w:rsidR="00556FE4">
        <w:t xml:space="preserve"> (Lietuvā attiecīgi </w:t>
      </w:r>
      <w:r w:rsidR="00556FE4">
        <w:lastRenderedPageBreak/>
        <w:t>5,8% un 2,2%, Igaunijā – 9,2% un 11,7%)</w:t>
      </w:r>
      <w:r w:rsidR="000F149C">
        <w:t>.</w:t>
      </w:r>
      <w:r w:rsidR="002A38D3">
        <w:t xml:space="preserve"> </w:t>
      </w:r>
      <w:r w:rsidR="00556FE4">
        <w:t xml:space="preserve">Līderis ir Krievija, bet tālu neatpaliek Polija. </w:t>
      </w:r>
      <w:r w:rsidR="00C11CB6" w:rsidRPr="00C11CB6">
        <w:t xml:space="preserve">Reģiona griezumā Latvija ir priekšā citām valstīm proporcionāli ekonomikas lielumam un iedzīvotāju skaitam, bet atpaliek no </w:t>
      </w:r>
      <w:r w:rsidR="00BE35EC">
        <w:t>Igaunijas un Lietuvas</w:t>
      </w:r>
      <w:r w:rsidR="00C11CB6" w:rsidRPr="00C11CB6">
        <w:t>.</w:t>
      </w:r>
    </w:p>
    <w:p w14:paraId="4CE03710" w14:textId="07AD855D" w:rsidR="00725B2C" w:rsidRPr="00725B2C" w:rsidRDefault="00725B2C" w:rsidP="00725B2C">
      <w:pPr>
        <w:spacing w:line="276" w:lineRule="auto"/>
        <w:ind w:firstLine="426"/>
        <w:jc w:val="both"/>
        <w:rPr>
          <w:rFonts w:ascii="Times New Roman" w:hAnsi="Times New Roman" w:cs="Times New Roman"/>
          <w:sz w:val="24"/>
          <w:szCs w:val="24"/>
        </w:rPr>
      </w:pPr>
      <w:r w:rsidRPr="00725B2C">
        <w:rPr>
          <w:rFonts w:ascii="Times New Roman" w:hAnsi="Times New Roman" w:cs="Times New Roman"/>
          <w:sz w:val="24"/>
          <w:szCs w:val="24"/>
        </w:rPr>
        <w:t>Latvijas e-indekss ir digitālās vides brieduma novērtējums valsts pārvaldes iestāžu un pašvaldību darbā un pakalpojumu nodrošināšanā</w:t>
      </w:r>
      <w:r w:rsidRPr="00725B2C">
        <w:rPr>
          <w:rFonts w:ascii="Times New Roman" w:hAnsi="Times New Roman" w:cs="Times New Roman"/>
          <w:sz w:val="24"/>
          <w:szCs w:val="24"/>
          <w:vertAlign w:val="superscript"/>
        </w:rPr>
        <w:footnoteReference w:id="49"/>
      </w:r>
      <w:r w:rsidRPr="00725B2C">
        <w:rPr>
          <w:rFonts w:ascii="Times New Roman" w:hAnsi="Times New Roman" w:cs="Times New Roman"/>
          <w:sz w:val="24"/>
          <w:szCs w:val="24"/>
        </w:rPr>
        <w:t>. Tas paredzēts dažādu Latvijas iestāžu salīdzināšanai savā starpā.</w:t>
      </w:r>
    </w:p>
    <w:p w14:paraId="0E487B48" w14:textId="78C91CD2" w:rsidR="009A191C" w:rsidRDefault="001F120F">
      <w:pPr>
        <w:spacing w:line="276" w:lineRule="auto"/>
        <w:ind w:firstLine="720"/>
        <w:jc w:val="both"/>
        <w:rPr>
          <w:rFonts w:ascii="Times New Roman" w:hAnsi="Times New Roman" w:cs="Times New Roman"/>
          <w:sz w:val="24"/>
          <w:szCs w:val="24"/>
          <w:highlight w:val="yellow"/>
        </w:rPr>
      </w:pPr>
      <w:r>
        <w:rPr>
          <w:rFonts w:ascii="Times New Roman" w:hAnsi="Times New Roman" w:cs="Times New Roman"/>
          <w:sz w:val="24"/>
          <w:szCs w:val="24"/>
        </w:rPr>
        <w:t>Vienotā n</w:t>
      </w:r>
      <w:r w:rsidR="009A191C">
        <w:rPr>
          <w:rFonts w:ascii="Times New Roman" w:hAnsi="Times New Roman" w:cs="Times New Roman"/>
          <w:sz w:val="24"/>
          <w:szCs w:val="24"/>
        </w:rPr>
        <w:t xml:space="preserve">ovērtējuma neesamība </w:t>
      </w:r>
      <w:r w:rsidR="00C97D90">
        <w:rPr>
          <w:rFonts w:ascii="Times New Roman" w:hAnsi="Times New Roman" w:cs="Times New Roman"/>
          <w:sz w:val="24"/>
          <w:szCs w:val="24"/>
        </w:rPr>
        <w:t>apgrūtina iespēju</w:t>
      </w:r>
      <w:r w:rsidR="009A191C">
        <w:rPr>
          <w:rFonts w:ascii="Times New Roman" w:hAnsi="Times New Roman" w:cs="Times New Roman"/>
          <w:sz w:val="24"/>
          <w:szCs w:val="24"/>
        </w:rPr>
        <w:t xml:space="preserve"> mērīt politikas efektivitāti un salīdzināt </w:t>
      </w:r>
      <w:r w:rsidR="00BE0C5D">
        <w:rPr>
          <w:rFonts w:ascii="Times New Roman" w:hAnsi="Times New Roman" w:cs="Times New Roman"/>
          <w:sz w:val="24"/>
          <w:szCs w:val="24"/>
        </w:rPr>
        <w:t xml:space="preserve">valsti </w:t>
      </w:r>
      <w:r w:rsidR="009A191C">
        <w:rPr>
          <w:rFonts w:ascii="Times New Roman" w:hAnsi="Times New Roman" w:cs="Times New Roman"/>
          <w:sz w:val="24"/>
          <w:szCs w:val="24"/>
        </w:rPr>
        <w:t xml:space="preserve">ar citām valstīm. </w:t>
      </w:r>
      <w:r w:rsidR="00A118E5">
        <w:rPr>
          <w:rFonts w:ascii="Times New Roman" w:hAnsi="Times New Roman" w:cs="Times New Roman"/>
          <w:sz w:val="24"/>
          <w:szCs w:val="24"/>
        </w:rPr>
        <w:t xml:space="preserve">Rādītāju trūkums par Latviju nozīmēs arī mazākas investīcijas, jo investori </w:t>
      </w:r>
      <w:r w:rsidR="00BE0C5D">
        <w:rPr>
          <w:rFonts w:ascii="Times New Roman" w:hAnsi="Times New Roman" w:cs="Times New Roman"/>
          <w:sz w:val="24"/>
          <w:szCs w:val="24"/>
        </w:rPr>
        <w:t>orientējas uz reitingiem</w:t>
      </w:r>
      <w:r w:rsidR="00A118E5">
        <w:rPr>
          <w:rFonts w:ascii="Times New Roman" w:hAnsi="Times New Roman" w:cs="Times New Roman"/>
          <w:sz w:val="24"/>
          <w:szCs w:val="24"/>
        </w:rPr>
        <w:t xml:space="preserve"> kā vienu no kritērijiem investīciju veikšanai.</w:t>
      </w:r>
    </w:p>
    <w:p w14:paraId="08B4A1FA" w14:textId="77777777" w:rsidR="00FD7F10" w:rsidRPr="004F6E36" w:rsidRDefault="00FD7F10">
      <w:pPr>
        <w:spacing w:line="276" w:lineRule="auto"/>
        <w:ind w:firstLine="720"/>
        <w:jc w:val="both"/>
        <w:rPr>
          <w:rFonts w:ascii="Times New Roman" w:hAnsi="Times New Roman" w:cs="Times New Roman"/>
          <w:sz w:val="24"/>
          <w:szCs w:val="24"/>
        </w:rPr>
      </w:pPr>
    </w:p>
    <w:p w14:paraId="614C6878" w14:textId="77777777" w:rsidR="007F2235" w:rsidRPr="00524B5F" w:rsidRDefault="00BF4DFF" w:rsidP="00224082">
      <w:pPr>
        <w:pStyle w:val="Heading1"/>
      </w:pPr>
      <w:bookmarkStart w:id="7" w:name="_Toc11141538"/>
      <w:r w:rsidRPr="00330E0E">
        <w:t>Izglītība un pētniecība</w:t>
      </w:r>
      <w:bookmarkEnd w:id="7"/>
    </w:p>
    <w:p w14:paraId="3EB33FA3" w14:textId="00A0981C" w:rsidR="00556FE4" w:rsidRDefault="00556FE4">
      <w:pPr>
        <w:spacing w:line="276" w:lineRule="auto"/>
        <w:ind w:firstLine="720"/>
        <w:jc w:val="both"/>
        <w:rPr>
          <w:rFonts w:ascii="Times New Roman" w:hAnsi="Times New Roman" w:cs="Times New Roman"/>
          <w:sz w:val="24"/>
          <w:szCs w:val="24"/>
        </w:rPr>
      </w:pPr>
      <w:r w:rsidRPr="00DA61EA">
        <w:rPr>
          <w:rFonts w:ascii="Times New Roman" w:hAnsi="Times New Roman" w:cs="Times New Roman"/>
          <w:sz w:val="24"/>
          <w:szCs w:val="24"/>
        </w:rPr>
        <w:t>Latvija DESI 2018. gada rangā ieņem 19. vietu, kas pēdējos divus gadus saglabājusies nemainīga</w:t>
      </w:r>
      <w:r w:rsidR="00DA61EA" w:rsidRPr="00DA61EA">
        <w:rPr>
          <w:rFonts w:ascii="Times New Roman" w:hAnsi="Times New Roman" w:cs="Times New Roman"/>
          <w:sz w:val="24"/>
          <w:szCs w:val="24"/>
        </w:rPr>
        <w:t>, bet sadaļā “</w:t>
      </w:r>
      <w:proofErr w:type="spellStart"/>
      <w:r w:rsidR="00DA61EA" w:rsidRPr="00DA61EA">
        <w:rPr>
          <w:rFonts w:ascii="Times New Roman" w:hAnsi="Times New Roman" w:cs="Times New Roman"/>
          <w:sz w:val="24"/>
          <w:szCs w:val="24"/>
        </w:rPr>
        <w:t>Cilvēkkapitāls</w:t>
      </w:r>
      <w:proofErr w:type="spellEnd"/>
      <w:r w:rsidR="00DA61EA" w:rsidRPr="00DA61EA">
        <w:rPr>
          <w:rFonts w:ascii="Times New Roman" w:hAnsi="Times New Roman" w:cs="Times New Roman"/>
          <w:sz w:val="24"/>
          <w:szCs w:val="24"/>
        </w:rPr>
        <w:t>”, kas norāda uz ci</w:t>
      </w:r>
      <w:r w:rsidR="00B43E02">
        <w:rPr>
          <w:rFonts w:ascii="Times New Roman" w:hAnsi="Times New Roman" w:cs="Times New Roman"/>
          <w:sz w:val="24"/>
          <w:szCs w:val="24"/>
        </w:rPr>
        <w:t>lv</w:t>
      </w:r>
      <w:r w:rsidR="00DA61EA" w:rsidRPr="00DA61EA">
        <w:rPr>
          <w:rFonts w:ascii="Times New Roman" w:hAnsi="Times New Roman" w:cs="Times New Roman"/>
          <w:sz w:val="24"/>
          <w:szCs w:val="24"/>
        </w:rPr>
        <w:t>ēku digitālām prasmēm, tikai 24. vietu</w:t>
      </w:r>
      <w:r w:rsidR="00FB5C99">
        <w:rPr>
          <w:rFonts w:ascii="Times New Roman" w:hAnsi="Times New Roman" w:cs="Times New Roman"/>
          <w:sz w:val="24"/>
          <w:szCs w:val="24"/>
        </w:rPr>
        <w:t xml:space="preserve"> (skat. piekto attēlu)</w:t>
      </w:r>
      <w:r w:rsidR="00DA61EA" w:rsidRPr="00DA61EA">
        <w:rPr>
          <w:rFonts w:ascii="Times New Roman" w:hAnsi="Times New Roman" w:cs="Times New Roman"/>
          <w:sz w:val="24"/>
          <w:szCs w:val="24"/>
        </w:rPr>
        <w:t xml:space="preserve">. Pusei </w:t>
      </w:r>
      <w:r w:rsidR="00BE0C5D">
        <w:rPr>
          <w:rFonts w:ascii="Times New Roman" w:hAnsi="Times New Roman" w:cs="Times New Roman"/>
          <w:sz w:val="24"/>
          <w:szCs w:val="24"/>
        </w:rPr>
        <w:t xml:space="preserve">Latvijas </w:t>
      </w:r>
      <w:r w:rsidRPr="00DA61EA">
        <w:rPr>
          <w:rFonts w:ascii="Times New Roman" w:hAnsi="Times New Roman" w:cs="Times New Roman"/>
          <w:sz w:val="24"/>
          <w:szCs w:val="24"/>
        </w:rPr>
        <w:t>iedzīvotāju nav digitālo prasmju vai to līmenis ir zems</w:t>
      </w:r>
      <w:r w:rsidR="00972E2B">
        <w:rPr>
          <w:rFonts w:ascii="Times New Roman" w:hAnsi="Times New Roman" w:cs="Times New Roman"/>
          <w:sz w:val="24"/>
          <w:szCs w:val="24"/>
        </w:rPr>
        <w:t xml:space="preserve">, lai gan samērā daudzi izmanto internetbankas un </w:t>
      </w:r>
      <w:r w:rsidR="00967BF4">
        <w:rPr>
          <w:rFonts w:ascii="Times New Roman" w:hAnsi="Times New Roman" w:cs="Times New Roman"/>
          <w:sz w:val="24"/>
          <w:szCs w:val="24"/>
        </w:rPr>
        <w:br/>
      </w:r>
      <w:r w:rsidR="00972E2B">
        <w:rPr>
          <w:rFonts w:ascii="Times New Roman" w:hAnsi="Times New Roman" w:cs="Times New Roman"/>
          <w:sz w:val="24"/>
          <w:szCs w:val="24"/>
        </w:rPr>
        <w:t>e-pārvaldes pakalpojumus</w:t>
      </w:r>
      <w:r w:rsidRPr="00DA61EA">
        <w:rPr>
          <w:rFonts w:ascii="Times New Roman" w:hAnsi="Times New Roman" w:cs="Times New Roman"/>
          <w:sz w:val="24"/>
          <w:szCs w:val="24"/>
        </w:rPr>
        <w:t xml:space="preserve">. </w:t>
      </w:r>
      <w:r w:rsidR="00A118E5">
        <w:rPr>
          <w:rFonts w:ascii="Times New Roman" w:hAnsi="Times New Roman" w:cs="Times New Roman"/>
          <w:sz w:val="24"/>
          <w:szCs w:val="24"/>
        </w:rPr>
        <w:t xml:space="preserve">Izpratnes </w:t>
      </w:r>
      <w:r w:rsidR="001F120F">
        <w:rPr>
          <w:rFonts w:ascii="Times New Roman" w:hAnsi="Times New Roman" w:cs="Times New Roman"/>
          <w:sz w:val="24"/>
          <w:szCs w:val="24"/>
        </w:rPr>
        <w:t xml:space="preserve">par </w:t>
      </w:r>
      <w:proofErr w:type="spellStart"/>
      <w:r w:rsidR="001F120F">
        <w:rPr>
          <w:rFonts w:ascii="Times New Roman" w:hAnsi="Times New Roman" w:cs="Times New Roman"/>
          <w:sz w:val="24"/>
          <w:szCs w:val="24"/>
        </w:rPr>
        <w:t>digitalizācijas</w:t>
      </w:r>
      <w:proofErr w:type="spellEnd"/>
      <w:r w:rsidR="001F120F">
        <w:rPr>
          <w:rFonts w:ascii="Times New Roman" w:hAnsi="Times New Roman" w:cs="Times New Roman"/>
          <w:sz w:val="24"/>
          <w:szCs w:val="24"/>
        </w:rPr>
        <w:t xml:space="preserve"> sniegtām iespējām, tai skaitā par MI, t</w:t>
      </w:r>
      <w:r w:rsidR="00A118E5">
        <w:rPr>
          <w:rFonts w:ascii="Times New Roman" w:hAnsi="Times New Roman" w:cs="Times New Roman"/>
          <w:sz w:val="24"/>
          <w:szCs w:val="24"/>
        </w:rPr>
        <w:t xml:space="preserve">rūkst gan valsts pārvaldē, gan privātajā sektorā, gan mācību iestāžu absolventiem. </w:t>
      </w:r>
      <w:r w:rsidRPr="00DA61EA">
        <w:rPr>
          <w:rFonts w:ascii="Times New Roman" w:hAnsi="Times New Roman" w:cs="Times New Roman"/>
          <w:sz w:val="24"/>
          <w:szCs w:val="24"/>
        </w:rPr>
        <w:t xml:space="preserve">Iedzīvotāju digitālo prasmju uzlabošana ir priekšnosacījums, lai varētu izveidot iekļaujošus darba tirgus, kā arī paaugstināt to uzņēmumu produktivitāti, kuri patlaban visai maz izmanto digitālās priekšrocības. </w:t>
      </w:r>
    </w:p>
    <w:p w14:paraId="073EF75D" w14:textId="0F79114F" w:rsidR="00556FE4" w:rsidRDefault="00DA61EA">
      <w:pPr>
        <w:shd w:val="clear" w:color="auto" w:fill="FFFFFF" w:themeFill="background1"/>
        <w:spacing w:before="120" w:line="276" w:lineRule="auto"/>
        <w:jc w:val="both"/>
        <w:rPr>
          <w:rFonts w:ascii="Times New Roman" w:hAnsi="Times New Roman" w:cs="Times New Roman"/>
          <w:sz w:val="24"/>
          <w:szCs w:val="24"/>
        </w:rPr>
      </w:pPr>
      <w:r>
        <w:rPr>
          <w:rFonts w:ascii="Times New Roman" w:hAnsi="Times New Roman" w:cs="Times New Roman"/>
          <w:noProof/>
          <w:sz w:val="24"/>
          <w:szCs w:val="24"/>
          <w:lang w:eastAsia="lv-LV"/>
        </w:rPr>
        <w:drawing>
          <wp:inline distT="0" distB="0" distL="0" distR="0" wp14:anchorId="3299AF89" wp14:editId="589025CC">
            <wp:extent cx="5274310" cy="1604010"/>
            <wp:effectExtent l="0" t="0" r="254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Untitled.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274310" cy="1604010"/>
                    </a:xfrm>
                    <a:prstGeom prst="rect">
                      <a:avLst/>
                    </a:prstGeom>
                  </pic:spPr>
                </pic:pic>
              </a:graphicData>
            </a:graphic>
          </wp:inline>
        </w:drawing>
      </w:r>
    </w:p>
    <w:p w14:paraId="7B67C043" w14:textId="2852FDE1" w:rsidR="00DA61EA" w:rsidRPr="00DA61EA" w:rsidRDefault="00FB5C99">
      <w:pPr>
        <w:spacing w:line="276" w:lineRule="auto"/>
        <w:jc w:val="center"/>
        <w:rPr>
          <w:rFonts w:ascii="Times New Roman" w:hAnsi="Times New Roman" w:cs="Times New Roman"/>
          <w:sz w:val="24"/>
          <w:szCs w:val="24"/>
        </w:rPr>
      </w:pPr>
      <w:r>
        <w:rPr>
          <w:rFonts w:ascii="Times New Roman" w:hAnsi="Times New Roman" w:cs="Times New Roman"/>
          <w:sz w:val="24"/>
          <w:szCs w:val="24"/>
        </w:rPr>
        <w:t>5</w:t>
      </w:r>
      <w:r w:rsidR="00DA61EA" w:rsidRPr="00DA61EA">
        <w:rPr>
          <w:rFonts w:ascii="Times New Roman" w:hAnsi="Times New Roman" w:cs="Times New Roman"/>
          <w:sz w:val="24"/>
          <w:szCs w:val="24"/>
        </w:rPr>
        <w:t>.attēls. Latvijas vieta Eiropas DESI indeksa sadaļā “</w:t>
      </w:r>
      <w:proofErr w:type="spellStart"/>
      <w:r w:rsidR="00DA61EA">
        <w:rPr>
          <w:rFonts w:ascii="Times New Roman" w:hAnsi="Times New Roman" w:cs="Times New Roman"/>
          <w:sz w:val="24"/>
          <w:szCs w:val="24"/>
        </w:rPr>
        <w:t>C</w:t>
      </w:r>
      <w:r w:rsidR="00DA61EA" w:rsidRPr="00DA61EA">
        <w:rPr>
          <w:rFonts w:ascii="Times New Roman" w:hAnsi="Times New Roman" w:cs="Times New Roman"/>
          <w:sz w:val="24"/>
          <w:szCs w:val="24"/>
        </w:rPr>
        <w:t>ilvēkkapitāls</w:t>
      </w:r>
      <w:proofErr w:type="spellEnd"/>
      <w:r w:rsidR="00DA61EA" w:rsidRPr="00DA61EA">
        <w:rPr>
          <w:rFonts w:ascii="Times New Roman" w:hAnsi="Times New Roman" w:cs="Times New Roman"/>
          <w:sz w:val="24"/>
          <w:szCs w:val="24"/>
        </w:rPr>
        <w:t>”.</w:t>
      </w:r>
    </w:p>
    <w:p w14:paraId="4B50B689" w14:textId="392A7F58" w:rsidR="007F2235" w:rsidRPr="00330E0E" w:rsidRDefault="00B70E4D">
      <w:pPr>
        <w:shd w:val="clear" w:color="auto" w:fill="FFFFFF" w:themeFill="background1"/>
        <w:spacing w:before="120" w:line="276" w:lineRule="auto"/>
        <w:ind w:firstLine="360"/>
        <w:jc w:val="both"/>
        <w:rPr>
          <w:rFonts w:ascii="Times New Roman" w:hAnsi="Times New Roman" w:cs="Times New Roman"/>
          <w:sz w:val="24"/>
          <w:szCs w:val="24"/>
        </w:rPr>
      </w:pPr>
      <w:r w:rsidRPr="00B70E4D">
        <w:rPr>
          <w:rFonts w:ascii="Times New Roman" w:hAnsi="Times New Roman" w:cs="Times New Roman"/>
          <w:sz w:val="24"/>
          <w:szCs w:val="24"/>
        </w:rPr>
        <w:t xml:space="preserve">Šobrīd </w:t>
      </w:r>
      <w:r w:rsidR="004F6E36">
        <w:rPr>
          <w:rFonts w:ascii="Times New Roman" w:hAnsi="Times New Roman" w:cs="Times New Roman"/>
          <w:sz w:val="24"/>
          <w:szCs w:val="24"/>
        </w:rPr>
        <w:t>LU</w:t>
      </w:r>
      <w:r w:rsidR="007F2235" w:rsidRPr="007610A4">
        <w:rPr>
          <w:rFonts w:ascii="Times New Roman" w:hAnsi="Times New Roman" w:cs="Times New Roman"/>
          <w:sz w:val="24"/>
          <w:szCs w:val="24"/>
        </w:rPr>
        <w:t xml:space="preserve"> Matemātikas un informātikas institūta (turpmāk – LU MII)</w:t>
      </w:r>
      <w:r w:rsidR="007F2235" w:rsidRPr="00330E0E">
        <w:rPr>
          <w:rFonts w:ascii="Times New Roman" w:hAnsi="Times New Roman" w:cs="Times New Roman"/>
          <w:sz w:val="24"/>
          <w:szCs w:val="24"/>
        </w:rPr>
        <w:t xml:space="preserve"> tiek veikti pētījumi un izstrāde vairākos </w:t>
      </w:r>
      <w:r w:rsidR="00BE0C5D">
        <w:rPr>
          <w:rFonts w:ascii="Times New Roman" w:hAnsi="Times New Roman" w:cs="Times New Roman"/>
          <w:sz w:val="24"/>
          <w:szCs w:val="24"/>
        </w:rPr>
        <w:t xml:space="preserve">MI </w:t>
      </w:r>
      <w:r w:rsidR="007F2235" w:rsidRPr="00330E0E">
        <w:rPr>
          <w:rFonts w:ascii="Times New Roman" w:hAnsi="Times New Roman" w:cs="Times New Roman"/>
          <w:sz w:val="24"/>
          <w:szCs w:val="24"/>
        </w:rPr>
        <w:t xml:space="preserve">un mašīnmācīšanās virzienos: dabiskās valodas apstrādē, </w:t>
      </w:r>
      <w:proofErr w:type="spellStart"/>
      <w:r w:rsidR="007F2235" w:rsidRPr="00330E0E">
        <w:rPr>
          <w:rFonts w:ascii="Times New Roman" w:hAnsi="Times New Roman" w:cs="Times New Roman"/>
          <w:sz w:val="24"/>
          <w:szCs w:val="24"/>
        </w:rPr>
        <w:t>datorredzē</w:t>
      </w:r>
      <w:proofErr w:type="spellEnd"/>
      <w:r w:rsidR="007F2235" w:rsidRPr="00330E0E">
        <w:rPr>
          <w:rFonts w:ascii="Times New Roman" w:hAnsi="Times New Roman" w:cs="Times New Roman"/>
          <w:sz w:val="24"/>
          <w:szCs w:val="24"/>
        </w:rPr>
        <w:t xml:space="preserve"> un attēlu analīzē, robotikā un cilvēka</w:t>
      </w:r>
      <w:r w:rsidR="00BE0C5D">
        <w:rPr>
          <w:rFonts w:ascii="Times New Roman" w:hAnsi="Times New Roman" w:cs="Times New Roman"/>
          <w:sz w:val="24"/>
          <w:szCs w:val="24"/>
        </w:rPr>
        <w:t xml:space="preserve"> un </w:t>
      </w:r>
      <w:r w:rsidR="007F2235" w:rsidRPr="00330E0E">
        <w:rPr>
          <w:rFonts w:ascii="Times New Roman" w:hAnsi="Times New Roman" w:cs="Times New Roman"/>
          <w:sz w:val="24"/>
          <w:szCs w:val="24"/>
        </w:rPr>
        <w:t>robota saskarsmē, kā arī bioinformātikā šādos pētniecības virzienos:</w:t>
      </w:r>
    </w:p>
    <w:p w14:paraId="727771AB" w14:textId="77777777" w:rsidR="007F2235" w:rsidRPr="00330E0E" w:rsidRDefault="007F2235">
      <w:pPr>
        <w:pStyle w:val="ListParagraph"/>
        <w:numPr>
          <w:ilvl w:val="0"/>
          <w:numId w:val="1"/>
        </w:numPr>
        <w:spacing w:line="276" w:lineRule="auto"/>
        <w:jc w:val="both"/>
      </w:pPr>
      <w:r w:rsidRPr="00330E0E">
        <w:t xml:space="preserve">teksta semantiskā analīze un teksta sintēze </w:t>
      </w:r>
      <w:proofErr w:type="spellStart"/>
      <w:r w:rsidRPr="00330E0E">
        <w:t>daudzvalodu</w:t>
      </w:r>
      <w:proofErr w:type="spellEnd"/>
      <w:r w:rsidRPr="00330E0E">
        <w:t xml:space="preserve"> informācijas </w:t>
      </w:r>
      <w:proofErr w:type="spellStart"/>
      <w:r w:rsidRPr="00330E0E">
        <w:t>izguvei</w:t>
      </w:r>
      <w:proofErr w:type="spellEnd"/>
      <w:r w:rsidRPr="00330E0E">
        <w:t xml:space="preserve"> un strukturēšanai, jautājumu atbildēšanai, viedu virtuālo asistentu izveidei u.c. lietojumiem, īpašu uzmanību veltot latviešu valodas atbalstam;</w:t>
      </w:r>
    </w:p>
    <w:p w14:paraId="6B50AD65" w14:textId="77777777" w:rsidR="007F2235" w:rsidRPr="00330E0E" w:rsidRDefault="007F2235">
      <w:pPr>
        <w:pStyle w:val="ListParagraph"/>
        <w:numPr>
          <w:ilvl w:val="0"/>
          <w:numId w:val="1"/>
        </w:numPr>
        <w:spacing w:line="276" w:lineRule="auto"/>
        <w:jc w:val="both"/>
      </w:pPr>
      <w:r w:rsidRPr="00330E0E">
        <w:lastRenderedPageBreak/>
        <w:t>latviešu valodas runas atpazīšana (transkribēšana) un runas sintēze;</w:t>
      </w:r>
    </w:p>
    <w:p w14:paraId="1118FAB3" w14:textId="77777777" w:rsidR="007F2235" w:rsidRPr="00330E0E" w:rsidRDefault="007F2235">
      <w:pPr>
        <w:pStyle w:val="ListParagraph"/>
        <w:numPr>
          <w:ilvl w:val="0"/>
          <w:numId w:val="1"/>
        </w:numPr>
        <w:spacing w:line="276" w:lineRule="auto"/>
        <w:jc w:val="both"/>
      </w:pPr>
      <w:r w:rsidRPr="00330E0E">
        <w:t xml:space="preserve">dziļās mašīnmācīšanās un stimulētās mašīnmācīšanās lietojumi dabiskās valodas analīzē, </w:t>
      </w:r>
      <w:proofErr w:type="spellStart"/>
      <w:r w:rsidRPr="00330E0E">
        <w:t>datorredzē</w:t>
      </w:r>
      <w:proofErr w:type="spellEnd"/>
      <w:r w:rsidRPr="00330E0E">
        <w:t>, robotikā un bioinformātikā;</w:t>
      </w:r>
    </w:p>
    <w:p w14:paraId="1500F20C" w14:textId="00A4345B" w:rsidR="007F2235" w:rsidRPr="00524B5F" w:rsidRDefault="007F2235">
      <w:pPr>
        <w:spacing w:before="100" w:line="276" w:lineRule="auto"/>
        <w:ind w:firstLine="357"/>
        <w:jc w:val="both"/>
        <w:rPr>
          <w:rFonts w:ascii="Times New Roman" w:hAnsi="Times New Roman" w:cs="Times New Roman"/>
          <w:sz w:val="24"/>
          <w:szCs w:val="24"/>
          <w:lang w:eastAsia="lv-LV"/>
        </w:rPr>
      </w:pPr>
      <w:r w:rsidRPr="00330E0E">
        <w:rPr>
          <w:rFonts w:ascii="Times New Roman" w:hAnsi="Times New Roman" w:cs="Times New Roman"/>
          <w:sz w:val="24"/>
          <w:szCs w:val="24"/>
          <w:lang w:eastAsia="lv-LV"/>
        </w:rPr>
        <w:t>LU MII mākslīgā intelekta jomā sadarbojas gan ar zinātniskām organizācijām, gan ar uzņēmējiem.</w:t>
      </w:r>
      <w:r w:rsidR="00D564A2">
        <w:rPr>
          <w:rFonts w:ascii="Times New Roman" w:hAnsi="Times New Roman" w:cs="Times New Roman"/>
          <w:sz w:val="24"/>
          <w:szCs w:val="24"/>
          <w:lang w:eastAsia="lv-LV"/>
        </w:rPr>
        <w:t xml:space="preserve"> </w:t>
      </w:r>
      <w:r w:rsidR="005E1B7E">
        <w:rPr>
          <w:rFonts w:ascii="Times New Roman" w:hAnsi="Times New Roman" w:cs="Times New Roman"/>
          <w:sz w:val="24"/>
          <w:szCs w:val="24"/>
          <w:lang w:eastAsia="lv-LV"/>
        </w:rPr>
        <w:t xml:space="preserve">Eiropas Reģionālā attīstības fonda (turpmāk – </w:t>
      </w:r>
      <w:r w:rsidRPr="00330E0E">
        <w:rPr>
          <w:rFonts w:ascii="Times New Roman" w:hAnsi="Times New Roman" w:cs="Times New Roman"/>
          <w:sz w:val="24"/>
          <w:szCs w:val="24"/>
          <w:lang w:eastAsia="lv-LV"/>
        </w:rPr>
        <w:t>ERAF</w:t>
      </w:r>
      <w:r w:rsidR="005E1B7E">
        <w:rPr>
          <w:rFonts w:ascii="Times New Roman" w:hAnsi="Times New Roman" w:cs="Times New Roman"/>
          <w:sz w:val="24"/>
          <w:szCs w:val="24"/>
          <w:lang w:eastAsia="lv-LV"/>
        </w:rPr>
        <w:t>)</w:t>
      </w:r>
      <w:r w:rsidRPr="00330E0E">
        <w:rPr>
          <w:rFonts w:ascii="Times New Roman" w:hAnsi="Times New Roman" w:cs="Times New Roman"/>
          <w:sz w:val="24"/>
          <w:szCs w:val="24"/>
          <w:lang w:eastAsia="lv-LV"/>
        </w:rPr>
        <w:t xml:space="preserve"> </w:t>
      </w:r>
      <w:r w:rsidRPr="007610A4">
        <w:rPr>
          <w:rFonts w:ascii="Times New Roman" w:hAnsi="Times New Roman" w:cs="Times New Roman"/>
          <w:sz w:val="24"/>
          <w:szCs w:val="24"/>
          <w:lang w:eastAsia="lv-LV"/>
        </w:rPr>
        <w:t xml:space="preserve">atbalstītā pētniecības projektā </w:t>
      </w:r>
      <w:r w:rsidR="00865809">
        <w:rPr>
          <w:rFonts w:ascii="Times New Roman" w:hAnsi="Times New Roman" w:cs="Times New Roman"/>
          <w:sz w:val="24"/>
          <w:szCs w:val="24"/>
          <w:lang w:eastAsia="lv-LV"/>
        </w:rPr>
        <w:t>Nr.</w:t>
      </w:r>
      <w:r w:rsidR="00865809" w:rsidRPr="007610A4">
        <w:rPr>
          <w:rFonts w:ascii="Times New Roman" w:hAnsi="Times New Roman" w:cs="Times New Roman"/>
          <w:sz w:val="24"/>
          <w:szCs w:val="24"/>
          <w:lang w:eastAsia="lv-LV"/>
        </w:rPr>
        <w:t>1.1.1.1/16/A/135</w:t>
      </w:r>
      <w:r w:rsidRPr="007610A4">
        <w:rPr>
          <w:rFonts w:ascii="Times New Roman" w:hAnsi="Times New Roman" w:cs="Times New Roman"/>
          <w:sz w:val="24"/>
          <w:szCs w:val="24"/>
          <w:lang w:eastAsia="lv-LV"/>
        </w:rPr>
        <w:t xml:space="preserve"> “Uz grafiem balstītas </w:t>
      </w:r>
      <w:proofErr w:type="spellStart"/>
      <w:r w:rsidRPr="007610A4">
        <w:rPr>
          <w:rFonts w:ascii="Times New Roman" w:hAnsi="Times New Roman" w:cs="Times New Roman"/>
          <w:sz w:val="24"/>
          <w:szCs w:val="24"/>
          <w:lang w:eastAsia="lv-LV"/>
        </w:rPr>
        <w:t>sistēmbioloģijas</w:t>
      </w:r>
      <w:proofErr w:type="spellEnd"/>
      <w:r w:rsidRPr="007610A4">
        <w:rPr>
          <w:rFonts w:ascii="Times New Roman" w:hAnsi="Times New Roman" w:cs="Times New Roman"/>
          <w:sz w:val="24"/>
          <w:szCs w:val="24"/>
          <w:lang w:eastAsia="lv-LV"/>
        </w:rPr>
        <w:t xml:space="preserve"> datu m</w:t>
      </w:r>
      <w:r w:rsidR="00967BF4">
        <w:rPr>
          <w:rFonts w:ascii="Times New Roman" w:hAnsi="Times New Roman" w:cs="Times New Roman"/>
          <w:sz w:val="24"/>
          <w:szCs w:val="24"/>
          <w:lang w:eastAsia="lv-LV"/>
        </w:rPr>
        <w:t>odelēšanas un analīzes metodes”</w:t>
      </w:r>
      <w:r w:rsidRPr="007610A4">
        <w:rPr>
          <w:rFonts w:ascii="Times New Roman" w:hAnsi="Times New Roman" w:cs="Times New Roman"/>
          <w:sz w:val="24"/>
          <w:szCs w:val="24"/>
          <w:lang w:eastAsia="lv-LV"/>
        </w:rPr>
        <w:t xml:space="preserve"> </w:t>
      </w:r>
      <w:r w:rsidR="00865809">
        <w:rPr>
          <w:rFonts w:ascii="Times New Roman" w:hAnsi="Times New Roman" w:cs="Times New Roman"/>
          <w:sz w:val="24"/>
          <w:szCs w:val="24"/>
          <w:lang w:eastAsia="lv-LV"/>
        </w:rPr>
        <w:t>ietvaros</w:t>
      </w:r>
      <w:r w:rsidRPr="007610A4">
        <w:rPr>
          <w:rFonts w:ascii="Times New Roman" w:hAnsi="Times New Roman" w:cs="Times New Roman"/>
          <w:sz w:val="24"/>
          <w:szCs w:val="24"/>
          <w:lang w:eastAsia="lv-LV"/>
        </w:rPr>
        <w:t xml:space="preserve"> LU MII pētnieki dziļās mašīnmācīšanās metodes</w:t>
      </w:r>
      <w:r w:rsidRPr="00330E0E">
        <w:rPr>
          <w:rFonts w:ascii="Times New Roman" w:hAnsi="Times New Roman" w:cs="Times New Roman"/>
          <w:sz w:val="24"/>
          <w:szCs w:val="24"/>
          <w:lang w:eastAsia="lv-LV"/>
        </w:rPr>
        <w:t xml:space="preserve"> pielieto dažādu bioinformātikas problēmu risināšanā.</w:t>
      </w:r>
      <w:r w:rsidR="00D564A2">
        <w:rPr>
          <w:rFonts w:ascii="Times New Roman" w:hAnsi="Times New Roman" w:cs="Times New Roman"/>
          <w:sz w:val="24"/>
          <w:szCs w:val="24"/>
          <w:lang w:eastAsia="lv-LV"/>
        </w:rPr>
        <w:t xml:space="preserve"> </w:t>
      </w:r>
      <w:r w:rsidRPr="00524B5F">
        <w:rPr>
          <w:rFonts w:ascii="Times New Roman" w:hAnsi="Times New Roman" w:cs="Times New Roman"/>
          <w:sz w:val="24"/>
          <w:szCs w:val="24"/>
          <w:lang w:eastAsia="lv-LV"/>
        </w:rPr>
        <w:t xml:space="preserve">LU MII ir veikti pētījumi un eksperimenti arī </w:t>
      </w:r>
      <w:r w:rsidR="00FE7D00">
        <w:rPr>
          <w:rFonts w:ascii="Times New Roman" w:hAnsi="Times New Roman" w:cs="Times New Roman"/>
          <w:sz w:val="24"/>
          <w:szCs w:val="24"/>
          <w:lang w:eastAsia="lv-LV"/>
        </w:rPr>
        <w:t>automatizēto</w:t>
      </w:r>
      <w:r w:rsidR="00FE7D00" w:rsidRPr="00524B5F">
        <w:rPr>
          <w:rFonts w:ascii="Times New Roman" w:hAnsi="Times New Roman" w:cs="Times New Roman"/>
          <w:sz w:val="24"/>
          <w:szCs w:val="24"/>
          <w:lang w:eastAsia="lv-LV"/>
        </w:rPr>
        <w:t xml:space="preserve"> </w:t>
      </w:r>
      <w:r w:rsidRPr="00524B5F">
        <w:rPr>
          <w:rFonts w:ascii="Times New Roman" w:hAnsi="Times New Roman" w:cs="Times New Roman"/>
          <w:sz w:val="24"/>
          <w:szCs w:val="24"/>
          <w:lang w:eastAsia="lv-LV"/>
        </w:rPr>
        <w:t xml:space="preserve">transportlīdzekļu izveidē. Satiksmes ministrijas darba </w:t>
      </w:r>
      <w:r w:rsidR="00945A23">
        <w:rPr>
          <w:rFonts w:ascii="Times New Roman" w:hAnsi="Times New Roman" w:cs="Times New Roman"/>
          <w:sz w:val="24"/>
          <w:szCs w:val="24"/>
          <w:lang w:eastAsia="lv-LV"/>
        </w:rPr>
        <w:t xml:space="preserve">grupa ir izstrādājusi vadlīnijas </w:t>
      </w:r>
      <w:r w:rsidR="00FE7D00">
        <w:rPr>
          <w:rFonts w:ascii="Times New Roman" w:hAnsi="Times New Roman" w:cs="Times New Roman"/>
          <w:sz w:val="24"/>
          <w:szCs w:val="24"/>
          <w:lang w:eastAsia="lv-LV"/>
        </w:rPr>
        <w:t xml:space="preserve">automatizēto transportlīdzekļu </w:t>
      </w:r>
      <w:r w:rsidR="00945A23">
        <w:rPr>
          <w:rFonts w:ascii="Times New Roman" w:hAnsi="Times New Roman" w:cs="Times New Roman"/>
          <w:sz w:val="24"/>
          <w:szCs w:val="24"/>
          <w:lang w:eastAsia="lv-LV"/>
        </w:rPr>
        <w:t>testēšanai</w:t>
      </w:r>
      <w:r w:rsidR="00FE7D00">
        <w:rPr>
          <w:rStyle w:val="FootnoteReference"/>
          <w:rFonts w:ascii="Times New Roman" w:hAnsi="Times New Roman" w:cs="Times New Roman"/>
          <w:sz w:val="24"/>
          <w:szCs w:val="24"/>
          <w:lang w:eastAsia="lv-LV"/>
        </w:rPr>
        <w:footnoteReference w:id="50"/>
      </w:r>
      <w:r w:rsidR="00945A23">
        <w:rPr>
          <w:rFonts w:ascii="Times New Roman" w:hAnsi="Times New Roman" w:cs="Times New Roman"/>
          <w:sz w:val="24"/>
          <w:szCs w:val="24"/>
          <w:lang w:eastAsia="lv-LV"/>
        </w:rPr>
        <w:t>.</w:t>
      </w:r>
    </w:p>
    <w:p w14:paraId="60527393" w14:textId="36792974" w:rsidR="007F2235" w:rsidRPr="0015119B" w:rsidRDefault="007F2235">
      <w:pPr>
        <w:spacing w:line="276" w:lineRule="auto"/>
        <w:ind w:firstLine="357"/>
        <w:jc w:val="both"/>
        <w:rPr>
          <w:rFonts w:ascii="Times New Roman" w:hAnsi="Times New Roman" w:cs="Times New Roman"/>
          <w:sz w:val="24"/>
          <w:szCs w:val="24"/>
          <w:lang w:eastAsia="lv-LV"/>
        </w:rPr>
      </w:pPr>
      <w:r w:rsidRPr="007610A4">
        <w:rPr>
          <w:rFonts w:ascii="Times New Roman" w:hAnsi="Times New Roman" w:cs="Times New Roman"/>
          <w:sz w:val="24"/>
          <w:szCs w:val="24"/>
          <w:lang w:eastAsia="lv-LV"/>
        </w:rPr>
        <w:t xml:space="preserve">Rīgas Tehniskās universitātes </w:t>
      </w:r>
      <w:r w:rsidR="00E233A4" w:rsidRPr="007610A4">
        <w:rPr>
          <w:rFonts w:ascii="Times New Roman" w:hAnsi="Times New Roman" w:cs="Times New Roman"/>
          <w:sz w:val="24"/>
          <w:szCs w:val="24"/>
        </w:rPr>
        <w:t xml:space="preserve">(turpmāk – RTU) </w:t>
      </w:r>
      <w:r w:rsidRPr="007610A4">
        <w:rPr>
          <w:rFonts w:ascii="Times New Roman" w:hAnsi="Times New Roman" w:cs="Times New Roman"/>
          <w:sz w:val="24"/>
          <w:szCs w:val="24"/>
          <w:lang w:eastAsia="lv-LV"/>
        </w:rPr>
        <w:t>Datorzinātnes un informācijas tehnoloģijas fakultāte (</w:t>
      </w:r>
      <w:r w:rsidRPr="00330E0E">
        <w:rPr>
          <w:rFonts w:ascii="Times New Roman" w:hAnsi="Times New Roman" w:cs="Times New Roman"/>
          <w:sz w:val="24"/>
          <w:szCs w:val="24"/>
          <w:lang w:eastAsia="lv-LV"/>
        </w:rPr>
        <w:t xml:space="preserve">turpmāk – DITF) veic pētījumus MI </w:t>
      </w:r>
      <w:r w:rsidR="00967BF4">
        <w:rPr>
          <w:rFonts w:ascii="Times New Roman" w:hAnsi="Times New Roman" w:cs="Times New Roman"/>
          <w:sz w:val="24"/>
          <w:szCs w:val="24"/>
          <w:lang w:eastAsia="lv-LV"/>
        </w:rPr>
        <w:t xml:space="preserve">jomā vai ar to saistītās jomās: </w:t>
      </w:r>
      <w:r w:rsidRPr="00330E0E">
        <w:rPr>
          <w:rFonts w:ascii="Times New Roman" w:hAnsi="Times New Roman" w:cs="Times New Roman"/>
          <w:sz w:val="24"/>
          <w:szCs w:val="24"/>
          <w:lang w:eastAsia="lv-LV"/>
        </w:rPr>
        <w:t xml:space="preserve">vispārējais </w:t>
      </w:r>
      <w:r w:rsidR="00E233A4">
        <w:rPr>
          <w:rFonts w:ascii="Times New Roman" w:hAnsi="Times New Roman" w:cs="Times New Roman"/>
          <w:sz w:val="24"/>
          <w:szCs w:val="24"/>
          <w:lang w:eastAsia="lv-LV"/>
        </w:rPr>
        <w:t>MI</w:t>
      </w:r>
      <w:r w:rsidRPr="00330E0E">
        <w:rPr>
          <w:rFonts w:ascii="Times New Roman" w:hAnsi="Times New Roman" w:cs="Times New Roman"/>
          <w:sz w:val="24"/>
          <w:szCs w:val="24"/>
          <w:lang w:eastAsia="lv-LV"/>
        </w:rPr>
        <w:t xml:space="preserve"> – likumos un ontoloģijās sakņotas sistēmas; intelektuālas mācību sistēmas un zināšanu pārbaudes sistēma; </w:t>
      </w:r>
      <w:proofErr w:type="spellStart"/>
      <w:r w:rsidRPr="00330E0E">
        <w:rPr>
          <w:rFonts w:ascii="Times New Roman" w:hAnsi="Times New Roman" w:cs="Times New Roman"/>
          <w:sz w:val="24"/>
          <w:szCs w:val="24"/>
          <w:lang w:eastAsia="lv-LV"/>
        </w:rPr>
        <w:t>daudzaģentu</w:t>
      </w:r>
      <w:proofErr w:type="spellEnd"/>
      <w:r w:rsidRPr="00330E0E">
        <w:rPr>
          <w:rFonts w:ascii="Times New Roman" w:hAnsi="Times New Roman" w:cs="Times New Roman"/>
          <w:sz w:val="24"/>
          <w:szCs w:val="24"/>
          <w:lang w:eastAsia="lv-LV"/>
        </w:rPr>
        <w:t xml:space="preserve"> paradigmā sakņotas sistēmas; autonomas sistēmas un roboti (galvenā koncentrācija uz sauszemes robotiem un daudzu robotu sistēmām); </w:t>
      </w:r>
      <w:proofErr w:type="spellStart"/>
      <w:r w:rsidRPr="00330E0E">
        <w:rPr>
          <w:rFonts w:ascii="Times New Roman" w:hAnsi="Times New Roman" w:cs="Times New Roman"/>
          <w:sz w:val="24"/>
          <w:szCs w:val="24"/>
          <w:lang w:eastAsia="lv-LV"/>
        </w:rPr>
        <w:t>mašīnapmācība</w:t>
      </w:r>
      <w:proofErr w:type="spellEnd"/>
      <w:r w:rsidRPr="00330E0E">
        <w:rPr>
          <w:rFonts w:ascii="Times New Roman" w:hAnsi="Times New Roman" w:cs="Times New Roman"/>
          <w:sz w:val="24"/>
          <w:szCs w:val="24"/>
          <w:lang w:eastAsia="lv-LV"/>
        </w:rPr>
        <w:t>, t.sk. attēlu automātiska apstrāde, skaņas apstrāde, anomāliju noteikšana u.c.; lielo datu apstrāde, analīze un likumsakarību izgūšana; aparatūrā sakņoti neironu tīkli un to pielietojumi robotu vadībā; gudrās sensoru sistēmas un dažādas automātikas jomās.</w:t>
      </w:r>
    </w:p>
    <w:p w14:paraId="731869AE" w14:textId="3DBB63D5" w:rsidR="007F2235" w:rsidRPr="007610A4" w:rsidRDefault="00E233A4">
      <w:pPr>
        <w:shd w:val="clear" w:color="auto" w:fill="FFFFFF" w:themeFill="background1"/>
        <w:spacing w:before="120" w:line="276" w:lineRule="auto"/>
        <w:ind w:firstLine="357"/>
        <w:jc w:val="both"/>
        <w:rPr>
          <w:rFonts w:ascii="Times New Roman" w:hAnsi="Times New Roman" w:cs="Times New Roman"/>
          <w:sz w:val="24"/>
          <w:szCs w:val="24"/>
        </w:rPr>
      </w:pPr>
      <w:r>
        <w:rPr>
          <w:rFonts w:ascii="Times New Roman" w:hAnsi="Times New Roman" w:cs="Times New Roman"/>
          <w:sz w:val="24"/>
          <w:szCs w:val="24"/>
        </w:rPr>
        <w:t xml:space="preserve">RTU </w:t>
      </w:r>
      <w:r w:rsidR="007F2235" w:rsidRPr="007610A4">
        <w:rPr>
          <w:rFonts w:ascii="Times New Roman" w:hAnsi="Times New Roman" w:cs="Times New Roman"/>
          <w:sz w:val="24"/>
          <w:szCs w:val="24"/>
        </w:rPr>
        <w:t xml:space="preserve">Mākslīgā intelekta un sistēmu inženierijas katedra veic pētījumus vispārējā lēmumu pieņemšanā, optimizācijā – ģenētiskā, klasiskā; </w:t>
      </w:r>
      <w:proofErr w:type="spellStart"/>
      <w:r w:rsidR="007F2235" w:rsidRPr="007610A4">
        <w:rPr>
          <w:rFonts w:ascii="Times New Roman" w:hAnsi="Times New Roman" w:cs="Times New Roman"/>
          <w:sz w:val="24"/>
          <w:szCs w:val="24"/>
        </w:rPr>
        <w:t>mašīnapmācībā</w:t>
      </w:r>
      <w:proofErr w:type="spellEnd"/>
      <w:r w:rsidR="007F2235" w:rsidRPr="007610A4">
        <w:rPr>
          <w:rFonts w:ascii="Times New Roman" w:hAnsi="Times New Roman" w:cs="Times New Roman"/>
          <w:sz w:val="24"/>
          <w:szCs w:val="24"/>
        </w:rPr>
        <w:t xml:space="preserve"> un </w:t>
      </w:r>
      <w:proofErr w:type="spellStart"/>
      <w:r w:rsidR="007F2235" w:rsidRPr="007610A4">
        <w:rPr>
          <w:rFonts w:ascii="Times New Roman" w:hAnsi="Times New Roman" w:cs="Times New Roman"/>
          <w:sz w:val="24"/>
          <w:szCs w:val="24"/>
        </w:rPr>
        <w:t>datizracē</w:t>
      </w:r>
      <w:proofErr w:type="spellEnd"/>
      <w:r>
        <w:rPr>
          <w:rFonts w:ascii="Times New Roman" w:hAnsi="Times New Roman" w:cs="Times New Roman"/>
          <w:sz w:val="24"/>
          <w:szCs w:val="24"/>
        </w:rPr>
        <w:t xml:space="preserve"> (</w:t>
      </w:r>
      <w:proofErr w:type="spellStart"/>
      <w:r w:rsidRPr="00E77026">
        <w:rPr>
          <w:rFonts w:ascii="Times New Roman" w:hAnsi="Times New Roman" w:cs="Times New Roman"/>
          <w:i/>
          <w:sz w:val="24"/>
          <w:szCs w:val="24"/>
        </w:rPr>
        <w:t>data</w:t>
      </w:r>
      <w:proofErr w:type="spellEnd"/>
      <w:r w:rsidRPr="00E77026">
        <w:rPr>
          <w:rFonts w:ascii="Times New Roman" w:hAnsi="Times New Roman" w:cs="Times New Roman"/>
          <w:i/>
          <w:sz w:val="24"/>
          <w:szCs w:val="24"/>
        </w:rPr>
        <w:t xml:space="preserve"> </w:t>
      </w:r>
      <w:proofErr w:type="spellStart"/>
      <w:r w:rsidRPr="00E77026">
        <w:rPr>
          <w:rFonts w:ascii="Times New Roman" w:hAnsi="Times New Roman" w:cs="Times New Roman"/>
          <w:i/>
          <w:sz w:val="24"/>
          <w:szCs w:val="24"/>
        </w:rPr>
        <w:t>mining</w:t>
      </w:r>
      <w:proofErr w:type="spellEnd"/>
      <w:r>
        <w:rPr>
          <w:rFonts w:ascii="Times New Roman" w:hAnsi="Times New Roman" w:cs="Times New Roman"/>
          <w:sz w:val="24"/>
          <w:szCs w:val="24"/>
        </w:rPr>
        <w:t>)</w:t>
      </w:r>
      <w:r w:rsidR="007F2235" w:rsidRPr="007610A4">
        <w:rPr>
          <w:rFonts w:ascii="Times New Roman" w:hAnsi="Times New Roman" w:cs="Times New Roman"/>
          <w:sz w:val="24"/>
          <w:szCs w:val="24"/>
        </w:rPr>
        <w:t>; autonomas sistēmas kopumā ar koncentrāciju uz sauszemes robotiem; vizuālajā un skaņas datu apstrādē un atpazīšanā; sensoru datu sapludināšanā, anomāliju noteikšanā un apstrādē; teksta apstrādē (</w:t>
      </w:r>
      <w:proofErr w:type="spellStart"/>
      <w:r w:rsidR="007F2235" w:rsidRPr="007610A4">
        <w:rPr>
          <w:rFonts w:ascii="Times New Roman" w:hAnsi="Times New Roman" w:cs="Times New Roman"/>
          <w:i/>
          <w:sz w:val="24"/>
          <w:szCs w:val="24"/>
        </w:rPr>
        <w:t>text</w:t>
      </w:r>
      <w:proofErr w:type="spellEnd"/>
      <w:r w:rsidR="007F2235" w:rsidRPr="007610A4">
        <w:rPr>
          <w:rFonts w:ascii="Times New Roman" w:hAnsi="Times New Roman" w:cs="Times New Roman"/>
          <w:i/>
          <w:sz w:val="24"/>
          <w:szCs w:val="24"/>
        </w:rPr>
        <w:t xml:space="preserve"> </w:t>
      </w:r>
      <w:proofErr w:type="spellStart"/>
      <w:r w:rsidR="007F2235" w:rsidRPr="007610A4">
        <w:rPr>
          <w:rFonts w:ascii="Times New Roman" w:hAnsi="Times New Roman" w:cs="Times New Roman"/>
          <w:i/>
          <w:sz w:val="24"/>
          <w:szCs w:val="24"/>
        </w:rPr>
        <w:t>mining</w:t>
      </w:r>
      <w:proofErr w:type="spellEnd"/>
      <w:r w:rsidR="007F2235" w:rsidRPr="007610A4">
        <w:rPr>
          <w:rFonts w:ascii="Times New Roman" w:hAnsi="Times New Roman" w:cs="Times New Roman"/>
          <w:sz w:val="24"/>
          <w:szCs w:val="24"/>
        </w:rPr>
        <w:t xml:space="preserve">); </w:t>
      </w:r>
      <w:proofErr w:type="spellStart"/>
      <w:r w:rsidR="007F2235" w:rsidRPr="007610A4">
        <w:rPr>
          <w:rFonts w:ascii="Times New Roman" w:hAnsi="Times New Roman" w:cs="Times New Roman"/>
          <w:sz w:val="24"/>
          <w:szCs w:val="24"/>
        </w:rPr>
        <w:t>laikrindu</w:t>
      </w:r>
      <w:proofErr w:type="spellEnd"/>
      <w:r w:rsidR="007F2235" w:rsidRPr="007610A4">
        <w:rPr>
          <w:rFonts w:ascii="Times New Roman" w:hAnsi="Times New Roman" w:cs="Times New Roman"/>
          <w:sz w:val="24"/>
          <w:szCs w:val="24"/>
        </w:rPr>
        <w:t xml:space="preserve"> analīzē un anomāliju noteikšanā; intelektuālu mācību sistēmu – automātiskā satura pielāgošanā, automātiskā zināšanu pārbaudē.</w:t>
      </w:r>
    </w:p>
    <w:p w14:paraId="0A9B3725" w14:textId="58F1C642" w:rsidR="007F2235" w:rsidRPr="00330E0E" w:rsidRDefault="007F2235">
      <w:pPr>
        <w:shd w:val="clear" w:color="auto" w:fill="FFFFFF" w:themeFill="background1"/>
        <w:spacing w:after="100" w:afterAutospacing="1" w:line="276" w:lineRule="auto"/>
        <w:ind w:firstLine="357"/>
        <w:jc w:val="both"/>
        <w:rPr>
          <w:rFonts w:ascii="Times New Roman" w:hAnsi="Times New Roman" w:cs="Times New Roman"/>
          <w:sz w:val="24"/>
          <w:szCs w:val="24"/>
        </w:rPr>
      </w:pPr>
      <w:r w:rsidRPr="007610A4">
        <w:rPr>
          <w:rFonts w:ascii="Times New Roman" w:hAnsi="Times New Roman" w:cs="Times New Roman"/>
          <w:sz w:val="24"/>
          <w:szCs w:val="24"/>
        </w:rPr>
        <w:t>RTU Industriālās elektronikas un elektrotehnikas institūts koordinē Valsts pētījumu programmas “Nākamās paaudzes informācijas un komunikāciju tehnoloģiju” (</w:t>
      </w:r>
      <w:proofErr w:type="spellStart"/>
      <w:r w:rsidRPr="00E77026">
        <w:rPr>
          <w:rFonts w:ascii="Times New Roman" w:hAnsi="Times New Roman" w:cs="Times New Roman"/>
          <w:i/>
          <w:sz w:val="24"/>
          <w:szCs w:val="24"/>
        </w:rPr>
        <w:t>NexIT</w:t>
      </w:r>
      <w:proofErr w:type="spellEnd"/>
      <w:r w:rsidRPr="007610A4">
        <w:rPr>
          <w:rFonts w:ascii="Times New Roman" w:hAnsi="Times New Roman" w:cs="Times New Roman"/>
          <w:sz w:val="24"/>
          <w:szCs w:val="24"/>
        </w:rPr>
        <w:t>) projektu. Projekta īstenošanā piedalās RTU zinātnieki</w:t>
      </w:r>
      <w:r w:rsidRPr="00330E0E">
        <w:rPr>
          <w:rFonts w:ascii="Times New Roman" w:hAnsi="Times New Roman" w:cs="Times New Roman"/>
          <w:sz w:val="24"/>
          <w:szCs w:val="24"/>
        </w:rPr>
        <w:t xml:space="preserve"> no vairākām fakultātēm: no DITF Lietišķo datorsistēmu institūta, no Informācijas tehnoloģiju institūta Modelēšanas un imitācijas katedras, no Būvniecības fakultātes Siltuma, Gāzes un Ūdens Tehnoloģijas institūta Ūdens inženierijas un tehnoloģijas katedras. </w:t>
      </w:r>
      <w:r w:rsidR="00E233A4">
        <w:rPr>
          <w:rFonts w:ascii="Times New Roman" w:hAnsi="Times New Roman" w:cs="Times New Roman"/>
          <w:sz w:val="24"/>
          <w:szCs w:val="24"/>
        </w:rPr>
        <w:t>A</w:t>
      </w:r>
      <w:r w:rsidRPr="00330E0E">
        <w:rPr>
          <w:rFonts w:ascii="Times New Roman" w:hAnsi="Times New Roman" w:cs="Times New Roman"/>
          <w:sz w:val="24"/>
          <w:szCs w:val="24"/>
        </w:rPr>
        <w:t xml:space="preserve">r RTU komandu sadarbojas Transporta un sakaru institūta zinātnieki. Projekta ietvaros izstrādātais metožu, praktiski izmantojamo rīku un aparatūras kopums ļaus iegūt būtiski kvalitatīvāku un apjomīgāku informāciju par pilsētvides procesiem kā normālos, tā arī krīzes apstākļos. Tiks rasta iespēju radīt jaunus IKT pakalpojumus valsts un pašvaldības institūcijām, kā arī komersantiem. Izveidojot jaunus datu konsolidācijas un apstrādes </w:t>
      </w:r>
      <w:r w:rsidRPr="00330E0E">
        <w:rPr>
          <w:rFonts w:ascii="Times New Roman" w:hAnsi="Times New Roman" w:cs="Times New Roman"/>
          <w:sz w:val="24"/>
          <w:szCs w:val="24"/>
        </w:rPr>
        <w:lastRenderedPageBreak/>
        <w:t>līdzekļus, tiek radīta iespēja izstrādāt modernus sensoru tīklus un uz tiem balstītus jaunus pakalpojumus.</w:t>
      </w:r>
    </w:p>
    <w:p w14:paraId="7F9F2E86" w14:textId="4A77EFC0" w:rsidR="007F2235" w:rsidRPr="007610A4" w:rsidRDefault="007F2235">
      <w:pPr>
        <w:spacing w:line="276" w:lineRule="auto"/>
        <w:ind w:firstLine="357"/>
        <w:jc w:val="both"/>
        <w:rPr>
          <w:rFonts w:ascii="Times New Roman" w:eastAsiaTheme="minorEastAsia" w:hAnsi="Times New Roman" w:cs="Times New Roman"/>
          <w:bCs/>
          <w:sz w:val="24"/>
          <w:szCs w:val="24"/>
        </w:rPr>
      </w:pPr>
      <w:bookmarkStart w:id="8" w:name="_Toc960547"/>
      <w:r w:rsidRPr="007610A4">
        <w:rPr>
          <w:rFonts w:ascii="Times New Roman" w:eastAsiaTheme="minorEastAsia" w:hAnsi="Times New Roman" w:cs="Times New Roman"/>
          <w:bCs/>
          <w:sz w:val="24"/>
          <w:szCs w:val="24"/>
        </w:rPr>
        <w:t>RTU ar ERAF atbalstu laikā no 2017.-2020. gadam tiek realizēts projekts “Izkliedēta heterogēnu karšu apvienošana daudzu robotu sistēmās”</w:t>
      </w:r>
      <w:r w:rsidR="00FE7D00">
        <w:rPr>
          <w:rStyle w:val="FootnoteReference"/>
          <w:rFonts w:ascii="Times New Roman" w:eastAsiaTheme="minorEastAsia" w:hAnsi="Times New Roman" w:cs="Times New Roman"/>
          <w:bCs/>
          <w:sz w:val="24"/>
          <w:szCs w:val="24"/>
        </w:rPr>
        <w:footnoteReference w:id="51"/>
      </w:r>
      <w:r w:rsidRPr="007610A4">
        <w:rPr>
          <w:rFonts w:ascii="Times New Roman" w:eastAsiaTheme="minorEastAsia" w:hAnsi="Times New Roman" w:cs="Times New Roman"/>
          <w:bCs/>
          <w:sz w:val="24"/>
          <w:szCs w:val="24"/>
        </w:rPr>
        <w:t xml:space="preserve"> ar mērķi izstrādāt izkliedētu karšu apvienošanas ietvaru heterogēnām daudzu robotu sistēmām, paplašinot iepriekš izstrādātu sistēmu heterogēnu robotu gadījumam. </w:t>
      </w:r>
      <w:bookmarkEnd w:id="8"/>
      <w:r w:rsidR="00FE7D00">
        <w:rPr>
          <w:rFonts w:ascii="Times New Roman" w:eastAsiaTheme="minorEastAsia" w:hAnsi="Times New Roman" w:cs="Times New Roman"/>
          <w:bCs/>
          <w:sz w:val="24"/>
          <w:szCs w:val="24"/>
        </w:rPr>
        <w:t>Rezultātā tiks iegūta</w:t>
      </w:r>
      <w:r w:rsidR="00FE7D00" w:rsidRPr="00FE7D00">
        <w:rPr>
          <w:rFonts w:ascii="Times New Roman" w:eastAsiaTheme="minorEastAsia" w:hAnsi="Times New Roman" w:cs="Times New Roman"/>
          <w:bCs/>
          <w:sz w:val="24"/>
          <w:szCs w:val="24"/>
        </w:rPr>
        <w:t xml:space="preserve"> daudzu robotu sistēmas, kurā katrs robots </w:t>
      </w:r>
      <w:r w:rsidR="00FE7D00">
        <w:rPr>
          <w:rFonts w:ascii="Times New Roman" w:eastAsiaTheme="minorEastAsia" w:hAnsi="Times New Roman" w:cs="Times New Roman"/>
          <w:bCs/>
          <w:sz w:val="24"/>
          <w:szCs w:val="24"/>
        </w:rPr>
        <w:t>būs</w:t>
      </w:r>
      <w:r w:rsidR="00FE7D00" w:rsidRPr="00FE7D00">
        <w:rPr>
          <w:rFonts w:ascii="Times New Roman" w:eastAsiaTheme="minorEastAsia" w:hAnsi="Times New Roman" w:cs="Times New Roman"/>
          <w:bCs/>
          <w:sz w:val="24"/>
          <w:szCs w:val="24"/>
        </w:rPr>
        <w:t xml:space="preserve"> spējīgs patstāvīgi sastādīt apkārtējās vides karti.</w:t>
      </w:r>
    </w:p>
    <w:p w14:paraId="18C8D1B4" w14:textId="0651BF4D" w:rsidR="007F2235" w:rsidRPr="00330E0E" w:rsidRDefault="007F2235">
      <w:pPr>
        <w:shd w:val="clear" w:color="auto" w:fill="FFFFFF" w:themeFill="background1"/>
        <w:spacing w:line="276" w:lineRule="auto"/>
        <w:ind w:firstLine="357"/>
        <w:jc w:val="both"/>
        <w:rPr>
          <w:rFonts w:ascii="Times New Roman" w:eastAsiaTheme="minorEastAsia" w:hAnsi="Times New Roman" w:cs="Times New Roman"/>
          <w:bCs/>
          <w:sz w:val="24"/>
          <w:szCs w:val="24"/>
        </w:rPr>
      </w:pPr>
      <w:r w:rsidRPr="007610A4">
        <w:rPr>
          <w:rFonts w:ascii="Times New Roman" w:eastAsiaTheme="minorEastAsia" w:hAnsi="Times New Roman" w:cs="Times New Roman"/>
          <w:bCs/>
          <w:sz w:val="24"/>
          <w:szCs w:val="24"/>
        </w:rPr>
        <w:t>Elektronikas un datorzinātņu institūts (</w:t>
      </w:r>
      <w:r w:rsidR="00E233A4">
        <w:rPr>
          <w:rFonts w:ascii="Times New Roman" w:eastAsiaTheme="minorEastAsia" w:hAnsi="Times New Roman" w:cs="Times New Roman"/>
          <w:bCs/>
          <w:sz w:val="24"/>
          <w:szCs w:val="24"/>
        </w:rPr>
        <w:t xml:space="preserve">turpmāk - </w:t>
      </w:r>
      <w:r w:rsidRPr="007610A4">
        <w:rPr>
          <w:rFonts w:ascii="Times New Roman" w:eastAsiaTheme="minorEastAsia" w:hAnsi="Times New Roman" w:cs="Times New Roman"/>
          <w:bCs/>
          <w:sz w:val="24"/>
          <w:szCs w:val="24"/>
        </w:rPr>
        <w:t>EDI)</w:t>
      </w:r>
      <w:r w:rsidRPr="00330E0E">
        <w:rPr>
          <w:rFonts w:ascii="Times New Roman" w:eastAsiaTheme="minorEastAsia" w:hAnsi="Times New Roman" w:cs="Times New Roman"/>
          <w:bCs/>
          <w:sz w:val="24"/>
          <w:szCs w:val="24"/>
        </w:rPr>
        <w:t xml:space="preserve"> </w:t>
      </w:r>
      <w:r w:rsidRPr="00330E0E">
        <w:rPr>
          <w:rFonts w:ascii="Times New Roman" w:hAnsi="Times New Roman" w:cs="Times New Roman"/>
          <w:sz w:val="24"/>
          <w:szCs w:val="24"/>
        </w:rPr>
        <w:t xml:space="preserve">ir neatkarīgs valsts zinātniskais institūts, kas veic fundamentālus un lietišķus pētījumus datorzinātnes, informāciju, komunikāciju un elektronisko tehnoloģiju un aparātbūves jomās. </w:t>
      </w:r>
      <w:r w:rsidRPr="00330E0E">
        <w:rPr>
          <w:rFonts w:ascii="Times New Roman" w:hAnsi="Times New Roman" w:cs="Times New Roman"/>
          <w:color w:val="212121"/>
          <w:sz w:val="24"/>
          <w:szCs w:val="24"/>
        </w:rPr>
        <w:t>MI modernos dziļās apmācības (</w:t>
      </w:r>
      <w:proofErr w:type="spellStart"/>
      <w:r w:rsidRPr="00330E0E">
        <w:rPr>
          <w:rFonts w:ascii="Times New Roman" w:hAnsi="Times New Roman" w:cs="Times New Roman"/>
          <w:i/>
          <w:color w:val="212121"/>
          <w:sz w:val="24"/>
          <w:szCs w:val="24"/>
        </w:rPr>
        <w:t>deep</w:t>
      </w:r>
      <w:proofErr w:type="spellEnd"/>
      <w:r w:rsidRPr="00330E0E">
        <w:rPr>
          <w:rFonts w:ascii="Times New Roman" w:hAnsi="Times New Roman" w:cs="Times New Roman"/>
          <w:i/>
          <w:color w:val="212121"/>
          <w:sz w:val="24"/>
          <w:szCs w:val="24"/>
        </w:rPr>
        <w:t xml:space="preserve"> </w:t>
      </w:r>
      <w:proofErr w:type="spellStart"/>
      <w:r w:rsidRPr="00330E0E">
        <w:rPr>
          <w:rFonts w:ascii="Times New Roman" w:hAnsi="Times New Roman" w:cs="Times New Roman"/>
          <w:i/>
          <w:color w:val="212121"/>
          <w:sz w:val="24"/>
          <w:szCs w:val="24"/>
        </w:rPr>
        <w:t>learning</w:t>
      </w:r>
      <w:proofErr w:type="spellEnd"/>
      <w:r w:rsidRPr="00330E0E">
        <w:rPr>
          <w:rFonts w:ascii="Times New Roman" w:hAnsi="Times New Roman" w:cs="Times New Roman"/>
          <w:color w:val="212121"/>
          <w:sz w:val="24"/>
          <w:szCs w:val="24"/>
        </w:rPr>
        <w:t>) rīkus jau kopš 2015. gada</w:t>
      </w:r>
      <w:r w:rsidR="00E233A4">
        <w:rPr>
          <w:rFonts w:ascii="Times New Roman" w:eastAsiaTheme="minorEastAsia" w:hAnsi="Times New Roman" w:cs="Times New Roman"/>
          <w:bCs/>
          <w:sz w:val="24"/>
          <w:szCs w:val="24"/>
        </w:rPr>
        <w:t xml:space="preserve">. </w:t>
      </w:r>
      <w:r w:rsidRPr="00330E0E">
        <w:rPr>
          <w:rFonts w:ascii="Times New Roman" w:eastAsiaTheme="minorEastAsia" w:hAnsi="Times New Roman" w:cs="Times New Roman"/>
          <w:bCs/>
          <w:sz w:val="24"/>
          <w:szCs w:val="24"/>
        </w:rPr>
        <w:t xml:space="preserve">EDI izmanto savos pētījumos signālu, attēlu un video apstrādei vairākos pielietojumos. </w:t>
      </w:r>
      <w:r w:rsidRPr="00330E0E">
        <w:rPr>
          <w:rFonts w:ascii="Times New Roman" w:hAnsi="Times New Roman" w:cs="Times New Roman"/>
          <w:color w:val="212121"/>
          <w:sz w:val="24"/>
          <w:szCs w:val="24"/>
        </w:rPr>
        <w:t>EDI veiktie pētījumi ietver gan MI metožu (pārsvarā dziļo neironu tīklu) veidošanu un uzlabošanu, gan arī to efektīvu implementēšanu</w:t>
      </w:r>
      <w:r w:rsidR="001F120F">
        <w:rPr>
          <w:rFonts w:ascii="Times New Roman" w:hAnsi="Times New Roman" w:cs="Times New Roman"/>
          <w:color w:val="212121"/>
          <w:sz w:val="24"/>
          <w:szCs w:val="24"/>
        </w:rPr>
        <w:t xml:space="preserve">. </w:t>
      </w:r>
      <w:r w:rsidRPr="00330E0E">
        <w:rPr>
          <w:rFonts w:ascii="Times New Roman" w:hAnsi="Times New Roman" w:cs="Times New Roman"/>
          <w:color w:val="212121"/>
          <w:sz w:val="24"/>
          <w:szCs w:val="24"/>
        </w:rPr>
        <w:t>Īpaši atzīmējams, ka 2018.gadā EDI ir izdevies iebūvēt mākslīgo neironu tīklu vienas mikroshēmas programmējamā loģiskā masīvā (</w:t>
      </w:r>
      <w:r w:rsidRPr="00330E0E">
        <w:rPr>
          <w:rFonts w:ascii="Times New Roman" w:hAnsi="Times New Roman" w:cs="Times New Roman"/>
          <w:i/>
          <w:color w:val="212121"/>
          <w:sz w:val="24"/>
          <w:szCs w:val="24"/>
        </w:rPr>
        <w:t xml:space="preserve">FPGA - </w:t>
      </w:r>
      <w:proofErr w:type="spellStart"/>
      <w:r w:rsidRPr="00330E0E">
        <w:rPr>
          <w:rFonts w:ascii="Times New Roman" w:hAnsi="Times New Roman" w:cs="Times New Roman"/>
          <w:i/>
          <w:color w:val="212121"/>
          <w:sz w:val="24"/>
          <w:szCs w:val="24"/>
        </w:rPr>
        <w:t>Field-Programmable</w:t>
      </w:r>
      <w:proofErr w:type="spellEnd"/>
      <w:r w:rsidRPr="00330E0E">
        <w:rPr>
          <w:rFonts w:ascii="Times New Roman" w:hAnsi="Times New Roman" w:cs="Times New Roman"/>
          <w:i/>
          <w:color w:val="212121"/>
          <w:sz w:val="24"/>
          <w:szCs w:val="24"/>
        </w:rPr>
        <w:t xml:space="preserve"> </w:t>
      </w:r>
      <w:proofErr w:type="spellStart"/>
      <w:r w:rsidRPr="00330E0E">
        <w:rPr>
          <w:rFonts w:ascii="Times New Roman" w:hAnsi="Times New Roman" w:cs="Times New Roman"/>
          <w:i/>
          <w:color w:val="212121"/>
          <w:sz w:val="24"/>
          <w:szCs w:val="24"/>
        </w:rPr>
        <w:t>Gate</w:t>
      </w:r>
      <w:proofErr w:type="spellEnd"/>
      <w:r w:rsidRPr="00330E0E">
        <w:rPr>
          <w:rFonts w:ascii="Times New Roman" w:hAnsi="Times New Roman" w:cs="Times New Roman"/>
          <w:i/>
          <w:color w:val="212121"/>
          <w:sz w:val="24"/>
          <w:szCs w:val="24"/>
        </w:rPr>
        <w:t xml:space="preserve"> </w:t>
      </w:r>
      <w:proofErr w:type="spellStart"/>
      <w:r w:rsidRPr="00330E0E">
        <w:rPr>
          <w:rFonts w:ascii="Times New Roman" w:hAnsi="Times New Roman" w:cs="Times New Roman"/>
          <w:i/>
          <w:color w:val="212121"/>
          <w:sz w:val="24"/>
          <w:szCs w:val="24"/>
        </w:rPr>
        <w:t>Array</w:t>
      </w:r>
      <w:proofErr w:type="spellEnd"/>
      <w:r w:rsidRPr="00330E0E">
        <w:rPr>
          <w:rFonts w:ascii="Times New Roman" w:hAnsi="Times New Roman" w:cs="Times New Roman"/>
          <w:color w:val="212121"/>
          <w:sz w:val="24"/>
          <w:szCs w:val="24"/>
        </w:rPr>
        <w:t xml:space="preserve">), kas tālāk jau tiek izmantots </w:t>
      </w:r>
      <w:proofErr w:type="spellStart"/>
      <w:r w:rsidRPr="00330E0E">
        <w:rPr>
          <w:rFonts w:ascii="Times New Roman" w:hAnsi="Times New Roman" w:cs="Times New Roman"/>
          <w:color w:val="212121"/>
          <w:sz w:val="24"/>
          <w:szCs w:val="24"/>
        </w:rPr>
        <w:t>elektroautomobiļu</w:t>
      </w:r>
      <w:proofErr w:type="spellEnd"/>
      <w:r w:rsidRPr="00330E0E">
        <w:rPr>
          <w:rFonts w:ascii="Times New Roman" w:hAnsi="Times New Roman" w:cs="Times New Roman"/>
          <w:color w:val="212121"/>
          <w:sz w:val="24"/>
          <w:szCs w:val="24"/>
        </w:rPr>
        <w:t xml:space="preserve"> piedziņas vadības risinājumu attīstīšanā. Attēlu un video signālu gadījumā EDI izstrādātie </w:t>
      </w:r>
      <w:proofErr w:type="spellStart"/>
      <w:r w:rsidRPr="00330E0E">
        <w:rPr>
          <w:rFonts w:ascii="Times New Roman" w:hAnsi="Times New Roman" w:cs="Times New Roman"/>
          <w:color w:val="212121"/>
          <w:sz w:val="24"/>
          <w:szCs w:val="24"/>
        </w:rPr>
        <w:t>datorredzes</w:t>
      </w:r>
      <w:proofErr w:type="spellEnd"/>
      <w:r w:rsidRPr="00330E0E">
        <w:rPr>
          <w:rFonts w:ascii="Times New Roman" w:hAnsi="Times New Roman" w:cs="Times New Roman"/>
          <w:color w:val="212121"/>
          <w:sz w:val="24"/>
          <w:szCs w:val="24"/>
        </w:rPr>
        <w:t xml:space="preserve"> risinājumi veic dažādu objektu atklāšanu, lokalizēšanu, klasificēšanu un identificēšanu, kas ļauj paplašināt esošu </w:t>
      </w:r>
      <w:proofErr w:type="spellStart"/>
      <w:r w:rsidRPr="00330E0E">
        <w:rPr>
          <w:rFonts w:ascii="Times New Roman" w:hAnsi="Times New Roman" w:cs="Times New Roman"/>
          <w:color w:val="212121"/>
          <w:sz w:val="24"/>
          <w:szCs w:val="24"/>
        </w:rPr>
        <w:t>kiberfizikālu</w:t>
      </w:r>
      <w:proofErr w:type="spellEnd"/>
      <w:r w:rsidRPr="00330E0E">
        <w:rPr>
          <w:rFonts w:ascii="Times New Roman" w:hAnsi="Times New Roman" w:cs="Times New Roman"/>
          <w:color w:val="212121"/>
          <w:sz w:val="24"/>
          <w:szCs w:val="24"/>
        </w:rPr>
        <w:t xml:space="preserve"> sistēmu iespējas, kā arī ļauj automatizēt dažādus cilvēku veiktos uzdevumus (industrijas roboti, </w:t>
      </w:r>
      <w:r w:rsidR="00A0512A">
        <w:rPr>
          <w:rFonts w:ascii="Times New Roman" w:hAnsi="Times New Roman" w:cs="Times New Roman"/>
          <w:color w:val="212121"/>
          <w:sz w:val="24"/>
          <w:szCs w:val="24"/>
        </w:rPr>
        <w:t>automatizētās</w:t>
      </w:r>
      <w:r w:rsidRPr="00330E0E">
        <w:rPr>
          <w:rFonts w:ascii="Times New Roman" w:hAnsi="Times New Roman" w:cs="Times New Roman"/>
          <w:color w:val="212121"/>
          <w:sz w:val="24"/>
          <w:szCs w:val="24"/>
        </w:rPr>
        <w:t xml:space="preserve"> automašīnas, drošības sistēmas, inteliģentās transporta sistēmas). Savukārt, bezvadu sensoru tīklu gadījumā EDI MI metodes pielieto sensoru signālu apstrādei reālā laikā, ļaujot uzlabot sistēmu veiktspēju un paplašināt ar sensoriem iegūstamo derīgo informāciju.</w:t>
      </w:r>
    </w:p>
    <w:p w14:paraId="6B21A627" w14:textId="77777777" w:rsidR="007F2235" w:rsidRPr="00330E0E" w:rsidRDefault="007F2235">
      <w:pPr>
        <w:shd w:val="clear" w:color="auto" w:fill="FFFFFF" w:themeFill="background1"/>
        <w:spacing w:line="276" w:lineRule="auto"/>
        <w:ind w:firstLine="357"/>
        <w:jc w:val="both"/>
        <w:rPr>
          <w:rFonts w:ascii="Times New Roman" w:hAnsi="Times New Roman" w:cs="Times New Roman"/>
          <w:color w:val="212121"/>
          <w:sz w:val="24"/>
          <w:szCs w:val="24"/>
        </w:rPr>
      </w:pPr>
      <w:r w:rsidRPr="00330E0E">
        <w:rPr>
          <w:rFonts w:ascii="Times New Roman" w:hAnsi="Times New Roman" w:cs="Times New Roman"/>
          <w:color w:val="212121"/>
          <w:sz w:val="24"/>
          <w:szCs w:val="24"/>
        </w:rPr>
        <w:t>Mašīnmācīšanās modeļu apmācībai tiek lietots EDI augstas veiktspējas dators, un lielu apmācības datu iegūšanai tiek pētīti un veidoti jauni datu marķēšanas un datu ģenerēšanas paņēmieni, tajā skaitā pilnībā vai daļēji automatizēti.</w:t>
      </w:r>
    </w:p>
    <w:p w14:paraId="04F0161D" w14:textId="52B8A645" w:rsidR="007F2235" w:rsidRPr="007610A4" w:rsidRDefault="00360C8D">
      <w:pPr>
        <w:shd w:val="clear" w:color="auto" w:fill="FFFFFF" w:themeFill="background1"/>
        <w:spacing w:line="276" w:lineRule="auto"/>
        <w:ind w:firstLine="357"/>
        <w:jc w:val="both"/>
        <w:rPr>
          <w:rFonts w:ascii="Times New Roman" w:hAnsi="Times New Roman" w:cs="Times New Roman"/>
          <w:color w:val="212121"/>
          <w:sz w:val="24"/>
          <w:szCs w:val="24"/>
        </w:rPr>
      </w:pPr>
      <w:r>
        <w:rPr>
          <w:rFonts w:ascii="Times New Roman" w:hAnsi="Times New Roman" w:cs="Times New Roman"/>
          <w:color w:val="212121"/>
          <w:sz w:val="24"/>
          <w:szCs w:val="24"/>
        </w:rPr>
        <w:t>N</w:t>
      </w:r>
      <w:r w:rsidR="007F2235" w:rsidRPr="00330E0E">
        <w:rPr>
          <w:rFonts w:ascii="Times New Roman" w:hAnsi="Times New Roman" w:cs="Times New Roman"/>
          <w:color w:val="212121"/>
          <w:sz w:val="24"/>
          <w:szCs w:val="24"/>
        </w:rPr>
        <w:t xml:space="preserve">ozīmīga iespēja </w:t>
      </w:r>
      <w:r>
        <w:rPr>
          <w:rFonts w:ascii="Times New Roman" w:hAnsi="Times New Roman" w:cs="Times New Roman"/>
          <w:color w:val="212121"/>
          <w:sz w:val="24"/>
          <w:szCs w:val="24"/>
        </w:rPr>
        <w:t xml:space="preserve">ir </w:t>
      </w:r>
      <w:r w:rsidR="007F2235" w:rsidRPr="00330E0E">
        <w:rPr>
          <w:rFonts w:ascii="Times New Roman" w:hAnsi="Times New Roman" w:cs="Times New Roman"/>
          <w:color w:val="212121"/>
          <w:sz w:val="24"/>
          <w:szCs w:val="24"/>
        </w:rPr>
        <w:t xml:space="preserve">ar </w:t>
      </w:r>
      <w:r w:rsidR="00884EF0">
        <w:rPr>
          <w:rFonts w:ascii="Times New Roman" w:hAnsi="Times New Roman" w:cs="Times New Roman"/>
          <w:color w:val="212121"/>
          <w:sz w:val="24"/>
          <w:szCs w:val="24"/>
        </w:rPr>
        <w:t>ES lielākās</w:t>
      </w:r>
      <w:r w:rsidR="00884EF0" w:rsidRPr="00884EF0">
        <w:rPr>
          <w:rFonts w:ascii="Times New Roman" w:hAnsi="Times New Roman" w:cs="Times New Roman"/>
          <w:color w:val="212121"/>
          <w:sz w:val="24"/>
          <w:szCs w:val="24"/>
        </w:rPr>
        <w:t xml:space="preserve"> pētniecības un inovāciju programma</w:t>
      </w:r>
      <w:r w:rsidR="00884EF0">
        <w:rPr>
          <w:rFonts w:ascii="Times New Roman" w:hAnsi="Times New Roman" w:cs="Times New Roman"/>
          <w:color w:val="212121"/>
          <w:sz w:val="24"/>
          <w:szCs w:val="24"/>
        </w:rPr>
        <w:t>s</w:t>
      </w:r>
      <w:r w:rsidR="00884EF0" w:rsidRPr="00884EF0">
        <w:rPr>
          <w:rFonts w:ascii="Times New Roman" w:hAnsi="Times New Roman" w:cs="Times New Roman"/>
          <w:color w:val="212121"/>
          <w:sz w:val="24"/>
          <w:szCs w:val="24"/>
        </w:rPr>
        <w:t xml:space="preserve"> </w:t>
      </w:r>
      <w:r w:rsidR="00BF0ACF">
        <w:rPr>
          <w:rFonts w:ascii="Times New Roman" w:hAnsi="Times New Roman" w:cs="Times New Roman"/>
          <w:color w:val="212121"/>
          <w:sz w:val="24"/>
          <w:szCs w:val="24"/>
        </w:rPr>
        <w:t>“</w:t>
      </w:r>
      <w:r w:rsidR="007F2235" w:rsidRPr="00330E0E">
        <w:rPr>
          <w:rFonts w:ascii="Times New Roman" w:hAnsi="Times New Roman" w:cs="Times New Roman"/>
          <w:color w:val="212121"/>
          <w:sz w:val="24"/>
          <w:szCs w:val="24"/>
        </w:rPr>
        <w:t>Apvārsnis2020</w:t>
      </w:r>
      <w:r w:rsidR="00BF0ACF">
        <w:rPr>
          <w:rFonts w:ascii="Times New Roman" w:hAnsi="Times New Roman" w:cs="Times New Roman"/>
          <w:color w:val="212121"/>
          <w:sz w:val="24"/>
          <w:szCs w:val="24"/>
        </w:rPr>
        <w:t>”</w:t>
      </w:r>
      <w:r w:rsidR="007F2235" w:rsidRPr="00330E0E">
        <w:rPr>
          <w:rFonts w:ascii="Times New Roman" w:hAnsi="Times New Roman" w:cs="Times New Roman"/>
          <w:color w:val="212121"/>
          <w:sz w:val="24"/>
          <w:szCs w:val="24"/>
        </w:rPr>
        <w:t xml:space="preserve"> atbalstu attīstīt publiskās un privātās partnerības MI pētniecības un inovāciju </w:t>
      </w:r>
      <w:r>
        <w:rPr>
          <w:rFonts w:ascii="Times New Roman" w:hAnsi="Times New Roman" w:cs="Times New Roman"/>
          <w:color w:val="212121"/>
          <w:sz w:val="24"/>
          <w:szCs w:val="24"/>
        </w:rPr>
        <w:t xml:space="preserve">projektus </w:t>
      </w:r>
      <w:r w:rsidR="007F2235" w:rsidRPr="00330E0E">
        <w:rPr>
          <w:rFonts w:ascii="Times New Roman" w:hAnsi="Times New Roman" w:cs="Times New Roman"/>
          <w:color w:val="212121"/>
          <w:sz w:val="24"/>
          <w:szCs w:val="24"/>
        </w:rPr>
        <w:t>kompetences celšanai</w:t>
      </w:r>
      <w:r>
        <w:rPr>
          <w:rFonts w:ascii="Times New Roman" w:hAnsi="Times New Roman" w:cs="Times New Roman"/>
          <w:color w:val="212121"/>
          <w:sz w:val="24"/>
          <w:szCs w:val="24"/>
        </w:rPr>
        <w:t>.</w:t>
      </w:r>
      <w:r w:rsidR="007F2235" w:rsidRPr="00330E0E">
        <w:rPr>
          <w:rFonts w:ascii="Times New Roman" w:hAnsi="Times New Roman" w:cs="Times New Roman"/>
          <w:color w:val="212121"/>
          <w:sz w:val="24"/>
          <w:szCs w:val="24"/>
        </w:rPr>
        <w:t xml:space="preserve"> </w:t>
      </w:r>
      <w:r>
        <w:rPr>
          <w:rFonts w:ascii="Times New Roman" w:hAnsi="Times New Roman" w:cs="Times New Roman"/>
          <w:color w:val="212121"/>
          <w:sz w:val="24"/>
          <w:szCs w:val="24"/>
        </w:rPr>
        <w:t>Ir pieejams</w:t>
      </w:r>
      <w:r w:rsidR="007F2235" w:rsidRPr="00330E0E">
        <w:rPr>
          <w:rFonts w:ascii="Times New Roman" w:hAnsi="Times New Roman" w:cs="Times New Roman"/>
          <w:color w:val="212121"/>
          <w:sz w:val="24"/>
          <w:szCs w:val="24"/>
        </w:rPr>
        <w:t xml:space="preserve"> atbalsts un iesaistīšanās kopējās tehnoloģiskās ierosmes </w:t>
      </w:r>
      <w:proofErr w:type="spellStart"/>
      <w:r w:rsidR="00D37D6B" w:rsidRPr="00E77026">
        <w:rPr>
          <w:rFonts w:ascii="Times New Roman" w:hAnsi="Times New Roman" w:cs="Times New Roman"/>
          <w:i/>
          <w:color w:val="212121"/>
          <w:sz w:val="24"/>
          <w:szCs w:val="24"/>
        </w:rPr>
        <w:t>Electronic</w:t>
      </w:r>
      <w:proofErr w:type="spellEnd"/>
      <w:r w:rsidR="00D37D6B" w:rsidRPr="00E77026">
        <w:rPr>
          <w:rFonts w:ascii="Times New Roman" w:hAnsi="Times New Roman" w:cs="Times New Roman"/>
          <w:i/>
          <w:color w:val="212121"/>
          <w:sz w:val="24"/>
          <w:szCs w:val="24"/>
        </w:rPr>
        <w:t xml:space="preserve"> </w:t>
      </w:r>
      <w:proofErr w:type="spellStart"/>
      <w:r w:rsidR="00D37D6B" w:rsidRPr="00E77026">
        <w:rPr>
          <w:rFonts w:ascii="Times New Roman" w:hAnsi="Times New Roman" w:cs="Times New Roman"/>
          <w:i/>
          <w:color w:val="212121"/>
          <w:sz w:val="24"/>
          <w:szCs w:val="24"/>
        </w:rPr>
        <w:t>Components</w:t>
      </w:r>
      <w:proofErr w:type="spellEnd"/>
      <w:r w:rsidR="00D37D6B" w:rsidRPr="00E77026">
        <w:rPr>
          <w:rFonts w:ascii="Times New Roman" w:hAnsi="Times New Roman" w:cs="Times New Roman"/>
          <w:i/>
          <w:color w:val="212121"/>
          <w:sz w:val="24"/>
          <w:szCs w:val="24"/>
        </w:rPr>
        <w:t xml:space="preserve"> </w:t>
      </w:r>
      <w:proofErr w:type="spellStart"/>
      <w:r w:rsidR="00D37D6B" w:rsidRPr="00E77026">
        <w:rPr>
          <w:rFonts w:ascii="Times New Roman" w:hAnsi="Times New Roman" w:cs="Times New Roman"/>
          <w:i/>
          <w:color w:val="212121"/>
          <w:sz w:val="24"/>
          <w:szCs w:val="24"/>
        </w:rPr>
        <w:t>and</w:t>
      </w:r>
      <w:proofErr w:type="spellEnd"/>
      <w:r w:rsidR="00D37D6B" w:rsidRPr="00E77026">
        <w:rPr>
          <w:rFonts w:ascii="Times New Roman" w:hAnsi="Times New Roman" w:cs="Times New Roman"/>
          <w:i/>
          <w:color w:val="212121"/>
          <w:sz w:val="24"/>
          <w:szCs w:val="24"/>
        </w:rPr>
        <w:t xml:space="preserve"> </w:t>
      </w:r>
      <w:proofErr w:type="spellStart"/>
      <w:r w:rsidR="00D37D6B" w:rsidRPr="00E77026">
        <w:rPr>
          <w:rFonts w:ascii="Times New Roman" w:hAnsi="Times New Roman" w:cs="Times New Roman"/>
          <w:i/>
          <w:color w:val="212121"/>
          <w:sz w:val="24"/>
          <w:szCs w:val="24"/>
        </w:rPr>
        <w:t>Systems</w:t>
      </w:r>
      <w:proofErr w:type="spellEnd"/>
      <w:r w:rsidR="00D37D6B" w:rsidRPr="00E77026">
        <w:rPr>
          <w:rFonts w:ascii="Times New Roman" w:hAnsi="Times New Roman" w:cs="Times New Roman"/>
          <w:i/>
          <w:color w:val="212121"/>
          <w:sz w:val="24"/>
          <w:szCs w:val="24"/>
        </w:rPr>
        <w:t xml:space="preserve"> </w:t>
      </w:r>
      <w:proofErr w:type="spellStart"/>
      <w:r w:rsidR="00D37D6B" w:rsidRPr="00E77026">
        <w:rPr>
          <w:rFonts w:ascii="Times New Roman" w:hAnsi="Times New Roman" w:cs="Times New Roman"/>
          <w:i/>
          <w:color w:val="212121"/>
          <w:sz w:val="24"/>
          <w:szCs w:val="24"/>
        </w:rPr>
        <w:t>for</w:t>
      </w:r>
      <w:proofErr w:type="spellEnd"/>
      <w:r w:rsidR="00D37D6B" w:rsidRPr="00E77026">
        <w:rPr>
          <w:rFonts w:ascii="Times New Roman" w:hAnsi="Times New Roman" w:cs="Times New Roman"/>
          <w:i/>
          <w:color w:val="212121"/>
          <w:sz w:val="24"/>
          <w:szCs w:val="24"/>
        </w:rPr>
        <w:t xml:space="preserve"> </w:t>
      </w:r>
      <w:proofErr w:type="spellStart"/>
      <w:r w:rsidR="00D37D6B" w:rsidRPr="00E77026">
        <w:rPr>
          <w:rFonts w:ascii="Times New Roman" w:hAnsi="Times New Roman" w:cs="Times New Roman"/>
          <w:i/>
          <w:color w:val="212121"/>
          <w:sz w:val="24"/>
          <w:szCs w:val="24"/>
        </w:rPr>
        <w:t>European</w:t>
      </w:r>
      <w:proofErr w:type="spellEnd"/>
      <w:r w:rsidR="00D37D6B" w:rsidRPr="00E77026">
        <w:rPr>
          <w:rFonts w:ascii="Times New Roman" w:hAnsi="Times New Roman" w:cs="Times New Roman"/>
          <w:i/>
          <w:color w:val="212121"/>
          <w:sz w:val="24"/>
          <w:szCs w:val="24"/>
        </w:rPr>
        <w:t xml:space="preserve"> </w:t>
      </w:r>
      <w:proofErr w:type="spellStart"/>
      <w:r w:rsidR="00D37D6B" w:rsidRPr="00E77026">
        <w:rPr>
          <w:rFonts w:ascii="Times New Roman" w:hAnsi="Times New Roman" w:cs="Times New Roman"/>
          <w:i/>
          <w:color w:val="212121"/>
          <w:sz w:val="24"/>
          <w:szCs w:val="24"/>
        </w:rPr>
        <w:t>Leadership</w:t>
      </w:r>
      <w:proofErr w:type="spellEnd"/>
      <w:r w:rsidR="00D37D6B">
        <w:rPr>
          <w:rStyle w:val="FootnoteReference"/>
          <w:rFonts w:ascii="Times New Roman" w:hAnsi="Times New Roman" w:cs="Times New Roman"/>
          <w:color w:val="212121"/>
          <w:sz w:val="24"/>
          <w:szCs w:val="24"/>
        </w:rPr>
        <w:footnoteReference w:id="52"/>
      </w:r>
      <w:r w:rsidR="00EE198C" w:rsidRPr="00EE198C">
        <w:rPr>
          <w:rFonts w:ascii="Times New Roman" w:hAnsi="Times New Roman" w:cs="Times New Roman"/>
          <w:color w:val="212121"/>
          <w:sz w:val="24"/>
          <w:szCs w:val="24"/>
        </w:rPr>
        <w:t xml:space="preserve"> </w:t>
      </w:r>
      <w:r w:rsidR="00EE198C">
        <w:rPr>
          <w:rFonts w:ascii="Times New Roman" w:hAnsi="Times New Roman" w:cs="Times New Roman"/>
          <w:color w:val="212121"/>
          <w:sz w:val="24"/>
          <w:szCs w:val="24"/>
        </w:rPr>
        <w:t>(turpmāk – ECSEL)</w:t>
      </w:r>
      <w:r w:rsidR="007F2235" w:rsidRPr="00330E0E">
        <w:rPr>
          <w:rFonts w:ascii="Times New Roman" w:hAnsi="Times New Roman" w:cs="Times New Roman"/>
          <w:color w:val="212121"/>
          <w:sz w:val="24"/>
          <w:szCs w:val="24"/>
        </w:rPr>
        <w:t xml:space="preserve"> kopuzņēmuma programmās. Tā</w:t>
      </w:r>
      <w:r w:rsidR="00A36C7C">
        <w:rPr>
          <w:rFonts w:ascii="Times New Roman" w:hAnsi="Times New Roman" w:cs="Times New Roman"/>
          <w:color w:val="212121"/>
          <w:sz w:val="24"/>
          <w:szCs w:val="24"/>
        </w:rPr>
        <w:t>,</w:t>
      </w:r>
      <w:r w:rsidR="007F2235" w:rsidRPr="00330E0E">
        <w:rPr>
          <w:rFonts w:ascii="Times New Roman" w:hAnsi="Times New Roman" w:cs="Times New Roman"/>
          <w:color w:val="212121"/>
          <w:sz w:val="24"/>
          <w:szCs w:val="24"/>
        </w:rPr>
        <w:t xml:space="preserve"> piemēram</w:t>
      </w:r>
      <w:r w:rsidR="00A36C7C">
        <w:rPr>
          <w:rFonts w:ascii="Times New Roman" w:hAnsi="Times New Roman" w:cs="Times New Roman"/>
          <w:color w:val="212121"/>
          <w:sz w:val="24"/>
          <w:szCs w:val="24"/>
        </w:rPr>
        <w:t>,</w:t>
      </w:r>
      <w:r w:rsidR="007F2235" w:rsidRPr="00330E0E">
        <w:rPr>
          <w:rFonts w:ascii="Times New Roman" w:hAnsi="Times New Roman" w:cs="Times New Roman"/>
          <w:color w:val="212121"/>
          <w:sz w:val="24"/>
          <w:szCs w:val="24"/>
        </w:rPr>
        <w:t xml:space="preserve"> šobrīd starp atvērtiem projekta pieteikumu uzsaukumiem ir izdalīts speciāls ar MI saistīts uzsaukums </w:t>
      </w:r>
      <w:r w:rsidR="00865809">
        <w:rPr>
          <w:rFonts w:ascii="Times New Roman" w:hAnsi="Times New Roman" w:cs="Times New Roman"/>
          <w:color w:val="212121"/>
          <w:sz w:val="24"/>
          <w:szCs w:val="24"/>
        </w:rPr>
        <w:t xml:space="preserve">ar kodu </w:t>
      </w:r>
      <w:r w:rsidR="007F2235" w:rsidRPr="00330E0E">
        <w:rPr>
          <w:rFonts w:ascii="Times New Roman" w:hAnsi="Times New Roman" w:cs="Times New Roman"/>
          <w:color w:val="212121"/>
          <w:sz w:val="24"/>
          <w:szCs w:val="24"/>
        </w:rPr>
        <w:t>H2020-ECSEL-2018-2-RIA-Special-Topic „</w:t>
      </w:r>
      <w:proofErr w:type="spellStart"/>
      <w:r w:rsidR="007F2235" w:rsidRPr="00330E0E">
        <w:rPr>
          <w:rFonts w:ascii="Times New Roman" w:hAnsi="Times New Roman" w:cs="Times New Roman"/>
          <w:i/>
          <w:color w:val="212121"/>
          <w:sz w:val="24"/>
          <w:szCs w:val="24"/>
        </w:rPr>
        <w:t>Implementing</w:t>
      </w:r>
      <w:proofErr w:type="spellEnd"/>
      <w:r w:rsidR="007F2235" w:rsidRPr="00330E0E">
        <w:rPr>
          <w:rFonts w:ascii="Times New Roman" w:hAnsi="Times New Roman" w:cs="Times New Roman"/>
          <w:i/>
          <w:color w:val="212121"/>
          <w:sz w:val="24"/>
          <w:szCs w:val="24"/>
        </w:rPr>
        <w:t xml:space="preserve"> AI </w:t>
      </w:r>
      <w:proofErr w:type="spellStart"/>
      <w:r w:rsidR="007F2235" w:rsidRPr="00330E0E">
        <w:rPr>
          <w:rFonts w:ascii="Times New Roman" w:hAnsi="Times New Roman" w:cs="Times New Roman"/>
          <w:i/>
          <w:color w:val="212121"/>
          <w:sz w:val="24"/>
          <w:szCs w:val="24"/>
        </w:rPr>
        <w:t>and</w:t>
      </w:r>
      <w:proofErr w:type="spellEnd"/>
      <w:r w:rsidR="007F2235" w:rsidRPr="00330E0E">
        <w:rPr>
          <w:rFonts w:ascii="Times New Roman" w:hAnsi="Times New Roman" w:cs="Times New Roman"/>
          <w:i/>
          <w:color w:val="212121"/>
          <w:sz w:val="24"/>
          <w:szCs w:val="24"/>
        </w:rPr>
        <w:t xml:space="preserve"> </w:t>
      </w:r>
      <w:proofErr w:type="spellStart"/>
      <w:r w:rsidR="007F2235" w:rsidRPr="00330E0E">
        <w:rPr>
          <w:rFonts w:ascii="Times New Roman" w:hAnsi="Times New Roman" w:cs="Times New Roman"/>
          <w:i/>
          <w:color w:val="212121"/>
          <w:sz w:val="24"/>
          <w:szCs w:val="24"/>
        </w:rPr>
        <w:t>Machine</w:t>
      </w:r>
      <w:proofErr w:type="spellEnd"/>
      <w:r w:rsidR="007F2235" w:rsidRPr="00330E0E">
        <w:rPr>
          <w:rFonts w:ascii="Times New Roman" w:hAnsi="Times New Roman" w:cs="Times New Roman"/>
          <w:i/>
          <w:color w:val="212121"/>
          <w:sz w:val="24"/>
          <w:szCs w:val="24"/>
        </w:rPr>
        <w:t xml:space="preserve"> </w:t>
      </w:r>
      <w:proofErr w:type="spellStart"/>
      <w:r w:rsidR="007F2235" w:rsidRPr="00330E0E">
        <w:rPr>
          <w:rFonts w:ascii="Times New Roman" w:hAnsi="Times New Roman" w:cs="Times New Roman"/>
          <w:i/>
          <w:color w:val="212121"/>
          <w:sz w:val="24"/>
          <w:szCs w:val="24"/>
        </w:rPr>
        <w:t>Learning</w:t>
      </w:r>
      <w:proofErr w:type="spellEnd"/>
      <w:r w:rsidR="007F2235" w:rsidRPr="00330E0E">
        <w:rPr>
          <w:rFonts w:ascii="Times New Roman" w:hAnsi="Times New Roman" w:cs="Times New Roman"/>
          <w:i/>
          <w:color w:val="212121"/>
          <w:sz w:val="24"/>
          <w:szCs w:val="24"/>
        </w:rPr>
        <w:t xml:space="preserve">, to </w:t>
      </w:r>
      <w:proofErr w:type="spellStart"/>
      <w:r w:rsidR="007F2235" w:rsidRPr="00330E0E">
        <w:rPr>
          <w:rFonts w:ascii="Times New Roman" w:hAnsi="Times New Roman" w:cs="Times New Roman"/>
          <w:i/>
          <w:color w:val="212121"/>
          <w:sz w:val="24"/>
          <w:szCs w:val="24"/>
        </w:rPr>
        <w:t>detect</w:t>
      </w:r>
      <w:proofErr w:type="spellEnd"/>
      <w:r w:rsidR="007F2235" w:rsidRPr="00330E0E">
        <w:rPr>
          <w:rFonts w:ascii="Times New Roman" w:hAnsi="Times New Roman" w:cs="Times New Roman"/>
          <w:i/>
          <w:color w:val="212121"/>
          <w:sz w:val="24"/>
          <w:szCs w:val="24"/>
        </w:rPr>
        <w:t xml:space="preserve"> </w:t>
      </w:r>
      <w:proofErr w:type="spellStart"/>
      <w:r w:rsidR="007F2235" w:rsidRPr="00330E0E">
        <w:rPr>
          <w:rFonts w:ascii="Times New Roman" w:hAnsi="Times New Roman" w:cs="Times New Roman"/>
          <w:i/>
          <w:color w:val="212121"/>
          <w:sz w:val="24"/>
          <w:szCs w:val="24"/>
        </w:rPr>
        <w:t>anomalies</w:t>
      </w:r>
      <w:proofErr w:type="spellEnd"/>
      <w:r w:rsidR="007F2235" w:rsidRPr="00330E0E">
        <w:rPr>
          <w:rFonts w:ascii="Times New Roman" w:hAnsi="Times New Roman" w:cs="Times New Roman"/>
          <w:i/>
          <w:color w:val="212121"/>
          <w:sz w:val="24"/>
          <w:szCs w:val="24"/>
        </w:rPr>
        <w:t xml:space="preserve"> </w:t>
      </w:r>
      <w:proofErr w:type="spellStart"/>
      <w:r w:rsidR="007F2235" w:rsidRPr="00330E0E">
        <w:rPr>
          <w:rFonts w:ascii="Times New Roman" w:hAnsi="Times New Roman" w:cs="Times New Roman"/>
          <w:i/>
          <w:color w:val="212121"/>
          <w:sz w:val="24"/>
          <w:szCs w:val="24"/>
        </w:rPr>
        <w:t>or</w:t>
      </w:r>
      <w:proofErr w:type="spellEnd"/>
      <w:r w:rsidR="007F2235" w:rsidRPr="00330E0E">
        <w:rPr>
          <w:rFonts w:ascii="Times New Roman" w:hAnsi="Times New Roman" w:cs="Times New Roman"/>
          <w:i/>
          <w:color w:val="212121"/>
          <w:sz w:val="24"/>
          <w:szCs w:val="24"/>
        </w:rPr>
        <w:t xml:space="preserve"> </w:t>
      </w:r>
      <w:proofErr w:type="spellStart"/>
      <w:r w:rsidR="007F2235" w:rsidRPr="00330E0E">
        <w:rPr>
          <w:rFonts w:ascii="Times New Roman" w:hAnsi="Times New Roman" w:cs="Times New Roman"/>
          <w:i/>
          <w:color w:val="212121"/>
          <w:sz w:val="24"/>
          <w:szCs w:val="24"/>
        </w:rPr>
        <w:t>similarities</w:t>
      </w:r>
      <w:proofErr w:type="spellEnd"/>
      <w:r w:rsidR="007F2235" w:rsidRPr="00330E0E">
        <w:rPr>
          <w:rFonts w:ascii="Times New Roman" w:hAnsi="Times New Roman" w:cs="Times New Roman"/>
          <w:i/>
          <w:color w:val="212121"/>
          <w:sz w:val="24"/>
          <w:szCs w:val="24"/>
        </w:rPr>
        <w:t xml:space="preserve"> </w:t>
      </w:r>
      <w:proofErr w:type="spellStart"/>
      <w:r w:rsidR="007F2235" w:rsidRPr="00330E0E">
        <w:rPr>
          <w:rFonts w:ascii="Times New Roman" w:hAnsi="Times New Roman" w:cs="Times New Roman"/>
          <w:i/>
          <w:color w:val="212121"/>
          <w:sz w:val="24"/>
          <w:szCs w:val="24"/>
        </w:rPr>
        <w:t>and</w:t>
      </w:r>
      <w:proofErr w:type="spellEnd"/>
      <w:r w:rsidR="007F2235" w:rsidRPr="00330E0E">
        <w:rPr>
          <w:rFonts w:ascii="Times New Roman" w:hAnsi="Times New Roman" w:cs="Times New Roman"/>
          <w:i/>
          <w:color w:val="212121"/>
          <w:sz w:val="24"/>
          <w:szCs w:val="24"/>
        </w:rPr>
        <w:t xml:space="preserve"> to </w:t>
      </w:r>
      <w:proofErr w:type="spellStart"/>
      <w:r w:rsidR="007F2235" w:rsidRPr="00330E0E">
        <w:rPr>
          <w:rFonts w:ascii="Times New Roman" w:hAnsi="Times New Roman" w:cs="Times New Roman"/>
          <w:i/>
          <w:color w:val="212121"/>
          <w:sz w:val="24"/>
          <w:szCs w:val="24"/>
        </w:rPr>
        <w:t>optimize</w:t>
      </w:r>
      <w:proofErr w:type="spellEnd"/>
      <w:r w:rsidR="007F2235" w:rsidRPr="00330E0E">
        <w:rPr>
          <w:rFonts w:ascii="Times New Roman" w:hAnsi="Times New Roman" w:cs="Times New Roman"/>
          <w:i/>
          <w:color w:val="212121"/>
          <w:sz w:val="24"/>
          <w:szCs w:val="24"/>
        </w:rPr>
        <w:t xml:space="preserve"> </w:t>
      </w:r>
      <w:proofErr w:type="spellStart"/>
      <w:r w:rsidR="007F2235" w:rsidRPr="00330E0E">
        <w:rPr>
          <w:rFonts w:ascii="Times New Roman" w:hAnsi="Times New Roman" w:cs="Times New Roman"/>
          <w:i/>
          <w:color w:val="212121"/>
          <w:sz w:val="24"/>
          <w:szCs w:val="24"/>
        </w:rPr>
        <w:t>parameters</w:t>
      </w:r>
      <w:proofErr w:type="spellEnd"/>
      <w:r w:rsidR="007F2235" w:rsidRPr="00330E0E">
        <w:rPr>
          <w:rFonts w:ascii="Times New Roman" w:hAnsi="Times New Roman" w:cs="Times New Roman"/>
          <w:color w:val="212121"/>
          <w:sz w:val="24"/>
          <w:szCs w:val="24"/>
        </w:rPr>
        <w:t>”. Arī ECSEL stratēģiskā plānā MI ir ierādīta ievērojama vieta visās prioritātēs.</w:t>
      </w:r>
    </w:p>
    <w:p w14:paraId="098D1867" w14:textId="10CF904B" w:rsidR="007F2235" w:rsidRPr="007610A4" w:rsidRDefault="007F2235">
      <w:pPr>
        <w:shd w:val="clear" w:color="auto" w:fill="FFFFFF" w:themeFill="background1"/>
        <w:spacing w:line="276" w:lineRule="auto"/>
        <w:ind w:firstLine="357"/>
        <w:jc w:val="both"/>
        <w:rPr>
          <w:rFonts w:ascii="Times New Roman" w:hAnsi="Times New Roman" w:cs="Times New Roman"/>
          <w:sz w:val="24"/>
          <w:szCs w:val="24"/>
        </w:rPr>
      </w:pPr>
      <w:proofErr w:type="spellStart"/>
      <w:r w:rsidRPr="007610A4">
        <w:rPr>
          <w:rFonts w:ascii="Times New Roman" w:hAnsi="Times New Roman" w:cs="Times New Roman"/>
          <w:sz w:val="24"/>
          <w:szCs w:val="24"/>
        </w:rPr>
        <w:t>Elektroautomobiļu</w:t>
      </w:r>
      <w:proofErr w:type="spellEnd"/>
      <w:r w:rsidRPr="007610A4">
        <w:rPr>
          <w:rFonts w:ascii="Times New Roman" w:hAnsi="Times New Roman" w:cs="Times New Roman"/>
          <w:sz w:val="24"/>
          <w:szCs w:val="24"/>
        </w:rPr>
        <w:t xml:space="preserve"> komponenšu izstrādei veltītā </w:t>
      </w:r>
      <w:r w:rsidR="00BF0ACF">
        <w:rPr>
          <w:rFonts w:ascii="Times New Roman" w:hAnsi="Times New Roman" w:cs="Times New Roman"/>
          <w:sz w:val="24"/>
          <w:szCs w:val="24"/>
        </w:rPr>
        <w:t>“</w:t>
      </w:r>
      <w:r w:rsidRPr="007610A4">
        <w:rPr>
          <w:rFonts w:ascii="Times New Roman" w:hAnsi="Times New Roman" w:cs="Times New Roman"/>
          <w:sz w:val="24"/>
          <w:szCs w:val="24"/>
        </w:rPr>
        <w:t>Apvārsnis2020</w:t>
      </w:r>
      <w:r w:rsidR="00BF0ACF">
        <w:rPr>
          <w:rFonts w:ascii="Times New Roman" w:hAnsi="Times New Roman" w:cs="Times New Roman"/>
          <w:sz w:val="24"/>
          <w:szCs w:val="24"/>
        </w:rPr>
        <w:t>”</w:t>
      </w:r>
      <w:r w:rsidRPr="007610A4">
        <w:rPr>
          <w:rFonts w:ascii="Times New Roman" w:hAnsi="Times New Roman" w:cs="Times New Roman"/>
          <w:sz w:val="24"/>
          <w:szCs w:val="24"/>
        </w:rPr>
        <w:t xml:space="preserve"> projektā "</w:t>
      </w:r>
      <w:proofErr w:type="spellStart"/>
      <w:r w:rsidRPr="007610A4">
        <w:rPr>
          <w:rFonts w:ascii="Times New Roman" w:hAnsi="Times New Roman" w:cs="Times New Roman"/>
          <w:i/>
          <w:sz w:val="24"/>
          <w:szCs w:val="24"/>
        </w:rPr>
        <w:t>Integrated</w:t>
      </w:r>
      <w:proofErr w:type="spellEnd"/>
      <w:r w:rsidRPr="007610A4">
        <w:rPr>
          <w:rFonts w:ascii="Times New Roman" w:hAnsi="Times New Roman" w:cs="Times New Roman"/>
          <w:i/>
          <w:sz w:val="24"/>
          <w:szCs w:val="24"/>
        </w:rPr>
        <w:t xml:space="preserve"> </w:t>
      </w:r>
      <w:proofErr w:type="spellStart"/>
      <w:r w:rsidRPr="007610A4">
        <w:rPr>
          <w:rFonts w:ascii="Times New Roman" w:hAnsi="Times New Roman" w:cs="Times New Roman"/>
          <w:i/>
          <w:sz w:val="24"/>
          <w:szCs w:val="24"/>
        </w:rPr>
        <w:t>Components</w:t>
      </w:r>
      <w:proofErr w:type="spellEnd"/>
      <w:r w:rsidRPr="007610A4">
        <w:rPr>
          <w:rFonts w:ascii="Times New Roman" w:hAnsi="Times New Roman" w:cs="Times New Roman"/>
          <w:i/>
          <w:sz w:val="24"/>
          <w:szCs w:val="24"/>
        </w:rPr>
        <w:t xml:space="preserve"> </w:t>
      </w:r>
      <w:proofErr w:type="spellStart"/>
      <w:r w:rsidRPr="007610A4">
        <w:rPr>
          <w:rFonts w:ascii="Times New Roman" w:hAnsi="Times New Roman" w:cs="Times New Roman"/>
          <w:i/>
          <w:sz w:val="24"/>
          <w:szCs w:val="24"/>
        </w:rPr>
        <w:t>for</w:t>
      </w:r>
      <w:proofErr w:type="spellEnd"/>
      <w:r w:rsidRPr="007610A4">
        <w:rPr>
          <w:rFonts w:ascii="Times New Roman" w:hAnsi="Times New Roman" w:cs="Times New Roman"/>
          <w:i/>
          <w:sz w:val="24"/>
          <w:szCs w:val="24"/>
        </w:rPr>
        <w:t xml:space="preserve"> </w:t>
      </w:r>
      <w:proofErr w:type="spellStart"/>
      <w:r w:rsidRPr="007610A4">
        <w:rPr>
          <w:rFonts w:ascii="Times New Roman" w:hAnsi="Times New Roman" w:cs="Times New Roman"/>
          <w:i/>
          <w:sz w:val="24"/>
          <w:szCs w:val="24"/>
        </w:rPr>
        <w:t>Complexity</w:t>
      </w:r>
      <w:proofErr w:type="spellEnd"/>
      <w:r w:rsidRPr="007610A4">
        <w:rPr>
          <w:rFonts w:ascii="Times New Roman" w:hAnsi="Times New Roman" w:cs="Times New Roman"/>
          <w:i/>
          <w:sz w:val="24"/>
          <w:szCs w:val="24"/>
        </w:rPr>
        <w:t xml:space="preserve"> </w:t>
      </w:r>
      <w:proofErr w:type="spellStart"/>
      <w:r w:rsidRPr="007610A4">
        <w:rPr>
          <w:rFonts w:ascii="Times New Roman" w:hAnsi="Times New Roman" w:cs="Times New Roman"/>
          <w:i/>
          <w:sz w:val="24"/>
          <w:szCs w:val="24"/>
        </w:rPr>
        <w:t>Control</w:t>
      </w:r>
      <w:proofErr w:type="spellEnd"/>
      <w:r w:rsidRPr="007610A4">
        <w:rPr>
          <w:rFonts w:ascii="Times New Roman" w:hAnsi="Times New Roman" w:cs="Times New Roman"/>
          <w:i/>
          <w:sz w:val="24"/>
          <w:szCs w:val="24"/>
        </w:rPr>
        <w:t xml:space="preserve"> </w:t>
      </w:r>
      <w:proofErr w:type="spellStart"/>
      <w:r w:rsidRPr="007610A4">
        <w:rPr>
          <w:rFonts w:ascii="Times New Roman" w:hAnsi="Times New Roman" w:cs="Times New Roman"/>
          <w:i/>
          <w:sz w:val="24"/>
          <w:szCs w:val="24"/>
        </w:rPr>
        <w:t>in</w:t>
      </w:r>
      <w:proofErr w:type="spellEnd"/>
      <w:r w:rsidRPr="007610A4">
        <w:rPr>
          <w:rFonts w:ascii="Times New Roman" w:hAnsi="Times New Roman" w:cs="Times New Roman"/>
          <w:i/>
          <w:sz w:val="24"/>
          <w:szCs w:val="24"/>
        </w:rPr>
        <w:t xml:space="preserve"> </w:t>
      </w:r>
      <w:proofErr w:type="spellStart"/>
      <w:r w:rsidRPr="007610A4">
        <w:rPr>
          <w:rFonts w:ascii="Times New Roman" w:hAnsi="Times New Roman" w:cs="Times New Roman"/>
          <w:i/>
          <w:sz w:val="24"/>
          <w:szCs w:val="24"/>
        </w:rPr>
        <w:t>Affordable</w:t>
      </w:r>
      <w:proofErr w:type="spellEnd"/>
      <w:r w:rsidRPr="007610A4">
        <w:rPr>
          <w:rFonts w:ascii="Times New Roman" w:hAnsi="Times New Roman" w:cs="Times New Roman"/>
          <w:i/>
          <w:sz w:val="24"/>
          <w:szCs w:val="24"/>
        </w:rPr>
        <w:t xml:space="preserve"> </w:t>
      </w:r>
      <w:proofErr w:type="spellStart"/>
      <w:r w:rsidRPr="007610A4">
        <w:rPr>
          <w:rFonts w:ascii="Times New Roman" w:hAnsi="Times New Roman" w:cs="Times New Roman"/>
          <w:i/>
          <w:sz w:val="24"/>
          <w:szCs w:val="24"/>
        </w:rPr>
        <w:t>Electrified</w:t>
      </w:r>
      <w:proofErr w:type="spellEnd"/>
      <w:r w:rsidRPr="007610A4">
        <w:rPr>
          <w:rFonts w:ascii="Times New Roman" w:hAnsi="Times New Roman" w:cs="Times New Roman"/>
          <w:i/>
          <w:sz w:val="24"/>
          <w:szCs w:val="24"/>
        </w:rPr>
        <w:t xml:space="preserve"> Cars" </w:t>
      </w:r>
      <w:r w:rsidRPr="007610A4">
        <w:rPr>
          <w:rFonts w:ascii="Times New Roman" w:hAnsi="Times New Roman" w:cs="Times New Roman"/>
          <w:i/>
          <w:sz w:val="24"/>
          <w:szCs w:val="24"/>
        </w:rPr>
        <w:lastRenderedPageBreak/>
        <w:t xml:space="preserve">(3Ccar) </w:t>
      </w:r>
      <w:r w:rsidRPr="007610A4">
        <w:rPr>
          <w:rFonts w:ascii="Times New Roman" w:hAnsi="Times New Roman" w:cs="Times New Roman"/>
          <w:sz w:val="24"/>
          <w:szCs w:val="24"/>
        </w:rPr>
        <w:t xml:space="preserve">EDI veic neironu tīkla īstenošanu „sistēma vienā čipā” </w:t>
      </w:r>
      <w:proofErr w:type="spellStart"/>
      <w:r w:rsidRPr="007610A4">
        <w:rPr>
          <w:rFonts w:ascii="Times New Roman" w:hAnsi="Times New Roman" w:cs="Times New Roman"/>
          <w:sz w:val="24"/>
          <w:szCs w:val="24"/>
        </w:rPr>
        <w:t>SoC</w:t>
      </w:r>
      <w:proofErr w:type="spellEnd"/>
      <w:r w:rsidRPr="007610A4">
        <w:rPr>
          <w:rFonts w:ascii="Times New Roman" w:hAnsi="Times New Roman" w:cs="Times New Roman"/>
          <w:sz w:val="24"/>
          <w:szCs w:val="24"/>
        </w:rPr>
        <w:t xml:space="preserve"> (</w:t>
      </w:r>
      <w:proofErr w:type="spellStart"/>
      <w:r w:rsidRPr="007610A4">
        <w:rPr>
          <w:rFonts w:ascii="Times New Roman" w:hAnsi="Times New Roman" w:cs="Times New Roman"/>
          <w:i/>
          <w:sz w:val="24"/>
          <w:szCs w:val="24"/>
        </w:rPr>
        <w:t>System</w:t>
      </w:r>
      <w:proofErr w:type="spellEnd"/>
      <w:r w:rsidRPr="007610A4">
        <w:rPr>
          <w:rFonts w:ascii="Times New Roman" w:hAnsi="Times New Roman" w:cs="Times New Roman"/>
          <w:i/>
          <w:sz w:val="24"/>
          <w:szCs w:val="24"/>
        </w:rPr>
        <w:t xml:space="preserve"> </w:t>
      </w:r>
      <w:proofErr w:type="spellStart"/>
      <w:r w:rsidRPr="007610A4">
        <w:rPr>
          <w:rFonts w:ascii="Times New Roman" w:hAnsi="Times New Roman" w:cs="Times New Roman"/>
          <w:i/>
          <w:sz w:val="24"/>
          <w:szCs w:val="24"/>
        </w:rPr>
        <w:t>on</w:t>
      </w:r>
      <w:proofErr w:type="spellEnd"/>
      <w:r w:rsidRPr="007610A4">
        <w:rPr>
          <w:rFonts w:ascii="Times New Roman" w:hAnsi="Times New Roman" w:cs="Times New Roman"/>
          <w:i/>
          <w:sz w:val="24"/>
          <w:szCs w:val="24"/>
        </w:rPr>
        <w:t xml:space="preserve"> </w:t>
      </w:r>
      <w:proofErr w:type="spellStart"/>
      <w:r w:rsidRPr="007610A4">
        <w:rPr>
          <w:rFonts w:ascii="Times New Roman" w:hAnsi="Times New Roman" w:cs="Times New Roman"/>
          <w:i/>
          <w:sz w:val="24"/>
          <w:szCs w:val="24"/>
        </w:rPr>
        <w:t>Chip</w:t>
      </w:r>
      <w:proofErr w:type="spellEnd"/>
      <w:r w:rsidRPr="007610A4">
        <w:rPr>
          <w:rFonts w:ascii="Times New Roman" w:hAnsi="Times New Roman" w:cs="Times New Roman"/>
          <w:sz w:val="24"/>
          <w:szCs w:val="24"/>
        </w:rPr>
        <w:t xml:space="preserve">) </w:t>
      </w:r>
      <w:proofErr w:type="spellStart"/>
      <w:r w:rsidRPr="007610A4">
        <w:rPr>
          <w:rFonts w:ascii="Times New Roman" w:hAnsi="Times New Roman" w:cs="Times New Roman"/>
          <w:sz w:val="24"/>
          <w:szCs w:val="24"/>
        </w:rPr>
        <w:t>tehnologijā</w:t>
      </w:r>
      <w:proofErr w:type="spellEnd"/>
      <w:r w:rsidRPr="007610A4">
        <w:rPr>
          <w:rFonts w:ascii="Times New Roman" w:hAnsi="Times New Roman" w:cs="Times New Roman"/>
          <w:sz w:val="24"/>
          <w:szCs w:val="24"/>
        </w:rPr>
        <w:t>. Šogad iesāktā Apvārsnis2020 projektā "</w:t>
      </w:r>
      <w:proofErr w:type="spellStart"/>
      <w:r w:rsidRPr="007610A4">
        <w:rPr>
          <w:rFonts w:ascii="Times New Roman" w:hAnsi="Times New Roman" w:cs="Times New Roman"/>
          <w:i/>
          <w:sz w:val="24"/>
          <w:szCs w:val="24"/>
        </w:rPr>
        <w:t>Programmable</w:t>
      </w:r>
      <w:proofErr w:type="spellEnd"/>
      <w:r w:rsidRPr="007610A4">
        <w:rPr>
          <w:rFonts w:ascii="Times New Roman" w:hAnsi="Times New Roman" w:cs="Times New Roman"/>
          <w:i/>
          <w:sz w:val="24"/>
          <w:szCs w:val="24"/>
        </w:rPr>
        <w:t xml:space="preserve"> </w:t>
      </w:r>
      <w:proofErr w:type="spellStart"/>
      <w:r w:rsidRPr="007610A4">
        <w:rPr>
          <w:rFonts w:ascii="Times New Roman" w:hAnsi="Times New Roman" w:cs="Times New Roman"/>
          <w:i/>
          <w:sz w:val="24"/>
          <w:szCs w:val="24"/>
        </w:rPr>
        <w:t>Systems</w:t>
      </w:r>
      <w:proofErr w:type="spellEnd"/>
      <w:r w:rsidRPr="007610A4">
        <w:rPr>
          <w:rFonts w:ascii="Times New Roman" w:hAnsi="Times New Roman" w:cs="Times New Roman"/>
          <w:i/>
          <w:sz w:val="24"/>
          <w:szCs w:val="24"/>
        </w:rPr>
        <w:t xml:space="preserve"> </w:t>
      </w:r>
      <w:proofErr w:type="spellStart"/>
      <w:r w:rsidRPr="007610A4">
        <w:rPr>
          <w:rFonts w:ascii="Times New Roman" w:hAnsi="Times New Roman" w:cs="Times New Roman"/>
          <w:i/>
          <w:sz w:val="24"/>
          <w:szCs w:val="24"/>
        </w:rPr>
        <w:t>for</w:t>
      </w:r>
      <w:proofErr w:type="spellEnd"/>
      <w:r w:rsidRPr="007610A4">
        <w:rPr>
          <w:rFonts w:ascii="Times New Roman" w:hAnsi="Times New Roman" w:cs="Times New Roman"/>
          <w:i/>
          <w:sz w:val="24"/>
          <w:szCs w:val="24"/>
        </w:rPr>
        <w:t xml:space="preserve"> </w:t>
      </w:r>
      <w:proofErr w:type="spellStart"/>
      <w:r w:rsidRPr="007610A4">
        <w:rPr>
          <w:rFonts w:ascii="Times New Roman" w:hAnsi="Times New Roman" w:cs="Times New Roman"/>
          <w:i/>
          <w:sz w:val="24"/>
          <w:szCs w:val="24"/>
        </w:rPr>
        <w:t>Intelligence</w:t>
      </w:r>
      <w:proofErr w:type="spellEnd"/>
      <w:r w:rsidRPr="007610A4">
        <w:rPr>
          <w:rFonts w:ascii="Times New Roman" w:hAnsi="Times New Roman" w:cs="Times New Roman"/>
          <w:i/>
          <w:sz w:val="24"/>
          <w:szCs w:val="24"/>
        </w:rPr>
        <w:t xml:space="preserve"> </w:t>
      </w:r>
      <w:proofErr w:type="spellStart"/>
      <w:r w:rsidRPr="007610A4">
        <w:rPr>
          <w:rFonts w:ascii="Times New Roman" w:hAnsi="Times New Roman" w:cs="Times New Roman"/>
          <w:i/>
          <w:sz w:val="24"/>
          <w:szCs w:val="24"/>
        </w:rPr>
        <w:t>in</w:t>
      </w:r>
      <w:proofErr w:type="spellEnd"/>
      <w:r w:rsidRPr="007610A4">
        <w:rPr>
          <w:rFonts w:ascii="Times New Roman" w:hAnsi="Times New Roman" w:cs="Times New Roman"/>
          <w:i/>
          <w:sz w:val="24"/>
          <w:szCs w:val="24"/>
        </w:rPr>
        <w:t xml:space="preserve"> </w:t>
      </w:r>
      <w:proofErr w:type="spellStart"/>
      <w:r w:rsidRPr="007610A4">
        <w:rPr>
          <w:rFonts w:ascii="Times New Roman" w:hAnsi="Times New Roman" w:cs="Times New Roman"/>
          <w:i/>
          <w:sz w:val="24"/>
          <w:szCs w:val="24"/>
        </w:rPr>
        <w:t>Automobiles</w:t>
      </w:r>
      <w:proofErr w:type="spellEnd"/>
      <w:r w:rsidRPr="007610A4">
        <w:rPr>
          <w:rFonts w:ascii="Times New Roman" w:hAnsi="Times New Roman" w:cs="Times New Roman"/>
          <w:i/>
          <w:sz w:val="24"/>
          <w:szCs w:val="24"/>
        </w:rPr>
        <w:t>"</w:t>
      </w:r>
      <w:r w:rsidRPr="007610A4">
        <w:rPr>
          <w:rFonts w:ascii="Times New Roman" w:hAnsi="Times New Roman" w:cs="Times New Roman"/>
          <w:sz w:val="24"/>
          <w:szCs w:val="24"/>
        </w:rPr>
        <w:t xml:space="preserve"> (</w:t>
      </w:r>
      <w:r w:rsidRPr="00E77026">
        <w:rPr>
          <w:rFonts w:ascii="Times New Roman" w:hAnsi="Times New Roman" w:cs="Times New Roman"/>
          <w:i/>
          <w:sz w:val="24"/>
          <w:szCs w:val="24"/>
        </w:rPr>
        <w:t>PRYSTINE</w:t>
      </w:r>
      <w:r w:rsidRPr="007610A4">
        <w:rPr>
          <w:rFonts w:ascii="Times New Roman" w:hAnsi="Times New Roman" w:cs="Times New Roman"/>
          <w:sz w:val="24"/>
          <w:szCs w:val="24"/>
        </w:rPr>
        <w:t xml:space="preserve">) MI metodes tiks lietotas </w:t>
      </w:r>
      <w:r w:rsidR="00884EF0">
        <w:rPr>
          <w:rFonts w:ascii="Times New Roman" w:hAnsi="Times New Roman" w:cs="Times New Roman"/>
          <w:sz w:val="24"/>
          <w:szCs w:val="24"/>
        </w:rPr>
        <w:t>automatizētās</w:t>
      </w:r>
      <w:r w:rsidR="00884EF0" w:rsidRPr="007610A4">
        <w:rPr>
          <w:rFonts w:ascii="Times New Roman" w:hAnsi="Times New Roman" w:cs="Times New Roman"/>
          <w:sz w:val="24"/>
          <w:szCs w:val="24"/>
        </w:rPr>
        <w:t xml:space="preserve"> </w:t>
      </w:r>
      <w:r w:rsidRPr="007610A4">
        <w:rPr>
          <w:rFonts w:ascii="Times New Roman" w:hAnsi="Times New Roman" w:cs="Times New Roman"/>
          <w:sz w:val="24"/>
          <w:szCs w:val="24"/>
        </w:rPr>
        <w:t xml:space="preserve">automašīnas izveidē, gan apkārtējās vides apzināšanas uzdevumam caur dažādiem sensoriem (kamera, radars, </w:t>
      </w:r>
      <w:proofErr w:type="spellStart"/>
      <w:r w:rsidR="00074D32">
        <w:rPr>
          <w:rFonts w:ascii="Times New Roman" w:hAnsi="Times New Roman" w:cs="Times New Roman"/>
          <w:sz w:val="24"/>
          <w:szCs w:val="24"/>
        </w:rPr>
        <w:t>lidar</w:t>
      </w:r>
      <w:r w:rsidR="00074D32" w:rsidRPr="007610A4">
        <w:rPr>
          <w:rFonts w:ascii="Times New Roman" w:hAnsi="Times New Roman" w:cs="Times New Roman"/>
          <w:sz w:val="24"/>
          <w:szCs w:val="24"/>
        </w:rPr>
        <w:t>s</w:t>
      </w:r>
      <w:proofErr w:type="spellEnd"/>
      <w:r w:rsidRPr="007610A4">
        <w:rPr>
          <w:rFonts w:ascii="Times New Roman" w:hAnsi="Times New Roman" w:cs="Times New Roman"/>
          <w:sz w:val="24"/>
          <w:szCs w:val="24"/>
        </w:rPr>
        <w:t>), gan arī lēmumu pieņemšanā par automašīnas turpmākām darbībām.</w:t>
      </w:r>
    </w:p>
    <w:p w14:paraId="04EDCDEF" w14:textId="05DF3DF4" w:rsidR="007F2235" w:rsidRPr="007610A4" w:rsidRDefault="007F2235">
      <w:pPr>
        <w:shd w:val="clear" w:color="auto" w:fill="FFFFFF" w:themeFill="background1"/>
        <w:spacing w:line="276" w:lineRule="auto"/>
        <w:ind w:firstLine="357"/>
        <w:jc w:val="both"/>
        <w:rPr>
          <w:rFonts w:ascii="Times New Roman" w:hAnsi="Times New Roman" w:cs="Times New Roman"/>
          <w:sz w:val="24"/>
          <w:szCs w:val="24"/>
        </w:rPr>
      </w:pPr>
      <w:r w:rsidRPr="007610A4">
        <w:rPr>
          <w:rFonts w:ascii="Times New Roman" w:hAnsi="Times New Roman" w:cs="Times New Roman"/>
          <w:sz w:val="24"/>
          <w:szCs w:val="24"/>
        </w:rPr>
        <w:t>Apvienojot EDI ilggadējo pieredzi bezvadu sensoru tīklu jomā ar pieredzi MI, Apvārsnis2020 projekt</w:t>
      </w:r>
      <w:r w:rsidR="00B94AF2">
        <w:rPr>
          <w:rFonts w:ascii="Times New Roman" w:hAnsi="Times New Roman" w:cs="Times New Roman"/>
          <w:sz w:val="24"/>
          <w:szCs w:val="24"/>
        </w:rPr>
        <w:t>a</w:t>
      </w:r>
      <w:r w:rsidRPr="007610A4">
        <w:rPr>
          <w:rFonts w:ascii="Times New Roman" w:hAnsi="Times New Roman" w:cs="Times New Roman"/>
          <w:sz w:val="24"/>
          <w:szCs w:val="24"/>
        </w:rPr>
        <w:t xml:space="preserve"> "</w:t>
      </w:r>
      <w:proofErr w:type="spellStart"/>
      <w:r w:rsidRPr="007610A4">
        <w:rPr>
          <w:rFonts w:ascii="Times New Roman" w:hAnsi="Times New Roman" w:cs="Times New Roman"/>
          <w:i/>
          <w:sz w:val="24"/>
          <w:szCs w:val="24"/>
        </w:rPr>
        <w:t>Intelligent</w:t>
      </w:r>
      <w:proofErr w:type="spellEnd"/>
      <w:r w:rsidRPr="007610A4">
        <w:rPr>
          <w:rFonts w:ascii="Times New Roman" w:hAnsi="Times New Roman" w:cs="Times New Roman"/>
          <w:i/>
          <w:sz w:val="24"/>
          <w:szCs w:val="24"/>
        </w:rPr>
        <w:t xml:space="preserve"> </w:t>
      </w:r>
      <w:proofErr w:type="spellStart"/>
      <w:r w:rsidRPr="007610A4">
        <w:rPr>
          <w:rFonts w:ascii="Times New Roman" w:hAnsi="Times New Roman" w:cs="Times New Roman"/>
          <w:i/>
          <w:sz w:val="24"/>
          <w:szCs w:val="24"/>
        </w:rPr>
        <w:t>Motion</w:t>
      </w:r>
      <w:proofErr w:type="spellEnd"/>
      <w:r w:rsidRPr="007610A4">
        <w:rPr>
          <w:rFonts w:ascii="Times New Roman" w:hAnsi="Times New Roman" w:cs="Times New Roman"/>
          <w:i/>
          <w:sz w:val="24"/>
          <w:szCs w:val="24"/>
        </w:rPr>
        <w:t xml:space="preserve"> </w:t>
      </w:r>
      <w:proofErr w:type="spellStart"/>
      <w:r w:rsidRPr="007610A4">
        <w:rPr>
          <w:rFonts w:ascii="Times New Roman" w:hAnsi="Times New Roman" w:cs="Times New Roman"/>
          <w:i/>
          <w:sz w:val="24"/>
          <w:szCs w:val="24"/>
        </w:rPr>
        <w:t>Control</w:t>
      </w:r>
      <w:proofErr w:type="spellEnd"/>
      <w:r w:rsidRPr="007610A4">
        <w:rPr>
          <w:rFonts w:ascii="Times New Roman" w:hAnsi="Times New Roman" w:cs="Times New Roman"/>
          <w:i/>
          <w:sz w:val="24"/>
          <w:szCs w:val="24"/>
        </w:rPr>
        <w:t xml:space="preserve"> </w:t>
      </w:r>
      <w:proofErr w:type="spellStart"/>
      <w:r w:rsidRPr="007610A4">
        <w:rPr>
          <w:rFonts w:ascii="Times New Roman" w:hAnsi="Times New Roman" w:cs="Times New Roman"/>
          <w:i/>
          <w:sz w:val="24"/>
          <w:szCs w:val="24"/>
        </w:rPr>
        <w:t>Platform</w:t>
      </w:r>
      <w:proofErr w:type="spellEnd"/>
      <w:r w:rsidRPr="007610A4">
        <w:rPr>
          <w:rFonts w:ascii="Times New Roman" w:hAnsi="Times New Roman" w:cs="Times New Roman"/>
          <w:i/>
          <w:sz w:val="24"/>
          <w:szCs w:val="24"/>
        </w:rPr>
        <w:t xml:space="preserve"> </w:t>
      </w:r>
      <w:proofErr w:type="spellStart"/>
      <w:r w:rsidRPr="007610A4">
        <w:rPr>
          <w:rFonts w:ascii="Times New Roman" w:hAnsi="Times New Roman" w:cs="Times New Roman"/>
          <w:i/>
          <w:sz w:val="24"/>
          <w:szCs w:val="24"/>
        </w:rPr>
        <w:t>for</w:t>
      </w:r>
      <w:proofErr w:type="spellEnd"/>
      <w:r w:rsidRPr="007610A4">
        <w:rPr>
          <w:rFonts w:ascii="Times New Roman" w:hAnsi="Times New Roman" w:cs="Times New Roman"/>
          <w:i/>
          <w:sz w:val="24"/>
          <w:szCs w:val="24"/>
        </w:rPr>
        <w:t xml:space="preserve"> </w:t>
      </w:r>
      <w:proofErr w:type="spellStart"/>
      <w:r w:rsidRPr="007610A4">
        <w:rPr>
          <w:rFonts w:ascii="Times New Roman" w:hAnsi="Times New Roman" w:cs="Times New Roman"/>
          <w:i/>
          <w:sz w:val="24"/>
          <w:szCs w:val="24"/>
        </w:rPr>
        <w:t>Smart</w:t>
      </w:r>
      <w:proofErr w:type="spellEnd"/>
      <w:r w:rsidRPr="007610A4">
        <w:rPr>
          <w:rFonts w:ascii="Times New Roman" w:hAnsi="Times New Roman" w:cs="Times New Roman"/>
          <w:i/>
          <w:sz w:val="24"/>
          <w:szCs w:val="24"/>
        </w:rPr>
        <w:t xml:space="preserve"> </w:t>
      </w:r>
      <w:proofErr w:type="spellStart"/>
      <w:r w:rsidRPr="007610A4">
        <w:rPr>
          <w:rFonts w:ascii="Times New Roman" w:hAnsi="Times New Roman" w:cs="Times New Roman"/>
          <w:i/>
          <w:sz w:val="24"/>
          <w:szCs w:val="24"/>
        </w:rPr>
        <w:t>Mechatronic</w:t>
      </w:r>
      <w:proofErr w:type="spellEnd"/>
      <w:r w:rsidRPr="007610A4">
        <w:rPr>
          <w:rFonts w:ascii="Times New Roman" w:hAnsi="Times New Roman" w:cs="Times New Roman"/>
          <w:i/>
          <w:sz w:val="24"/>
          <w:szCs w:val="24"/>
        </w:rPr>
        <w:t xml:space="preserve"> </w:t>
      </w:r>
      <w:proofErr w:type="spellStart"/>
      <w:r w:rsidRPr="007610A4">
        <w:rPr>
          <w:rFonts w:ascii="Times New Roman" w:hAnsi="Times New Roman" w:cs="Times New Roman"/>
          <w:i/>
          <w:sz w:val="24"/>
          <w:szCs w:val="24"/>
        </w:rPr>
        <w:t>Systems</w:t>
      </w:r>
      <w:proofErr w:type="spellEnd"/>
      <w:r w:rsidRPr="007610A4">
        <w:rPr>
          <w:rFonts w:ascii="Times New Roman" w:hAnsi="Times New Roman" w:cs="Times New Roman"/>
          <w:sz w:val="24"/>
          <w:szCs w:val="24"/>
        </w:rPr>
        <w:t>" (</w:t>
      </w:r>
      <w:r w:rsidRPr="00A0512A">
        <w:rPr>
          <w:rFonts w:ascii="Times New Roman" w:hAnsi="Times New Roman" w:cs="Times New Roman"/>
          <w:i/>
          <w:sz w:val="24"/>
          <w:szCs w:val="24"/>
        </w:rPr>
        <w:t>I-</w:t>
      </w:r>
      <w:proofErr w:type="spellStart"/>
      <w:r w:rsidRPr="00A0512A">
        <w:rPr>
          <w:rFonts w:ascii="Times New Roman" w:hAnsi="Times New Roman" w:cs="Times New Roman"/>
          <w:i/>
          <w:sz w:val="24"/>
          <w:szCs w:val="24"/>
        </w:rPr>
        <w:t>Mech</w:t>
      </w:r>
      <w:proofErr w:type="spellEnd"/>
      <w:r w:rsidRPr="007610A4">
        <w:rPr>
          <w:rFonts w:ascii="Times New Roman" w:hAnsi="Times New Roman" w:cs="Times New Roman"/>
          <w:sz w:val="24"/>
          <w:szCs w:val="24"/>
        </w:rPr>
        <w:t xml:space="preserve">) </w:t>
      </w:r>
      <w:r w:rsidR="00B94AF2">
        <w:rPr>
          <w:rFonts w:ascii="Times New Roman" w:hAnsi="Times New Roman" w:cs="Times New Roman"/>
          <w:sz w:val="24"/>
          <w:szCs w:val="24"/>
        </w:rPr>
        <w:t xml:space="preserve">ietvaros </w:t>
      </w:r>
      <w:r w:rsidRPr="007610A4">
        <w:rPr>
          <w:rFonts w:ascii="Times New Roman" w:hAnsi="Times New Roman" w:cs="Times New Roman"/>
          <w:sz w:val="24"/>
          <w:szCs w:val="24"/>
        </w:rPr>
        <w:t xml:space="preserve">tiek izstrādāti viedu bezvadu sensoru tīklu risinājumi un reāla laika signālu apstrādes algoritmi </w:t>
      </w:r>
      <w:proofErr w:type="spellStart"/>
      <w:r w:rsidRPr="007610A4">
        <w:rPr>
          <w:rFonts w:ascii="Times New Roman" w:hAnsi="Times New Roman" w:cs="Times New Roman"/>
          <w:sz w:val="24"/>
          <w:szCs w:val="24"/>
        </w:rPr>
        <w:t>mahatronisku</w:t>
      </w:r>
      <w:proofErr w:type="spellEnd"/>
      <w:r w:rsidRPr="007610A4">
        <w:rPr>
          <w:rFonts w:ascii="Times New Roman" w:hAnsi="Times New Roman" w:cs="Times New Roman"/>
          <w:sz w:val="24"/>
          <w:szCs w:val="24"/>
        </w:rPr>
        <w:t xml:space="preserve"> sistēmu veiktspējas uzlabošanai. ERA-NET </w:t>
      </w:r>
      <w:proofErr w:type="spellStart"/>
      <w:r w:rsidRPr="007610A4">
        <w:rPr>
          <w:rFonts w:ascii="Times New Roman" w:hAnsi="Times New Roman" w:cs="Times New Roman"/>
          <w:sz w:val="24"/>
          <w:szCs w:val="24"/>
        </w:rPr>
        <w:t>FlagERA</w:t>
      </w:r>
      <w:proofErr w:type="spellEnd"/>
      <w:r w:rsidRPr="007610A4">
        <w:rPr>
          <w:rFonts w:ascii="Times New Roman" w:hAnsi="Times New Roman" w:cs="Times New Roman"/>
          <w:sz w:val="24"/>
          <w:szCs w:val="24"/>
        </w:rPr>
        <w:t xml:space="preserve"> projektā "</w:t>
      </w:r>
      <w:proofErr w:type="spellStart"/>
      <w:r w:rsidRPr="007610A4">
        <w:rPr>
          <w:rFonts w:ascii="Times New Roman" w:hAnsi="Times New Roman" w:cs="Times New Roman"/>
          <w:i/>
          <w:sz w:val="24"/>
          <w:szCs w:val="24"/>
        </w:rPr>
        <w:t>Frictionless</w:t>
      </w:r>
      <w:proofErr w:type="spellEnd"/>
      <w:r w:rsidRPr="007610A4">
        <w:rPr>
          <w:rFonts w:ascii="Times New Roman" w:hAnsi="Times New Roman" w:cs="Times New Roman"/>
          <w:i/>
          <w:sz w:val="24"/>
          <w:szCs w:val="24"/>
        </w:rPr>
        <w:t xml:space="preserve"> </w:t>
      </w:r>
      <w:proofErr w:type="spellStart"/>
      <w:r w:rsidRPr="007610A4">
        <w:rPr>
          <w:rFonts w:ascii="Times New Roman" w:hAnsi="Times New Roman" w:cs="Times New Roman"/>
          <w:i/>
          <w:sz w:val="24"/>
          <w:szCs w:val="24"/>
        </w:rPr>
        <w:t>Energy</w:t>
      </w:r>
      <w:proofErr w:type="spellEnd"/>
      <w:r w:rsidRPr="007610A4">
        <w:rPr>
          <w:rFonts w:ascii="Times New Roman" w:hAnsi="Times New Roman" w:cs="Times New Roman"/>
          <w:i/>
          <w:sz w:val="24"/>
          <w:szCs w:val="24"/>
        </w:rPr>
        <w:t xml:space="preserve"> </w:t>
      </w:r>
      <w:proofErr w:type="spellStart"/>
      <w:r w:rsidRPr="007610A4">
        <w:rPr>
          <w:rFonts w:ascii="Times New Roman" w:hAnsi="Times New Roman" w:cs="Times New Roman"/>
          <w:i/>
          <w:sz w:val="24"/>
          <w:szCs w:val="24"/>
        </w:rPr>
        <w:t>Efficient</w:t>
      </w:r>
      <w:proofErr w:type="spellEnd"/>
      <w:r w:rsidRPr="007610A4">
        <w:rPr>
          <w:rFonts w:ascii="Times New Roman" w:hAnsi="Times New Roman" w:cs="Times New Roman"/>
          <w:i/>
          <w:sz w:val="24"/>
          <w:szCs w:val="24"/>
        </w:rPr>
        <w:t xml:space="preserve"> </w:t>
      </w:r>
      <w:proofErr w:type="spellStart"/>
      <w:r w:rsidRPr="007610A4">
        <w:rPr>
          <w:rFonts w:ascii="Times New Roman" w:hAnsi="Times New Roman" w:cs="Times New Roman"/>
          <w:i/>
          <w:sz w:val="24"/>
          <w:szCs w:val="24"/>
        </w:rPr>
        <w:t>Convergent</w:t>
      </w:r>
      <w:proofErr w:type="spellEnd"/>
      <w:r w:rsidRPr="007610A4">
        <w:rPr>
          <w:rFonts w:ascii="Times New Roman" w:hAnsi="Times New Roman" w:cs="Times New Roman"/>
          <w:i/>
          <w:sz w:val="24"/>
          <w:szCs w:val="24"/>
        </w:rPr>
        <w:t xml:space="preserve"> </w:t>
      </w:r>
      <w:proofErr w:type="spellStart"/>
      <w:r w:rsidRPr="007610A4">
        <w:rPr>
          <w:rFonts w:ascii="Times New Roman" w:hAnsi="Times New Roman" w:cs="Times New Roman"/>
          <w:i/>
          <w:sz w:val="24"/>
          <w:szCs w:val="24"/>
        </w:rPr>
        <w:t>Wearables</w:t>
      </w:r>
      <w:proofErr w:type="spellEnd"/>
      <w:r w:rsidRPr="007610A4">
        <w:rPr>
          <w:rFonts w:ascii="Times New Roman" w:hAnsi="Times New Roman" w:cs="Times New Roman"/>
          <w:i/>
          <w:sz w:val="24"/>
          <w:szCs w:val="24"/>
        </w:rPr>
        <w:t xml:space="preserve"> </w:t>
      </w:r>
      <w:proofErr w:type="spellStart"/>
      <w:r w:rsidRPr="007610A4">
        <w:rPr>
          <w:rFonts w:ascii="Times New Roman" w:hAnsi="Times New Roman" w:cs="Times New Roman"/>
          <w:i/>
          <w:sz w:val="24"/>
          <w:szCs w:val="24"/>
        </w:rPr>
        <w:t>For</w:t>
      </w:r>
      <w:proofErr w:type="spellEnd"/>
      <w:r w:rsidRPr="007610A4">
        <w:rPr>
          <w:rFonts w:ascii="Times New Roman" w:hAnsi="Times New Roman" w:cs="Times New Roman"/>
          <w:i/>
          <w:sz w:val="24"/>
          <w:szCs w:val="24"/>
        </w:rPr>
        <w:t xml:space="preserve"> </w:t>
      </w:r>
      <w:proofErr w:type="spellStart"/>
      <w:r w:rsidRPr="007610A4">
        <w:rPr>
          <w:rFonts w:ascii="Times New Roman" w:hAnsi="Times New Roman" w:cs="Times New Roman"/>
          <w:i/>
          <w:sz w:val="24"/>
          <w:szCs w:val="24"/>
        </w:rPr>
        <w:t>Healthcare</w:t>
      </w:r>
      <w:proofErr w:type="spellEnd"/>
      <w:r w:rsidRPr="007610A4">
        <w:rPr>
          <w:rFonts w:ascii="Times New Roman" w:hAnsi="Times New Roman" w:cs="Times New Roman"/>
          <w:i/>
          <w:sz w:val="24"/>
          <w:szCs w:val="24"/>
        </w:rPr>
        <w:t xml:space="preserve"> </w:t>
      </w:r>
      <w:proofErr w:type="spellStart"/>
      <w:r w:rsidRPr="007610A4">
        <w:rPr>
          <w:rFonts w:ascii="Times New Roman" w:hAnsi="Times New Roman" w:cs="Times New Roman"/>
          <w:i/>
          <w:sz w:val="24"/>
          <w:szCs w:val="24"/>
        </w:rPr>
        <w:t>and</w:t>
      </w:r>
      <w:proofErr w:type="spellEnd"/>
      <w:r w:rsidRPr="007610A4">
        <w:rPr>
          <w:rFonts w:ascii="Times New Roman" w:hAnsi="Times New Roman" w:cs="Times New Roman"/>
          <w:i/>
          <w:sz w:val="24"/>
          <w:szCs w:val="24"/>
        </w:rPr>
        <w:t xml:space="preserve"> </w:t>
      </w:r>
      <w:proofErr w:type="spellStart"/>
      <w:r w:rsidRPr="007610A4">
        <w:rPr>
          <w:rFonts w:ascii="Times New Roman" w:hAnsi="Times New Roman" w:cs="Times New Roman"/>
          <w:i/>
          <w:sz w:val="24"/>
          <w:szCs w:val="24"/>
        </w:rPr>
        <w:t>Lifestyle</w:t>
      </w:r>
      <w:proofErr w:type="spellEnd"/>
      <w:r w:rsidRPr="007610A4">
        <w:rPr>
          <w:rFonts w:ascii="Times New Roman" w:hAnsi="Times New Roman" w:cs="Times New Roman"/>
          <w:i/>
          <w:sz w:val="24"/>
          <w:szCs w:val="24"/>
        </w:rPr>
        <w:t xml:space="preserve"> </w:t>
      </w:r>
      <w:proofErr w:type="spellStart"/>
      <w:r w:rsidRPr="007610A4">
        <w:rPr>
          <w:rFonts w:ascii="Times New Roman" w:hAnsi="Times New Roman" w:cs="Times New Roman"/>
          <w:i/>
          <w:sz w:val="24"/>
          <w:szCs w:val="24"/>
        </w:rPr>
        <w:t>Applications</w:t>
      </w:r>
      <w:proofErr w:type="spellEnd"/>
      <w:r w:rsidRPr="007610A4">
        <w:rPr>
          <w:rFonts w:ascii="Times New Roman" w:hAnsi="Times New Roman" w:cs="Times New Roman"/>
          <w:sz w:val="24"/>
          <w:szCs w:val="24"/>
        </w:rPr>
        <w:t>" (</w:t>
      </w:r>
      <w:proofErr w:type="spellStart"/>
      <w:r w:rsidRPr="00A0512A">
        <w:rPr>
          <w:rFonts w:ascii="Times New Roman" w:hAnsi="Times New Roman" w:cs="Times New Roman"/>
          <w:i/>
          <w:sz w:val="24"/>
          <w:szCs w:val="24"/>
        </w:rPr>
        <w:t>Convergence</w:t>
      </w:r>
      <w:proofErr w:type="spellEnd"/>
      <w:r w:rsidRPr="007610A4">
        <w:rPr>
          <w:rFonts w:ascii="Times New Roman" w:hAnsi="Times New Roman" w:cs="Times New Roman"/>
          <w:sz w:val="24"/>
          <w:szCs w:val="24"/>
        </w:rPr>
        <w:t>) signāli no valkājamas bezvadu sensoru platformas ar MI palīdzību tiek analizēti</w:t>
      </w:r>
      <w:r w:rsidR="00360C8D">
        <w:rPr>
          <w:rFonts w:ascii="Times New Roman" w:hAnsi="Times New Roman" w:cs="Times New Roman"/>
          <w:sz w:val="24"/>
          <w:szCs w:val="24"/>
        </w:rPr>
        <w:t>, lai veiktu</w:t>
      </w:r>
      <w:r w:rsidRPr="007610A4">
        <w:rPr>
          <w:rFonts w:ascii="Times New Roman" w:hAnsi="Times New Roman" w:cs="Times New Roman"/>
          <w:sz w:val="24"/>
          <w:szCs w:val="24"/>
        </w:rPr>
        <w:t xml:space="preserve"> cilvēka aktivitāšu monitoring</w:t>
      </w:r>
      <w:r w:rsidR="00360C8D">
        <w:rPr>
          <w:rFonts w:ascii="Times New Roman" w:hAnsi="Times New Roman" w:cs="Times New Roman"/>
          <w:sz w:val="24"/>
          <w:szCs w:val="24"/>
        </w:rPr>
        <w:t>u</w:t>
      </w:r>
      <w:r w:rsidRPr="007610A4">
        <w:rPr>
          <w:rFonts w:ascii="Times New Roman" w:hAnsi="Times New Roman" w:cs="Times New Roman"/>
          <w:sz w:val="24"/>
          <w:szCs w:val="24"/>
        </w:rPr>
        <w:t>.</w:t>
      </w:r>
    </w:p>
    <w:p w14:paraId="32020B3D" w14:textId="77777777" w:rsidR="007F2235" w:rsidRPr="00330E0E" w:rsidRDefault="007F2235">
      <w:pPr>
        <w:shd w:val="clear" w:color="auto" w:fill="FFFFFF" w:themeFill="background1"/>
        <w:spacing w:line="276" w:lineRule="auto"/>
        <w:ind w:firstLine="357"/>
        <w:jc w:val="both"/>
        <w:rPr>
          <w:rFonts w:ascii="Times New Roman" w:hAnsi="Times New Roman" w:cs="Times New Roman"/>
          <w:sz w:val="24"/>
          <w:szCs w:val="24"/>
        </w:rPr>
      </w:pPr>
      <w:r w:rsidRPr="007610A4">
        <w:rPr>
          <w:rFonts w:ascii="Times New Roman" w:hAnsi="Times New Roman" w:cs="Times New Roman"/>
          <w:sz w:val="24"/>
          <w:szCs w:val="24"/>
        </w:rPr>
        <w:t xml:space="preserve">ERAF projekta Nr. 1.2.1.1/16/A/002 pētījumā "Pētījums par </w:t>
      </w:r>
      <w:proofErr w:type="spellStart"/>
      <w:r w:rsidRPr="007610A4">
        <w:rPr>
          <w:rFonts w:ascii="Times New Roman" w:hAnsi="Times New Roman" w:cs="Times New Roman"/>
          <w:sz w:val="24"/>
          <w:szCs w:val="24"/>
        </w:rPr>
        <w:t>datorredzes</w:t>
      </w:r>
      <w:proofErr w:type="spellEnd"/>
      <w:r w:rsidRPr="007610A4">
        <w:rPr>
          <w:rFonts w:ascii="Times New Roman" w:hAnsi="Times New Roman" w:cs="Times New Roman"/>
          <w:sz w:val="24"/>
          <w:szCs w:val="24"/>
        </w:rPr>
        <w:t xml:space="preserve"> paņēmienu attīstību industrijas procesu norises automatizācijai"</w:t>
      </w:r>
      <w:r w:rsidRPr="00330E0E">
        <w:rPr>
          <w:rFonts w:ascii="Times New Roman" w:hAnsi="Times New Roman" w:cs="Times New Roman"/>
          <w:b/>
          <w:sz w:val="24"/>
          <w:szCs w:val="24"/>
        </w:rPr>
        <w:t xml:space="preserve"> </w:t>
      </w:r>
      <w:proofErr w:type="spellStart"/>
      <w:r w:rsidRPr="00330E0E">
        <w:rPr>
          <w:rFonts w:ascii="Times New Roman" w:hAnsi="Times New Roman" w:cs="Times New Roman"/>
          <w:color w:val="212121"/>
          <w:sz w:val="24"/>
          <w:szCs w:val="24"/>
        </w:rPr>
        <w:t>datorredze</w:t>
      </w:r>
      <w:proofErr w:type="spellEnd"/>
      <w:r w:rsidRPr="00330E0E">
        <w:rPr>
          <w:rFonts w:ascii="Times New Roman" w:hAnsi="Times New Roman" w:cs="Times New Roman"/>
          <w:color w:val="212121"/>
          <w:sz w:val="24"/>
          <w:szCs w:val="24"/>
        </w:rPr>
        <w:t xml:space="preserve"> tiek pielietota industriālā robota rokai ērti paņemamu objektu lokalizēšanai haotiski sabērtu objektu kaudzē, un paņemto objektu klasificēšanai. Papildus tiek pētīti paņēmieni mākslīgu apmācības datu ģenerēšanai, lai īstenotos MI modeļus būtu iespējams ātri pārmācīt dažādu rūpniecībā sastopamu objektu gadījumiem.</w:t>
      </w:r>
    </w:p>
    <w:p w14:paraId="1375EC98" w14:textId="77777777" w:rsidR="007F2235" w:rsidRPr="00330E0E" w:rsidRDefault="007F2235">
      <w:pPr>
        <w:shd w:val="clear" w:color="auto" w:fill="FFFFFF" w:themeFill="background1"/>
        <w:spacing w:line="276" w:lineRule="auto"/>
        <w:ind w:firstLine="357"/>
        <w:jc w:val="both"/>
        <w:rPr>
          <w:rFonts w:ascii="Times New Roman" w:hAnsi="Times New Roman" w:cs="Times New Roman"/>
          <w:sz w:val="24"/>
          <w:szCs w:val="24"/>
        </w:rPr>
      </w:pPr>
      <w:r w:rsidRPr="00330E0E">
        <w:rPr>
          <w:rFonts w:ascii="Times New Roman" w:hAnsi="Times New Roman" w:cs="Times New Roman"/>
          <w:sz w:val="24"/>
          <w:szCs w:val="24"/>
        </w:rPr>
        <w:t xml:space="preserve">ERAF projekta Nr. 1.2.1.1/16/A/007 </w:t>
      </w:r>
      <w:r w:rsidRPr="007610A4">
        <w:rPr>
          <w:rFonts w:ascii="Times New Roman" w:hAnsi="Times New Roman" w:cs="Times New Roman"/>
          <w:sz w:val="24"/>
          <w:szCs w:val="24"/>
        </w:rPr>
        <w:t xml:space="preserve">pētījumā "Dziļo neironu tīklu metode auto transporta numura zīmju lokalizācijas un klasifikācijas precizitātes uzlabošanai" </w:t>
      </w:r>
      <w:r w:rsidRPr="007610A4">
        <w:rPr>
          <w:rFonts w:ascii="Times New Roman" w:hAnsi="Times New Roman" w:cs="Times New Roman"/>
          <w:color w:val="212121"/>
          <w:sz w:val="24"/>
          <w:szCs w:val="24"/>
        </w:rPr>
        <w:t>uz MI balstītie modeļi tika veidoti un apmācīti precīzai transportlīdzekļu</w:t>
      </w:r>
      <w:r w:rsidRPr="00330E0E">
        <w:rPr>
          <w:rFonts w:ascii="Times New Roman" w:hAnsi="Times New Roman" w:cs="Times New Roman"/>
          <w:color w:val="212121"/>
          <w:sz w:val="24"/>
          <w:szCs w:val="24"/>
        </w:rPr>
        <w:t xml:space="preserve"> numurzīmju lokalizēšanai un atpazīšanai kā arī transportlīdzekļu klasificēšanai uz ceļa uzņemtos attēlos.</w:t>
      </w:r>
    </w:p>
    <w:p w14:paraId="5D94F9B0" w14:textId="36F0476E" w:rsidR="00EE198C" w:rsidRDefault="007F2235" w:rsidP="00E27B04">
      <w:pPr>
        <w:autoSpaceDE w:val="0"/>
        <w:autoSpaceDN w:val="0"/>
        <w:adjustRightInd w:val="0"/>
        <w:spacing w:line="276" w:lineRule="auto"/>
        <w:ind w:firstLine="357"/>
        <w:jc w:val="both"/>
        <w:rPr>
          <w:rFonts w:ascii="Times New Roman" w:hAnsi="Times New Roman" w:cs="Times New Roman"/>
          <w:color w:val="212121"/>
          <w:sz w:val="24"/>
          <w:szCs w:val="24"/>
        </w:rPr>
      </w:pPr>
      <w:r w:rsidRPr="00330E0E">
        <w:rPr>
          <w:rFonts w:ascii="Times New Roman" w:hAnsi="Times New Roman" w:cs="Times New Roman"/>
          <w:sz w:val="24"/>
          <w:szCs w:val="24"/>
        </w:rPr>
        <w:t>Uz dziļiem neironu tīkliem balstīti inteliģento transporta sistēmu risinājumi tika veidoti arī valsts pētījuma programmā "</w:t>
      </w:r>
      <w:proofErr w:type="spellStart"/>
      <w:r w:rsidRPr="007610A4">
        <w:rPr>
          <w:rFonts w:ascii="Times New Roman" w:hAnsi="Times New Roman" w:cs="Times New Roman"/>
          <w:sz w:val="24"/>
          <w:szCs w:val="24"/>
        </w:rPr>
        <w:t>Kiberfizikālās</w:t>
      </w:r>
      <w:proofErr w:type="spellEnd"/>
      <w:r w:rsidRPr="007610A4">
        <w:rPr>
          <w:rFonts w:ascii="Times New Roman" w:hAnsi="Times New Roman" w:cs="Times New Roman"/>
          <w:sz w:val="24"/>
          <w:szCs w:val="24"/>
        </w:rPr>
        <w:t xml:space="preserve"> sistēmas, ontoloģijas un </w:t>
      </w:r>
      <w:proofErr w:type="spellStart"/>
      <w:r w:rsidRPr="007610A4">
        <w:rPr>
          <w:rFonts w:ascii="Times New Roman" w:hAnsi="Times New Roman" w:cs="Times New Roman"/>
          <w:sz w:val="24"/>
          <w:szCs w:val="24"/>
        </w:rPr>
        <w:t>biofotonikas</w:t>
      </w:r>
      <w:proofErr w:type="spellEnd"/>
      <w:r w:rsidRPr="007610A4">
        <w:rPr>
          <w:rFonts w:ascii="Times New Roman" w:hAnsi="Times New Roman" w:cs="Times New Roman"/>
          <w:sz w:val="24"/>
          <w:szCs w:val="24"/>
        </w:rPr>
        <w:t xml:space="preserve"> </w:t>
      </w:r>
      <w:proofErr w:type="spellStart"/>
      <w:r w:rsidRPr="007610A4">
        <w:rPr>
          <w:rFonts w:ascii="Times New Roman" w:hAnsi="Times New Roman" w:cs="Times New Roman"/>
          <w:sz w:val="24"/>
          <w:szCs w:val="24"/>
        </w:rPr>
        <w:t>drošai&amp;viedai</w:t>
      </w:r>
      <w:proofErr w:type="spellEnd"/>
      <w:r w:rsidRPr="007610A4">
        <w:rPr>
          <w:rFonts w:ascii="Times New Roman" w:hAnsi="Times New Roman" w:cs="Times New Roman"/>
          <w:sz w:val="24"/>
          <w:szCs w:val="24"/>
        </w:rPr>
        <w:t xml:space="preserve"> pilsētai un sabiedrībai" projektā "Tehnoloģijas drošai un uzticamai pilsētai".</w:t>
      </w:r>
      <w:r w:rsidRPr="007610A4">
        <w:rPr>
          <w:rFonts w:ascii="Times New Roman" w:hAnsi="Times New Roman" w:cs="Times New Roman"/>
          <w:color w:val="212121"/>
          <w:sz w:val="24"/>
          <w:szCs w:val="24"/>
        </w:rPr>
        <w:t xml:space="preserve"> MI metodes tika izmantotas uz lētām iekārtām īstenojamai automašīnu un cilvēku detektēšanai, kā arī cilvēku seju identificēšanai. Tika veidotas arī jaunas pieejas marķētu datu ieguvei, kuru esamība bieži ir izšķirošs nosacījums uz </w:t>
      </w:r>
      <w:proofErr w:type="spellStart"/>
      <w:r w:rsidRPr="007610A4">
        <w:rPr>
          <w:rFonts w:ascii="Times New Roman" w:hAnsi="Times New Roman" w:cs="Times New Roman"/>
          <w:color w:val="212121"/>
          <w:sz w:val="24"/>
          <w:szCs w:val="24"/>
        </w:rPr>
        <w:t>mašīnmācīšanos</w:t>
      </w:r>
      <w:proofErr w:type="spellEnd"/>
      <w:r w:rsidRPr="007610A4">
        <w:rPr>
          <w:rFonts w:ascii="Times New Roman" w:hAnsi="Times New Roman" w:cs="Times New Roman"/>
          <w:color w:val="212121"/>
          <w:sz w:val="24"/>
          <w:szCs w:val="24"/>
        </w:rPr>
        <w:t xml:space="preserve"> balstītu MI metožu veiksmīgam pielietojumam.</w:t>
      </w:r>
      <w:r w:rsidR="00EE198C">
        <w:rPr>
          <w:rFonts w:ascii="Times New Roman" w:hAnsi="Times New Roman" w:cs="Times New Roman"/>
          <w:color w:val="212121"/>
          <w:sz w:val="24"/>
          <w:szCs w:val="24"/>
        </w:rPr>
        <w:t xml:space="preserve"> </w:t>
      </w:r>
    </w:p>
    <w:p w14:paraId="5A5C4B76" w14:textId="5FF25A40" w:rsidR="009149E4" w:rsidRDefault="00F32600" w:rsidP="007B4C82">
      <w:pPr>
        <w:shd w:val="clear" w:color="auto" w:fill="FFFFFF" w:themeFill="background1"/>
        <w:spacing w:line="276" w:lineRule="auto"/>
        <w:ind w:firstLine="357"/>
        <w:jc w:val="both"/>
        <w:rPr>
          <w:rFonts w:ascii="Times New Roman" w:hAnsi="Times New Roman" w:cs="Times New Roman"/>
          <w:bCs/>
          <w:sz w:val="24"/>
          <w:szCs w:val="24"/>
        </w:rPr>
      </w:pPr>
      <w:r w:rsidRPr="00F32600">
        <w:rPr>
          <w:rStyle w:val="Strong"/>
          <w:rFonts w:ascii="Times New Roman" w:hAnsi="Times New Roman" w:cs="Times New Roman"/>
          <w:b w:val="0"/>
          <w:sz w:val="24"/>
          <w:szCs w:val="24"/>
        </w:rPr>
        <w:t>Helsinku Universitāte un somu tehnoloģiju uzņēmums "</w:t>
      </w:r>
      <w:r w:rsidRPr="00E77026">
        <w:rPr>
          <w:rStyle w:val="Strong"/>
          <w:rFonts w:ascii="Times New Roman" w:hAnsi="Times New Roman" w:cs="Times New Roman"/>
          <w:b w:val="0"/>
          <w:i/>
          <w:sz w:val="24"/>
          <w:szCs w:val="24"/>
        </w:rPr>
        <w:t>Reaktor</w:t>
      </w:r>
      <w:r w:rsidRPr="00F32600">
        <w:rPr>
          <w:rStyle w:val="Strong"/>
          <w:rFonts w:ascii="Times New Roman" w:hAnsi="Times New Roman" w:cs="Times New Roman"/>
          <w:b w:val="0"/>
          <w:sz w:val="24"/>
          <w:szCs w:val="24"/>
        </w:rPr>
        <w:t xml:space="preserve">" paziņojuši, ka vēlas padarīt Somiju par pasaulē izglītotāko valsti </w:t>
      </w:r>
      <w:r w:rsidR="00B94AF2">
        <w:rPr>
          <w:rStyle w:val="Strong"/>
          <w:rFonts w:ascii="Times New Roman" w:hAnsi="Times New Roman" w:cs="Times New Roman"/>
          <w:b w:val="0"/>
          <w:sz w:val="24"/>
          <w:szCs w:val="24"/>
        </w:rPr>
        <w:t>MI</w:t>
      </w:r>
      <w:r w:rsidRPr="00F32600">
        <w:rPr>
          <w:rStyle w:val="Strong"/>
          <w:rFonts w:ascii="Times New Roman" w:hAnsi="Times New Roman" w:cs="Times New Roman"/>
          <w:b w:val="0"/>
          <w:sz w:val="24"/>
          <w:szCs w:val="24"/>
        </w:rPr>
        <w:t xml:space="preserve"> jomā, tāpēc šobrīd piedāvā ikvienam</w:t>
      </w:r>
      <w:r w:rsidR="00B94AF2">
        <w:rPr>
          <w:rStyle w:val="Strong"/>
          <w:rFonts w:ascii="Times New Roman" w:hAnsi="Times New Roman" w:cs="Times New Roman"/>
          <w:b w:val="0"/>
          <w:sz w:val="24"/>
          <w:szCs w:val="24"/>
        </w:rPr>
        <w:t xml:space="preserve"> interesentam</w:t>
      </w:r>
      <w:r w:rsidRPr="00F32600">
        <w:rPr>
          <w:rStyle w:val="Strong"/>
          <w:rFonts w:ascii="Times New Roman" w:hAnsi="Times New Roman" w:cs="Times New Roman"/>
          <w:b w:val="0"/>
          <w:sz w:val="24"/>
          <w:szCs w:val="24"/>
        </w:rPr>
        <w:t xml:space="preserve"> – gan Somijā, gan ārpus tās – bez maksas apgūt </w:t>
      </w:r>
      <w:r w:rsidR="00B94AF2">
        <w:rPr>
          <w:rStyle w:val="Strong"/>
          <w:rFonts w:ascii="Times New Roman" w:hAnsi="Times New Roman" w:cs="Times New Roman"/>
          <w:b w:val="0"/>
          <w:sz w:val="24"/>
          <w:szCs w:val="24"/>
        </w:rPr>
        <w:t xml:space="preserve">MI </w:t>
      </w:r>
      <w:r w:rsidRPr="00F32600">
        <w:rPr>
          <w:rStyle w:val="Strong"/>
          <w:rFonts w:ascii="Times New Roman" w:hAnsi="Times New Roman" w:cs="Times New Roman"/>
          <w:b w:val="0"/>
          <w:sz w:val="24"/>
          <w:szCs w:val="24"/>
        </w:rPr>
        <w:t>veltītu tiešsaistes kursu</w:t>
      </w:r>
      <w:r>
        <w:rPr>
          <w:rStyle w:val="Strong"/>
          <w:rFonts w:ascii="Times New Roman" w:hAnsi="Times New Roman" w:cs="Times New Roman"/>
          <w:b w:val="0"/>
          <w:sz w:val="24"/>
          <w:szCs w:val="24"/>
        </w:rPr>
        <w:t xml:space="preserve"> “Mākslīgā intelekta elementi”</w:t>
      </w:r>
      <w:r w:rsidR="004F6E36">
        <w:rPr>
          <w:rStyle w:val="Strong"/>
          <w:rFonts w:ascii="Times New Roman" w:hAnsi="Times New Roman" w:cs="Times New Roman"/>
          <w:b w:val="0"/>
          <w:sz w:val="24"/>
          <w:szCs w:val="24"/>
        </w:rPr>
        <w:t xml:space="preserve"> (</w:t>
      </w:r>
      <w:r w:rsidR="004F6E36" w:rsidRPr="00E77026">
        <w:rPr>
          <w:rStyle w:val="Strong"/>
          <w:rFonts w:ascii="Times New Roman" w:hAnsi="Times New Roman" w:cs="Times New Roman"/>
          <w:b w:val="0"/>
          <w:i/>
          <w:sz w:val="24"/>
          <w:szCs w:val="24"/>
        </w:rPr>
        <w:t xml:space="preserve">Elements </w:t>
      </w:r>
      <w:proofErr w:type="spellStart"/>
      <w:r w:rsidR="004F6E36" w:rsidRPr="00E77026">
        <w:rPr>
          <w:rStyle w:val="Strong"/>
          <w:rFonts w:ascii="Times New Roman" w:hAnsi="Times New Roman" w:cs="Times New Roman"/>
          <w:b w:val="0"/>
          <w:i/>
          <w:sz w:val="24"/>
          <w:szCs w:val="24"/>
        </w:rPr>
        <w:t>of</w:t>
      </w:r>
      <w:proofErr w:type="spellEnd"/>
      <w:r w:rsidR="004F6E36" w:rsidRPr="00E77026">
        <w:rPr>
          <w:rStyle w:val="Strong"/>
          <w:rFonts w:ascii="Times New Roman" w:hAnsi="Times New Roman" w:cs="Times New Roman"/>
          <w:b w:val="0"/>
          <w:i/>
          <w:sz w:val="24"/>
          <w:szCs w:val="24"/>
        </w:rPr>
        <w:t xml:space="preserve"> AI</w:t>
      </w:r>
      <w:r w:rsidR="00EE756E">
        <w:rPr>
          <w:rStyle w:val="Strong"/>
          <w:rFonts w:ascii="Times New Roman" w:hAnsi="Times New Roman" w:cs="Times New Roman"/>
          <w:b w:val="0"/>
          <w:sz w:val="24"/>
          <w:szCs w:val="24"/>
        </w:rPr>
        <w:t>)</w:t>
      </w:r>
      <w:r>
        <w:rPr>
          <w:rStyle w:val="FootnoteReference"/>
          <w:rFonts w:ascii="Times New Roman" w:hAnsi="Times New Roman" w:cs="Times New Roman"/>
          <w:bCs/>
          <w:sz w:val="24"/>
          <w:szCs w:val="24"/>
        </w:rPr>
        <w:footnoteReference w:id="53"/>
      </w:r>
      <w:r w:rsidRPr="00F32600">
        <w:rPr>
          <w:rStyle w:val="Strong"/>
          <w:rFonts w:ascii="Times New Roman" w:hAnsi="Times New Roman" w:cs="Times New Roman"/>
          <w:b w:val="0"/>
          <w:sz w:val="24"/>
          <w:szCs w:val="24"/>
        </w:rPr>
        <w:t>.</w:t>
      </w:r>
      <w:r>
        <w:rPr>
          <w:rStyle w:val="Strong"/>
          <w:rFonts w:ascii="Times New Roman" w:hAnsi="Times New Roman" w:cs="Times New Roman"/>
          <w:b w:val="0"/>
          <w:sz w:val="24"/>
          <w:szCs w:val="24"/>
        </w:rPr>
        <w:t xml:space="preserve"> </w:t>
      </w:r>
      <w:r w:rsidRPr="00F32600">
        <w:rPr>
          <w:rStyle w:val="Strong"/>
          <w:rFonts w:ascii="Times New Roman" w:hAnsi="Times New Roman" w:cs="Times New Roman"/>
          <w:b w:val="0"/>
          <w:sz w:val="24"/>
          <w:szCs w:val="24"/>
        </w:rPr>
        <w:t>Kurss ir bez maksas un pieejams ikvienam ar interneta pieslēgumu. Tas ir angļu valodā, un kursa apgūšana aizņem aptuveni 30 stundas. Pēc beigšanas iespējams saņemt sertifikātu, ko publicēt savā "</w:t>
      </w:r>
      <w:proofErr w:type="spellStart"/>
      <w:r w:rsidRPr="00F32600">
        <w:rPr>
          <w:rStyle w:val="Strong"/>
          <w:rFonts w:ascii="Times New Roman" w:hAnsi="Times New Roman" w:cs="Times New Roman"/>
          <w:b w:val="0"/>
          <w:sz w:val="24"/>
          <w:szCs w:val="24"/>
        </w:rPr>
        <w:t>LinkedIn</w:t>
      </w:r>
      <w:proofErr w:type="spellEnd"/>
      <w:r w:rsidRPr="00F32600">
        <w:rPr>
          <w:rStyle w:val="Strong"/>
          <w:rFonts w:ascii="Times New Roman" w:hAnsi="Times New Roman" w:cs="Times New Roman"/>
          <w:b w:val="0"/>
          <w:sz w:val="24"/>
          <w:szCs w:val="24"/>
        </w:rPr>
        <w:t>" profilā.</w:t>
      </w:r>
      <w:r>
        <w:rPr>
          <w:rStyle w:val="Strong"/>
          <w:rFonts w:ascii="Times New Roman" w:hAnsi="Times New Roman" w:cs="Times New Roman"/>
          <w:b w:val="0"/>
          <w:sz w:val="24"/>
          <w:szCs w:val="24"/>
        </w:rPr>
        <w:t xml:space="preserve"> 2019. gada februārī kursam jau bija pieteikušies 1</w:t>
      </w:r>
      <w:r w:rsidR="00E83477">
        <w:rPr>
          <w:rStyle w:val="Strong"/>
          <w:rFonts w:ascii="Times New Roman" w:hAnsi="Times New Roman" w:cs="Times New Roman"/>
          <w:b w:val="0"/>
          <w:sz w:val="24"/>
          <w:szCs w:val="24"/>
        </w:rPr>
        <w:t>7</w:t>
      </w:r>
      <w:r>
        <w:rPr>
          <w:rStyle w:val="Strong"/>
          <w:rFonts w:ascii="Times New Roman" w:hAnsi="Times New Roman" w:cs="Times New Roman"/>
          <w:b w:val="0"/>
          <w:sz w:val="24"/>
          <w:szCs w:val="24"/>
        </w:rPr>
        <w:t xml:space="preserve">0 tūkstoši </w:t>
      </w:r>
      <w:r w:rsidR="00D66F9C">
        <w:rPr>
          <w:rStyle w:val="Strong"/>
          <w:rFonts w:ascii="Times New Roman" w:hAnsi="Times New Roman" w:cs="Times New Roman"/>
          <w:b w:val="0"/>
          <w:sz w:val="24"/>
          <w:szCs w:val="24"/>
        </w:rPr>
        <w:lastRenderedPageBreak/>
        <w:t>cilvēku</w:t>
      </w:r>
      <w:r>
        <w:rPr>
          <w:rStyle w:val="Strong"/>
          <w:rFonts w:ascii="Times New Roman" w:hAnsi="Times New Roman" w:cs="Times New Roman"/>
          <w:b w:val="0"/>
          <w:sz w:val="24"/>
          <w:szCs w:val="24"/>
        </w:rPr>
        <w:t>.</w:t>
      </w:r>
      <w:r w:rsidR="00D66F9C">
        <w:rPr>
          <w:rStyle w:val="Strong"/>
          <w:rFonts w:ascii="Times New Roman" w:hAnsi="Times New Roman" w:cs="Times New Roman"/>
          <w:b w:val="0"/>
          <w:sz w:val="24"/>
          <w:szCs w:val="24"/>
        </w:rPr>
        <w:t xml:space="preserve"> </w:t>
      </w:r>
      <w:r w:rsidR="002F07D5">
        <w:rPr>
          <w:rFonts w:ascii="Times New Roman" w:hAnsi="Times New Roman" w:cs="Times New Roman"/>
          <w:bCs/>
          <w:sz w:val="24"/>
          <w:szCs w:val="24"/>
        </w:rPr>
        <w:t xml:space="preserve">Somijas pārstāvji 2019. gada 26.-27. martā Helsinkos notikušajā konferencē par tiesiskuma risinājumiem MI sistēmās norādīja, ka viņi ies uz to, ka 1% iedzīvotāju ir jāiegūst </w:t>
      </w:r>
      <w:proofErr w:type="spellStart"/>
      <w:r w:rsidR="00376B9C">
        <w:rPr>
          <w:rFonts w:ascii="Times New Roman" w:hAnsi="Times New Roman" w:cs="Times New Roman"/>
          <w:bCs/>
          <w:sz w:val="24"/>
          <w:szCs w:val="24"/>
        </w:rPr>
        <w:t>pamatzināšana</w:t>
      </w:r>
      <w:r w:rsidR="00DC787A">
        <w:rPr>
          <w:rFonts w:ascii="Times New Roman" w:hAnsi="Times New Roman" w:cs="Times New Roman"/>
          <w:bCs/>
          <w:sz w:val="24"/>
          <w:szCs w:val="24"/>
        </w:rPr>
        <w:t>s</w:t>
      </w:r>
      <w:proofErr w:type="spellEnd"/>
      <w:r w:rsidR="00376B9C">
        <w:rPr>
          <w:rFonts w:ascii="Times New Roman" w:hAnsi="Times New Roman" w:cs="Times New Roman"/>
          <w:bCs/>
          <w:sz w:val="24"/>
          <w:szCs w:val="24"/>
        </w:rPr>
        <w:t xml:space="preserve"> </w:t>
      </w:r>
      <w:r w:rsidR="002F07D5">
        <w:rPr>
          <w:rFonts w:ascii="Times New Roman" w:hAnsi="Times New Roman" w:cs="Times New Roman"/>
          <w:bCs/>
          <w:sz w:val="24"/>
          <w:szCs w:val="24"/>
        </w:rPr>
        <w:t xml:space="preserve">MI jomā. </w:t>
      </w:r>
      <w:r w:rsidR="00E83477">
        <w:rPr>
          <w:rFonts w:ascii="Times New Roman" w:hAnsi="Times New Roman" w:cs="Times New Roman"/>
          <w:bCs/>
          <w:sz w:val="24"/>
          <w:szCs w:val="24"/>
        </w:rPr>
        <w:t xml:space="preserve">Somijas </w:t>
      </w:r>
      <w:r w:rsidR="00916242">
        <w:rPr>
          <w:rFonts w:ascii="Times New Roman" w:hAnsi="Times New Roman" w:cs="Times New Roman"/>
          <w:bCs/>
          <w:sz w:val="24"/>
          <w:szCs w:val="24"/>
        </w:rPr>
        <w:t>piemēram seko arī Zviedrija un Nīderlande</w:t>
      </w:r>
      <w:r w:rsidR="00916242">
        <w:rPr>
          <w:rStyle w:val="FootnoteReference"/>
          <w:rFonts w:ascii="Times New Roman" w:hAnsi="Times New Roman" w:cs="Times New Roman"/>
          <w:bCs/>
          <w:sz w:val="24"/>
          <w:szCs w:val="24"/>
        </w:rPr>
        <w:footnoteReference w:id="54"/>
      </w:r>
      <w:r w:rsidR="00916242">
        <w:rPr>
          <w:rFonts w:ascii="Times New Roman" w:hAnsi="Times New Roman" w:cs="Times New Roman"/>
          <w:bCs/>
          <w:sz w:val="24"/>
          <w:szCs w:val="24"/>
        </w:rPr>
        <w:t xml:space="preserve">. </w:t>
      </w:r>
    </w:p>
    <w:p w14:paraId="568AB793" w14:textId="77777777" w:rsidR="009B3F50" w:rsidRDefault="009B3F50">
      <w:pPr>
        <w:autoSpaceDE w:val="0"/>
        <w:autoSpaceDN w:val="0"/>
        <w:adjustRightInd w:val="0"/>
        <w:spacing w:line="276" w:lineRule="auto"/>
        <w:ind w:firstLine="720"/>
        <w:jc w:val="both"/>
        <w:rPr>
          <w:rFonts w:ascii="Times New Roman" w:hAnsi="Times New Roman" w:cs="Times New Roman"/>
          <w:bCs/>
          <w:sz w:val="24"/>
          <w:szCs w:val="24"/>
        </w:rPr>
      </w:pPr>
    </w:p>
    <w:p w14:paraId="164D7F71" w14:textId="56B212BF" w:rsidR="00E64722" w:rsidRDefault="00BF4DFF" w:rsidP="00224082">
      <w:pPr>
        <w:pStyle w:val="Heading1"/>
      </w:pPr>
      <w:bookmarkStart w:id="10" w:name="_Toc11141539"/>
      <w:r w:rsidRPr="00330E0E">
        <w:t xml:space="preserve">Datu </w:t>
      </w:r>
      <w:r w:rsidR="00B42FE3">
        <w:t xml:space="preserve">un skaitļošanas jaudu </w:t>
      </w:r>
      <w:r w:rsidRPr="00330E0E">
        <w:t>pieejamība</w:t>
      </w:r>
      <w:bookmarkEnd w:id="10"/>
    </w:p>
    <w:p w14:paraId="7094CDFB" w14:textId="6F7D396A" w:rsidR="00524B5F" w:rsidRDefault="004F6E36">
      <w:pPr>
        <w:pStyle w:val="ListParagraph"/>
        <w:spacing w:line="276" w:lineRule="auto"/>
        <w:ind w:left="0" w:firstLine="720"/>
        <w:jc w:val="both"/>
      </w:pPr>
      <w:r>
        <w:t xml:space="preserve">Lielākai daļai </w:t>
      </w:r>
      <w:r w:rsidR="00524B5F">
        <w:t xml:space="preserve">MI sistēmu </w:t>
      </w:r>
      <w:r w:rsidR="008F3D51">
        <w:t>“</w:t>
      </w:r>
      <w:r w:rsidR="00524B5F">
        <w:t>treniņam</w:t>
      </w:r>
      <w:r w:rsidR="008F3D51">
        <w:t xml:space="preserve">“ </w:t>
      </w:r>
      <w:r w:rsidR="00524B5F">
        <w:t>kritiski svarīga ir datu pieejamība. It sevišķi vērtīgi ir lielie dati (</w:t>
      </w:r>
      <w:proofErr w:type="spellStart"/>
      <w:r w:rsidR="00524B5F" w:rsidRPr="00E77026">
        <w:rPr>
          <w:i/>
        </w:rPr>
        <w:t>big</w:t>
      </w:r>
      <w:proofErr w:type="spellEnd"/>
      <w:r w:rsidR="00524B5F" w:rsidRPr="00E77026">
        <w:rPr>
          <w:i/>
        </w:rPr>
        <w:t xml:space="preserve"> </w:t>
      </w:r>
      <w:proofErr w:type="spellStart"/>
      <w:r w:rsidR="00524B5F" w:rsidRPr="00E77026">
        <w:rPr>
          <w:i/>
        </w:rPr>
        <w:t>data</w:t>
      </w:r>
      <w:proofErr w:type="spellEnd"/>
      <w:r w:rsidR="00524B5F">
        <w:t>).</w:t>
      </w:r>
    </w:p>
    <w:p w14:paraId="17AEFC17" w14:textId="411D585A" w:rsidR="00524B5F" w:rsidRPr="00524B5F" w:rsidRDefault="00524B5F">
      <w:pPr>
        <w:spacing w:line="276" w:lineRule="auto"/>
        <w:ind w:firstLine="720"/>
        <w:jc w:val="both"/>
        <w:rPr>
          <w:rFonts w:ascii="Times New Roman" w:hAnsi="Times New Roman" w:cs="Times New Roman"/>
          <w:sz w:val="24"/>
          <w:szCs w:val="24"/>
        </w:rPr>
      </w:pPr>
      <w:r w:rsidRPr="00524B5F">
        <w:rPr>
          <w:rFonts w:ascii="Times New Roman" w:hAnsi="Times New Roman" w:cs="Times New Roman"/>
          <w:sz w:val="24"/>
          <w:szCs w:val="24"/>
        </w:rPr>
        <w:t xml:space="preserve">Ar Ministru kabineta 2013.gada 14.oktobra rīkojumu Nr.486 </w:t>
      </w:r>
      <w:r w:rsidR="00884EF0" w:rsidRPr="00884EF0">
        <w:t xml:space="preserve"> </w:t>
      </w:r>
      <w:r w:rsidR="00884EF0">
        <w:t>“</w:t>
      </w:r>
      <w:r w:rsidR="00884EF0" w:rsidRPr="00884EF0">
        <w:rPr>
          <w:rFonts w:ascii="Times New Roman" w:hAnsi="Times New Roman" w:cs="Times New Roman"/>
          <w:sz w:val="24"/>
          <w:szCs w:val="24"/>
        </w:rPr>
        <w:t>Par Informācijas sabiedrības attīstības pamatnostādnēm 2014.-2020.gadam</w:t>
      </w:r>
      <w:r w:rsidR="00884EF0">
        <w:rPr>
          <w:rFonts w:ascii="Times New Roman" w:hAnsi="Times New Roman" w:cs="Times New Roman"/>
          <w:sz w:val="24"/>
          <w:szCs w:val="24"/>
        </w:rPr>
        <w:t>”</w:t>
      </w:r>
      <w:r w:rsidR="00E83477">
        <w:rPr>
          <w:rFonts w:ascii="Times New Roman" w:hAnsi="Times New Roman" w:cs="Times New Roman"/>
          <w:sz w:val="24"/>
          <w:szCs w:val="24"/>
        </w:rPr>
        <w:t xml:space="preserve"> (turpmāk – Pamatnostādnes)</w:t>
      </w:r>
      <w:r w:rsidRPr="00524B5F">
        <w:rPr>
          <w:rFonts w:ascii="Times New Roman" w:hAnsi="Times New Roman" w:cs="Times New Roman"/>
          <w:sz w:val="24"/>
          <w:szCs w:val="24"/>
        </w:rPr>
        <w:t xml:space="preserve"> kā viens no e-pārvaldes plānošanas pamatprincipiem ir publiskās pārvaldes dati tautsaimniecības izaugsmei. Pamatnostādnes nosaka, ka:</w:t>
      </w:r>
    </w:p>
    <w:p w14:paraId="2F09B308" w14:textId="77777777" w:rsidR="00524B5F" w:rsidRPr="00524B5F" w:rsidRDefault="00524B5F">
      <w:pPr>
        <w:spacing w:line="276" w:lineRule="auto"/>
        <w:jc w:val="both"/>
        <w:rPr>
          <w:rFonts w:ascii="Times New Roman" w:hAnsi="Times New Roman" w:cs="Times New Roman"/>
          <w:sz w:val="24"/>
          <w:szCs w:val="24"/>
        </w:rPr>
      </w:pPr>
      <w:r w:rsidRPr="00524B5F">
        <w:rPr>
          <w:rFonts w:ascii="Times New Roman" w:hAnsi="Times New Roman" w:cs="Times New Roman"/>
          <w:sz w:val="24"/>
          <w:szCs w:val="24"/>
        </w:rPr>
        <w:t>•</w:t>
      </w:r>
      <w:r w:rsidRPr="00524B5F">
        <w:rPr>
          <w:rFonts w:ascii="Times New Roman" w:hAnsi="Times New Roman" w:cs="Times New Roman"/>
          <w:sz w:val="24"/>
          <w:szCs w:val="24"/>
        </w:rPr>
        <w:tab/>
        <w:t>Veidojot jaunas informācijas sistēmas un attīstot esošās, atvērto datu principa ievērošana ir jāietver sistēmas pamatos, izvērtējot datu kopu iespējamo izmantošanu, lietotāju grupas, datu kvalitātes un atjaunošanas iespējas;</w:t>
      </w:r>
    </w:p>
    <w:p w14:paraId="222607FC" w14:textId="77777777" w:rsidR="00524B5F" w:rsidRPr="00524B5F" w:rsidRDefault="00524B5F">
      <w:pPr>
        <w:spacing w:line="276" w:lineRule="auto"/>
        <w:jc w:val="both"/>
        <w:rPr>
          <w:rFonts w:ascii="Times New Roman" w:hAnsi="Times New Roman" w:cs="Times New Roman"/>
          <w:sz w:val="24"/>
          <w:szCs w:val="24"/>
        </w:rPr>
      </w:pPr>
      <w:r w:rsidRPr="00524B5F">
        <w:rPr>
          <w:rFonts w:ascii="Times New Roman" w:hAnsi="Times New Roman" w:cs="Times New Roman"/>
          <w:sz w:val="24"/>
          <w:szCs w:val="24"/>
        </w:rPr>
        <w:t>•</w:t>
      </w:r>
      <w:r w:rsidRPr="00524B5F">
        <w:rPr>
          <w:rFonts w:ascii="Times New Roman" w:hAnsi="Times New Roman" w:cs="Times New Roman"/>
          <w:sz w:val="24"/>
          <w:szCs w:val="24"/>
        </w:rPr>
        <w:tab/>
        <w:t xml:space="preserve">Valsts rīcībā esošajiem datiem ir jābūt gan tiesiski, gan tehnoloģiski pieejamiem kopīgai izmantošanai un </w:t>
      </w:r>
      <w:proofErr w:type="spellStart"/>
      <w:r w:rsidRPr="00524B5F">
        <w:rPr>
          <w:rFonts w:ascii="Times New Roman" w:hAnsi="Times New Roman" w:cs="Times New Roman"/>
          <w:sz w:val="24"/>
          <w:szCs w:val="24"/>
        </w:rPr>
        <w:t>atkalizmantošanai</w:t>
      </w:r>
      <w:proofErr w:type="spellEnd"/>
      <w:r w:rsidRPr="00524B5F">
        <w:rPr>
          <w:rFonts w:ascii="Times New Roman" w:hAnsi="Times New Roman" w:cs="Times New Roman"/>
          <w:sz w:val="24"/>
          <w:szCs w:val="24"/>
        </w:rPr>
        <w:t>, ievērojot personas datu aizsardzības un ierobežotas pieejamības informācijas aspektus, kā arī atkalizmantošanas nosacījumus;</w:t>
      </w:r>
    </w:p>
    <w:p w14:paraId="280D0C5D" w14:textId="77777777" w:rsidR="00524B5F" w:rsidRPr="00524B5F" w:rsidRDefault="00524B5F">
      <w:pPr>
        <w:spacing w:line="276" w:lineRule="auto"/>
        <w:jc w:val="both"/>
        <w:rPr>
          <w:rFonts w:ascii="Times New Roman" w:hAnsi="Times New Roman" w:cs="Times New Roman"/>
          <w:sz w:val="24"/>
          <w:szCs w:val="24"/>
        </w:rPr>
      </w:pPr>
      <w:r w:rsidRPr="00524B5F">
        <w:rPr>
          <w:rFonts w:ascii="Times New Roman" w:hAnsi="Times New Roman" w:cs="Times New Roman"/>
          <w:sz w:val="24"/>
          <w:szCs w:val="24"/>
        </w:rPr>
        <w:t>•</w:t>
      </w:r>
      <w:r w:rsidRPr="00524B5F">
        <w:rPr>
          <w:rFonts w:ascii="Times New Roman" w:hAnsi="Times New Roman" w:cs="Times New Roman"/>
          <w:sz w:val="24"/>
          <w:szCs w:val="24"/>
        </w:rPr>
        <w:tab/>
        <w:t>Informācijas resursi (</w:t>
      </w:r>
      <w:proofErr w:type="spellStart"/>
      <w:r w:rsidRPr="00524B5F">
        <w:rPr>
          <w:rFonts w:ascii="Times New Roman" w:hAnsi="Times New Roman" w:cs="Times New Roman"/>
          <w:sz w:val="24"/>
          <w:szCs w:val="24"/>
        </w:rPr>
        <w:t>digitalizēti</w:t>
      </w:r>
      <w:proofErr w:type="spellEnd"/>
      <w:r w:rsidRPr="00524B5F">
        <w:rPr>
          <w:rFonts w:ascii="Times New Roman" w:hAnsi="Times New Roman" w:cs="Times New Roman"/>
          <w:sz w:val="24"/>
          <w:szCs w:val="24"/>
        </w:rPr>
        <w:t xml:space="preserve"> materiāli, datu kopas), kuru iegūšanu, sagatavošanu, apstrādi, uzturēšanu un piegādi lietotājam pilnībā nodrošina publiskā finansējuma ietvaros (valsts vai pašvaldību budžeta dotācijas, ES struktūrfondu finansējums) ir pieejami </w:t>
      </w:r>
      <w:proofErr w:type="spellStart"/>
      <w:r w:rsidRPr="00524B5F">
        <w:rPr>
          <w:rFonts w:ascii="Times New Roman" w:hAnsi="Times New Roman" w:cs="Times New Roman"/>
          <w:sz w:val="24"/>
          <w:szCs w:val="24"/>
        </w:rPr>
        <w:t>kopizmantošanai</w:t>
      </w:r>
      <w:proofErr w:type="spellEnd"/>
      <w:r w:rsidRPr="00524B5F">
        <w:rPr>
          <w:rFonts w:ascii="Times New Roman" w:hAnsi="Times New Roman" w:cs="Times New Roman"/>
          <w:sz w:val="24"/>
          <w:szCs w:val="24"/>
        </w:rPr>
        <w:t xml:space="preserve"> publiskās pārvaldes iestādēm bez maksas;</w:t>
      </w:r>
    </w:p>
    <w:p w14:paraId="17A02002" w14:textId="77777777" w:rsidR="00524B5F" w:rsidRPr="00524B5F" w:rsidRDefault="00524B5F">
      <w:pPr>
        <w:spacing w:line="276" w:lineRule="auto"/>
        <w:jc w:val="both"/>
        <w:rPr>
          <w:rFonts w:ascii="Times New Roman" w:hAnsi="Times New Roman" w:cs="Times New Roman"/>
          <w:sz w:val="24"/>
          <w:szCs w:val="24"/>
        </w:rPr>
      </w:pPr>
      <w:r w:rsidRPr="00524B5F">
        <w:rPr>
          <w:rFonts w:ascii="Times New Roman" w:hAnsi="Times New Roman" w:cs="Times New Roman"/>
          <w:sz w:val="24"/>
          <w:szCs w:val="24"/>
        </w:rPr>
        <w:t>•</w:t>
      </w:r>
      <w:r w:rsidRPr="00524B5F">
        <w:rPr>
          <w:rFonts w:ascii="Times New Roman" w:hAnsi="Times New Roman" w:cs="Times New Roman"/>
          <w:sz w:val="24"/>
          <w:szCs w:val="24"/>
        </w:rPr>
        <w:tab/>
        <w:t xml:space="preserve">Gadījumā, ja par valsts sektora iestāžu rīcībā esošās informācijas izmantošanu, ko veic fiziskas vai juridiskas personas komerciāliem vai nekomerciāliem mērķiem tiek pieprasīta samaksa, tā nepārsniedz šo resursu reproducēšanas, nodrošināšanas un izplatīšanas </w:t>
      </w:r>
      <w:proofErr w:type="spellStart"/>
      <w:r w:rsidRPr="00524B5F">
        <w:rPr>
          <w:rFonts w:ascii="Times New Roman" w:hAnsi="Times New Roman" w:cs="Times New Roman"/>
          <w:sz w:val="24"/>
          <w:szCs w:val="24"/>
        </w:rPr>
        <w:t>robežizmaksas</w:t>
      </w:r>
      <w:proofErr w:type="spellEnd"/>
      <w:r w:rsidRPr="00524B5F">
        <w:rPr>
          <w:rFonts w:ascii="Times New Roman" w:hAnsi="Times New Roman" w:cs="Times New Roman"/>
          <w:sz w:val="24"/>
          <w:szCs w:val="24"/>
        </w:rPr>
        <w:t xml:space="preserve"> (specifisku izņēmumu kārtā šo nosacījumu var nepiemērot);</w:t>
      </w:r>
    </w:p>
    <w:p w14:paraId="74F8A67E" w14:textId="1BDF062F" w:rsidR="00524B5F" w:rsidRPr="00524B5F" w:rsidRDefault="00524B5F">
      <w:pPr>
        <w:spacing w:line="276" w:lineRule="auto"/>
        <w:jc w:val="both"/>
        <w:rPr>
          <w:rFonts w:ascii="Times New Roman" w:hAnsi="Times New Roman" w:cs="Times New Roman"/>
          <w:sz w:val="24"/>
          <w:szCs w:val="24"/>
        </w:rPr>
      </w:pPr>
      <w:r w:rsidRPr="00524B5F">
        <w:rPr>
          <w:rFonts w:ascii="Times New Roman" w:hAnsi="Times New Roman" w:cs="Times New Roman"/>
          <w:sz w:val="24"/>
          <w:szCs w:val="24"/>
        </w:rPr>
        <w:t>•</w:t>
      </w:r>
      <w:r w:rsidRPr="00524B5F">
        <w:rPr>
          <w:rFonts w:ascii="Times New Roman" w:hAnsi="Times New Roman" w:cs="Times New Roman"/>
          <w:sz w:val="24"/>
          <w:szCs w:val="24"/>
        </w:rPr>
        <w:tab/>
        <w:t xml:space="preserve">Publiskās pārvaldes iestāžu pamatdarbībai nepieciešamais finansējums jāplāno un jānodrošina neatkarīgi no ieņēmumiem, kas var rasties no iestāžu rīcībā esošās informācijas nodošanas </w:t>
      </w:r>
      <w:proofErr w:type="spellStart"/>
      <w:r w:rsidRPr="00524B5F">
        <w:rPr>
          <w:rFonts w:ascii="Times New Roman" w:hAnsi="Times New Roman" w:cs="Times New Roman"/>
          <w:sz w:val="24"/>
          <w:szCs w:val="24"/>
        </w:rPr>
        <w:t>atkalizmantošanai</w:t>
      </w:r>
      <w:proofErr w:type="spellEnd"/>
      <w:r w:rsidRPr="00524B5F">
        <w:rPr>
          <w:rFonts w:ascii="Times New Roman" w:hAnsi="Times New Roman" w:cs="Times New Roman"/>
          <w:sz w:val="24"/>
          <w:szCs w:val="24"/>
        </w:rPr>
        <w:t xml:space="preserve"> vai </w:t>
      </w:r>
      <w:proofErr w:type="spellStart"/>
      <w:r w:rsidRPr="00524B5F">
        <w:rPr>
          <w:rFonts w:ascii="Times New Roman" w:hAnsi="Times New Roman" w:cs="Times New Roman"/>
          <w:sz w:val="24"/>
          <w:szCs w:val="24"/>
        </w:rPr>
        <w:t>kopizmantošanai</w:t>
      </w:r>
      <w:proofErr w:type="spellEnd"/>
      <w:r w:rsidR="00147314">
        <w:rPr>
          <w:rFonts w:ascii="Times New Roman" w:hAnsi="Times New Roman" w:cs="Times New Roman"/>
          <w:sz w:val="24"/>
          <w:szCs w:val="24"/>
        </w:rPr>
        <w:t>.</w:t>
      </w:r>
    </w:p>
    <w:p w14:paraId="021831B4" w14:textId="77777777" w:rsidR="00524B5F" w:rsidRDefault="00524B5F">
      <w:pPr>
        <w:spacing w:line="276" w:lineRule="auto"/>
        <w:ind w:firstLine="720"/>
        <w:jc w:val="both"/>
        <w:rPr>
          <w:rFonts w:ascii="Times New Roman" w:hAnsi="Times New Roman" w:cs="Times New Roman"/>
          <w:sz w:val="24"/>
          <w:szCs w:val="24"/>
        </w:rPr>
      </w:pPr>
      <w:r w:rsidRPr="00524B5F">
        <w:rPr>
          <w:rFonts w:ascii="Times New Roman" w:hAnsi="Times New Roman" w:cs="Times New Roman"/>
          <w:sz w:val="24"/>
          <w:szCs w:val="24"/>
        </w:rPr>
        <w:t xml:space="preserve">Kopš 2015.gada, kad spēkā stājās grozījumi Informācijas atklātības likumā, Latvija ir spērusi soli valsts pārvaldes rīcībā esošo datu publicēšanā. </w:t>
      </w:r>
    </w:p>
    <w:p w14:paraId="753778AA" w14:textId="033040B6" w:rsidR="00524B5F" w:rsidRPr="00524B5F" w:rsidRDefault="00524B5F">
      <w:pPr>
        <w:spacing w:line="276" w:lineRule="auto"/>
        <w:ind w:firstLine="720"/>
        <w:jc w:val="both"/>
        <w:rPr>
          <w:rFonts w:ascii="Times New Roman" w:hAnsi="Times New Roman" w:cs="Times New Roman"/>
          <w:sz w:val="24"/>
          <w:szCs w:val="24"/>
        </w:rPr>
      </w:pPr>
      <w:r w:rsidRPr="00524B5F">
        <w:rPr>
          <w:rFonts w:ascii="Times New Roman" w:hAnsi="Times New Roman" w:cs="Times New Roman"/>
          <w:sz w:val="24"/>
          <w:szCs w:val="24"/>
        </w:rPr>
        <w:t>2016.gada decembrī tika noslēgts Datos balstītas sabiedrības (</w:t>
      </w:r>
      <w:proofErr w:type="spellStart"/>
      <w:r w:rsidRPr="00E77026">
        <w:rPr>
          <w:rFonts w:ascii="Times New Roman" w:hAnsi="Times New Roman" w:cs="Times New Roman"/>
          <w:i/>
          <w:sz w:val="24"/>
          <w:szCs w:val="24"/>
        </w:rPr>
        <w:t>Data</w:t>
      </w:r>
      <w:proofErr w:type="spellEnd"/>
      <w:r w:rsidRPr="00E77026">
        <w:rPr>
          <w:rFonts w:ascii="Times New Roman" w:hAnsi="Times New Roman" w:cs="Times New Roman"/>
          <w:i/>
          <w:sz w:val="24"/>
          <w:szCs w:val="24"/>
        </w:rPr>
        <w:t xml:space="preserve"> </w:t>
      </w:r>
      <w:proofErr w:type="spellStart"/>
      <w:r w:rsidRPr="00E77026">
        <w:rPr>
          <w:rFonts w:ascii="Times New Roman" w:hAnsi="Times New Roman" w:cs="Times New Roman"/>
          <w:i/>
          <w:sz w:val="24"/>
          <w:szCs w:val="24"/>
        </w:rPr>
        <w:t>driven</w:t>
      </w:r>
      <w:proofErr w:type="spellEnd"/>
      <w:r w:rsidRPr="00E77026">
        <w:rPr>
          <w:rFonts w:ascii="Times New Roman" w:hAnsi="Times New Roman" w:cs="Times New Roman"/>
          <w:i/>
          <w:sz w:val="24"/>
          <w:szCs w:val="24"/>
        </w:rPr>
        <w:t xml:space="preserve"> </w:t>
      </w:r>
      <w:proofErr w:type="spellStart"/>
      <w:r w:rsidRPr="00E77026">
        <w:rPr>
          <w:rFonts w:ascii="Times New Roman" w:hAnsi="Times New Roman" w:cs="Times New Roman"/>
          <w:i/>
          <w:sz w:val="24"/>
          <w:szCs w:val="24"/>
        </w:rPr>
        <w:t>nation</w:t>
      </w:r>
      <w:proofErr w:type="spellEnd"/>
      <w:r w:rsidRPr="00524B5F">
        <w:rPr>
          <w:rFonts w:ascii="Times New Roman" w:hAnsi="Times New Roman" w:cs="Times New Roman"/>
          <w:sz w:val="24"/>
          <w:szCs w:val="24"/>
        </w:rPr>
        <w:t xml:space="preserve">) memorands starp </w:t>
      </w:r>
      <w:r w:rsidR="00590CDE">
        <w:rPr>
          <w:rFonts w:ascii="Times New Roman" w:hAnsi="Times New Roman" w:cs="Times New Roman"/>
          <w:sz w:val="24"/>
          <w:szCs w:val="24"/>
        </w:rPr>
        <w:t xml:space="preserve">Vides aizsardzības un reģionālās attīstības ministriju (turpmāk – </w:t>
      </w:r>
      <w:r w:rsidRPr="00524B5F">
        <w:rPr>
          <w:rFonts w:ascii="Times New Roman" w:hAnsi="Times New Roman" w:cs="Times New Roman"/>
          <w:sz w:val="24"/>
          <w:szCs w:val="24"/>
        </w:rPr>
        <w:t>VARAM</w:t>
      </w:r>
      <w:r w:rsidR="00590CDE">
        <w:rPr>
          <w:rFonts w:ascii="Times New Roman" w:hAnsi="Times New Roman" w:cs="Times New Roman"/>
          <w:sz w:val="24"/>
          <w:szCs w:val="24"/>
        </w:rPr>
        <w:t>)</w:t>
      </w:r>
      <w:r w:rsidRPr="00524B5F">
        <w:rPr>
          <w:rFonts w:ascii="Times New Roman" w:hAnsi="Times New Roman" w:cs="Times New Roman"/>
          <w:sz w:val="24"/>
          <w:szCs w:val="24"/>
        </w:rPr>
        <w:t xml:space="preserve"> un IKT nozari</w:t>
      </w:r>
      <w:r w:rsidR="00E9046A">
        <w:rPr>
          <w:rFonts w:ascii="Times New Roman" w:hAnsi="Times New Roman" w:cs="Times New Roman"/>
          <w:sz w:val="24"/>
          <w:szCs w:val="24"/>
        </w:rPr>
        <w:t xml:space="preserve">, ko pārstāv </w:t>
      </w:r>
      <w:r w:rsidR="00E9046A" w:rsidRPr="00E9046A">
        <w:rPr>
          <w:rFonts w:ascii="Times New Roman" w:hAnsi="Times New Roman" w:cs="Times New Roman"/>
          <w:sz w:val="24"/>
          <w:szCs w:val="24"/>
        </w:rPr>
        <w:t>Latvijas Informācijas un komunikācijas tehnoloģijas asociācija</w:t>
      </w:r>
      <w:r w:rsidR="00E9046A">
        <w:rPr>
          <w:rFonts w:ascii="Times New Roman" w:hAnsi="Times New Roman" w:cs="Times New Roman"/>
          <w:sz w:val="24"/>
          <w:szCs w:val="24"/>
        </w:rPr>
        <w:t xml:space="preserve"> </w:t>
      </w:r>
      <w:r w:rsidR="00E9046A" w:rsidRPr="00524B5F">
        <w:rPr>
          <w:rFonts w:ascii="Times New Roman" w:hAnsi="Times New Roman" w:cs="Times New Roman"/>
          <w:sz w:val="24"/>
          <w:szCs w:val="24"/>
        </w:rPr>
        <w:t>(turpmāk – LIKTA)</w:t>
      </w:r>
      <w:r w:rsidRPr="00524B5F">
        <w:rPr>
          <w:rFonts w:ascii="Times New Roman" w:hAnsi="Times New Roman" w:cs="Times New Roman"/>
          <w:sz w:val="24"/>
          <w:szCs w:val="24"/>
        </w:rPr>
        <w:t xml:space="preserve">, kur viena no būtiskām memoranda ieviešanas sastāvdaļām ir tieši valsts pārvaldes rīcībā esošo datu nodošana </w:t>
      </w:r>
      <w:r w:rsidRPr="00524B5F">
        <w:rPr>
          <w:rFonts w:ascii="Times New Roman" w:hAnsi="Times New Roman" w:cs="Times New Roman"/>
          <w:sz w:val="24"/>
          <w:szCs w:val="24"/>
        </w:rPr>
        <w:lastRenderedPageBreak/>
        <w:t>sabiedrībai bez maksas ar mērķi sekmēt inovatīvu un jaunu vai jau esošo produktu un pakalpojumu izstrādi, izveidi.</w:t>
      </w:r>
    </w:p>
    <w:p w14:paraId="6C1D0D64" w14:textId="71A6376A" w:rsidR="00524B5F" w:rsidRPr="00524B5F" w:rsidRDefault="00524B5F">
      <w:pPr>
        <w:spacing w:line="276" w:lineRule="auto"/>
        <w:ind w:firstLine="720"/>
        <w:jc w:val="both"/>
        <w:rPr>
          <w:rFonts w:ascii="Times New Roman" w:hAnsi="Times New Roman" w:cs="Times New Roman"/>
          <w:sz w:val="24"/>
          <w:szCs w:val="24"/>
        </w:rPr>
      </w:pPr>
      <w:r w:rsidRPr="00524B5F">
        <w:rPr>
          <w:rFonts w:ascii="Times New Roman" w:hAnsi="Times New Roman" w:cs="Times New Roman"/>
          <w:sz w:val="24"/>
          <w:szCs w:val="24"/>
        </w:rPr>
        <w:t>2017.gada jūnijā tika atklāts Latvijas atvērto datu portāls (turpmāk – ADP)</w:t>
      </w:r>
      <w:r w:rsidR="001F120F">
        <w:rPr>
          <w:rFonts w:ascii="Times New Roman" w:hAnsi="Times New Roman" w:cs="Times New Roman"/>
          <w:sz w:val="24"/>
          <w:szCs w:val="24"/>
        </w:rPr>
        <w:t xml:space="preserve"> </w:t>
      </w:r>
      <w:r w:rsidR="00BE35EC" w:rsidRPr="00BE35EC">
        <w:rPr>
          <w:rFonts w:ascii="Times New Roman" w:hAnsi="Times New Roman" w:cs="Times New Roman"/>
          <w:sz w:val="24"/>
          <w:szCs w:val="24"/>
        </w:rPr>
        <w:t>data.gov.lv</w:t>
      </w:r>
      <w:r w:rsidRPr="00524B5F">
        <w:rPr>
          <w:rFonts w:ascii="Times New Roman" w:hAnsi="Times New Roman" w:cs="Times New Roman"/>
          <w:sz w:val="24"/>
          <w:szCs w:val="24"/>
        </w:rPr>
        <w:t>. Kopš tā laika, sadarbībā ar Latvijas Atvērto tehnoloģiju asociāciju un LIKTA ir noritējis darbs pi</w:t>
      </w:r>
      <w:r>
        <w:rPr>
          <w:rFonts w:ascii="Times New Roman" w:hAnsi="Times New Roman" w:cs="Times New Roman"/>
          <w:sz w:val="24"/>
          <w:szCs w:val="24"/>
        </w:rPr>
        <w:t>e portāla satura piepildīšanas.</w:t>
      </w:r>
      <w:r w:rsidRPr="00524B5F">
        <w:rPr>
          <w:rFonts w:ascii="Times New Roman" w:hAnsi="Times New Roman" w:cs="Times New Roman"/>
          <w:sz w:val="24"/>
          <w:szCs w:val="24"/>
        </w:rPr>
        <w:t xml:space="preserve"> Līdz 2018.gada septembrim VARAM valdībā ir iesniegusi trīs informatīvos ziņojumus ar mērķi sekmēt arvien vairāk datu kopu publicēšanu ADP:</w:t>
      </w:r>
    </w:p>
    <w:p w14:paraId="31979B02" w14:textId="10A8D386" w:rsidR="00524B5F" w:rsidRPr="00524B5F" w:rsidRDefault="00524B5F">
      <w:pPr>
        <w:spacing w:line="276" w:lineRule="auto"/>
        <w:ind w:firstLine="720"/>
        <w:jc w:val="both"/>
        <w:rPr>
          <w:rFonts w:ascii="Times New Roman" w:hAnsi="Times New Roman" w:cs="Times New Roman"/>
          <w:sz w:val="24"/>
          <w:szCs w:val="24"/>
        </w:rPr>
      </w:pPr>
      <w:r w:rsidRPr="00524B5F">
        <w:rPr>
          <w:rFonts w:ascii="Times New Roman" w:hAnsi="Times New Roman" w:cs="Times New Roman"/>
          <w:sz w:val="24"/>
          <w:szCs w:val="24"/>
        </w:rPr>
        <w:t>1)</w:t>
      </w:r>
      <w:r w:rsidRPr="00524B5F">
        <w:rPr>
          <w:rFonts w:ascii="Times New Roman" w:hAnsi="Times New Roman" w:cs="Times New Roman"/>
          <w:sz w:val="24"/>
          <w:szCs w:val="24"/>
        </w:rPr>
        <w:tab/>
        <w:t xml:space="preserve"> Ministru kabineta 2018.</w:t>
      </w:r>
      <w:r w:rsidR="00E83477">
        <w:rPr>
          <w:rFonts w:ascii="Times New Roman" w:hAnsi="Times New Roman" w:cs="Times New Roman"/>
          <w:sz w:val="24"/>
          <w:szCs w:val="24"/>
        </w:rPr>
        <w:t xml:space="preserve"> </w:t>
      </w:r>
      <w:r w:rsidRPr="00524B5F">
        <w:rPr>
          <w:rFonts w:ascii="Times New Roman" w:hAnsi="Times New Roman" w:cs="Times New Roman"/>
          <w:sz w:val="24"/>
          <w:szCs w:val="24"/>
        </w:rPr>
        <w:t xml:space="preserve">gada 6.februāra sēdē tika izskatīts informatīvais ziņojums “"Par Ministru kabineta 2017.gada 25.jūlija sēdes </w:t>
      </w:r>
      <w:proofErr w:type="spellStart"/>
      <w:r w:rsidRPr="00524B5F">
        <w:rPr>
          <w:rFonts w:ascii="Times New Roman" w:hAnsi="Times New Roman" w:cs="Times New Roman"/>
          <w:sz w:val="24"/>
          <w:szCs w:val="24"/>
        </w:rPr>
        <w:t>protokollēmumā</w:t>
      </w:r>
      <w:proofErr w:type="spellEnd"/>
      <w:r w:rsidRPr="00524B5F">
        <w:rPr>
          <w:rFonts w:ascii="Times New Roman" w:hAnsi="Times New Roman" w:cs="Times New Roman"/>
          <w:sz w:val="24"/>
          <w:szCs w:val="24"/>
        </w:rPr>
        <w:t xml:space="preserve"> (prot. Nr.37 1.§) "Noteikumu projekts "Latvijas Ģeotelpiskās informācijas aģentūras maksas pakalpojumu cenrādis un tā piemērošanas kārtība"" 3.punktā dotā uzdevuma izpildi"” (turpmāk – 6.februāra informatīvais ziņojums). Informatīvā ziņojuma protokollēmuma 2. un 3.punktā Tieslietu ministrijai</w:t>
      </w:r>
      <w:r w:rsidR="002F4C08">
        <w:rPr>
          <w:rFonts w:ascii="Times New Roman" w:hAnsi="Times New Roman" w:cs="Times New Roman"/>
          <w:sz w:val="24"/>
          <w:szCs w:val="24"/>
        </w:rPr>
        <w:t xml:space="preserve"> (turpmāk – TM)</w:t>
      </w:r>
      <w:r w:rsidRPr="00524B5F">
        <w:rPr>
          <w:rFonts w:ascii="Times New Roman" w:hAnsi="Times New Roman" w:cs="Times New Roman"/>
          <w:sz w:val="24"/>
          <w:szCs w:val="24"/>
        </w:rPr>
        <w:t xml:space="preserve"> un Aizsardzības ministrijai tika dots uzdevums, rast finansējumu konkrētu ģeotelpisko datu kopu publicēšanai Latvija</w:t>
      </w:r>
      <w:r w:rsidR="00E27B04">
        <w:rPr>
          <w:rFonts w:ascii="Times New Roman" w:hAnsi="Times New Roman" w:cs="Times New Roman"/>
          <w:sz w:val="24"/>
          <w:szCs w:val="24"/>
        </w:rPr>
        <w:t>s</w:t>
      </w:r>
      <w:r w:rsidRPr="00524B5F">
        <w:rPr>
          <w:rFonts w:ascii="Times New Roman" w:hAnsi="Times New Roman" w:cs="Times New Roman"/>
          <w:sz w:val="24"/>
          <w:szCs w:val="24"/>
        </w:rPr>
        <w:t xml:space="preserve"> </w:t>
      </w:r>
      <w:r w:rsidR="001F120F">
        <w:rPr>
          <w:rFonts w:ascii="Times New Roman" w:hAnsi="Times New Roman" w:cs="Times New Roman"/>
          <w:sz w:val="24"/>
          <w:szCs w:val="24"/>
        </w:rPr>
        <w:t>ADP</w:t>
      </w:r>
      <w:r w:rsidRPr="00524B5F">
        <w:rPr>
          <w:rFonts w:ascii="Times New Roman" w:hAnsi="Times New Roman" w:cs="Times New Roman"/>
          <w:sz w:val="24"/>
          <w:szCs w:val="24"/>
        </w:rPr>
        <w:t>;</w:t>
      </w:r>
    </w:p>
    <w:p w14:paraId="202261F0" w14:textId="2562FF72" w:rsidR="00524B5F" w:rsidRPr="00524B5F" w:rsidRDefault="00524B5F">
      <w:pPr>
        <w:spacing w:line="276" w:lineRule="auto"/>
        <w:ind w:firstLine="720"/>
        <w:jc w:val="both"/>
        <w:rPr>
          <w:rFonts w:ascii="Times New Roman" w:hAnsi="Times New Roman" w:cs="Times New Roman"/>
          <w:sz w:val="24"/>
          <w:szCs w:val="24"/>
        </w:rPr>
      </w:pPr>
      <w:r w:rsidRPr="00524B5F">
        <w:rPr>
          <w:rFonts w:ascii="Times New Roman" w:hAnsi="Times New Roman" w:cs="Times New Roman"/>
          <w:sz w:val="24"/>
          <w:szCs w:val="24"/>
        </w:rPr>
        <w:t>2)</w:t>
      </w:r>
      <w:r w:rsidRPr="00524B5F">
        <w:rPr>
          <w:rFonts w:ascii="Times New Roman" w:hAnsi="Times New Roman" w:cs="Times New Roman"/>
          <w:sz w:val="24"/>
          <w:szCs w:val="24"/>
        </w:rPr>
        <w:tab/>
        <w:t>Ministru kabineta 2018.</w:t>
      </w:r>
      <w:r w:rsidR="00E83477">
        <w:rPr>
          <w:rFonts w:ascii="Times New Roman" w:hAnsi="Times New Roman" w:cs="Times New Roman"/>
          <w:sz w:val="24"/>
          <w:szCs w:val="24"/>
        </w:rPr>
        <w:t xml:space="preserve"> </w:t>
      </w:r>
      <w:r w:rsidRPr="00524B5F">
        <w:rPr>
          <w:rFonts w:ascii="Times New Roman" w:hAnsi="Times New Roman" w:cs="Times New Roman"/>
          <w:sz w:val="24"/>
          <w:szCs w:val="24"/>
        </w:rPr>
        <w:t>gada 3.aprīļa sēdē tika izskatīts informatīvais ziņojums "Par veicamajiem pasākumiem Digitālās ekonomikas un sabiedrības indikatora Latvijas rādītāju uzlabošanai", kura protokollēmuma 2.</w:t>
      </w:r>
      <w:r w:rsidR="00E83477">
        <w:rPr>
          <w:rFonts w:ascii="Times New Roman" w:hAnsi="Times New Roman" w:cs="Times New Roman"/>
          <w:sz w:val="24"/>
          <w:szCs w:val="24"/>
        </w:rPr>
        <w:t xml:space="preserve"> </w:t>
      </w:r>
      <w:r w:rsidRPr="00524B5F">
        <w:rPr>
          <w:rFonts w:ascii="Times New Roman" w:hAnsi="Times New Roman" w:cs="Times New Roman"/>
          <w:sz w:val="24"/>
          <w:szCs w:val="24"/>
        </w:rPr>
        <w:t xml:space="preserve">punktā dotais uzdevums paredzēja visām ministrijām izstrādāt un iesniegt VARAM grafiku par ministriju un to padotības iestāžu </w:t>
      </w:r>
      <w:proofErr w:type="spellStart"/>
      <w:r w:rsidRPr="00524B5F">
        <w:rPr>
          <w:rFonts w:ascii="Times New Roman" w:hAnsi="Times New Roman" w:cs="Times New Roman"/>
          <w:sz w:val="24"/>
          <w:szCs w:val="24"/>
        </w:rPr>
        <w:t>atkalizmantošanai</w:t>
      </w:r>
      <w:proofErr w:type="spellEnd"/>
      <w:r w:rsidRPr="00524B5F">
        <w:rPr>
          <w:rFonts w:ascii="Times New Roman" w:hAnsi="Times New Roman" w:cs="Times New Roman"/>
          <w:sz w:val="24"/>
          <w:szCs w:val="24"/>
        </w:rPr>
        <w:t xml:space="preserve"> paredzētām brīvi izvēlētām datu kopām, kuras plānots publicēt </w:t>
      </w:r>
      <w:r w:rsidR="00BE35EC">
        <w:rPr>
          <w:rFonts w:ascii="Times New Roman" w:hAnsi="Times New Roman" w:cs="Times New Roman"/>
          <w:sz w:val="24"/>
          <w:szCs w:val="24"/>
        </w:rPr>
        <w:t>ADP</w:t>
      </w:r>
      <w:r w:rsidRPr="00524B5F">
        <w:rPr>
          <w:rFonts w:ascii="Times New Roman" w:hAnsi="Times New Roman" w:cs="Times New Roman"/>
          <w:sz w:val="24"/>
          <w:szCs w:val="24"/>
        </w:rPr>
        <w:t xml:space="preserve"> līdz 2018. gada 1. oktobrim;</w:t>
      </w:r>
    </w:p>
    <w:p w14:paraId="6213EF3B" w14:textId="3048214B" w:rsidR="00524B5F" w:rsidRPr="00524B5F" w:rsidRDefault="00524B5F">
      <w:pPr>
        <w:spacing w:line="276" w:lineRule="auto"/>
        <w:ind w:firstLine="720"/>
        <w:jc w:val="both"/>
        <w:rPr>
          <w:rFonts w:ascii="Times New Roman" w:hAnsi="Times New Roman" w:cs="Times New Roman"/>
          <w:sz w:val="24"/>
          <w:szCs w:val="24"/>
        </w:rPr>
      </w:pPr>
      <w:r w:rsidRPr="00524B5F">
        <w:rPr>
          <w:rFonts w:ascii="Times New Roman" w:hAnsi="Times New Roman" w:cs="Times New Roman"/>
          <w:sz w:val="24"/>
          <w:szCs w:val="24"/>
        </w:rPr>
        <w:t>3)</w:t>
      </w:r>
      <w:r w:rsidRPr="00524B5F">
        <w:rPr>
          <w:rFonts w:ascii="Times New Roman" w:hAnsi="Times New Roman" w:cs="Times New Roman"/>
          <w:sz w:val="24"/>
          <w:szCs w:val="24"/>
        </w:rPr>
        <w:tab/>
        <w:t>Ministru kabineta 2018.</w:t>
      </w:r>
      <w:r w:rsidR="00E83477">
        <w:rPr>
          <w:rFonts w:ascii="Times New Roman" w:hAnsi="Times New Roman" w:cs="Times New Roman"/>
          <w:sz w:val="24"/>
          <w:szCs w:val="24"/>
        </w:rPr>
        <w:t xml:space="preserve"> </w:t>
      </w:r>
      <w:r w:rsidRPr="00524B5F">
        <w:rPr>
          <w:rFonts w:ascii="Times New Roman" w:hAnsi="Times New Roman" w:cs="Times New Roman"/>
          <w:sz w:val="24"/>
          <w:szCs w:val="24"/>
        </w:rPr>
        <w:t>gada 17.</w:t>
      </w:r>
      <w:r w:rsidR="00E83477">
        <w:rPr>
          <w:rFonts w:ascii="Times New Roman" w:hAnsi="Times New Roman" w:cs="Times New Roman"/>
          <w:sz w:val="24"/>
          <w:szCs w:val="24"/>
        </w:rPr>
        <w:t xml:space="preserve"> </w:t>
      </w:r>
      <w:r w:rsidRPr="00524B5F">
        <w:rPr>
          <w:rFonts w:ascii="Times New Roman" w:hAnsi="Times New Roman" w:cs="Times New Roman"/>
          <w:sz w:val="24"/>
          <w:szCs w:val="24"/>
        </w:rPr>
        <w:t>jūlija sēdē apstiprināja informatīvo ziņojumu “Par prioritāri atveramajām datu kopām, kas ir valsts iestāžu rīcībā”, kura protokollēmuma 2.</w:t>
      </w:r>
      <w:r w:rsidR="00E83477">
        <w:rPr>
          <w:rFonts w:ascii="Times New Roman" w:hAnsi="Times New Roman" w:cs="Times New Roman"/>
          <w:sz w:val="24"/>
          <w:szCs w:val="24"/>
        </w:rPr>
        <w:t xml:space="preserve"> </w:t>
      </w:r>
      <w:r w:rsidRPr="00524B5F">
        <w:rPr>
          <w:rFonts w:ascii="Times New Roman" w:hAnsi="Times New Roman" w:cs="Times New Roman"/>
          <w:sz w:val="24"/>
          <w:szCs w:val="24"/>
        </w:rPr>
        <w:t xml:space="preserve">punktā dotais uzdevums paredz Valsts kasei, Iekšlietu ministrijas Informācijas centram, Lauku atbalsta dienestam, VARAM, Autotransporta direkcijai, Latvijas Vides, ģeoloģijas un meteoroloģijas centram un Dabas aizsardzības pārvaldei publicēt informatīvajā ziņojumā norādītās datu kopas </w:t>
      </w:r>
      <w:r w:rsidR="001F120F">
        <w:rPr>
          <w:rFonts w:ascii="Times New Roman" w:hAnsi="Times New Roman" w:cs="Times New Roman"/>
          <w:sz w:val="24"/>
          <w:szCs w:val="24"/>
        </w:rPr>
        <w:t>ADP</w:t>
      </w:r>
      <w:r w:rsidRPr="00524B5F">
        <w:rPr>
          <w:rFonts w:ascii="Times New Roman" w:hAnsi="Times New Roman" w:cs="Times New Roman"/>
          <w:sz w:val="24"/>
          <w:szCs w:val="24"/>
        </w:rPr>
        <w:t xml:space="preserve"> informatīvajā </w:t>
      </w:r>
      <w:r>
        <w:rPr>
          <w:rFonts w:ascii="Times New Roman" w:hAnsi="Times New Roman" w:cs="Times New Roman"/>
          <w:sz w:val="24"/>
          <w:szCs w:val="24"/>
        </w:rPr>
        <w:t xml:space="preserve">ziņojumā noteiktajos termiņos. </w:t>
      </w:r>
    </w:p>
    <w:p w14:paraId="31CD895E" w14:textId="37C77274" w:rsidR="005C5E98" w:rsidRDefault="00791D67">
      <w:pPr>
        <w:spacing w:line="276"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2018. gada </w:t>
      </w:r>
      <w:r w:rsidR="00524B5F" w:rsidRPr="00524B5F">
        <w:rPr>
          <w:rFonts w:ascii="Times New Roman" w:hAnsi="Times New Roman" w:cs="Times New Roman"/>
          <w:sz w:val="24"/>
          <w:szCs w:val="24"/>
        </w:rPr>
        <w:t>6.</w:t>
      </w:r>
      <w:r w:rsidR="00524B5F">
        <w:rPr>
          <w:rFonts w:ascii="Times New Roman" w:hAnsi="Times New Roman" w:cs="Times New Roman"/>
          <w:sz w:val="24"/>
          <w:szCs w:val="24"/>
        </w:rPr>
        <w:t xml:space="preserve"> </w:t>
      </w:r>
      <w:r w:rsidR="00524B5F" w:rsidRPr="00524B5F">
        <w:rPr>
          <w:rFonts w:ascii="Times New Roman" w:hAnsi="Times New Roman" w:cs="Times New Roman"/>
          <w:sz w:val="24"/>
          <w:szCs w:val="24"/>
        </w:rPr>
        <w:t>februāra informatīvais ziņojums noteica VARAM kā atbildīgo valsts iestādi Atvērto datu jomā. VARAM jau kopš 2015.</w:t>
      </w:r>
      <w:r w:rsidR="00E83477">
        <w:rPr>
          <w:rFonts w:ascii="Times New Roman" w:hAnsi="Times New Roman" w:cs="Times New Roman"/>
          <w:sz w:val="24"/>
          <w:szCs w:val="24"/>
        </w:rPr>
        <w:t xml:space="preserve">  </w:t>
      </w:r>
      <w:r w:rsidR="00524B5F" w:rsidRPr="00524B5F">
        <w:rPr>
          <w:rFonts w:ascii="Times New Roman" w:hAnsi="Times New Roman" w:cs="Times New Roman"/>
          <w:sz w:val="24"/>
          <w:szCs w:val="24"/>
        </w:rPr>
        <w:t>gada, organizējot izglītojošus seminārus valsts pārvaldes</w:t>
      </w:r>
      <w:r w:rsidR="00524B5F">
        <w:rPr>
          <w:rFonts w:ascii="Times New Roman" w:hAnsi="Times New Roman" w:cs="Times New Roman"/>
          <w:sz w:val="24"/>
          <w:szCs w:val="24"/>
        </w:rPr>
        <w:t xml:space="preserve"> darbiniekiem un interesentiem,</w:t>
      </w:r>
      <w:r w:rsidR="00524B5F" w:rsidRPr="00524B5F">
        <w:rPr>
          <w:rFonts w:ascii="Times New Roman" w:hAnsi="Times New Roman" w:cs="Times New Roman"/>
          <w:sz w:val="24"/>
          <w:szCs w:val="24"/>
        </w:rPr>
        <w:t xml:space="preserve"> ir veicinājusi Atvērto datu politikas un iniciatīvu īstenošanu valsts pārvaldē. Līdz ar ADP nodošanas ekspluatācijā Latvija divu gadu laikā ir pakāpusies uz 12.vietu Atvērto datu atkalizmantošanas indeksā. Atvērto datu politikas jomā Latvija uz citu ES dalībvalstu fona izcēlusies tieši licencēšanas normu piemērošanas sadaļā, pārsniedzot Eiropas vidējo rādītāju. Portāla novērtēšanas nodaļā Latvija par 24% apsteigusi ES dalībvalstu rādītājus datu nodrošināšanas (</w:t>
      </w:r>
      <w:proofErr w:type="spellStart"/>
      <w:r w:rsidR="00524B5F" w:rsidRPr="00E77026">
        <w:rPr>
          <w:rFonts w:ascii="Times New Roman" w:hAnsi="Times New Roman" w:cs="Times New Roman"/>
          <w:i/>
          <w:sz w:val="24"/>
          <w:szCs w:val="24"/>
        </w:rPr>
        <w:t>Data</w:t>
      </w:r>
      <w:proofErr w:type="spellEnd"/>
      <w:r w:rsidR="00524B5F" w:rsidRPr="00E77026">
        <w:rPr>
          <w:rFonts w:ascii="Times New Roman" w:hAnsi="Times New Roman" w:cs="Times New Roman"/>
          <w:i/>
          <w:sz w:val="24"/>
          <w:szCs w:val="24"/>
        </w:rPr>
        <w:t xml:space="preserve"> </w:t>
      </w:r>
      <w:proofErr w:type="spellStart"/>
      <w:r w:rsidR="00524B5F" w:rsidRPr="00E77026">
        <w:rPr>
          <w:rFonts w:ascii="Times New Roman" w:hAnsi="Times New Roman" w:cs="Times New Roman"/>
          <w:i/>
          <w:sz w:val="24"/>
          <w:szCs w:val="24"/>
        </w:rPr>
        <w:t>provision</w:t>
      </w:r>
      <w:proofErr w:type="spellEnd"/>
      <w:r w:rsidR="00524B5F" w:rsidRPr="00524B5F">
        <w:rPr>
          <w:rFonts w:ascii="Times New Roman" w:hAnsi="Times New Roman" w:cs="Times New Roman"/>
          <w:sz w:val="24"/>
          <w:szCs w:val="24"/>
        </w:rPr>
        <w:t>) sadaļā. Datu nodrošināšanas rādītājs aplūko datu dažādību (pieejami valstu portālos), izdevēju skaitu, pieejamos datu domēnus un to, cik lielā mērā portāls nodrošina piekļuvi datiem, kas apkopoti reāllaikā. Papildus r</w:t>
      </w:r>
      <w:r w:rsidR="0071315F">
        <w:rPr>
          <w:rFonts w:ascii="Times New Roman" w:hAnsi="Times New Roman" w:cs="Times New Roman"/>
          <w:sz w:val="24"/>
          <w:szCs w:val="24"/>
        </w:rPr>
        <w:t>ā</w:t>
      </w:r>
      <w:r w:rsidR="00524B5F" w:rsidRPr="00524B5F">
        <w:rPr>
          <w:rFonts w:ascii="Times New Roman" w:hAnsi="Times New Roman" w:cs="Times New Roman"/>
          <w:sz w:val="24"/>
          <w:szCs w:val="24"/>
        </w:rPr>
        <w:t>dītājā tiek vērtēta pieejamo datu kopu un datu domēnu popularitāte.</w:t>
      </w:r>
    </w:p>
    <w:p w14:paraId="351BBA4F" w14:textId="4389EE8F" w:rsidR="00524B5F" w:rsidRDefault="00524B5F">
      <w:pPr>
        <w:spacing w:line="276" w:lineRule="auto"/>
        <w:ind w:firstLine="720"/>
        <w:jc w:val="both"/>
        <w:rPr>
          <w:rFonts w:ascii="Times New Roman" w:hAnsi="Times New Roman" w:cs="Times New Roman"/>
          <w:sz w:val="24"/>
          <w:szCs w:val="24"/>
        </w:rPr>
      </w:pPr>
      <w:r>
        <w:rPr>
          <w:rFonts w:ascii="Times New Roman" w:hAnsi="Times New Roman" w:cs="Times New Roman"/>
          <w:sz w:val="24"/>
          <w:szCs w:val="24"/>
        </w:rPr>
        <w:lastRenderedPageBreak/>
        <w:t xml:space="preserve">Piemērs lielo datu izmantošanai cilvēku plūsmu analīzei. </w:t>
      </w:r>
      <w:r w:rsidRPr="00330E0E">
        <w:rPr>
          <w:rFonts w:ascii="Times New Roman" w:hAnsi="Times New Roman" w:cs="Times New Roman"/>
          <w:sz w:val="24"/>
          <w:szCs w:val="24"/>
        </w:rPr>
        <w:t xml:space="preserve">Gan valsts, gan privātais sektors būtu ieinteresēts saņemt informāciju par cilvēku pārvietošanos dienas griezumā. Vislabāk šim mērķim varētu noderēt </w:t>
      </w:r>
      <w:proofErr w:type="spellStart"/>
      <w:r w:rsidRPr="00330E0E">
        <w:rPr>
          <w:rFonts w:ascii="Times New Roman" w:hAnsi="Times New Roman" w:cs="Times New Roman"/>
          <w:sz w:val="24"/>
          <w:szCs w:val="24"/>
        </w:rPr>
        <w:t>anonimizētie</w:t>
      </w:r>
      <w:proofErr w:type="spellEnd"/>
      <w:r w:rsidRPr="00330E0E">
        <w:rPr>
          <w:rFonts w:ascii="Times New Roman" w:hAnsi="Times New Roman" w:cs="Times New Roman"/>
          <w:sz w:val="24"/>
          <w:szCs w:val="24"/>
        </w:rPr>
        <w:t xml:space="preserve"> mobilo tālruņu pārvietošanas dati. Mobilie tālruņi ir aptuveni 90% iedzīvotāju un tas ir visizplatītākais sensors, ko cilvēki ikdienā nēsā līdzi. Šādu datu esamība sniegtu valsts sektoram iespēju labāk plānot ceļu remontus un jaunu ceļu būvniecību, labāk plānot satiksmi, tai skaitā sabiedrisko transportu. Privātajam sektoram šādi dati sniegtu iespēju labāk plānot savus pakalpojumus, piemēram, labāk saprast, kuras ir ārvalstu tūristu iecienītākās vietas, kur labāk izvietot tirdzniecības punktus, kuros apvidos varētu būt lielāks pieprasījums pēc vienam vai otrām precēm vai pakalpojumiem. </w:t>
      </w:r>
      <w:r w:rsidR="00FB76C7">
        <w:rPr>
          <w:rFonts w:ascii="Times New Roman" w:hAnsi="Times New Roman" w:cs="Times New Roman"/>
          <w:sz w:val="24"/>
          <w:szCs w:val="24"/>
        </w:rPr>
        <w:t>Latvijas pozicionēšanas sistēmas (</w:t>
      </w:r>
      <w:proofErr w:type="spellStart"/>
      <w:r w:rsidRPr="00330E0E">
        <w:rPr>
          <w:rFonts w:ascii="Times New Roman" w:hAnsi="Times New Roman" w:cs="Times New Roman"/>
          <w:sz w:val="24"/>
          <w:szCs w:val="24"/>
        </w:rPr>
        <w:t>LATPos</w:t>
      </w:r>
      <w:proofErr w:type="spellEnd"/>
      <w:r w:rsidR="00FB76C7">
        <w:rPr>
          <w:rFonts w:ascii="Times New Roman" w:hAnsi="Times New Roman" w:cs="Times New Roman"/>
          <w:sz w:val="24"/>
          <w:szCs w:val="24"/>
        </w:rPr>
        <w:t>)</w:t>
      </w:r>
      <w:r w:rsidRPr="00330E0E">
        <w:rPr>
          <w:rFonts w:ascii="Times New Roman" w:hAnsi="Times New Roman" w:cs="Times New Roman"/>
          <w:sz w:val="24"/>
          <w:szCs w:val="24"/>
        </w:rPr>
        <w:t xml:space="preserve"> pr</w:t>
      </w:r>
      <w:r>
        <w:rPr>
          <w:rFonts w:ascii="Times New Roman" w:hAnsi="Times New Roman" w:cs="Times New Roman"/>
          <w:sz w:val="24"/>
          <w:szCs w:val="24"/>
        </w:rPr>
        <w:t>e</w:t>
      </w:r>
      <w:r w:rsidRPr="00330E0E">
        <w:rPr>
          <w:rFonts w:ascii="Times New Roman" w:hAnsi="Times New Roman" w:cs="Times New Roman"/>
          <w:sz w:val="24"/>
          <w:szCs w:val="24"/>
        </w:rPr>
        <w:t xml:space="preserve">cīzas pozicionēšanas sistēmas izmantošanas statistika pa nozarēm </w:t>
      </w:r>
      <w:r w:rsidR="00ED694F" w:rsidRPr="00330E0E">
        <w:rPr>
          <w:rFonts w:ascii="Times New Roman" w:hAnsi="Times New Roman" w:cs="Times New Roman"/>
          <w:sz w:val="24"/>
          <w:szCs w:val="24"/>
        </w:rPr>
        <w:t>do</w:t>
      </w:r>
      <w:r w:rsidR="00ED694F">
        <w:rPr>
          <w:rFonts w:ascii="Times New Roman" w:hAnsi="Times New Roman" w:cs="Times New Roman"/>
          <w:sz w:val="24"/>
          <w:szCs w:val="24"/>
        </w:rPr>
        <w:t>tu</w:t>
      </w:r>
      <w:r w:rsidR="00ED694F" w:rsidRPr="00330E0E">
        <w:rPr>
          <w:rFonts w:ascii="Times New Roman" w:hAnsi="Times New Roman" w:cs="Times New Roman"/>
          <w:sz w:val="24"/>
          <w:szCs w:val="24"/>
        </w:rPr>
        <w:t xml:space="preserve"> </w:t>
      </w:r>
      <w:r w:rsidRPr="00330E0E">
        <w:rPr>
          <w:rFonts w:ascii="Times New Roman" w:hAnsi="Times New Roman" w:cs="Times New Roman"/>
          <w:sz w:val="24"/>
          <w:szCs w:val="24"/>
        </w:rPr>
        <w:t>pārskatu par lauku darbu uzsākšanas laiku pavasarī, mežistrādes vietām</w:t>
      </w:r>
      <w:r w:rsidR="00241865">
        <w:rPr>
          <w:rFonts w:ascii="Times New Roman" w:hAnsi="Times New Roman" w:cs="Times New Roman"/>
          <w:sz w:val="24"/>
          <w:szCs w:val="24"/>
        </w:rPr>
        <w:t xml:space="preserve"> u.c</w:t>
      </w:r>
      <w:r w:rsidRPr="00330E0E">
        <w:rPr>
          <w:rFonts w:ascii="Times New Roman" w:hAnsi="Times New Roman" w:cs="Times New Roman"/>
          <w:sz w:val="24"/>
          <w:szCs w:val="24"/>
        </w:rPr>
        <w:t xml:space="preserve">. </w:t>
      </w:r>
    </w:p>
    <w:p w14:paraId="03C73667" w14:textId="096D8E79" w:rsidR="00524B5F" w:rsidRDefault="00E83477">
      <w:pPr>
        <w:spacing w:line="276"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MI sistēmu </w:t>
      </w:r>
      <w:r w:rsidR="008F3D51">
        <w:rPr>
          <w:rFonts w:ascii="Times New Roman" w:hAnsi="Times New Roman" w:cs="Times New Roman"/>
          <w:sz w:val="24"/>
          <w:szCs w:val="24"/>
        </w:rPr>
        <w:t>“</w:t>
      </w:r>
      <w:r>
        <w:rPr>
          <w:rFonts w:ascii="Times New Roman" w:hAnsi="Times New Roman" w:cs="Times New Roman"/>
          <w:sz w:val="24"/>
          <w:szCs w:val="24"/>
        </w:rPr>
        <w:t>treniņam</w:t>
      </w:r>
      <w:r w:rsidR="008F3D51">
        <w:rPr>
          <w:rFonts w:ascii="Times New Roman" w:hAnsi="Times New Roman" w:cs="Times New Roman"/>
          <w:sz w:val="24"/>
          <w:szCs w:val="24"/>
        </w:rPr>
        <w:t>”</w:t>
      </w:r>
      <w:r>
        <w:rPr>
          <w:rFonts w:ascii="Times New Roman" w:hAnsi="Times New Roman" w:cs="Times New Roman"/>
          <w:sz w:val="24"/>
          <w:szCs w:val="24"/>
        </w:rPr>
        <w:t xml:space="preserve"> b</w:t>
      </w:r>
      <w:r w:rsidR="00524B5F">
        <w:rPr>
          <w:rFonts w:ascii="Times New Roman" w:hAnsi="Times New Roman" w:cs="Times New Roman"/>
          <w:sz w:val="24"/>
          <w:szCs w:val="24"/>
        </w:rPr>
        <w:t>ūtiska ir datu kvalitāte. Jo kvalitatīvāki dati, jo labāk tie noder.</w:t>
      </w:r>
    </w:p>
    <w:p w14:paraId="72EC73BE" w14:textId="7342BA26" w:rsidR="00524B5F" w:rsidRDefault="00B26240">
      <w:pPr>
        <w:spacing w:line="276" w:lineRule="auto"/>
        <w:ind w:firstLine="426"/>
        <w:jc w:val="both"/>
        <w:rPr>
          <w:rFonts w:ascii="Times New Roman" w:hAnsi="Times New Roman" w:cs="Times New Roman"/>
          <w:sz w:val="24"/>
          <w:szCs w:val="24"/>
        </w:rPr>
      </w:pPr>
      <w:r>
        <w:rPr>
          <w:rFonts w:ascii="Times New Roman" w:hAnsi="Times New Roman" w:cs="Times New Roman"/>
          <w:sz w:val="24"/>
          <w:szCs w:val="24"/>
        </w:rPr>
        <w:t>Latvijas u</w:t>
      </w:r>
      <w:r w:rsidR="00E70674" w:rsidRPr="00E70674">
        <w:rPr>
          <w:rFonts w:ascii="Times New Roman" w:hAnsi="Times New Roman" w:cs="Times New Roman"/>
          <w:sz w:val="24"/>
          <w:szCs w:val="24"/>
        </w:rPr>
        <w:t xml:space="preserve">zņēmēju vidū 2019. gadā </w:t>
      </w:r>
      <w:r w:rsidR="004F6E36">
        <w:rPr>
          <w:rFonts w:ascii="Times New Roman" w:hAnsi="Times New Roman" w:cs="Times New Roman"/>
          <w:sz w:val="24"/>
          <w:szCs w:val="24"/>
        </w:rPr>
        <w:t xml:space="preserve">martā </w:t>
      </w:r>
      <w:r w:rsidR="00E70674" w:rsidRPr="00E70674">
        <w:rPr>
          <w:rFonts w:ascii="Times New Roman" w:hAnsi="Times New Roman" w:cs="Times New Roman"/>
          <w:sz w:val="24"/>
          <w:szCs w:val="24"/>
        </w:rPr>
        <w:t xml:space="preserve">tika veikta aptauja par uzņēmējdarbībā nepieciešamajiem datiem. </w:t>
      </w:r>
      <w:r>
        <w:rPr>
          <w:rFonts w:ascii="Times New Roman" w:hAnsi="Times New Roman" w:cs="Times New Roman"/>
          <w:sz w:val="24"/>
          <w:szCs w:val="24"/>
        </w:rPr>
        <w:t xml:space="preserve">Ieteikumi </w:t>
      </w:r>
      <w:r w:rsidR="003A6275">
        <w:rPr>
          <w:rFonts w:ascii="Times New Roman" w:hAnsi="Times New Roman" w:cs="Times New Roman"/>
          <w:sz w:val="24"/>
          <w:szCs w:val="24"/>
        </w:rPr>
        <w:t xml:space="preserve">bija </w:t>
      </w:r>
      <w:r w:rsidR="00E83477">
        <w:rPr>
          <w:rFonts w:ascii="Times New Roman" w:hAnsi="Times New Roman" w:cs="Times New Roman"/>
          <w:sz w:val="24"/>
          <w:szCs w:val="24"/>
        </w:rPr>
        <w:t>šādi</w:t>
      </w:r>
      <w:r w:rsidR="00332A4A">
        <w:rPr>
          <w:rFonts w:ascii="Times New Roman" w:hAnsi="Times New Roman" w:cs="Times New Roman"/>
          <w:sz w:val="24"/>
          <w:szCs w:val="24"/>
        </w:rPr>
        <w:t>:</w:t>
      </w:r>
    </w:p>
    <w:p w14:paraId="3E98AA51" w14:textId="3D872EAB" w:rsidR="00E70674" w:rsidRPr="00023F0A" w:rsidRDefault="00E70674" w:rsidP="000D29B1">
      <w:pPr>
        <w:pStyle w:val="ListParagraph"/>
        <w:numPr>
          <w:ilvl w:val="2"/>
          <w:numId w:val="21"/>
        </w:numPr>
        <w:spacing w:line="276" w:lineRule="auto"/>
        <w:ind w:left="0" w:firstLine="0"/>
        <w:jc w:val="both"/>
      </w:pPr>
      <w:r w:rsidRPr="00023F0A">
        <w:t xml:space="preserve">Šobrīd jau publicētie valsts un pašvaldību dati, kuri būtu </w:t>
      </w:r>
      <w:r w:rsidR="00332A4A" w:rsidRPr="00023F0A">
        <w:t xml:space="preserve">izmantojami </w:t>
      </w:r>
      <w:r w:rsidR="00DA5D15" w:rsidRPr="00023F0A">
        <w:t xml:space="preserve">MI </w:t>
      </w:r>
      <w:r w:rsidRPr="00023F0A">
        <w:t>sistēmu attīstībai</w:t>
      </w:r>
      <w:r w:rsidR="003A6275" w:rsidRPr="00023F0A">
        <w:t>:</w:t>
      </w:r>
    </w:p>
    <w:p w14:paraId="63799A12" w14:textId="2A767C15" w:rsidR="00CB438F" w:rsidRDefault="00CB438F" w:rsidP="000D29B1">
      <w:pPr>
        <w:pStyle w:val="ListParagraph"/>
        <w:numPr>
          <w:ilvl w:val="0"/>
          <w:numId w:val="31"/>
        </w:numPr>
        <w:spacing w:line="276" w:lineRule="auto"/>
        <w:jc w:val="both"/>
      </w:pPr>
      <w:r>
        <w:t xml:space="preserve">ieviest principu </w:t>
      </w:r>
      <w:r w:rsidR="00DA5D15">
        <w:t>“</w:t>
      </w:r>
      <w:r>
        <w:t>atvērts pēc noklusējuma</w:t>
      </w:r>
      <w:r w:rsidR="00DA5D15">
        <w:t>”</w:t>
      </w:r>
      <w:r>
        <w:t xml:space="preserve"> (politikas plānošanas dokumentos, projektu pieteikumos, budžeta pieprasījumos u.tml. iestādes pamato datu nepublicēšanu, nevis atsevišķu datu kopu publicēšanu);</w:t>
      </w:r>
    </w:p>
    <w:p w14:paraId="4B1896F4" w14:textId="21F040A0" w:rsidR="00CB438F" w:rsidRDefault="00CB438F" w:rsidP="000D29B1">
      <w:pPr>
        <w:pStyle w:val="ListParagraph"/>
        <w:numPr>
          <w:ilvl w:val="0"/>
          <w:numId w:val="31"/>
        </w:numPr>
        <w:spacing w:line="276" w:lineRule="auto"/>
        <w:jc w:val="both"/>
      </w:pPr>
      <w:r>
        <w:t xml:space="preserve">publicēt </w:t>
      </w:r>
      <w:r w:rsidR="00DA5D15">
        <w:t xml:space="preserve">datus </w:t>
      </w:r>
      <w:r>
        <w:t>strukturētā, mašīnlasāmā veidā;</w:t>
      </w:r>
    </w:p>
    <w:p w14:paraId="0963F67F" w14:textId="1356477C" w:rsidR="00CB438F" w:rsidRDefault="00CB438F" w:rsidP="000D29B1">
      <w:pPr>
        <w:pStyle w:val="ListParagraph"/>
        <w:numPr>
          <w:ilvl w:val="0"/>
          <w:numId w:val="31"/>
        </w:numPr>
        <w:spacing w:line="276" w:lineRule="auto"/>
        <w:jc w:val="both"/>
      </w:pPr>
      <w:r>
        <w:t xml:space="preserve">ievērot data.gov.lv publikācijas meta datos noteikto </w:t>
      </w:r>
      <w:r w:rsidR="00DA5D15">
        <w:t xml:space="preserve">datu </w:t>
      </w:r>
      <w:r>
        <w:t>atjaunošanas biežumu</w:t>
      </w:r>
      <w:r w:rsidR="00EE198C">
        <w:t>.</w:t>
      </w:r>
    </w:p>
    <w:p w14:paraId="1A93DEC6" w14:textId="03CC0827" w:rsidR="00E70674" w:rsidRPr="00023F0A" w:rsidRDefault="00DA5D15" w:rsidP="000D29B1">
      <w:pPr>
        <w:pStyle w:val="ListParagraph"/>
        <w:numPr>
          <w:ilvl w:val="2"/>
          <w:numId w:val="21"/>
        </w:numPr>
        <w:spacing w:line="276" w:lineRule="auto"/>
        <w:ind w:left="0" w:firstLine="0"/>
        <w:jc w:val="both"/>
      </w:pPr>
      <w:r w:rsidRPr="00023F0A">
        <w:t>MI</w:t>
      </w:r>
      <w:r w:rsidR="00E70674" w:rsidRPr="00023F0A">
        <w:t xml:space="preserve"> sistēmu attīstībai nepieciešamie dati no valsts pārvaldes un sistēmas no kurām šie dati varētu tik</w:t>
      </w:r>
      <w:r w:rsidR="00332A4A" w:rsidRPr="00023F0A">
        <w:t>t</w:t>
      </w:r>
      <w:r w:rsidR="00E70674" w:rsidRPr="00023F0A">
        <w:t xml:space="preserve"> iegūti:</w:t>
      </w:r>
    </w:p>
    <w:p w14:paraId="35D61C09" w14:textId="46DD8FC5" w:rsidR="00E70674" w:rsidRPr="00E70674" w:rsidRDefault="00EE198C" w:rsidP="000D29B1">
      <w:pPr>
        <w:pStyle w:val="ListParagraph"/>
        <w:numPr>
          <w:ilvl w:val="0"/>
          <w:numId w:val="18"/>
        </w:numPr>
        <w:spacing w:line="276" w:lineRule="auto"/>
        <w:ind w:left="709"/>
        <w:jc w:val="both"/>
      </w:pPr>
      <w:r>
        <w:t>Valsts Zemes dienests</w:t>
      </w:r>
      <w:r w:rsidR="007B4C82">
        <w:t xml:space="preserve"> -</w:t>
      </w:r>
      <w:r w:rsidR="007B4C82" w:rsidRPr="00E70674">
        <w:t xml:space="preserve"> </w:t>
      </w:r>
      <w:r w:rsidR="007B4C82">
        <w:t>A</w:t>
      </w:r>
      <w:r w:rsidR="007B4C82" w:rsidRPr="00E70674">
        <w:t xml:space="preserve">drešu </w:t>
      </w:r>
      <w:r w:rsidR="00E70674" w:rsidRPr="00E70674">
        <w:t>reģistrs</w:t>
      </w:r>
      <w:r w:rsidR="007B4C82">
        <w:t>.</w:t>
      </w:r>
    </w:p>
    <w:p w14:paraId="71FE5165" w14:textId="4B5D9D86" w:rsidR="00E70674" w:rsidRPr="00E70674" w:rsidRDefault="007B4C82" w:rsidP="000D29B1">
      <w:pPr>
        <w:pStyle w:val="ListParagraph"/>
        <w:numPr>
          <w:ilvl w:val="0"/>
          <w:numId w:val="18"/>
        </w:numPr>
        <w:spacing w:line="276" w:lineRule="auto"/>
        <w:ind w:left="709"/>
        <w:jc w:val="both"/>
      </w:pPr>
      <w:r>
        <w:t>U</w:t>
      </w:r>
      <w:r w:rsidRPr="00E70674">
        <w:t xml:space="preserve">zņēmumu </w:t>
      </w:r>
      <w:r w:rsidR="00E70674" w:rsidRPr="00E70674">
        <w:t>reģistr</w:t>
      </w:r>
      <w:r w:rsidR="00DA5D15">
        <w:t>s</w:t>
      </w:r>
      <w:r w:rsidR="00E70674" w:rsidRPr="00E70674">
        <w:t xml:space="preserve"> – dati par iesniegtajiem gada pārskatiem, valdes locekļiem un īpašniekiem</w:t>
      </w:r>
      <w:r>
        <w:t>.</w:t>
      </w:r>
    </w:p>
    <w:p w14:paraId="44857E83" w14:textId="50777140" w:rsidR="00E70674" w:rsidRPr="00E70674" w:rsidRDefault="007B4C82" w:rsidP="000D29B1">
      <w:pPr>
        <w:pStyle w:val="ListParagraph"/>
        <w:numPr>
          <w:ilvl w:val="0"/>
          <w:numId w:val="18"/>
        </w:numPr>
        <w:spacing w:line="276" w:lineRule="auto"/>
        <w:ind w:left="709"/>
        <w:jc w:val="both"/>
      </w:pPr>
      <w:r>
        <w:t>Z</w:t>
      </w:r>
      <w:r w:rsidR="00E70674" w:rsidRPr="00E70674">
        <w:t>emesgrāmat</w:t>
      </w:r>
      <w:r w:rsidR="00DA5D15">
        <w:t>u</w:t>
      </w:r>
      <w:r w:rsidR="00E70674" w:rsidRPr="00E70674">
        <w:t xml:space="preserve"> aktuālā un vēsturiskā informācija (šobrīd pieejami kā maksas dati)</w:t>
      </w:r>
      <w:r>
        <w:t>.</w:t>
      </w:r>
    </w:p>
    <w:p w14:paraId="505333F1" w14:textId="711856B3" w:rsidR="00E70674" w:rsidRPr="00E70674" w:rsidRDefault="007B4C82" w:rsidP="000D29B1">
      <w:pPr>
        <w:pStyle w:val="ListParagraph"/>
        <w:numPr>
          <w:ilvl w:val="0"/>
          <w:numId w:val="18"/>
        </w:numPr>
        <w:spacing w:line="276" w:lineRule="auto"/>
        <w:ind w:left="709"/>
        <w:jc w:val="both"/>
      </w:pPr>
      <w:r>
        <w:t xml:space="preserve">Finanšu ministrija - </w:t>
      </w:r>
      <w:r w:rsidR="00EE198C">
        <w:t>v</w:t>
      </w:r>
      <w:r w:rsidR="00E70674" w:rsidRPr="00E70674">
        <w:t xml:space="preserve">alsts budžets un tā izpilde (strukturētā, mašīnlasāmā formā, nevis kā </w:t>
      </w:r>
      <w:proofErr w:type="spellStart"/>
      <w:r w:rsidR="00E70674" w:rsidRPr="00E70674">
        <w:t>xls</w:t>
      </w:r>
      <w:proofErr w:type="spellEnd"/>
      <w:r w:rsidR="00E70674" w:rsidRPr="00E70674">
        <w:t xml:space="preserve"> faili ar neatsekojamu struktūru vai </w:t>
      </w:r>
      <w:proofErr w:type="spellStart"/>
      <w:r w:rsidR="00E70674" w:rsidRPr="00E70674">
        <w:t>pdf</w:t>
      </w:r>
      <w:proofErr w:type="spellEnd"/>
      <w:r w:rsidR="00E70674" w:rsidRPr="00E70674">
        <w:t xml:space="preserve"> dokumenti)</w:t>
      </w:r>
      <w:r>
        <w:t>.</w:t>
      </w:r>
    </w:p>
    <w:p w14:paraId="36ED0E40" w14:textId="4DC2FEA6" w:rsidR="00E70674" w:rsidRPr="00867AB1" w:rsidRDefault="00EE198C" w:rsidP="00EE198C">
      <w:pPr>
        <w:pStyle w:val="ListParagraph"/>
        <w:numPr>
          <w:ilvl w:val="0"/>
          <w:numId w:val="18"/>
        </w:numPr>
        <w:spacing w:line="276" w:lineRule="auto"/>
        <w:ind w:left="709"/>
        <w:jc w:val="both"/>
      </w:pPr>
      <w:r w:rsidRPr="00EE198C">
        <w:t>Būvniecības valsts kontroles birojs</w:t>
      </w:r>
      <w:r>
        <w:t xml:space="preserve"> - </w:t>
      </w:r>
      <w:r w:rsidR="00E70674" w:rsidRPr="00E70674">
        <w:t>būvniecības informācijas sistēmas dati (piem., būvniecības atļaujas, būv</w:t>
      </w:r>
      <w:r w:rsidR="002D5F4C">
        <w:t xml:space="preserve">niecības </w:t>
      </w:r>
      <w:r w:rsidR="00E70674" w:rsidRPr="00E70674">
        <w:t>ieceres u.tml.</w:t>
      </w:r>
      <w:r w:rsidR="004F6E36">
        <w:t xml:space="preserve"> ar piesaisti pie konkrētām atrašanās vietām</w:t>
      </w:r>
      <w:r w:rsidR="00E70674" w:rsidRPr="00E70674">
        <w:t>)</w:t>
      </w:r>
      <w:r w:rsidR="007B4C82">
        <w:t>.</w:t>
      </w:r>
    </w:p>
    <w:p w14:paraId="5D5944AE" w14:textId="7CDFC98E" w:rsidR="00E70674" w:rsidRDefault="002F4C08" w:rsidP="000D29B1">
      <w:pPr>
        <w:pStyle w:val="ListParagraph"/>
        <w:numPr>
          <w:ilvl w:val="0"/>
          <w:numId w:val="18"/>
        </w:numPr>
        <w:spacing w:line="276" w:lineRule="auto"/>
        <w:ind w:left="709"/>
        <w:jc w:val="both"/>
      </w:pPr>
      <w:r w:rsidRPr="002F4C08">
        <w:t>VSIA "Latvijas Vides, ģeoloģijas un meteoroloģijas centrs"</w:t>
      </w:r>
      <w:r>
        <w:t xml:space="preserve"> </w:t>
      </w:r>
      <w:r w:rsidR="00E70674" w:rsidRPr="008A13D5">
        <w:t xml:space="preserve">meteoroloģiskā radara attēli, </w:t>
      </w:r>
      <w:proofErr w:type="spellStart"/>
      <w:r w:rsidR="00E70674" w:rsidRPr="008A13D5">
        <w:t>meteostaciju</w:t>
      </w:r>
      <w:proofErr w:type="spellEnd"/>
      <w:r w:rsidR="00E70674" w:rsidRPr="008A13D5">
        <w:t xml:space="preserve"> mērījumu un prognožu dati strukturētā, mašīnlasāmā formātā</w:t>
      </w:r>
      <w:r w:rsidR="00E70674">
        <w:t>.</w:t>
      </w:r>
    </w:p>
    <w:p w14:paraId="546DAF16" w14:textId="15910F30" w:rsidR="007B4C82" w:rsidRPr="000F149C" w:rsidRDefault="007B4C82" w:rsidP="000D29B1">
      <w:pPr>
        <w:pStyle w:val="ListParagraph"/>
        <w:numPr>
          <w:ilvl w:val="0"/>
          <w:numId w:val="18"/>
        </w:numPr>
        <w:spacing w:line="276" w:lineRule="auto"/>
        <w:ind w:left="709"/>
        <w:jc w:val="both"/>
      </w:pPr>
      <w:r>
        <w:t xml:space="preserve">Valsts meža dienests - </w:t>
      </w:r>
      <w:r w:rsidR="00EE198C">
        <w:t>m</w:t>
      </w:r>
      <w:r w:rsidRPr="00660B78">
        <w:t>eža inventarizācijas dati, kontekstā ar nocirsto apjomu.</w:t>
      </w:r>
      <w:r>
        <w:t xml:space="preserve"> </w:t>
      </w:r>
    </w:p>
    <w:p w14:paraId="2FEFE746" w14:textId="45D2C3AF" w:rsidR="00E70674" w:rsidRPr="00023F0A" w:rsidRDefault="00DA5D15" w:rsidP="000D29B1">
      <w:pPr>
        <w:pStyle w:val="ListParagraph"/>
        <w:numPr>
          <w:ilvl w:val="2"/>
          <w:numId w:val="21"/>
        </w:numPr>
        <w:spacing w:line="276" w:lineRule="auto"/>
        <w:ind w:left="0" w:firstLine="0"/>
        <w:jc w:val="both"/>
      </w:pPr>
      <w:r w:rsidRPr="00023F0A">
        <w:t>MI</w:t>
      </w:r>
      <w:r w:rsidR="00E70674" w:rsidRPr="00023F0A">
        <w:t xml:space="preserve"> sistēmu attīstībai nepieciešamie dati no privātā sektora un sistēmas no kurām šie dati varētu tiek iegūti:</w:t>
      </w:r>
    </w:p>
    <w:p w14:paraId="4BF21055" w14:textId="41A9E757" w:rsidR="007B4C82" w:rsidRPr="00E70674" w:rsidRDefault="007B4C82" w:rsidP="000D29B1">
      <w:pPr>
        <w:pStyle w:val="ListParagraph"/>
        <w:numPr>
          <w:ilvl w:val="0"/>
          <w:numId w:val="19"/>
        </w:numPr>
        <w:spacing w:line="276" w:lineRule="auto"/>
        <w:ind w:left="709"/>
        <w:jc w:val="both"/>
      </w:pPr>
      <w:r w:rsidRPr="00E70674">
        <w:lastRenderedPageBreak/>
        <w:t xml:space="preserve">mobilo sakaru operatoru abonentu atrašanās vietas dati, </w:t>
      </w:r>
      <w:proofErr w:type="spellStart"/>
      <w:r w:rsidRPr="00E70674">
        <w:t>anonimizēti</w:t>
      </w:r>
      <w:proofErr w:type="spellEnd"/>
      <w:r w:rsidRPr="00E70674">
        <w:t>, definējot minimāli pieļaujamo agregācijas līmeni</w:t>
      </w:r>
      <w:r>
        <w:t>,</w:t>
      </w:r>
      <w:r w:rsidR="00EE198C">
        <w:t xml:space="preserve"> </w:t>
      </w:r>
      <w:r w:rsidRPr="00E70674">
        <w:t>lai katrā atsevišķā datu punktā nevarētu izšķirt atsevišķu abonentu</w:t>
      </w:r>
      <w:r>
        <w:t>. Piemēram, minimālais attēlojamais maršruts satur ne mazāk kā desmit cilvēku maršrutus. Daļā gadījumā varētu būt pieejama papildu informācija, piemēram, atsevišķi varē</w:t>
      </w:r>
      <w:r w:rsidR="00EE198C">
        <w:t>tu pētīt skolas vecuma bērnu,</w:t>
      </w:r>
      <w:r>
        <w:t xml:space="preserve"> pensionāru </w:t>
      </w:r>
      <w:r w:rsidR="00EE198C">
        <w:t xml:space="preserve">un ārzemnieku </w:t>
      </w:r>
      <w:r>
        <w:t>pārvietošanās paradumus;</w:t>
      </w:r>
    </w:p>
    <w:p w14:paraId="7F4CD1CF" w14:textId="4F7E2B72" w:rsidR="00E70674" w:rsidRPr="00E70674" w:rsidRDefault="00E70674" w:rsidP="000D29B1">
      <w:pPr>
        <w:pStyle w:val="ListParagraph"/>
        <w:numPr>
          <w:ilvl w:val="0"/>
          <w:numId w:val="19"/>
        </w:numPr>
        <w:spacing w:line="276" w:lineRule="auto"/>
        <w:ind w:left="709"/>
        <w:jc w:val="both"/>
      </w:pPr>
      <w:r w:rsidRPr="00E70674">
        <w:t>sabiedriskā transporta pakalpojumu sniedzēju transportlīdzekļu atrašanās vietas dati, pieturvietu/maršrutu dati, dati par piemērotajām atlaidēm (valsts/pašvaldību kompensējamām)</w:t>
      </w:r>
      <w:r w:rsidR="004F6E36">
        <w:t>;</w:t>
      </w:r>
    </w:p>
    <w:p w14:paraId="7AC2BE09" w14:textId="7D846202" w:rsidR="004F6E36" w:rsidRPr="00C82A37" w:rsidRDefault="00E70674" w:rsidP="000D29B1">
      <w:pPr>
        <w:pStyle w:val="ListParagraph"/>
        <w:numPr>
          <w:ilvl w:val="0"/>
          <w:numId w:val="19"/>
        </w:numPr>
        <w:spacing w:after="160" w:line="276" w:lineRule="auto"/>
        <w:ind w:left="709"/>
        <w:jc w:val="both"/>
      </w:pPr>
      <w:r w:rsidRPr="00E70674">
        <w:t>sadzīves atkritumu apsaimniekošanas dati</w:t>
      </w:r>
      <w:r w:rsidR="004F6E36">
        <w:t xml:space="preserve">: </w:t>
      </w:r>
      <w:r w:rsidR="004F6E36" w:rsidRPr="00C351DC">
        <w:t>pieņemšanas punktu un pol</w:t>
      </w:r>
      <w:r w:rsidR="004F6E36">
        <w:t xml:space="preserve">igonu atrašanās vietas; savākto, sašķiroto, </w:t>
      </w:r>
      <w:r w:rsidR="004F6E36" w:rsidRPr="00C351DC">
        <w:t>pārstrādāt</w:t>
      </w:r>
      <w:r w:rsidR="004F6E36">
        <w:t>o</w:t>
      </w:r>
      <w:r w:rsidR="004F6E36" w:rsidRPr="00C351DC">
        <w:t xml:space="preserve"> </w:t>
      </w:r>
      <w:r w:rsidR="004F6E36">
        <w:t>atkritumu apjoma dati;</w:t>
      </w:r>
      <w:r w:rsidR="004F6E36" w:rsidRPr="00C351DC">
        <w:t xml:space="preserve"> mājsaimniecību atkritumu </w:t>
      </w:r>
      <w:r w:rsidR="004F6E36">
        <w:t>daudzumu pa administratīvajām teritorijā līdz pagastu un ciematu līmenim.</w:t>
      </w:r>
    </w:p>
    <w:p w14:paraId="17C85772" w14:textId="157B19FA" w:rsidR="00825197" w:rsidRDefault="008D05D2">
      <w:pPr>
        <w:pStyle w:val="ListParagraph"/>
        <w:spacing w:line="276" w:lineRule="auto"/>
        <w:ind w:left="0" w:firstLine="720"/>
        <w:jc w:val="both"/>
      </w:pPr>
      <w:r w:rsidRPr="008D05D2">
        <w:t xml:space="preserve">Svarīgi ir uzkrāt arī </w:t>
      </w:r>
      <w:proofErr w:type="spellStart"/>
      <w:r w:rsidRPr="008D05D2">
        <w:t>nestruktūrētos</w:t>
      </w:r>
      <w:proofErr w:type="spellEnd"/>
      <w:r w:rsidRPr="008D05D2">
        <w:t xml:space="preserve"> valodas datus valodas rīku attīstībai.</w:t>
      </w:r>
      <w:r>
        <w:t xml:space="preserve"> </w:t>
      </w:r>
      <w:r w:rsidR="003A6275">
        <w:t xml:space="preserve">Datu koplietošana ir būtiska </w:t>
      </w:r>
      <w:r w:rsidR="00332A4A">
        <w:t xml:space="preserve">ES </w:t>
      </w:r>
      <w:r w:rsidR="003A6275">
        <w:t xml:space="preserve">mērogā, it sevišķi mazajām valstīm, jo tikai apvienojot datus </w:t>
      </w:r>
      <w:r w:rsidR="00332A4A">
        <w:t xml:space="preserve">ES </w:t>
      </w:r>
      <w:r w:rsidR="003A6275">
        <w:t xml:space="preserve">var sacensties ar ASV, kuru starptautiskajām korporācijām ir pieejami dati no visas pasaules, un Ķīnu, kur ir liels iedzīvotāju skaits un valdība var rīkoties ar cilvēku datiem bez ierobežojumiem. </w:t>
      </w:r>
      <w:r w:rsidR="00241865">
        <w:t xml:space="preserve">Nepieciešamība veidot </w:t>
      </w:r>
      <w:r w:rsidR="00241865" w:rsidRPr="00241865">
        <w:t>Eiropas datu telp</w:t>
      </w:r>
      <w:r w:rsidR="00241865">
        <w:t>u</w:t>
      </w:r>
      <w:r w:rsidR="00241865" w:rsidRPr="00241865">
        <w:t xml:space="preserve"> ir pieminēta ES koordinētā darbības plānā “</w:t>
      </w:r>
      <w:proofErr w:type="spellStart"/>
      <w:r w:rsidR="00241865" w:rsidRPr="00E77026">
        <w:rPr>
          <w:i/>
        </w:rPr>
        <w:t>Coordinated</w:t>
      </w:r>
      <w:proofErr w:type="spellEnd"/>
      <w:r w:rsidR="00241865" w:rsidRPr="00E77026">
        <w:rPr>
          <w:i/>
        </w:rPr>
        <w:t xml:space="preserve"> </w:t>
      </w:r>
      <w:proofErr w:type="spellStart"/>
      <w:r w:rsidR="00241865" w:rsidRPr="00E77026">
        <w:rPr>
          <w:i/>
        </w:rPr>
        <w:t>Plan</w:t>
      </w:r>
      <w:proofErr w:type="spellEnd"/>
      <w:r w:rsidR="00241865" w:rsidRPr="00E77026">
        <w:rPr>
          <w:i/>
        </w:rPr>
        <w:t xml:space="preserve"> </w:t>
      </w:r>
      <w:proofErr w:type="spellStart"/>
      <w:r w:rsidR="00241865" w:rsidRPr="00E77026">
        <w:rPr>
          <w:i/>
        </w:rPr>
        <w:t>on</w:t>
      </w:r>
      <w:proofErr w:type="spellEnd"/>
      <w:r w:rsidR="00241865" w:rsidRPr="00E77026">
        <w:rPr>
          <w:i/>
        </w:rPr>
        <w:t xml:space="preserve"> </w:t>
      </w:r>
      <w:proofErr w:type="spellStart"/>
      <w:r w:rsidR="00241865" w:rsidRPr="00E77026">
        <w:rPr>
          <w:i/>
        </w:rPr>
        <w:t>the</w:t>
      </w:r>
      <w:proofErr w:type="spellEnd"/>
      <w:r w:rsidR="00241865" w:rsidRPr="00E77026">
        <w:rPr>
          <w:i/>
        </w:rPr>
        <w:t xml:space="preserve"> </w:t>
      </w:r>
      <w:proofErr w:type="spellStart"/>
      <w:r w:rsidR="00241865" w:rsidRPr="00E77026">
        <w:rPr>
          <w:i/>
        </w:rPr>
        <w:t>development</w:t>
      </w:r>
      <w:proofErr w:type="spellEnd"/>
      <w:r w:rsidR="00241865" w:rsidRPr="00E77026">
        <w:rPr>
          <w:i/>
        </w:rPr>
        <w:t xml:space="preserve"> </w:t>
      </w:r>
      <w:proofErr w:type="spellStart"/>
      <w:r w:rsidR="00241865" w:rsidRPr="00E77026">
        <w:rPr>
          <w:i/>
        </w:rPr>
        <w:t>of</w:t>
      </w:r>
      <w:proofErr w:type="spellEnd"/>
      <w:r w:rsidR="00241865" w:rsidRPr="00E77026">
        <w:rPr>
          <w:i/>
        </w:rPr>
        <w:t xml:space="preserve"> </w:t>
      </w:r>
      <w:proofErr w:type="spellStart"/>
      <w:r w:rsidR="00241865" w:rsidRPr="00E77026">
        <w:rPr>
          <w:i/>
        </w:rPr>
        <w:t>Artificial</w:t>
      </w:r>
      <w:proofErr w:type="spellEnd"/>
      <w:r w:rsidR="00241865" w:rsidRPr="00E77026">
        <w:rPr>
          <w:i/>
        </w:rPr>
        <w:t xml:space="preserve"> </w:t>
      </w:r>
      <w:proofErr w:type="spellStart"/>
      <w:r w:rsidR="00241865" w:rsidRPr="00E77026">
        <w:rPr>
          <w:i/>
        </w:rPr>
        <w:t>Intelligence</w:t>
      </w:r>
      <w:proofErr w:type="spellEnd"/>
      <w:r w:rsidR="00241865" w:rsidRPr="00E77026">
        <w:rPr>
          <w:i/>
        </w:rPr>
        <w:t xml:space="preserve"> Made </w:t>
      </w:r>
      <w:proofErr w:type="spellStart"/>
      <w:r w:rsidR="00241865" w:rsidRPr="00E77026">
        <w:rPr>
          <w:i/>
        </w:rPr>
        <w:t>in</w:t>
      </w:r>
      <w:proofErr w:type="spellEnd"/>
      <w:r w:rsidR="00241865" w:rsidRPr="00E77026">
        <w:rPr>
          <w:i/>
        </w:rPr>
        <w:t xml:space="preserve"> </w:t>
      </w:r>
      <w:proofErr w:type="spellStart"/>
      <w:r w:rsidR="00241865" w:rsidRPr="00E77026">
        <w:rPr>
          <w:i/>
        </w:rPr>
        <w:t>Europe</w:t>
      </w:r>
      <w:proofErr w:type="spellEnd"/>
      <w:r w:rsidR="00241865" w:rsidRPr="00E77026">
        <w:rPr>
          <w:i/>
        </w:rPr>
        <w:t xml:space="preserve"> – 2018</w:t>
      </w:r>
      <w:r w:rsidR="00241865" w:rsidRPr="00241865">
        <w:t>”</w:t>
      </w:r>
      <w:r w:rsidR="00332A4A">
        <w:rPr>
          <w:rStyle w:val="FootnoteReference"/>
        </w:rPr>
        <w:footnoteReference w:id="55"/>
      </w:r>
      <w:r w:rsidR="00241865" w:rsidRPr="00241865">
        <w:t xml:space="preserve">. Ir norādīts, ka vitāli svarīgi izveidot vienotus noteikumus un vienotu datu telpu MI </w:t>
      </w:r>
      <w:r w:rsidR="008F3D51">
        <w:t>“</w:t>
      </w:r>
      <w:r w:rsidR="00241865" w:rsidRPr="00241865">
        <w:t>treniņiem</w:t>
      </w:r>
      <w:r w:rsidR="008F3D51">
        <w:t>”</w:t>
      </w:r>
      <w:r w:rsidR="00241865" w:rsidRPr="00241865">
        <w:t xml:space="preserve">. Pirmais pilotprojekts, ko plāno </w:t>
      </w:r>
      <w:r w:rsidR="00241865">
        <w:t>ES līmenī plāno finansēt</w:t>
      </w:r>
      <w:r w:rsidR="00241865" w:rsidRPr="00241865">
        <w:t xml:space="preserve"> Horizon2020 ietvaros, ir </w:t>
      </w:r>
      <w:r w:rsidR="00332A4A">
        <w:t xml:space="preserve">datortomogrāfijas </w:t>
      </w:r>
      <w:r w:rsidR="00241865" w:rsidRPr="00241865">
        <w:t>attēli vēža diagnostikai.</w:t>
      </w:r>
      <w:r w:rsidR="00241865">
        <w:t xml:space="preserve"> </w:t>
      </w:r>
    </w:p>
    <w:p w14:paraId="79C36684" w14:textId="55B74C20" w:rsidR="00825197" w:rsidRDefault="00825197">
      <w:pPr>
        <w:pStyle w:val="ListParagraph"/>
        <w:spacing w:line="276" w:lineRule="auto"/>
        <w:ind w:left="0" w:firstLine="720"/>
        <w:jc w:val="both"/>
      </w:pPr>
      <w:r>
        <w:t xml:space="preserve">Lielie dati, kas tiek izmantoti MI sistēmu </w:t>
      </w:r>
      <w:r w:rsidR="008F3D51">
        <w:t>“</w:t>
      </w:r>
      <w:r>
        <w:t>treniņam</w:t>
      </w:r>
      <w:r w:rsidR="008F3D51">
        <w:t>”</w:t>
      </w:r>
      <w:r>
        <w:t xml:space="preserve">, </w:t>
      </w:r>
      <w:r w:rsidR="00332A4A">
        <w:t>rada lielus glabājamo datu apjomus, kas prasa īpašus risinājumus</w:t>
      </w:r>
      <w:r>
        <w:t xml:space="preserve">. </w:t>
      </w:r>
      <w:r w:rsidRPr="00825197">
        <w:t xml:space="preserve">Piemēram, 90% no visiem esošajiem </w:t>
      </w:r>
      <w:proofErr w:type="spellStart"/>
      <w:r w:rsidRPr="00825197">
        <w:t>digitalizētiem</w:t>
      </w:r>
      <w:proofErr w:type="spellEnd"/>
      <w:r w:rsidRPr="00825197">
        <w:t xml:space="preserve"> datiem ir radīti pēdējo divu gadu laikā</w:t>
      </w:r>
      <w:r w:rsidR="00332A4A">
        <w:t xml:space="preserve"> (pēc stāvokļa 2018. gada pavasarī)</w:t>
      </w:r>
      <w:r w:rsidR="00332A4A">
        <w:rPr>
          <w:rStyle w:val="FootnoteReference"/>
        </w:rPr>
        <w:footnoteReference w:id="56"/>
      </w:r>
      <w:r w:rsidRPr="00825197">
        <w:t xml:space="preserve">. Nākamo divu gadu laikā tiks radīti 40 </w:t>
      </w:r>
      <w:proofErr w:type="spellStart"/>
      <w:r w:rsidRPr="00825197">
        <w:t>zetabaiti</w:t>
      </w:r>
      <w:proofErr w:type="spellEnd"/>
      <w:r w:rsidRPr="00825197">
        <w:t xml:space="preserve"> datu – līdzinās četriem miljoniem gadu </w:t>
      </w:r>
      <w:r w:rsidR="00363123">
        <w:t xml:space="preserve">augstas izšķirtspējas </w:t>
      </w:r>
      <w:r w:rsidRPr="00825197">
        <w:t xml:space="preserve">video ierakstu jeb piecu miljardu ASV kongresa bibliotēku </w:t>
      </w:r>
      <w:r w:rsidR="00687666">
        <w:t xml:space="preserve">grāmatu </w:t>
      </w:r>
      <w:r w:rsidRPr="00825197">
        <w:t xml:space="preserve">krājumiem. </w:t>
      </w:r>
      <w:r>
        <w:t xml:space="preserve">Latvijā šobrīd ir pieejamas </w:t>
      </w:r>
      <w:r w:rsidR="00687666">
        <w:t xml:space="preserve">brīvas </w:t>
      </w:r>
      <w:proofErr w:type="spellStart"/>
      <w:r w:rsidR="00687666">
        <w:t>digitalizētu</w:t>
      </w:r>
      <w:proofErr w:type="spellEnd"/>
      <w:r w:rsidR="00687666">
        <w:t xml:space="preserve"> </w:t>
      </w:r>
      <w:r>
        <w:t xml:space="preserve">datu uzglabāšanas jaudas, bet datu apjoms augs eksponenciāli, tāpēc būs nepieciešams arī straujš uzglabāšanas jaudu pieaugums. Latvijā datu uzglabāšanas trūkumu samēra viegli var kompensēt, jo ir pieejams ātrdarbīgs internets, kas dod iespēju izmantot datu </w:t>
      </w:r>
      <w:r w:rsidR="00687666">
        <w:t xml:space="preserve">glabāšanas </w:t>
      </w:r>
      <w:r>
        <w:t>centrus, kas atrodas ārpus Latvijas.</w:t>
      </w:r>
    </w:p>
    <w:p w14:paraId="21D4AD89" w14:textId="0D7E6D3E" w:rsidR="00825197" w:rsidRDefault="00825197">
      <w:pPr>
        <w:spacing w:after="0" w:line="276"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MI sistēmu </w:t>
      </w:r>
      <w:r w:rsidR="008F3D51">
        <w:rPr>
          <w:rFonts w:ascii="Times New Roman" w:hAnsi="Times New Roman" w:cs="Times New Roman"/>
          <w:sz w:val="24"/>
          <w:szCs w:val="24"/>
        </w:rPr>
        <w:t>“</w:t>
      </w:r>
      <w:r>
        <w:rPr>
          <w:rFonts w:ascii="Times New Roman" w:hAnsi="Times New Roman" w:cs="Times New Roman"/>
          <w:sz w:val="24"/>
          <w:szCs w:val="24"/>
        </w:rPr>
        <w:t>treniņam</w:t>
      </w:r>
      <w:r w:rsidR="008F3D51">
        <w:rPr>
          <w:rFonts w:ascii="Times New Roman" w:hAnsi="Times New Roman" w:cs="Times New Roman"/>
          <w:sz w:val="24"/>
          <w:szCs w:val="24"/>
        </w:rPr>
        <w:t>”</w:t>
      </w:r>
      <w:r>
        <w:rPr>
          <w:rFonts w:ascii="Times New Roman" w:hAnsi="Times New Roman" w:cs="Times New Roman"/>
          <w:sz w:val="24"/>
          <w:szCs w:val="24"/>
        </w:rPr>
        <w:t xml:space="preserve"> ir nepieciešamas ievērojamas skaitļošanas jaudas. </w:t>
      </w:r>
      <w:r w:rsidR="00BE35EC">
        <w:rPr>
          <w:rFonts w:ascii="Times New Roman" w:hAnsi="Times New Roman" w:cs="Times New Roman"/>
          <w:sz w:val="24"/>
          <w:szCs w:val="24"/>
        </w:rPr>
        <w:t>Šobrīd Latvijā darbojas divi augstās veiktspējas skaitļošanas centri:</w:t>
      </w:r>
    </w:p>
    <w:p w14:paraId="4EC11F1D" w14:textId="626B4B25" w:rsidR="00AE6934" w:rsidRPr="00BE35EC" w:rsidRDefault="00AE6934" w:rsidP="000D29B1">
      <w:pPr>
        <w:pStyle w:val="ListParagraph"/>
        <w:numPr>
          <w:ilvl w:val="0"/>
          <w:numId w:val="28"/>
        </w:numPr>
        <w:spacing w:line="276" w:lineRule="auto"/>
        <w:ind w:left="426"/>
        <w:jc w:val="both"/>
      </w:pPr>
      <w:r w:rsidRPr="00BE35EC">
        <w:lastRenderedPageBreak/>
        <w:t>Ventspils Starptautiskais Radioastronomijas Centrs (</w:t>
      </w:r>
      <w:r w:rsidR="008F3D51">
        <w:t>turpmāk -</w:t>
      </w:r>
      <w:r w:rsidR="00B269AD">
        <w:t xml:space="preserve"> </w:t>
      </w:r>
      <w:r w:rsidRPr="00BE35EC">
        <w:t>VSRC)</w:t>
      </w:r>
      <w:r w:rsidRPr="007610A4">
        <w:rPr>
          <w:rStyle w:val="FootnoteReference"/>
        </w:rPr>
        <w:footnoteReference w:id="57"/>
      </w:r>
      <w:r w:rsidRPr="00BE35EC">
        <w:t xml:space="preserve"> augstas veiktspējas skaitļošanas nodaļas pamata uzdevums ir nodrošināt liela apjoma vai skaitliski ietilpīgas datu apstrādes iespējas </w:t>
      </w:r>
      <w:r w:rsidR="00E46161" w:rsidRPr="00BE35EC">
        <w:t>Ventspils augstskolā</w:t>
      </w:r>
      <w:r w:rsidRPr="00BE35EC">
        <w:t>, tai skaitā VSRC radio teleskopu pielietojumiem, skaitlisku inženiertehnisku uzdevumu un problēmu risināšanā, kā arī fizikas un matemātikas problēmu risināšana un atbilstošo pētījumu veikšana</w:t>
      </w:r>
      <w:r w:rsidR="0027017A" w:rsidRPr="00BE35EC">
        <w:t>.</w:t>
      </w:r>
    </w:p>
    <w:p w14:paraId="255BEE25" w14:textId="2C664D31" w:rsidR="00AE6934" w:rsidRPr="00BE35EC" w:rsidRDefault="008F3D51" w:rsidP="000D29B1">
      <w:pPr>
        <w:pStyle w:val="ListParagraph"/>
        <w:numPr>
          <w:ilvl w:val="0"/>
          <w:numId w:val="28"/>
        </w:numPr>
        <w:spacing w:line="276" w:lineRule="auto"/>
        <w:ind w:left="426"/>
        <w:jc w:val="both"/>
      </w:pPr>
      <w:r>
        <w:t xml:space="preserve"> RTU </w:t>
      </w:r>
      <w:r w:rsidR="00AE6934" w:rsidRPr="00BE35EC">
        <w:t xml:space="preserve">Zinātniskās skaitļošanas centrs ir Zinātņu prorektora paspārnē esoša struktūrvienība, kuras mērķis ir sniegt atbalstu e-zinātnes tehnoloģiju lietošanai pētniecībā. </w:t>
      </w:r>
    </w:p>
    <w:p w14:paraId="17DD1511" w14:textId="39B892F5" w:rsidR="0027017A" w:rsidRPr="0027017A" w:rsidRDefault="00E27B04" w:rsidP="00EE756E">
      <w:pPr>
        <w:shd w:val="clear" w:color="auto" w:fill="FFFFFF"/>
        <w:spacing w:after="0" w:line="276" w:lineRule="auto"/>
        <w:ind w:firstLine="709"/>
        <w:rPr>
          <w:rFonts w:ascii="Times New Roman" w:hAnsi="Times New Roman" w:cs="Times New Roman"/>
          <w:sz w:val="24"/>
          <w:szCs w:val="24"/>
        </w:rPr>
      </w:pPr>
      <w:r>
        <w:rPr>
          <w:rFonts w:ascii="Times New Roman" w:hAnsi="Times New Roman" w:cs="Times New Roman"/>
          <w:sz w:val="24"/>
          <w:szCs w:val="24"/>
        </w:rPr>
        <w:t xml:space="preserve">Mašīnmācīšanās tehnoloģija attīstās un tajā notiek virkne izmaiņu. </w:t>
      </w:r>
      <w:r w:rsidR="00CC3115" w:rsidRPr="0027017A">
        <w:rPr>
          <w:rFonts w:ascii="Times New Roman" w:hAnsi="Times New Roman" w:cs="Times New Roman"/>
          <w:sz w:val="24"/>
          <w:szCs w:val="24"/>
        </w:rPr>
        <w:t>Būtisk</w:t>
      </w:r>
      <w:r w:rsidR="00CC3115">
        <w:rPr>
          <w:rFonts w:ascii="Times New Roman" w:hAnsi="Times New Roman" w:cs="Times New Roman"/>
          <w:sz w:val="24"/>
          <w:szCs w:val="24"/>
        </w:rPr>
        <w:t>ās</w:t>
      </w:r>
      <w:r w:rsidR="00CC3115" w:rsidRPr="0027017A">
        <w:rPr>
          <w:rFonts w:ascii="Times New Roman" w:hAnsi="Times New Roman" w:cs="Times New Roman"/>
          <w:sz w:val="24"/>
          <w:szCs w:val="24"/>
        </w:rPr>
        <w:t xml:space="preserve"> </w:t>
      </w:r>
      <w:r w:rsidR="009D66B7">
        <w:rPr>
          <w:rFonts w:ascii="Times New Roman" w:hAnsi="Times New Roman" w:cs="Times New Roman"/>
          <w:sz w:val="24"/>
          <w:szCs w:val="24"/>
        </w:rPr>
        <w:t>tendences</w:t>
      </w:r>
      <w:r w:rsidR="0027017A" w:rsidRPr="0027017A">
        <w:rPr>
          <w:rFonts w:ascii="Times New Roman" w:hAnsi="Times New Roman" w:cs="Times New Roman"/>
          <w:sz w:val="24"/>
          <w:szCs w:val="24"/>
        </w:rPr>
        <w:t xml:space="preserve"> pēdējos pāris gados ir</w:t>
      </w:r>
      <w:r w:rsidR="00241865">
        <w:rPr>
          <w:rFonts w:ascii="Times New Roman" w:hAnsi="Times New Roman" w:cs="Times New Roman"/>
          <w:sz w:val="24"/>
          <w:szCs w:val="24"/>
        </w:rPr>
        <w:t>:</w:t>
      </w:r>
    </w:p>
    <w:p w14:paraId="177DD99C" w14:textId="7317B49B" w:rsidR="0027017A" w:rsidRPr="0027017A" w:rsidRDefault="0027017A" w:rsidP="000D29B1">
      <w:pPr>
        <w:pStyle w:val="ListParagraph"/>
        <w:numPr>
          <w:ilvl w:val="0"/>
          <w:numId w:val="20"/>
        </w:numPr>
        <w:shd w:val="clear" w:color="auto" w:fill="FFFFFF"/>
        <w:spacing w:line="276" w:lineRule="auto"/>
        <w:ind w:left="284"/>
        <w:jc w:val="both"/>
      </w:pPr>
      <w:r w:rsidRPr="0027017A">
        <w:t xml:space="preserve">pāreja no procesoriem uz grafisko karšu </w:t>
      </w:r>
      <w:r w:rsidR="00CC3115">
        <w:t>skaitļošanu</w:t>
      </w:r>
      <w:r w:rsidRPr="0027017A">
        <w:t>;</w:t>
      </w:r>
    </w:p>
    <w:p w14:paraId="4DF7008E" w14:textId="24F90CCB" w:rsidR="0027017A" w:rsidRPr="0027017A" w:rsidRDefault="0027017A" w:rsidP="000D29B1">
      <w:pPr>
        <w:pStyle w:val="ListParagraph"/>
        <w:numPr>
          <w:ilvl w:val="0"/>
          <w:numId w:val="20"/>
        </w:numPr>
        <w:shd w:val="clear" w:color="auto" w:fill="FFFFFF"/>
        <w:spacing w:line="276" w:lineRule="auto"/>
        <w:ind w:left="284"/>
        <w:jc w:val="both"/>
      </w:pPr>
      <w:r w:rsidRPr="0027017A">
        <w:t xml:space="preserve">straujā GPU (vai specializēto procesoru kā </w:t>
      </w:r>
      <w:r w:rsidRPr="00E77026">
        <w:rPr>
          <w:i/>
        </w:rPr>
        <w:t>Google</w:t>
      </w:r>
      <w:r w:rsidRPr="0027017A">
        <w:t xml:space="preserve"> </w:t>
      </w:r>
      <w:proofErr w:type="spellStart"/>
      <w:r w:rsidR="000D773B" w:rsidRPr="00E77026">
        <w:rPr>
          <w:i/>
        </w:rPr>
        <w:t>T</w:t>
      </w:r>
      <w:r w:rsidRPr="00E77026">
        <w:rPr>
          <w:i/>
        </w:rPr>
        <w:t>ensor</w:t>
      </w:r>
      <w:proofErr w:type="spellEnd"/>
      <w:r w:rsidRPr="00E77026">
        <w:rPr>
          <w:i/>
        </w:rPr>
        <w:t xml:space="preserve"> </w:t>
      </w:r>
      <w:proofErr w:type="spellStart"/>
      <w:r w:rsidRPr="00E77026">
        <w:rPr>
          <w:i/>
        </w:rPr>
        <w:t>processing</w:t>
      </w:r>
      <w:proofErr w:type="spellEnd"/>
      <w:r w:rsidRPr="00E77026">
        <w:rPr>
          <w:i/>
        </w:rPr>
        <w:t xml:space="preserve"> </w:t>
      </w:r>
      <w:proofErr w:type="spellStart"/>
      <w:r w:rsidRPr="00E77026">
        <w:rPr>
          <w:i/>
        </w:rPr>
        <w:t>unit</w:t>
      </w:r>
      <w:proofErr w:type="spellEnd"/>
      <w:r w:rsidR="00332A4A">
        <w:t xml:space="preserve"> (TPU)</w:t>
      </w:r>
      <w:r w:rsidRPr="0027017A">
        <w:t xml:space="preserve"> attīstība, kas nozīmē to, ka lieli, centralizēti veidoti HPC klasteri mašīnmācīšanās lietojumiem nav nepieciešami (tiem gan ir būtisks specializēts lietojums fizikas modelēšanā u.c. uzdevumiem) bet drīzāk vajag iespēju katru gadu atjaunināt GPU, jo </w:t>
      </w:r>
      <w:r w:rsidR="000D773B">
        <w:t xml:space="preserve">tirgū pastāvīgi </w:t>
      </w:r>
      <w:r w:rsidRPr="0027017A">
        <w:t xml:space="preserve">parādās </w:t>
      </w:r>
      <w:r w:rsidR="000D773B">
        <w:t xml:space="preserve">viens par otru </w:t>
      </w:r>
      <w:r w:rsidRPr="0027017A">
        <w:t xml:space="preserve">daudz ātrāki </w:t>
      </w:r>
      <w:r w:rsidR="000D773B">
        <w:t xml:space="preserve">GPU </w:t>
      </w:r>
      <w:r w:rsidRPr="0027017A">
        <w:t>risinājumi.</w:t>
      </w:r>
    </w:p>
    <w:p w14:paraId="669A56BD" w14:textId="4E8C3888" w:rsidR="00B42FE3" w:rsidRPr="00B42FE3" w:rsidRDefault="00B42FE3">
      <w:pPr>
        <w:shd w:val="clear" w:color="auto" w:fill="FFFFFF"/>
        <w:spacing w:line="276" w:lineRule="auto"/>
        <w:ind w:firstLine="284"/>
        <w:jc w:val="both"/>
        <w:rPr>
          <w:rFonts w:ascii="Times New Roman" w:hAnsi="Times New Roman" w:cs="Times New Roman"/>
          <w:sz w:val="24"/>
          <w:szCs w:val="24"/>
        </w:rPr>
      </w:pPr>
      <w:r w:rsidRPr="00B42FE3">
        <w:rPr>
          <w:rFonts w:ascii="Times New Roman" w:hAnsi="Times New Roman" w:cs="Times New Roman"/>
          <w:sz w:val="24"/>
          <w:szCs w:val="24"/>
        </w:rPr>
        <w:t xml:space="preserve">Līdz ar </w:t>
      </w:r>
      <w:proofErr w:type="spellStart"/>
      <w:r w:rsidRPr="00B42FE3">
        <w:rPr>
          <w:rFonts w:ascii="Times New Roman" w:hAnsi="Times New Roman" w:cs="Times New Roman"/>
          <w:sz w:val="24"/>
          <w:szCs w:val="24"/>
        </w:rPr>
        <w:t>mākoņskaitļošanas</w:t>
      </w:r>
      <w:proofErr w:type="spellEnd"/>
      <w:r w:rsidRPr="00B42FE3">
        <w:rPr>
          <w:rFonts w:ascii="Times New Roman" w:hAnsi="Times New Roman" w:cs="Times New Roman"/>
          <w:sz w:val="24"/>
          <w:szCs w:val="24"/>
        </w:rPr>
        <w:t xml:space="preserve"> (</w:t>
      </w:r>
      <w:proofErr w:type="spellStart"/>
      <w:r w:rsidRPr="00E77026">
        <w:rPr>
          <w:rFonts w:ascii="Times New Roman" w:hAnsi="Times New Roman" w:cs="Times New Roman"/>
          <w:i/>
          <w:sz w:val="24"/>
          <w:szCs w:val="24"/>
        </w:rPr>
        <w:t>cloud</w:t>
      </w:r>
      <w:proofErr w:type="spellEnd"/>
      <w:r w:rsidRPr="00E77026">
        <w:rPr>
          <w:rFonts w:ascii="Times New Roman" w:hAnsi="Times New Roman" w:cs="Times New Roman"/>
          <w:i/>
          <w:sz w:val="24"/>
          <w:szCs w:val="24"/>
        </w:rPr>
        <w:t xml:space="preserve"> </w:t>
      </w:r>
      <w:proofErr w:type="spellStart"/>
      <w:r w:rsidRPr="00E77026">
        <w:rPr>
          <w:rFonts w:ascii="Times New Roman" w:hAnsi="Times New Roman" w:cs="Times New Roman"/>
          <w:i/>
          <w:sz w:val="24"/>
          <w:szCs w:val="24"/>
        </w:rPr>
        <w:t>computing</w:t>
      </w:r>
      <w:proofErr w:type="spellEnd"/>
      <w:r w:rsidRPr="00B42FE3">
        <w:rPr>
          <w:rFonts w:ascii="Times New Roman" w:hAnsi="Times New Roman" w:cs="Times New Roman"/>
          <w:sz w:val="24"/>
          <w:szCs w:val="24"/>
        </w:rPr>
        <w:t xml:space="preserve">) attīstību, vajadzība pēc "savas" vai "lokālas" </w:t>
      </w:r>
      <w:r w:rsidR="000D773B">
        <w:rPr>
          <w:rFonts w:ascii="Times New Roman" w:hAnsi="Times New Roman" w:cs="Times New Roman"/>
          <w:sz w:val="24"/>
          <w:szCs w:val="24"/>
        </w:rPr>
        <w:t xml:space="preserve">skaitļošanas </w:t>
      </w:r>
      <w:r w:rsidRPr="00B42FE3">
        <w:rPr>
          <w:rFonts w:ascii="Times New Roman" w:hAnsi="Times New Roman" w:cs="Times New Roman"/>
          <w:sz w:val="24"/>
          <w:szCs w:val="24"/>
        </w:rPr>
        <w:t>jaudas ir kļuvusi mazāk nozīmīga. Jebkurš uzņēmums vai pētnieks, kuram nepieciešams glabāšanas vai skaitļošanas jaudas, var t</w:t>
      </w:r>
      <w:r w:rsidR="000D773B">
        <w:rPr>
          <w:rFonts w:ascii="Times New Roman" w:hAnsi="Times New Roman" w:cs="Times New Roman"/>
          <w:sz w:val="24"/>
          <w:szCs w:val="24"/>
        </w:rPr>
        <w:t>ās</w:t>
      </w:r>
      <w:r w:rsidRPr="00B42FE3">
        <w:rPr>
          <w:rFonts w:ascii="Times New Roman" w:hAnsi="Times New Roman" w:cs="Times New Roman"/>
          <w:sz w:val="24"/>
          <w:szCs w:val="24"/>
        </w:rPr>
        <w:t xml:space="preserve"> noīrēt kādā no lielajiem </w:t>
      </w:r>
      <w:proofErr w:type="spellStart"/>
      <w:r w:rsidRPr="00B42FE3">
        <w:rPr>
          <w:rFonts w:ascii="Times New Roman" w:hAnsi="Times New Roman" w:cs="Times New Roman"/>
          <w:sz w:val="24"/>
          <w:szCs w:val="24"/>
        </w:rPr>
        <w:t>mākoņskaitļošanas</w:t>
      </w:r>
      <w:proofErr w:type="spellEnd"/>
      <w:r w:rsidRPr="00B42FE3">
        <w:rPr>
          <w:rFonts w:ascii="Times New Roman" w:hAnsi="Times New Roman" w:cs="Times New Roman"/>
          <w:sz w:val="24"/>
          <w:szCs w:val="24"/>
        </w:rPr>
        <w:t xml:space="preserve"> pakalpojumu sniedzējiem; attiecīgi resursu pieejamība ir atkarīga nevis no </w:t>
      </w:r>
      <w:r w:rsidR="00B738CD">
        <w:rPr>
          <w:rFonts w:ascii="Times New Roman" w:hAnsi="Times New Roman" w:cs="Times New Roman"/>
          <w:sz w:val="24"/>
          <w:szCs w:val="24"/>
        </w:rPr>
        <w:t xml:space="preserve">iekšzemes </w:t>
      </w:r>
      <w:r w:rsidRPr="00B42FE3">
        <w:rPr>
          <w:rFonts w:ascii="Times New Roman" w:hAnsi="Times New Roman" w:cs="Times New Roman"/>
          <w:sz w:val="24"/>
          <w:szCs w:val="24"/>
        </w:rPr>
        <w:t xml:space="preserve">datu centru kapacitātes, bet tīri no tā, vai attiecīgajam pētījumam/eksperimentam ir pieejams atbilstošs </w:t>
      </w:r>
      <w:r w:rsidR="00B738CD">
        <w:rPr>
          <w:rFonts w:ascii="Times New Roman" w:hAnsi="Times New Roman" w:cs="Times New Roman"/>
          <w:sz w:val="24"/>
          <w:szCs w:val="24"/>
        </w:rPr>
        <w:t xml:space="preserve">finansējums </w:t>
      </w:r>
      <w:r w:rsidR="00241865">
        <w:rPr>
          <w:rFonts w:ascii="Times New Roman" w:hAnsi="Times New Roman" w:cs="Times New Roman"/>
          <w:sz w:val="24"/>
          <w:szCs w:val="24"/>
        </w:rPr>
        <w:t xml:space="preserve">un ātrdarbīgs </w:t>
      </w:r>
      <w:r w:rsidR="00B738CD">
        <w:rPr>
          <w:rFonts w:ascii="Times New Roman" w:hAnsi="Times New Roman" w:cs="Times New Roman"/>
          <w:sz w:val="24"/>
          <w:szCs w:val="24"/>
        </w:rPr>
        <w:t>I</w:t>
      </w:r>
      <w:r w:rsidR="00241865">
        <w:rPr>
          <w:rFonts w:ascii="Times New Roman" w:hAnsi="Times New Roman" w:cs="Times New Roman"/>
          <w:sz w:val="24"/>
          <w:szCs w:val="24"/>
        </w:rPr>
        <w:t xml:space="preserve">nterneta </w:t>
      </w:r>
      <w:proofErr w:type="spellStart"/>
      <w:r w:rsidR="00241865">
        <w:rPr>
          <w:rFonts w:ascii="Times New Roman" w:hAnsi="Times New Roman" w:cs="Times New Roman"/>
          <w:sz w:val="24"/>
          <w:szCs w:val="24"/>
        </w:rPr>
        <w:t>pieslēgums</w:t>
      </w:r>
      <w:proofErr w:type="spellEnd"/>
      <w:r w:rsidR="00764D1D">
        <w:rPr>
          <w:rFonts w:ascii="Times New Roman" w:hAnsi="Times New Roman" w:cs="Times New Roman"/>
          <w:sz w:val="24"/>
          <w:szCs w:val="24"/>
        </w:rPr>
        <w:t>.</w:t>
      </w:r>
      <w:r w:rsidRPr="00B42FE3">
        <w:rPr>
          <w:rFonts w:ascii="Times New Roman" w:hAnsi="Times New Roman" w:cs="Times New Roman"/>
          <w:sz w:val="24"/>
          <w:szCs w:val="24"/>
        </w:rPr>
        <w:t xml:space="preserve"> </w:t>
      </w:r>
      <w:r w:rsidR="00B738CD">
        <w:rPr>
          <w:rFonts w:ascii="Times New Roman" w:hAnsi="Times New Roman" w:cs="Times New Roman"/>
          <w:sz w:val="24"/>
          <w:szCs w:val="24"/>
        </w:rPr>
        <w:t>Jautājums par to</w:t>
      </w:r>
      <w:r w:rsidRPr="00B42FE3">
        <w:rPr>
          <w:rFonts w:ascii="Times New Roman" w:hAnsi="Times New Roman" w:cs="Times New Roman"/>
          <w:sz w:val="24"/>
          <w:szCs w:val="24"/>
        </w:rPr>
        <w:t xml:space="preserve">, vai īrēt resursus </w:t>
      </w:r>
      <w:r w:rsidR="00B738CD">
        <w:rPr>
          <w:rFonts w:ascii="Times New Roman" w:hAnsi="Times New Roman" w:cs="Times New Roman"/>
          <w:sz w:val="24"/>
          <w:szCs w:val="24"/>
        </w:rPr>
        <w:t>“</w:t>
      </w:r>
      <w:r w:rsidRPr="00B42FE3">
        <w:rPr>
          <w:rFonts w:ascii="Times New Roman" w:hAnsi="Times New Roman" w:cs="Times New Roman"/>
          <w:sz w:val="24"/>
          <w:szCs w:val="24"/>
        </w:rPr>
        <w:t>mākonī</w:t>
      </w:r>
      <w:r w:rsidR="00B738CD">
        <w:rPr>
          <w:rFonts w:ascii="Times New Roman" w:hAnsi="Times New Roman" w:cs="Times New Roman"/>
          <w:sz w:val="24"/>
          <w:szCs w:val="24"/>
        </w:rPr>
        <w:t>”</w:t>
      </w:r>
      <w:r w:rsidRPr="00B42FE3">
        <w:rPr>
          <w:rFonts w:ascii="Times New Roman" w:hAnsi="Times New Roman" w:cs="Times New Roman"/>
          <w:sz w:val="24"/>
          <w:szCs w:val="24"/>
        </w:rPr>
        <w:t xml:space="preserve"> vai pirkt sav</w:t>
      </w:r>
      <w:r w:rsidR="00A73293">
        <w:rPr>
          <w:rFonts w:ascii="Times New Roman" w:hAnsi="Times New Roman" w:cs="Times New Roman"/>
          <w:sz w:val="24"/>
          <w:szCs w:val="24"/>
        </w:rPr>
        <w:t>as komponentes</w:t>
      </w:r>
      <w:r w:rsidR="00241865">
        <w:rPr>
          <w:rFonts w:ascii="Times New Roman" w:hAnsi="Times New Roman" w:cs="Times New Roman"/>
          <w:sz w:val="24"/>
          <w:szCs w:val="24"/>
        </w:rPr>
        <w:t xml:space="preserve"> </w:t>
      </w:r>
      <w:r w:rsidRPr="00B42FE3">
        <w:rPr>
          <w:rFonts w:ascii="Times New Roman" w:hAnsi="Times New Roman" w:cs="Times New Roman"/>
          <w:sz w:val="24"/>
          <w:szCs w:val="24"/>
        </w:rPr>
        <w:t xml:space="preserve">kļūst par ekonomisku lēmumu atkarībā no tā, vai pētījumu vajadzības ir ilgtermiņā vienmērīgas (tad lētāk pirkt) vai arī ar īstermiņa </w:t>
      </w:r>
      <w:r w:rsidR="00B738CD">
        <w:rPr>
          <w:rFonts w:ascii="Times New Roman" w:hAnsi="Times New Roman" w:cs="Times New Roman"/>
          <w:sz w:val="24"/>
          <w:szCs w:val="24"/>
        </w:rPr>
        <w:t xml:space="preserve">vajadzību </w:t>
      </w:r>
      <w:r w:rsidRPr="00B42FE3">
        <w:rPr>
          <w:rFonts w:ascii="Times New Roman" w:hAnsi="Times New Roman" w:cs="Times New Roman"/>
          <w:sz w:val="24"/>
          <w:szCs w:val="24"/>
        </w:rPr>
        <w:t>pīķiem (tad lētāk īrēt mākonī).</w:t>
      </w:r>
    </w:p>
    <w:p w14:paraId="49004FBD" w14:textId="67331753" w:rsidR="00E43DFE" w:rsidRDefault="00E43DFE">
      <w:pPr>
        <w:shd w:val="clear" w:color="auto" w:fill="FFFFFF"/>
        <w:spacing w:after="0" w:line="276" w:lineRule="auto"/>
        <w:ind w:firstLine="720"/>
        <w:jc w:val="both"/>
        <w:rPr>
          <w:rFonts w:ascii="Times New Roman" w:hAnsi="Times New Roman" w:cs="Times New Roman"/>
          <w:sz w:val="24"/>
          <w:szCs w:val="24"/>
        </w:rPr>
      </w:pPr>
      <w:r w:rsidRPr="007610A4">
        <w:rPr>
          <w:rFonts w:ascii="Times New Roman" w:hAnsi="Times New Roman" w:cs="Times New Roman"/>
          <w:sz w:val="24"/>
          <w:szCs w:val="24"/>
        </w:rPr>
        <w:t xml:space="preserve">Atsevišķi ir </w:t>
      </w:r>
      <w:r w:rsidR="0027017A">
        <w:rPr>
          <w:rFonts w:ascii="Times New Roman" w:hAnsi="Times New Roman" w:cs="Times New Roman"/>
          <w:sz w:val="24"/>
          <w:szCs w:val="24"/>
        </w:rPr>
        <w:t>jāizceļ</w:t>
      </w:r>
      <w:r w:rsidRPr="007610A4">
        <w:rPr>
          <w:rFonts w:ascii="Times New Roman" w:hAnsi="Times New Roman" w:cs="Times New Roman"/>
          <w:sz w:val="24"/>
          <w:szCs w:val="24"/>
        </w:rPr>
        <w:t xml:space="preserve"> kvantu skaitļošan</w:t>
      </w:r>
      <w:r w:rsidR="0067054E">
        <w:rPr>
          <w:rFonts w:ascii="Times New Roman" w:hAnsi="Times New Roman" w:cs="Times New Roman"/>
          <w:sz w:val="24"/>
          <w:szCs w:val="24"/>
        </w:rPr>
        <w:t>u</w:t>
      </w:r>
      <w:r w:rsidRPr="007610A4">
        <w:rPr>
          <w:rFonts w:ascii="Times New Roman" w:hAnsi="Times New Roman" w:cs="Times New Roman"/>
          <w:sz w:val="24"/>
          <w:szCs w:val="24"/>
        </w:rPr>
        <w:t xml:space="preserve"> kā tehnoloģij</w:t>
      </w:r>
      <w:r w:rsidR="00B738CD">
        <w:rPr>
          <w:rFonts w:ascii="Times New Roman" w:hAnsi="Times New Roman" w:cs="Times New Roman"/>
          <w:sz w:val="24"/>
          <w:szCs w:val="24"/>
        </w:rPr>
        <w:t>u</w:t>
      </w:r>
      <w:r w:rsidRPr="007610A4">
        <w:rPr>
          <w:rFonts w:ascii="Times New Roman" w:hAnsi="Times New Roman" w:cs="Times New Roman"/>
          <w:sz w:val="24"/>
          <w:szCs w:val="24"/>
        </w:rPr>
        <w:t xml:space="preserve"> ar lielu potenciālu</w:t>
      </w:r>
      <w:r w:rsidR="001C36FA" w:rsidRPr="007610A4">
        <w:rPr>
          <w:rFonts w:ascii="Times New Roman" w:hAnsi="Times New Roman" w:cs="Times New Roman"/>
          <w:sz w:val="24"/>
          <w:szCs w:val="24"/>
        </w:rPr>
        <w:t xml:space="preserve">, lai arī pilnvērtīgu kvantu datoru parādīšanās nav </w:t>
      </w:r>
      <w:r w:rsidR="00B738CD">
        <w:rPr>
          <w:rFonts w:ascii="Times New Roman" w:hAnsi="Times New Roman" w:cs="Times New Roman"/>
          <w:sz w:val="24"/>
          <w:szCs w:val="24"/>
        </w:rPr>
        <w:t>gaidāma īstermiņā</w:t>
      </w:r>
      <w:r w:rsidRPr="007610A4">
        <w:rPr>
          <w:rFonts w:ascii="Times New Roman" w:hAnsi="Times New Roman" w:cs="Times New Roman"/>
          <w:sz w:val="24"/>
          <w:szCs w:val="24"/>
        </w:rPr>
        <w:t xml:space="preserve">. Kvantu dators ir skaitļošanas ierīce, kuras darbības pamatā ir tādas kvantu mehānikas parādības kā </w:t>
      </w:r>
      <w:r w:rsidRPr="00FC1116">
        <w:rPr>
          <w:rFonts w:ascii="Times New Roman" w:hAnsi="Times New Roman" w:cs="Times New Roman"/>
          <w:sz w:val="24"/>
          <w:szCs w:val="24"/>
        </w:rPr>
        <w:t xml:space="preserve">kvantu </w:t>
      </w:r>
      <w:proofErr w:type="spellStart"/>
      <w:r w:rsidRPr="00FC1116">
        <w:rPr>
          <w:rFonts w:ascii="Times New Roman" w:hAnsi="Times New Roman" w:cs="Times New Roman"/>
          <w:sz w:val="24"/>
          <w:szCs w:val="24"/>
        </w:rPr>
        <w:t>superpozīcija</w:t>
      </w:r>
      <w:proofErr w:type="spellEnd"/>
      <w:r w:rsidRPr="00E77026">
        <w:rPr>
          <w:rFonts w:ascii="Times New Roman" w:hAnsi="Times New Roman" w:cs="Times New Roman"/>
          <w:i/>
          <w:sz w:val="24"/>
          <w:szCs w:val="24"/>
        </w:rPr>
        <w:t xml:space="preserve"> (</w:t>
      </w:r>
      <w:proofErr w:type="spellStart"/>
      <w:r w:rsidRPr="00E77026">
        <w:rPr>
          <w:rFonts w:ascii="Times New Roman" w:hAnsi="Times New Roman" w:cs="Times New Roman"/>
          <w:i/>
          <w:sz w:val="24"/>
          <w:szCs w:val="24"/>
        </w:rPr>
        <w:t>quantum</w:t>
      </w:r>
      <w:proofErr w:type="spellEnd"/>
      <w:r w:rsidRPr="00E77026">
        <w:rPr>
          <w:rFonts w:ascii="Times New Roman" w:hAnsi="Times New Roman" w:cs="Times New Roman"/>
          <w:i/>
          <w:sz w:val="24"/>
          <w:szCs w:val="24"/>
        </w:rPr>
        <w:t xml:space="preserve"> </w:t>
      </w:r>
      <w:proofErr w:type="spellStart"/>
      <w:r w:rsidRPr="00E77026">
        <w:rPr>
          <w:rFonts w:ascii="Times New Roman" w:hAnsi="Times New Roman" w:cs="Times New Roman"/>
          <w:i/>
          <w:sz w:val="24"/>
          <w:szCs w:val="24"/>
        </w:rPr>
        <w:t>superposition</w:t>
      </w:r>
      <w:proofErr w:type="spellEnd"/>
      <w:r w:rsidRPr="00E77026">
        <w:rPr>
          <w:rFonts w:ascii="Times New Roman" w:hAnsi="Times New Roman" w:cs="Times New Roman"/>
          <w:i/>
          <w:sz w:val="24"/>
          <w:szCs w:val="24"/>
        </w:rPr>
        <w:t xml:space="preserve">) </w:t>
      </w:r>
      <w:r w:rsidRPr="00FC1116">
        <w:rPr>
          <w:rFonts w:ascii="Times New Roman" w:hAnsi="Times New Roman" w:cs="Times New Roman"/>
          <w:sz w:val="24"/>
          <w:szCs w:val="24"/>
        </w:rPr>
        <w:t>un sapīti stāvokļi</w:t>
      </w:r>
      <w:r w:rsidRPr="00E77026">
        <w:rPr>
          <w:rFonts w:ascii="Times New Roman" w:hAnsi="Times New Roman" w:cs="Times New Roman"/>
          <w:i/>
          <w:sz w:val="24"/>
          <w:szCs w:val="24"/>
        </w:rPr>
        <w:t xml:space="preserve"> (</w:t>
      </w:r>
      <w:proofErr w:type="spellStart"/>
      <w:r w:rsidRPr="00E77026">
        <w:rPr>
          <w:rFonts w:ascii="Times New Roman" w:hAnsi="Times New Roman" w:cs="Times New Roman"/>
          <w:i/>
          <w:sz w:val="24"/>
          <w:szCs w:val="24"/>
        </w:rPr>
        <w:t>entangled</w:t>
      </w:r>
      <w:proofErr w:type="spellEnd"/>
      <w:r w:rsidRPr="007610A4">
        <w:rPr>
          <w:rFonts w:ascii="Times New Roman" w:hAnsi="Times New Roman" w:cs="Times New Roman"/>
          <w:sz w:val="24"/>
          <w:szCs w:val="24"/>
        </w:rPr>
        <w:t xml:space="preserve"> </w:t>
      </w:r>
      <w:proofErr w:type="spellStart"/>
      <w:r w:rsidRPr="007610A4">
        <w:rPr>
          <w:rFonts w:ascii="Times New Roman" w:hAnsi="Times New Roman" w:cs="Times New Roman"/>
          <w:sz w:val="24"/>
          <w:szCs w:val="24"/>
        </w:rPr>
        <w:t>states</w:t>
      </w:r>
      <w:proofErr w:type="spellEnd"/>
      <w:r w:rsidRPr="007610A4">
        <w:rPr>
          <w:rFonts w:ascii="Times New Roman" w:hAnsi="Times New Roman" w:cs="Times New Roman"/>
          <w:sz w:val="24"/>
          <w:szCs w:val="24"/>
        </w:rPr>
        <w:t>). Kvantu dators spēs krietni ātrāk veikt daļu no matemātiskām operācijām, piem</w:t>
      </w:r>
      <w:r w:rsidR="00B738CD">
        <w:rPr>
          <w:rFonts w:ascii="Times New Roman" w:hAnsi="Times New Roman" w:cs="Times New Roman"/>
          <w:sz w:val="24"/>
          <w:szCs w:val="24"/>
        </w:rPr>
        <w:t>ēram</w:t>
      </w:r>
      <w:r w:rsidRPr="007610A4">
        <w:rPr>
          <w:rFonts w:ascii="Times New Roman" w:hAnsi="Times New Roman" w:cs="Times New Roman"/>
          <w:sz w:val="24"/>
          <w:szCs w:val="24"/>
        </w:rPr>
        <w:t xml:space="preserve"> ļoti ātri </w:t>
      </w:r>
      <w:r w:rsidR="00B738CD">
        <w:rPr>
          <w:rFonts w:ascii="Times New Roman" w:hAnsi="Times New Roman" w:cs="Times New Roman"/>
          <w:sz w:val="24"/>
          <w:szCs w:val="24"/>
        </w:rPr>
        <w:t>“</w:t>
      </w:r>
      <w:r w:rsidRPr="007610A4">
        <w:rPr>
          <w:rFonts w:ascii="Times New Roman" w:hAnsi="Times New Roman" w:cs="Times New Roman"/>
          <w:sz w:val="24"/>
          <w:szCs w:val="24"/>
        </w:rPr>
        <w:t>trenēt</w:t>
      </w:r>
      <w:r w:rsidR="00B738CD">
        <w:rPr>
          <w:rFonts w:ascii="Times New Roman" w:hAnsi="Times New Roman" w:cs="Times New Roman"/>
          <w:sz w:val="24"/>
          <w:szCs w:val="24"/>
        </w:rPr>
        <w:t>”</w:t>
      </w:r>
      <w:r w:rsidRPr="007610A4">
        <w:rPr>
          <w:rFonts w:ascii="Times New Roman" w:hAnsi="Times New Roman" w:cs="Times New Roman"/>
          <w:sz w:val="24"/>
          <w:szCs w:val="24"/>
        </w:rPr>
        <w:t xml:space="preserve"> stimulētās apmācības (</w:t>
      </w:r>
      <w:proofErr w:type="spellStart"/>
      <w:r w:rsidRPr="00FC1116">
        <w:rPr>
          <w:rFonts w:ascii="Times New Roman" w:hAnsi="Times New Roman" w:cs="Times New Roman"/>
          <w:i/>
          <w:sz w:val="24"/>
          <w:szCs w:val="24"/>
        </w:rPr>
        <w:t>reenforced</w:t>
      </w:r>
      <w:proofErr w:type="spellEnd"/>
      <w:r w:rsidRPr="00FC1116">
        <w:rPr>
          <w:rFonts w:ascii="Times New Roman" w:hAnsi="Times New Roman" w:cs="Times New Roman"/>
          <w:i/>
          <w:sz w:val="24"/>
          <w:szCs w:val="24"/>
        </w:rPr>
        <w:t xml:space="preserve"> </w:t>
      </w:r>
      <w:proofErr w:type="spellStart"/>
      <w:r w:rsidRPr="00FC1116">
        <w:rPr>
          <w:rFonts w:ascii="Times New Roman" w:hAnsi="Times New Roman" w:cs="Times New Roman"/>
          <w:i/>
          <w:sz w:val="24"/>
          <w:szCs w:val="24"/>
        </w:rPr>
        <w:t>learning</w:t>
      </w:r>
      <w:proofErr w:type="spellEnd"/>
      <w:r w:rsidRPr="007610A4">
        <w:rPr>
          <w:rFonts w:ascii="Times New Roman" w:hAnsi="Times New Roman" w:cs="Times New Roman"/>
          <w:sz w:val="24"/>
          <w:szCs w:val="24"/>
        </w:rPr>
        <w:t>) sistēmas</w:t>
      </w:r>
      <w:r w:rsidR="00CC3115">
        <w:rPr>
          <w:rFonts w:ascii="Times New Roman" w:hAnsi="Times New Roman" w:cs="Times New Roman"/>
          <w:sz w:val="24"/>
          <w:szCs w:val="24"/>
        </w:rPr>
        <w:t xml:space="preserve"> un</w:t>
      </w:r>
      <w:r w:rsidR="001C36FA" w:rsidRPr="007610A4">
        <w:rPr>
          <w:rFonts w:ascii="Times New Roman" w:hAnsi="Times New Roman" w:cs="Times New Roman"/>
          <w:sz w:val="24"/>
          <w:szCs w:val="24"/>
        </w:rPr>
        <w:t xml:space="preserve"> simulēt sarežģītus bioloģiskos procesus</w:t>
      </w:r>
      <w:r w:rsidRPr="007610A4">
        <w:rPr>
          <w:rFonts w:ascii="Times New Roman" w:hAnsi="Times New Roman" w:cs="Times New Roman"/>
          <w:sz w:val="24"/>
          <w:szCs w:val="24"/>
        </w:rPr>
        <w:t>.</w:t>
      </w:r>
      <w:r w:rsidR="001C36FA" w:rsidRPr="007610A4">
        <w:rPr>
          <w:rFonts w:ascii="Times New Roman" w:hAnsi="Times New Roman" w:cs="Times New Roman"/>
          <w:sz w:val="24"/>
          <w:szCs w:val="24"/>
        </w:rPr>
        <w:t xml:space="preserve"> </w:t>
      </w:r>
      <w:r w:rsidR="00BD39F7" w:rsidRPr="007610A4">
        <w:rPr>
          <w:rFonts w:ascii="Times New Roman" w:hAnsi="Times New Roman" w:cs="Times New Roman"/>
          <w:sz w:val="24"/>
          <w:szCs w:val="24"/>
        </w:rPr>
        <w:t>Arī MI var būtiski uzlabot kvantu skaitļošanas efektivitāti, veicot kļūdu korekcijas, kas rodas kvantu datoros</w:t>
      </w:r>
      <w:r w:rsidR="00424EB1" w:rsidRPr="007610A4">
        <w:rPr>
          <w:rStyle w:val="FootnoteReference"/>
          <w:rFonts w:ascii="Times New Roman" w:hAnsi="Times New Roman" w:cs="Times New Roman"/>
          <w:sz w:val="24"/>
          <w:szCs w:val="24"/>
        </w:rPr>
        <w:footnoteReference w:id="58"/>
      </w:r>
      <w:r w:rsidR="00BD39F7" w:rsidRPr="007610A4">
        <w:rPr>
          <w:rFonts w:ascii="Times New Roman" w:hAnsi="Times New Roman" w:cs="Times New Roman"/>
          <w:sz w:val="24"/>
          <w:szCs w:val="24"/>
        </w:rPr>
        <w:t xml:space="preserve">. Uzņēmumam </w:t>
      </w:r>
      <w:proofErr w:type="spellStart"/>
      <w:r w:rsidR="00BD39F7" w:rsidRPr="00E77026">
        <w:rPr>
          <w:rFonts w:ascii="Times New Roman" w:hAnsi="Times New Roman" w:cs="Times New Roman"/>
          <w:i/>
          <w:sz w:val="24"/>
          <w:szCs w:val="24"/>
        </w:rPr>
        <w:t>Alphabet</w:t>
      </w:r>
      <w:proofErr w:type="spellEnd"/>
      <w:r w:rsidR="00BD39F7" w:rsidRPr="00E77026">
        <w:rPr>
          <w:rFonts w:ascii="Times New Roman" w:hAnsi="Times New Roman" w:cs="Times New Roman"/>
          <w:i/>
          <w:sz w:val="24"/>
          <w:szCs w:val="24"/>
        </w:rPr>
        <w:t xml:space="preserve"> (Google)</w:t>
      </w:r>
      <w:r w:rsidR="00BD39F7" w:rsidRPr="007610A4">
        <w:rPr>
          <w:rFonts w:ascii="Times New Roman" w:hAnsi="Times New Roman" w:cs="Times New Roman"/>
          <w:sz w:val="24"/>
          <w:szCs w:val="24"/>
        </w:rPr>
        <w:t xml:space="preserve"> ir uzsākta </w:t>
      </w:r>
      <w:r w:rsidR="00BD39F7" w:rsidRPr="00E77026">
        <w:rPr>
          <w:rFonts w:ascii="Times New Roman" w:hAnsi="Times New Roman" w:cs="Times New Roman"/>
          <w:sz w:val="24"/>
          <w:szCs w:val="24"/>
        </w:rPr>
        <w:t xml:space="preserve">programma </w:t>
      </w:r>
      <w:proofErr w:type="spellStart"/>
      <w:r w:rsidR="00BD39F7" w:rsidRPr="00E77026">
        <w:rPr>
          <w:rFonts w:ascii="Times New Roman" w:hAnsi="Times New Roman" w:cs="Times New Roman"/>
          <w:i/>
          <w:sz w:val="24"/>
          <w:szCs w:val="24"/>
        </w:rPr>
        <w:t>Quantum</w:t>
      </w:r>
      <w:proofErr w:type="spellEnd"/>
      <w:r w:rsidR="00BD39F7" w:rsidRPr="00E77026">
        <w:rPr>
          <w:rFonts w:ascii="Times New Roman" w:hAnsi="Times New Roman" w:cs="Times New Roman"/>
          <w:i/>
          <w:sz w:val="24"/>
          <w:szCs w:val="24"/>
        </w:rPr>
        <w:t xml:space="preserve"> AI</w:t>
      </w:r>
      <w:r w:rsidR="00BD39F7" w:rsidRPr="007610A4">
        <w:rPr>
          <w:rStyle w:val="FootnoteReference"/>
          <w:rFonts w:ascii="Times New Roman" w:hAnsi="Times New Roman" w:cs="Times New Roman"/>
          <w:sz w:val="24"/>
          <w:szCs w:val="24"/>
        </w:rPr>
        <w:footnoteReference w:id="59"/>
      </w:r>
      <w:r w:rsidR="00BD39F7" w:rsidRPr="007610A4">
        <w:rPr>
          <w:rFonts w:ascii="Times New Roman" w:hAnsi="Times New Roman" w:cs="Times New Roman"/>
          <w:sz w:val="24"/>
          <w:szCs w:val="24"/>
        </w:rPr>
        <w:t xml:space="preserve">, kas virzīta uz procesoru un algoritmu izstrādi kvantu datoriem MI attīstībai. </w:t>
      </w:r>
      <w:r w:rsidR="00C63D59" w:rsidRPr="007610A4">
        <w:rPr>
          <w:rFonts w:ascii="Times New Roman" w:hAnsi="Times New Roman" w:cs="Times New Roman"/>
          <w:sz w:val="24"/>
          <w:szCs w:val="24"/>
        </w:rPr>
        <w:t xml:space="preserve">2015. gadā ieguldījumi kvantu skaitļošanā </w:t>
      </w:r>
      <w:r w:rsidR="00B738CD">
        <w:rPr>
          <w:rFonts w:ascii="Times New Roman" w:hAnsi="Times New Roman" w:cs="Times New Roman"/>
          <w:sz w:val="24"/>
          <w:szCs w:val="24"/>
        </w:rPr>
        <w:t>veidoja</w:t>
      </w:r>
      <w:r w:rsidR="00B738CD" w:rsidRPr="007610A4">
        <w:rPr>
          <w:rFonts w:ascii="Times New Roman" w:hAnsi="Times New Roman" w:cs="Times New Roman"/>
          <w:sz w:val="24"/>
          <w:szCs w:val="24"/>
        </w:rPr>
        <w:t xml:space="preserve"> </w:t>
      </w:r>
      <w:r w:rsidR="00C63D59" w:rsidRPr="007610A4">
        <w:rPr>
          <w:rFonts w:ascii="Times New Roman" w:hAnsi="Times New Roman" w:cs="Times New Roman"/>
          <w:sz w:val="24"/>
          <w:szCs w:val="24"/>
        </w:rPr>
        <w:t xml:space="preserve">550 milj. </w:t>
      </w:r>
      <w:proofErr w:type="spellStart"/>
      <w:r w:rsidR="003D59FC" w:rsidRPr="003D59FC">
        <w:rPr>
          <w:rFonts w:ascii="Times New Roman" w:hAnsi="Times New Roman" w:cs="Times New Roman"/>
          <w:i/>
          <w:sz w:val="24"/>
          <w:szCs w:val="24"/>
        </w:rPr>
        <w:lastRenderedPageBreak/>
        <w:t>Euro</w:t>
      </w:r>
      <w:proofErr w:type="spellEnd"/>
      <w:r w:rsidR="003D59FC" w:rsidRPr="007610A4">
        <w:rPr>
          <w:rFonts w:ascii="Times New Roman" w:hAnsi="Times New Roman" w:cs="Times New Roman"/>
          <w:sz w:val="24"/>
          <w:szCs w:val="24"/>
        </w:rPr>
        <w:t xml:space="preserve"> </w:t>
      </w:r>
      <w:r w:rsidR="00C63D59" w:rsidRPr="007610A4">
        <w:rPr>
          <w:rFonts w:ascii="Times New Roman" w:hAnsi="Times New Roman" w:cs="Times New Roman"/>
          <w:sz w:val="24"/>
          <w:szCs w:val="24"/>
        </w:rPr>
        <w:t>ES, 360 – ASV, 220 – Ķīnā</w:t>
      </w:r>
      <w:r w:rsidR="00424EB1" w:rsidRPr="007610A4">
        <w:rPr>
          <w:rStyle w:val="FootnoteReference"/>
          <w:rFonts w:ascii="Times New Roman" w:hAnsi="Times New Roman" w:cs="Times New Roman"/>
          <w:sz w:val="24"/>
          <w:szCs w:val="24"/>
        </w:rPr>
        <w:footnoteReference w:id="60"/>
      </w:r>
      <w:r w:rsidR="00C63D59" w:rsidRPr="007610A4">
        <w:rPr>
          <w:rFonts w:ascii="Times New Roman" w:hAnsi="Times New Roman" w:cs="Times New Roman"/>
          <w:sz w:val="24"/>
          <w:szCs w:val="24"/>
        </w:rPr>
        <w:t>. Tai pat laikā visvairāk patentu tiek izsniegts ASV</w:t>
      </w:r>
      <w:r w:rsidR="00424EB1" w:rsidRPr="007610A4">
        <w:rPr>
          <w:rStyle w:val="FootnoteReference"/>
          <w:rFonts w:ascii="Times New Roman" w:hAnsi="Times New Roman" w:cs="Times New Roman"/>
          <w:sz w:val="24"/>
          <w:szCs w:val="24"/>
        </w:rPr>
        <w:footnoteReference w:id="61"/>
      </w:r>
      <w:r w:rsidR="00C63D59" w:rsidRPr="007610A4">
        <w:rPr>
          <w:rFonts w:ascii="Times New Roman" w:hAnsi="Times New Roman" w:cs="Times New Roman"/>
          <w:sz w:val="24"/>
          <w:szCs w:val="24"/>
        </w:rPr>
        <w:t xml:space="preserve">. </w:t>
      </w:r>
      <w:r w:rsidR="001C36FA" w:rsidRPr="00AB6667">
        <w:rPr>
          <w:rFonts w:ascii="Times New Roman" w:hAnsi="Times New Roman" w:cs="Times New Roman"/>
          <w:sz w:val="24"/>
          <w:szCs w:val="24"/>
        </w:rPr>
        <w:t xml:space="preserve">Latvijā kvantu skaitļošana tiek pētīta Latvijas Universitātē. </w:t>
      </w:r>
    </w:p>
    <w:p w14:paraId="1A3A7C8A" w14:textId="2E12BE2B" w:rsidR="005C5E98" w:rsidRPr="00330E0E" w:rsidRDefault="00D65DE4" w:rsidP="00224082">
      <w:pPr>
        <w:pStyle w:val="Heading1"/>
      </w:pPr>
      <w:bookmarkStart w:id="11" w:name="_Toc11141540"/>
      <w:r>
        <w:t>Normatīvais r</w:t>
      </w:r>
      <w:r w:rsidR="005C5E98" w:rsidRPr="00330E0E">
        <w:t>egulējums</w:t>
      </w:r>
      <w:bookmarkEnd w:id="11"/>
    </w:p>
    <w:p w14:paraId="25AD9292" w14:textId="26EF6589" w:rsidR="003C6A6A" w:rsidRDefault="003C6A6A">
      <w:pPr>
        <w:spacing w:line="276" w:lineRule="auto"/>
        <w:ind w:firstLine="720"/>
        <w:jc w:val="both"/>
        <w:rPr>
          <w:rFonts w:ascii="Times New Roman" w:hAnsi="Times New Roman" w:cs="Times New Roman"/>
          <w:bCs/>
          <w:sz w:val="24"/>
          <w:szCs w:val="24"/>
        </w:rPr>
      </w:pPr>
      <w:r>
        <w:rPr>
          <w:rFonts w:ascii="Times New Roman" w:hAnsi="Times New Roman" w:cs="Times New Roman"/>
          <w:bCs/>
          <w:sz w:val="24"/>
          <w:szCs w:val="24"/>
        </w:rPr>
        <w:t xml:space="preserve">MI sistēmu izplatība radīs vairākus jaunus izaicinājumus </w:t>
      </w:r>
      <w:r w:rsidR="001E461C">
        <w:rPr>
          <w:rFonts w:ascii="Times New Roman" w:hAnsi="Times New Roman" w:cs="Times New Roman"/>
          <w:bCs/>
          <w:sz w:val="24"/>
          <w:szCs w:val="24"/>
        </w:rPr>
        <w:t xml:space="preserve">normatīvā </w:t>
      </w:r>
      <w:r>
        <w:rPr>
          <w:rFonts w:ascii="Times New Roman" w:hAnsi="Times New Roman" w:cs="Times New Roman"/>
          <w:bCs/>
          <w:sz w:val="24"/>
          <w:szCs w:val="24"/>
        </w:rPr>
        <w:t xml:space="preserve">regulējuma jomā. </w:t>
      </w:r>
      <w:r w:rsidR="005C5E98" w:rsidRPr="00330E0E">
        <w:rPr>
          <w:rFonts w:ascii="Times New Roman" w:hAnsi="Times New Roman" w:cs="Times New Roman"/>
          <w:bCs/>
          <w:sz w:val="24"/>
          <w:szCs w:val="24"/>
        </w:rPr>
        <w:t xml:space="preserve">Nākotnē MI sistēmas pieņems arvien sarežģītākus un atbildīgākus lēmumus. Fundamentāls </w:t>
      </w:r>
      <w:r w:rsidR="001E461C">
        <w:rPr>
          <w:rFonts w:ascii="Times New Roman" w:hAnsi="Times New Roman" w:cs="Times New Roman"/>
          <w:bCs/>
          <w:sz w:val="24"/>
          <w:szCs w:val="24"/>
        </w:rPr>
        <w:t xml:space="preserve">MI normatīvā </w:t>
      </w:r>
      <w:r w:rsidR="005C5E98" w:rsidRPr="00330E0E">
        <w:rPr>
          <w:rFonts w:ascii="Times New Roman" w:hAnsi="Times New Roman" w:cs="Times New Roman"/>
          <w:bCs/>
          <w:sz w:val="24"/>
          <w:szCs w:val="24"/>
        </w:rPr>
        <w:t xml:space="preserve">regulējuma jautājums ir atbildība par nepareizu, kaitīgu vai </w:t>
      </w:r>
      <w:r w:rsidR="001E461C">
        <w:rPr>
          <w:rFonts w:ascii="Times New Roman" w:hAnsi="Times New Roman" w:cs="Times New Roman"/>
          <w:bCs/>
          <w:sz w:val="24"/>
          <w:szCs w:val="24"/>
        </w:rPr>
        <w:t xml:space="preserve">prettiesisku </w:t>
      </w:r>
      <w:r w:rsidR="005C5E98" w:rsidRPr="00330E0E">
        <w:rPr>
          <w:rFonts w:ascii="Times New Roman" w:hAnsi="Times New Roman" w:cs="Times New Roman"/>
          <w:bCs/>
          <w:sz w:val="24"/>
          <w:szCs w:val="24"/>
        </w:rPr>
        <w:t>rīcību</w:t>
      </w:r>
      <w:r w:rsidR="001E461C">
        <w:rPr>
          <w:rFonts w:ascii="Times New Roman" w:hAnsi="Times New Roman" w:cs="Times New Roman"/>
          <w:bCs/>
          <w:sz w:val="24"/>
          <w:szCs w:val="24"/>
        </w:rPr>
        <w:t xml:space="preserve"> (darbību vai bezdarbību)</w:t>
      </w:r>
      <w:r w:rsidR="005C5E98" w:rsidRPr="00330E0E">
        <w:rPr>
          <w:rFonts w:ascii="Times New Roman" w:hAnsi="Times New Roman" w:cs="Times New Roman"/>
          <w:bCs/>
          <w:sz w:val="24"/>
          <w:szCs w:val="24"/>
        </w:rPr>
        <w:t xml:space="preserve">, ko veikusi MI vadītā sistēma. </w:t>
      </w:r>
      <w:r w:rsidRPr="003C6A6A">
        <w:rPr>
          <w:rFonts w:ascii="Times New Roman" w:hAnsi="Times New Roman" w:cs="Times New Roman"/>
          <w:bCs/>
          <w:sz w:val="24"/>
          <w:szCs w:val="24"/>
        </w:rPr>
        <w:t xml:space="preserve">Šeit uzreiz būtu jānodala asistējošās </w:t>
      </w:r>
      <w:r w:rsidR="001E461C">
        <w:rPr>
          <w:rFonts w:ascii="Times New Roman" w:hAnsi="Times New Roman" w:cs="Times New Roman"/>
          <w:bCs/>
          <w:sz w:val="24"/>
          <w:szCs w:val="24"/>
        </w:rPr>
        <w:t>MI</w:t>
      </w:r>
      <w:r w:rsidR="001E461C" w:rsidRPr="003C6A6A">
        <w:rPr>
          <w:rFonts w:ascii="Times New Roman" w:hAnsi="Times New Roman" w:cs="Times New Roman"/>
          <w:bCs/>
          <w:sz w:val="24"/>
          <w:szCs w:val="24"/>
        </w:rPr>
        <w:t xml:space="preserve"> </w:t>
      </w:r>
      <w:r w:rsidRPr="003C6A6A">
        <w:rPr>
          <w:rFonts w:ascii="Times New Roman" w:hAnsi="Times New Roman" w:cs="Times New Roman"/>
          <w:bCs/>
          <w:sz w:val="24"/>
          <w:szCs w:val="24"/>
        </w:rPr>
        <w:t xml:space="preserve">sistēmas, kuras tikai iesaka darbību un asistē cilvēkam (lēmums jāpieņem pašam cilvēkam), </w:t>
      </w:r>
      <w:r w:rsidR="001E461C">
        <w:rPr>
          <w:rFonts w:ascii="Times New Roman" w:hAnsi="Times New Roman" w:cs="Times New Roman"/>
          <w:bCs/>
          <w:sz w:val="24"/>
          <w:szCs w:val="24"/>
        </w:rPr>
        <w:t>no</w:t>
      </w:r>
      <w:r w:rsidR="001E461C" w:rsidRPr="003C6A6A">
        <w:rPr>
          <w:rFonts w:ascii="Times New Roman" w:hAnsi="Times New Roman" w:cs="Times New Roman"/>
          <w:bCs/>
          <w:sz w:val="24"/>
          <w:szCs w:val="24"/>
        </w:rPr>
        <w:t xml:space="preserve"> </w:t>
      </w:r>
      <w:r w:rsidRPr="003C6A6A">
        <w:rPr>
          <w:rFonts w:ascii="Times New Roman" w:hAnsi="Times New Roman" w:cs="Times New Roman"/>
          <w:bCs/>
          <w:sz w:val="24"/>
          <w:szCs w:val="24"/>
        </w:rPr>
        <w:t xml:space="preserve">sistēmām, kuras pašas pieņem kādu lēmumu no kura var iestāties </w:t>
      </w:r>
      <w:r w:rsidR="001E461C">
        <w:rPr>
          <w:rFonts w:ascii="Times New Roman" w:hAnsi="Times New Roman" w:cs="Times New Roman"/>
          <w:bCs/>
          <w:sz w:val="24"/>
          <w:szCs w:val="24"/>
        </w:rPr>
        <w:t xml:space="preserve">negatīvas </w:t>
      </w:r>
      <w:r w:rsidRPr="003C6A6A">
        <w:rPr>
          <w:rFonts w:ascii="Times New Roman" w:hAnsi="Times New Roman" w:cs="Times New Roman"/>
          <w:bCs/>
          <w:sz w:val="24"/>
          <w:szCs w:val="24"/>
        </w:rPr>
        <w:t xml:space="preserve">sekas. </w:t>
      </w:r>
      <w:r w:rsidR="005C5E98" w:rsidRPr="00330E0E">
        <w:rPr>
          <w:rFonts w:ascii="Times New Roman" w:hAnsi="Times New Roman" w:cs="Times New Roman"/>
          <w:bCs/>
          <w:sz w:val="24"/>
          <w:szCs w:val="24"/>
        </w:rPr>
        <w:t xml:space="preserve">Šobrīd atbildība par kādu objektu </w:t>
      </w:r>
      <w:r w:rsidR="001E461C">
        <w:rPr>
          <w:rFonts w:ascii="Times New Roman" w:hAnsi="Times New Roman" w:cs="Times New Roman"/>
          <w:bCs/>
          <w:sz w:val="24"/>
          <w:szCs w:val="24"/>
        </w:rPr>
        <w:t>jāuzņemas</w:t>
      </w:r>
      <w:r w:rsidR="005C5E98" w:rsidRPr="00330E0E">
        <w:rPr>
          <w:rFonts w:ascii="Times New Roman" w:hAnsi="Times New Roman" w:cs="Times New Roman"/>
          <w:bCs/>
          <w:sz w:val="24"/>
          <w:szCs w:val="24"/>
        </w:rPr>
        <w:t xml:space="preserve"> objekta īpašniekam. Piemēram, ja brauciena laikā vilciens noiet no sliedēm un cieš cilvēki, tad atbildīgs ir vilciena vai sliežu īpašnieks atkarībā no tā, kur bija tehniskā kļūme. MI vadīto sistēmu gadījumā </w:t>
      </w:r>
      <w:r w:rsidR="001E461C">
        <w:rPr>
          <w:rFonts w:ascii="Times New Roman" w:hAnsi="Times New Roman" w:cs="Times New Roman"/>
          <w:bCs/>
          <w:sz w:val="24"/>
          <w:szCs w:val="24"/>
        </w:rPr>
        <w:t>noteikt atbildīgo ir sarežģītāk</w:t>
      </w:r>
      <w:r w:rsidR="005C5E98" w:rsidRPr="00330E0E">
        <w:rPr>
          <w:rFonts w:ascii="Times New Roman" w:hAnsi="Times New Roman" w:cs="Times New Roman"/>
          <w:bCs/>
          <w:sz w:val="24"/>
          <w:szCs w:val="24"/>
        </w:rPr>
        <w:t xml:space="preserve">, jo īpašnieks saņem no ražotāja jau apmācītu sistēmu un ne vienmēr ir kompetents par </w:t>
      </w:r>
      <w:r w:rsidR="001E461C">
        <w:rPr>
          <w:rFonts w:ascii="Times New Roman" w:hAnsi="Times New Roman" w:cs="Times New Roman"/>
          <w:bCs/>
          <w:sz w:val="24"/>
          <w:szCs w:val="24"/>
        </w:rPr>
        <w:t xml:space="preserve">MI </w:t>
      </w:r>
      <w:r w:rsidR="005C5E98" w:rsidRPr="00330E0E">
        <w:rPr>
          <w:rFonts w:ascii="Times New Roman" w:hAnsi="Times New Roman" w:cs="Times New Roman"/>
          <w:bCs/>
          <w:sz w:val="24"/>
          <w:szCs w:val="24"/>
        </w:rPr>
        <w:t xml:space="preserve">tehniskajām niansēm. No otras puses MI sistēmas bieži tiek </w:t>
      </w:r>
      <w:r w:rsidR="001E461C">
        <w:rPr>
          <w:rFonts w:ascii="Times New Roman" w:hAnsi="Times New Roman" w:cs="Times New Roman"/>
          <w:bCs/>
          <w:sz w:val="24"/>
          <w:szCs w:val="24"/>
        </w:rPr>
        <w:t>“</w:t>
      </w:r>
      <w:r w:rsidR="005C5E98" w:rsidRPr="00330E0E">
        <w:rPr>
          <w:rFonts w:ascii="Times New Roman" w:hAnsi="Times New Roman" w:cs="Times New Roman"/>
          <w:bCs/>
          <w:sz w:val="24"/>
          <w:szCs w:val="24"/>
        </w:rPr>
        <w:t>trenētas</w:t>
      </w:r>
      <w:r w:rsidR="001E461C">
        <w:rPr>
          <w:rFonts w:ascii="Times New Roman" w:hAnsi="Times New Roman" w:cs="Times New Roman"/>
          <w:bCs/>
          <w:sz w:val="24"/>
          <w:szCs w:val="24"/>
        </w:rPr>
        <w:t>”</w:t>
      </w:r>
      <w:r w:rsidR="005C5E98" w:rsidRPr="00330E0E">
        <w:rPr>
          <w:rFonts w:ascii="Times New Roman" w:hAnsi="Times New Roman" w:cs="Times New Roman"/>
          <w:bCs/>
          <w:sz w:val="24"/>
          <w:szCs w:val="24"/>
        </w:rPr>
        <w:t xml:space="preserve"> nepārtraukti, pats </w:t>
      </w:r>
      <w:r w:rsidR="001E461C">
        <w:rPr>
          <w:rFonts w:ascii="Times New Roman" w:hAnsi="Times New Roman" w:cs="Times New Roman"/>
          <w:bCs/>
          <w:sz w:val="24"/>
          <w:szCs w:val="24"/>
        </w:rPr>
        <w:t xml:space="preserve">MI sistēmas </w:t>
      </w:r>
      <w:r w:rsidR="005C5E98" w:rsidRPr="00330E0E">
        <w:rPr>
          <w:rFonts w:ascii="Times New Roman" w:hAnsi="Times New Roman" w:cs="Times New Roman"/>
          <w:bCs/>
          <w:sz w:val="24"/>
          <w:szCs w:val="24"/>
        </w:rPr>
        <w:t xml:space="preserve">īpašnieks turpina sistēmas </w:t>
      </w:r>
      <w:r w:rsidR="008F3D51">
        <w:rPr>
          <w:rFonts w:ascii="Times New Roman" w:hAnsi="Times New Roman" w:cs="Times New Roman"/>
          <w:bCs/>
          <w:sz w:val="24"/>
          <w:szCs w:val="24"/>
        </w:rPr>
        <w:t>“</w:t>
      </w:r>
      <w:r w:rsidR="005C5E98" w:rsidRPr="00330E0E">
        <w:rPr>
          <w:rFonts w:ascii="Times New Roman" w:hAnsi="Times New Roman" w:cs="Times New Roman"/>
          <w:bCs/>
          <w:sz w:val="24"/>
          <w:szCs w:val="24"/>
        </w:rPr>
        <w:t>treniņu</w:t>
      </w:r>
      <w:r w:rsidR="008F3D51">
        <w:rPr>
          <w:rFonts w:ascii="Times New Roman" w:hAnsi="Times New Roman" w:cs="Times New Roman"/>
          <w:bCs/>
          <w:sz w:val="24"/>
          <w:szCs w:val="24"/>
        </w:rPr>
        <w:t>”</w:t>
      </w:r>
      <w:r w:rsidR="005C5E98" w:rsidRPr="00330E0E">
        <w:rPr>
          <w:rFonts w:ascii="Times New Roman" w:hAnsi="Times New Roman" w:cs="Times New Roman"/>
          <w:bCs/>
          <w:sz w:val="24"/>
          <w:szCs w:val="24"/>
        </w:rPr>
        <w:t xml:space="preserve"> un pielāgošanu konkrētiem apstākļiem. Arī servisa kompānijas </w:t>
      </w:r>
      <w:r w:rsidR="001E461C">
        <w:rPr>
          <w:rFonts w:ascii="Times New Roman" w:hAnsi="Times New Roman" w:cs="Times New Roman"/>
          <w:bCs/>
          <w:sz w:val="24"/>
          <w:szCs w:val="24"/>
        </w:rPr>
        <w:t xml:space="preserve">var veikt </w:t>
      </w:r>
      <w:r w:rsidR="00337175">
        <w:rPr>
          <w:rFonts w:ascii="Times New Roman" w:hAnsi="Times New Roman" w:cs="Times New Roman"/>
          <w:bCs/>
          <w:sz w:val="24"/>
          <w:szCs w:val="24"/>
        </w:rPr>
        <w:t>izmaiņas MI sistēmā</w:t>
      </w:r>
      <w:r w:rsidR="005C5E98" w:rsidRPr="00330E0E">
        <w:rPr>
          <w:rFonts w:ascii="Times New Roman" w:hAnsi="Times New Roman" w:cs="Times New Roman"/>
          <w:bCs/>
          <w:sz w:val="24"/>
          <w:szCs w:val="24"/>
        </w:rPr>
        <w:t xml:space="preserve">. Ja </w:t>
      </w:r>
      <w:r w:rsidR="003D59FC">
        <w:rPr>
          <w:rFonts w:ascii="Times New Roman" w:hAnsi="Times New Roman" w:cs="Times New Roman"/>
          <w:bCs/>
          <w:sz w:val="24"/>
          <w:szCs w:val="24"/>
        </w:rPr>
        <w:t>MI vadīts</w:t>
      </w:r>
      <w:r w:rsidR="005C5E98" w:rsidRPr="00330E0E">
        <w:rPr>
          <w:rFonts w:ascii="Times New Roman" w:hAnsi="Times New Roman" w:cs="Times New Roman"/>
          <w:bCs/>
          <w:sz w:val="24"/>
          <w:szCs w:val="24"/>
        </w:rPr>
        <w:t xml:space="preserve"> auto nodara kaitējumu, tad grūti izšķirt kurš ir vainīgs: ražotājs, servisa pakalpojumu sniedzējs, īpašnieks</w:t>
      </w:r>
      <w:r w:rsidR="00337175">
        <w:rPr>
          <w:rFonts w:ascii="Times New Roman" w:hAnsi="Times New Roman" w:cs="Times New Roman"/>
          <w:bCs/>
          <w:sz w:val="24"/>
          <w:szCs w:val="24"/>
        </w:rPr>
        <w:t xml:space="preserve"> vai</w:t>
      </w:r>
      <w:r w:rsidR="005C5E98" w:rsidRPr="00330E0E">
        <w:rPr>
          <w:rFonts w:ascii="Times New Roman" w:hAnsi="Times New Roman" w:cs="Times New Roman"/>
          <w:bCs/>
          <w:sz w:val="24"/>
          <w:szCs w:val="24"/>
        </w:rPr>
        <w:t xml:space="preserve"> lietotājs.</w:t>
      </w:r>
      <w:r w:rsidR="005C5E98">
        <w:rPr>
          <w:rFonts w:ascii="Times New Roman" w:hAnsi="Times New Roman" w:cs="Times New Roman"/>
          <w:bCs/>
          <w:sz w:val="24"/>
          <w:szCs w:val="24"/>
        </w:rPr>
        <w:t xml:space="preserve"> </w:t>
      </w:r>
      <w:r w:rsidR="00B269AD">
        <w:rPr>
          <w:rFonts w:ascii="Times New Roman" w:hAnsi="Times New Roman" w:cs="Times New Roman"/>
          <w:bCs/>
          <w:sz w:val="24"/>
          <w:szCs w:val="24"/>
        </w:rPr>
        <w:t xml:space="preserve">MI lēmumi lielā mērā balstās uz precedentiem, nevis uz skaidri definētu algoritmu. </w:t>
      </w:r>
      <w:r w:rsidR="005C5E98" w:rsidRPr="00330E0E">
        <w:rPr>
          <w:rFonts w:ascii="Times New Roman" w:hAnsi="Times New Roman" w:cs="Times New Roman"/>
          <w:bCs/>
          <w:sz w:val="24"/>
          <w:szCs w:val="24"/>
        </w:rPr>
        <w:t xml:space="preserve">Jo vairāk </w:t>
      </w:r>
      <w:r w:rsidR="00337175">
        <w:rPr>
          <w:rFonts w:ascii="Times New Roman" w:hAnsi="Times New Roman" w:cs="Times New Roman"/>
          <w:bCs/>
          <w:sz w:val="24"/>
          <w:szCs w:val="24"/>
        </w:rPr>
        <w:t xml:space="preserve">MI sistēmai </w:t>
      </w:r>
      <w:r w:rsidR="005C5E98" w:rsidRPr="00330E0E">
        <w:rPr>
          <w:rFonts w:ascii="Times New Roman" w:hAnsi="Times New Roman" w:cs="Times New Roman"/>
          <w:bCs/>
          <w:sz w:val="24"/>
          <w:szCs w:val="24"/>
        </w:rPr>
        <w:t xml:space="preserve">ir neironu līmeņu un jo lielāka datu kopa no kuras notiek </w:t>
      </w:r>
      <w:r w:rsidR="00337175">
        <w:rPr>
          <w:rFonts w:ascii="Times New Roman" w:hAnsi="Times New Roman" w:cs="Times New Roman"/>
          <w:bCs/>
          <w:sz w:val="24"/>
          <w:szCs w:val="24"/>
        </w:rPr>
        <w:t xml:space="preserve">sistēmas </w:t>
      </w:r>
      <w:r w:rsidR="005C5E98" w:rsidRPr="00330E0E">
        <w:rPr>
          <w:rFonts w:ascii="Times New Roman" w:hAnsi="Times New Roman" w:cs="Times New Roman"/>
          <w:bCs/>
          <w:sz w:val="24"/>
          <w:szCs w:val="24"/>
        </w:rPr>
        <w:t>apmācība, jo grūtāk konstatēt kāpēc</w:t>
      </w:r>
      <w:r w:rsidR="00337175">
        <w:rPr>
          <w:rFonts w:ascii="Times New Roman" w:hAnsi="Times New Roman" w:cs="Times New Roman"/>
          <w:bCs/>
          <w:sz w:val="24"/>
          <w:szCs w:val="24"/>
        </w:rPr>
        <w:t xml:space="preserve"> MI</w:t>
      </w:r>
      <w:r w:rsidR="005C5E98" w:rsidRPr="00330E0E">
        <w:rPr>
          <w:rFonts w:ascii="Times New Roman" w:hAnsi="Times New Roman" w:cs="Times New Roman"/>
          <w:bCs/>
          <w:sz w:val="24"/>
          <w:szCs w:val="24"/>
        </w:rPr>
        <w:t xml:space="preserve"> sistēma ir </w:t>
      </w:r>
      <w:r w:rsidR="005C5E98" w:rsidRPr="008A0217">
        <w:rPr>
          <w:rFonts w:ascii="Times New Roman" w:hAnsi="Times New Roman" w:cs="Times New Roman"/>
          <w:bCs/>
          <w:sz w:val="24"/>
          <w:szCs w:val="24"/>
        </w:rPr>
        <w:t xml:space="preserve">pieņēmusi vienu vai otru lēmumu. </w:t>
      </w:r>
      <w:r w:rsidR="003D59FC">
        <w:rPr>
          <w:rFonts w:ascii="Times New Roman" w:hAnsi="Times New Roman" w:cs="Times New Roman"/>
          <w:bCs/>
          <w:sz w:val="24"/>
          <w:szCs w:val="24"/>
        </w:rPr>
        <w:t xml:space="preserve">Ir situācijas, kad no upuriem izvairīties nav iespējams, jautājums tikai par to, kurš kļūst pa upuri. </w:t>
      </w:r>
      <w:r w:rsidR="003D59FC" w:rsidRPr="008A0217">
        <w:rPr>
          <w:rFonts w:ascii="Times New Roman" w:hAnsi="Times New Roman" w:cs="Times New Roman"/>
          <w:bCs/>
          <w:sz w:val="24"/>
          <w:szCs w:val="24"/>
        </w:rPr>
        <w:t xml:space="preserve">Piemēram, </w:t>
      </w:r>
      <w:r w:rsidR="003D59FC">
        <w:rPr>
          <w:rFonts w:ascii="Times New Roman" w:hAnsi="Times New Roman" w:cs="Times New Roman"/>
          <w:bCs/>
          <w:sz w:val="24"/>
          <w:szCs w:val="24"/>
        </w:rPr>
        <w:t xml:space="preserve">mēģinot izvairīties no sadursmes ar pa ielu skrienošo cilvēku, auto var iebraukt grāvī un nodarīt kaitējumu pasažieriem. </w:t>
      </w:r>
      <w:r w:rsidR="005C5E98" w:rsidRPr="008A0217">
        <w:rPr>
          <w:rFonts w:ascii="Times New Roman" w:hAnsi="Times New Roman" w:cs="Times New Roman"/>
          <w:bCs/>
          <w:sz w:val="24"/>
          <w:szCs w:val="24"/>
        </w:rPr>
        <w:t>Šādu</w:t>
      </w:r>
      <w:r w:rsidR="005C5E98" w:rsidRPr="00330E0E">
        <w:rPr>
          <w:rFonts w:ascii="Times New Roman" w:hAnsi="Times New Roman" w:cs="Times New Roman"/>
          <w:bCs/>
          <w:sz w:val="24"/>
          <w:szCs w:val="24"/>
        </w:rPr>
        <w:t xml:space="preserve"> gadījumu būs arvien vairāk un būs nepieciešams izšķirt strīdu.</w:t>
      </w:r>
      <w:r w:rsidR="005C5E98">
        <w:rPr>
          <w:rFonts w:ascii="Times New Roman" w:hAnsi="Times New Roman" w:cs="Times New Roman"/>
          <w:bCs/>
          <w:i/>
          <w:sz w:val="24"/>
          <w:szCs w:val="24"/>
        </w:rPr>
        <w:t xml:space="preserve"> </w:t>
      </w:r>
      <w:r>
        <w:rPr>
          <w:rFonts w:ascii="Times New Roman" w:hAnsi="Times New Roman" w:cs="Times New Roman"/>
          <w:bCs/>
          <w:sz w:val="24"/>
          <w:szCs w:val="24"/>
        </w:rPr>
        <w:t xml:space="preserve">Arī publiskajos pakalpojumos MI rīki pieņems arvien vairāk lēmumu, kas varētu novest pie </w:t>
      </w:r>
      <w:r w:rsidR="00337175">
        <w:rPr>
          <w:rFonts w:ascii="Times New Roman" w:hAnsi="Times New Roman" w:cs="Times New Roman"/>
          <w:bCs/>
          <w:sz w:val="24"/>
          <w:szCs w:val="24"/>
        </w:rPr>
        <w:t xml:space="preserve">tiešajiem </w:t>
      </w:r>
      <w:r>
        <w:rPr>
          <w:rFonts w:ascii="Times New Roman" w:hAnsi="Times New Roman" w:cs="Times New Roman"/>
          <w:bCs/>
          <w:sz w:val="24"/>
          <w:szCs w:val="24"/>
        </w:rPr>
        <w:t xml:space="preserve">zaudējumiem. Piemēram, </w:t>
      </w:r>
      <w:r w:rsidR="002F4C08">
        <w:rPr>
          <w:rFonts w:ascii="Times New Roman" w:hAnsi="Times New Roman" w:cs="Times New Roman"/>
          <w:bCs/>
          <w:sz w:val="24"/>
          <w:szCs w:val="24"/>
        </w:rPr>
        <w:t xml:space="preserve">MI dēļ formāla iemesla </w:t>
      </w:r>
      <w:r w:rsidR="00337175">
        <w:rPr>
          <w:rFonts w:ascii="Times New Roman" w:hAnsi="Times New Roman" w:cs="Times New Roman"/>
          <w:bCs/>
          <w:sz w:val="24"/>
          <w:szCs w:val="24"/>
        </w:rPr>
        <w:t xml:space="preserve">var </w:t>
      </w:r>
      <w:r w:rsidR="002F4C08">
        <w:rPr>
          <w:rFonts w:ascii="Times New Roman" w:hAnsi="Times New Roman" w:cs="Times New Roman"/>
          <w:bCs/>
          <w:sz w:val="24"/>
          <w:szCs w:val="24"/>
        </w:rPr>
        <w:t>atteikt būvniecības atļauju, kaut gan cilvēks tādu lēmumu nekad nebūtu pieņēmis.</w:t>
      </w:r>
      <w:r w:rsidR="00CB22E0">
        <w:rPr>
          <w:rFonts w:ascii="Times New Roman" w:hAnsi="Times New Roman" w:cs="Times New Roman"/>
          <w:bCs/>
          <w:sz w:val="24"/>
          <w:szCs w:val="24"/>
        </w:rPr>
        <w:t xml:space="preserve"> Dānija veidos </w:t>
      </w:r>
      <w:proofErr w:type="spellStart"/>
      <w:r w:rsidR="00CB22E0">
        <w:rPr>
          <w:rFonts w:ascii="Times New Roman" w:hAnsi="Times New Roman" w:cs="Times New Roman"/>
          <w:bCs/>
          <w:sz w:val="24"/>
          <w:szCs w:val="24"/>
        </w:rPr>
        <w:t>starpministriju</w:t>
      </w:r>
      <w:proofErr w:type="spellEnd"/>
      <w:r w:rsidR="00CB22E0">
        <w:rPr>
          <w:rFonts w:ascii="Times New Roman" w:hAnsi="Times New Roman" w:cs="Times New Roman"/>
          <w:bCs/>
          <w:sz w:val="24"/>
          <w:szCs w:val="24"/>
        </w:rPr>
        <w:t xml:space="preserve"> darba grupu, lai </w:t>
      </w:r>
      <w:r w:rsidR="00337175">
        <w:rPr>
          <w:rFonts w:ascii="Times New Roman" w:hAnsi="Times New Roman" w:cs="Times New Roman"/>
          <w:bCs/>
          <w:sz w:val="24"/>
          <w:szCs w:val="24"/>
        </w:rPr>
        <w:t>iz</w:t>
      </w:r>
      <w:r w:rsidR="00CB22E0">
        <w:rPr>
          <w:rFonts w:ascii="Times New Roman" w:hAnsi="Times New Roman" w:cs="Times New Roman"/>
          <w:bCs/>
          <w:sz w:val="24"/>
          <w:szCs w:val="24"/>
        </w:rPr>
        <w:t xml:space="preserve">skatītu šos </w:t>
      </w:r>
      <w:r w:rsidR="00337175">
        <w:rPr>
          <w:rFonts w:ascii="Times New Roman" w:hAnsi="Times New Roman" w:cs="Times New Roman"/>
          <w:bCs/>
          <w:sz w:val="24"/>
          <w:szCs w:val="24"/>
        </w:rPr>
        <w:t xml:space="preserve">strīdīgos </w:t>
      </w:r>
      <w:r w:rsidR="00CB22E0">
        <w:rPr>
          <w:rFonts w:ascii="Times New Roman" w:hAnsi="Times New Roman" w:cs="Times New Roman"/>
          <w:bCs/>
          <w:sz w:val="24"/>
          <w:szCs w:val="24"/>
        </w:rPr>
        <w:t>jautājumus</w:t>
      </w:r>
      <w:r w:rsidR="00EE756E">
        <w:rPr>
          <w:rStyle w:val="FootnoteReference"/>
          <w:rFonts w:ascii="Times New Roman" w:hAnsi="Times New Roman" w:cs="Times New Roman"/>
          <w:bCs/>
          <w:sz w:val="24"/>
          <w:szCs w:val="24"/>
        </w:rPr>
        <w:footnoteReference w:id="62"/>
      </w:r>
      <w:r w:rsidR="00CB22E0">
        <w:rPr>
          <w:rFonts w:ascii="Times New Roman" w:hAnsi="Times New Roman" w:cs="Times New Roman"/>
          <w:bCs/>
          <w:sz w:val="24"/>
          <w:szCs w:val="24"/>
        </w:rPr>
        <w:t>.</w:t>
      </w:r>
      <w:r w:rsidR="000C181F">
        <w:rPr>
          <w:rFonts w:ascii="Times New Roman" w:hAnsi="Times New Roman" w:cs="Times New Roman"/>
          <w:bCs/>
          <w:sz w:val="24"/>
          <w:szCs w:val="24"/>
        </w:rPr>
        <w:t xml:space="preserve"> </w:t>
      </w:r>
    </w:p>
    <w:p w14:paraId="40005A7E" w14:textId="488A7E4E" w:rsidR="00D16E3B" w:rsidRPr="00330E0E" w:rsidRDefault="002F07D5">
      <w:pPr>
        <w:autoSpaceDE w:val="0"/>
        <w:autoSpaceDN w:val="0"/>
        <w:adjustRightInd w:val="0"/>
        <w:spacing w:line="276" w:lineRule="auto"/>
        <w:ind w:firstLine="720"/>
        <w:jc w:val="both"/>
        <w:rPr>
          <w:rFonts w:ascii="Times New Roman" w:hAnsi="Times New Roman" w:cs="Times New Roman"/>
          <w:bCs/>
          <w:sz w:val="24"/>
          <w:szCs w:val="24"/>
        </w:rPr>
      </w:pPr>
      <w:r w:rsidRPr="00330E0E">
        <w:rPr>
          <w:rFonts w:ascii="Times New Roman" w:hAnsi="Times New Roman" w:cs="Times New Roman"/>
          <w:sz w:val="24"/>
          <w:szCs w:val="24"/>
        </w:rPr>
        <w:t xml:space="preserve">Galvenās prasības attiecībā uz preču un pakalpojumu drošumu un atbildību par to trūkumiem Latvijā </w:t>
      </w:r>
      <w:r w:rsidR="00581A73">
        <w:rPr>
          <w:rFonts w:ascii="Times New Roman" w:hAnsi="Times New Roman" w:cs="Times New Roman"/>
          <w:sz w:val="24"/>
          <w:szCs w:val="24"/>
        </w:rPr>
        <w:t>atrunātas</w:t>
      </w:r>
      <w:r w:rsidR="00581A73" w:rsidRPr="00330E0E">
        <w:rPr>
          <w:rFonts w:ascii="Times New Roman" w:hAnsi="Times New Roman" w:cs="Times New Roman"/>
          <w:sz w:val="24"/>
          <w:szCs w:val="24"/>
        </w:rPr>
        <w:t xml:space="preserve"> </w:t>
      </w:r>
      <w:r w:rsidRPr="007610A4">
        <w:rPr>
          <w:rFonts w:ascii="Times New Roman" w:hAnsi="Times New Roman" w:cs="Times New Roman"/>
          <w:sz w:val="24"/>
          <w:szCs w:val="24"/>
        </w:rPr>
        <w:t xml:space="preserve">Preču un pakalpojumu drošuma </w:t>
      </w:r>
      <w:r w:rsidR="00581A73" w:rsidRPr="007610A4">
        <w:rPr>
          <w:rFonts w:ascii="Times New Roman" w:hAnsi="Times New Roman" w:cs="Times New Roman"/>
          <w:sz w:val="24"/>
          <w:szCs w:val="24"/>
        </w:rPr>
        <w:t>likum</w:t>
      </w:r>
      <w:r w:rsidR="00581A73">
        <w:rPr>
          <w:rFonts w:ascii="Times New Roman" w:hAnsi="Times New Roman" w:cs="Times New Roman"/>
          <w:sz w:val="24"/>
          <w:szCs w:val="24"/>
        </w:rPr>
        <w:t>ā</w:t>
      </w:r>
      <w:r w:rsidR="00581A73" w:rsidRPr="007610A4">
        <w:rPr>
          <w:rFonts w:ascii="Times New Roman" w:hAnsi="Times New Roman" w:cs="Times New Roman"/>
          <w:sz w:val="24"/>
          <w:szCs w:val="24"/>
        </w:rPr>
        <w:t xml:space="preserve"> </w:t>
      </w:r>
      <w:r w:rsidRPr="007610A4">
        <w:rPr>
          <w:rFonts w:ascii="Times New Roman" w:hAnsi="Times New Roman" w:cs="Times New Roman"/>
          <w:sz w:val="24"/>
          <w:szCs w:val="24"/>
        </w:rPr>
        <w:t xml:space="preserve">un </w:t>
      </w:r>
      <w:r w:rsidR="00581A73" w:rsidRPr="007610A4">
        <w:rPr>
          <w:rFonts w:ascii="Times New Roman" w:hAnsi="Times New Roman" w:cs="Times New Roman"/>
          <w:sz w:val="24"/>
          <w:szCs w:val="24"/>
        </w:rPr>
        <w:t>likum</w:t>
      </w:r>
      <w:r w:rsidR="00581A73">
        <w:rPr>
          <w:rFonts w:ascii="Times New Roman" w:hAnsi="Times New Roman" w:cs="Times New Roman"/>
          <w:sz w:val="24"/>
          <w:szCs w:val="24"/>
        </w:rPr>
        <w:t>ā</w:t>
      </w:r>
      <w:r w:rsidR="00581A73" w:rsidRPr="007610A4">
        <w:rPr>
          <w:rFonts w:ascii="Times New Roman" w:hAnsi="Times New Roman" w:cs="Times New Roman"/>
          <w:sz w:val="24"/>
          <w:szCs w:val="24"/>
        </w:rPr>
        <w:t xml:space="preserve"> </w:t>
      </w:r>
      <w:r w:rsidRPr="007610A4">
        <w:rPr>
          <w:rFonts w:ascii="Times New Roman" w:hAnsi="Times New Roman" w:cs="Times New Roman"/>
          <w:sz w:val="24"/>
          <w:szCs w:val="24"/>
        </w:rPr>
        <w:t>"</w:t>
      </w:r>
      <w:r w:rsidRPr="007610A4">
        <w:rPr>
          <w:rFonts w:ascii="Times New Roman" w:hAnsi="Times New Roman" w:cs="Times New Roman"/>
          <w:bCs/>
          <w:sz w:val="24"/>
          <w:szCs w:val="24"/>
        </w:rPr>
        <w:t>Par atbildību par preces un pakalpojuma trūkumiem</w:t>
      </w:r>
      <w:r w:rsidRPr="007610A4">
        <w:rPr>
          <w:rFonts w:ascii="Times New Roman" w:hAnsi="Times New Roman" w:cs="Times New Roman"/>
          <w:sz w:val="24"/>
          <w:szCs w:val="24"/>
        </w:rPr>
        <w:t>"</w:t>
      </w:r>
      <w:r w:rsidRPr="007610A4">
        <w:rPr>
          <w:rFonts w:ascii="Times New Roman" w:hAnsi="Times New Roman" w:cs="Times New Roman"/>
          <w:bCs/>
          <w:sz w:val="24"/>
          <w:szCs w:val="24"/>
        </w:rPr>
        <w:t>,</w:t>
      </w:r>
      <w:r w:rsidRPr="00330E0E">
        <w:rPr>
          <w:rFonts w:ascii="Times New Roman" w:hAnsi="Times New Roman" w:cs="Times New Roman"/>
          <w:bCs/>
          <w:sz w:val="24"/>
          <w:szCs w:val="24"/>
        </w:rPr>
        <w:t xml:space="preserve"> ar kuriem pārņemti arī attiecīgie šo jomu regulējošie ES tiesību akti, proti, Eiropas Parlamenta un Padomes 2001. gada 3. decembra direktīva </w:t>
      </w:r>
      <w:r w:rsidRPr="00330E0E">
        <w:rPr>
          <w:rFonts w:ascii="Times New Roman" w:hAnsi="Times New Roman" w:cs="Times New Roman"/>
          <w:sz w:val="24"/>
          <w:szCs w:val="24"/>
        </w:rPr>
        <w:t>2001/95/EK</w:t>
      </w:r>
      <w:r w:rsidRPr="00330E0E">
        <w:rPr>
          <w:rFonts w:ascii="Times New Roman" w:hAnsi="Times New Roman" w:cs="Times New Roman"/>
          <w:bCs/>
          <w:sz w:val="24"/>
          <w:szCs w:val="24"/>
        </w:rPr>
        <w:t xml:space="preserve"> par produktu vispārēju drošību un Padomes </w:t>
      </w:r>
      <w:r w:rsidRPr="00330E0E">
        <w:rPr>
          <w:rFonts w:ascii="Times New Roman" w:hAnsi="Times New Roman" w:cs="Times New Roman"/>
          <w:bCs/>
          <w:sz w:val="24"/>
          <w:szCs w:val="24"/>
        </w:rPr>
        <w:lastRenderedPageBreak/>
        <w:t xml:space="preserve">1985. gada 25. jūlija direktīva 85/374/EEK par dalībvalstu normatīvo un administratīvo aktu tuvināšanu attiecībā uz atbildību par produktiem ar trūkumiem jeb </w:t>
      </w:r>
      <w:proofErr w:type="spellStart"/>
      <w:r w:rsidRPr="00330E0E">
        <w:rPr>
          <w:rFonts w:ascii="Times New Roman" w:hAnsi="Times New Roman" w:cs="Times New Roman"/>
          <w:bCs/>
          <w:sz w:val="24"/>
          <w:szCs w:val="24"/>
        </w:rPr>
        <w:t>Produktatbildības</w:t>
      </w:r>
      <w:proofErr w:type="spellEnd"/>
      <w:r w:rsidRPr="00330E0E">
        <w:rPr>
          <w:rFonts w:ascii="Times New Roman" w:hAnsi="Times New Roman" w:cs="Times New Roman"/>
          <w:bCs/>
          <w:sz w:val="24"/>
          <w:szCs w:val="24"/>
        </w:rPr>
        <w:t xml:space="preserve"> direktīva. Tāpat kā minētie ES tiesību akti, arī Latvijas nacionālie tiesību akti ir piemērojami attiecībā uz arī jaunāko tehnoloģiju precēm un pakalpojumiem – tai skaitā MI jomā, kaut arī </w:t>
      </w:r>
      <w:r w:rsidR="00337175">
        <w:rPr>
          <w:rFonts w:ascii="Times New Roman" w:hAnsi="Times New Roman" w:cs="Times New Roman"/>
          <w:bCs/>
          <w:sz w:val="24"/>
          <w:szCs w:val="24"/>
        </w:rPr>
        <w:t>š</w:t>
      </w:r>
      <w:r w:rsidRPr="00330E0E">
        <w:rPr>
          <w:rFonts w:ascii="Times New Roman" w:hAnsi="Times New Roman" w:cs="Times New Roman"/>
          <w:bCs/>
          <w:sz w:val="24"/>
          <w:szCs w:val="24"/>
        </w:rPr>
        <w:t>ād</w:t>
      </w:r>
      <w:r w:rsidR="00337175">
        <w:rPr>
          <w:rFonts w:ascii="Times New Roman" w:hAnsi="Times New Roman" w:cs="Times New Roman"/>
          <w:bCs/>
          <w:sz w:val="24"/>
          <w:szCs w:val="24"/>
        </w:rPr>
        <w:t>i</w:t>
      </w:r>
      <w:r w:rsidRPr="00330E0E">
        <w:rPr>
          <w:rFonts w:ascii="Times New Roman" w:hAnsi="Times New Roman" w:cs="Times New Roman"/>
          <w:bCs/>
          <w:sz w:val="24"/>
          <w:szCs w:val="24"/>
        </w:rPr>
        <w:t xml:space="preserve"> </w:t>
      </w:r>
      <w:r w:rsidR="00337175">
        <w:rPr>
          <w:rFonts w:ascii="Times New Roman" w:hAnsi="Times New Roman" w:cs="Times New Roman"/>
          <w:bCs/>
          <w:sz w:val="24"/>
          <w:szCs w:val="24"/>
        </w:rPr>
        <w:t xml:space="preserve">pakalpojumi un preces </w:t>
      </w:r>
      <w:r w:rsidRPr="00330E0E">
        <w:rPr>
          <w:rFonts w:ascii="Times New Roman" w:hAnsi="Times New Roman" w:cs="Times New Roman"/>
          <w:bCs/>
          <w:sz w:val="24"/>
          <w:szCs w:val="24"/>
        </w:rPr>
        <w:t xml:space="preserve">vēl nebija apzinātas to pieņemšanas laikā. Lai gan saskaņā ar </w:t>
      </w:r>
      <w:r w:rsidR="00265C90">
        <w:rPr>
          <w:rFonts w:ascii="Times New Roman" w:hAnsi="Times New Roman" w:cs="Times New Roman"/>
          <w:bCs/>
          <w:sz w:val="24"/>
          <w:szCs w:val="24"/>
        </w:rPr>
        <w:t xml:space="preserve">Eiropas </w:t>
      </w:r>
      <w:r w:rsidRPr="00330E0E">
        <w:rPr>
          <w:rFonts w:ascii="Times New Roman" w:hAnsi="Times New Roman" w:cs="Times New Roman"/>
          <w:bCs/>
          <w:sz w:val="24"/>
          <w:szCs w:val="24"/>
        </w:rPr>
        <w:t xml:space="preserve">Komisijas pasūtītu pētījumu laika posmā no 2000. līdz 2016. gadam no 798 </w:t>
      </w:r>
      <w:r w:rsidR="00A80873">
        <w:rPr>
          <w:rFonts w:ascii="Times New Roman" w:hAnsi="Times New Roman" w:cs="Times New Roman"/>
          <w:bCs/>
          <w:sz w:val="24"/>
          <w:szCs w:val="24"/>
        </w:rPr>
        <w:t>ES</w:t>
      </w:r>
      <w:r w:rsidRPr="00330E0E">
        <w:rPr>
          <w:rFonts w:ascii="Times New Roman" w:hAnsi="Times New Roman" w:cs="Times New Roman"/>
          <w:bCs/>
          <w:sz w:val="24"/>
          <w:szCs w:val="24"/>
        </w:rPr>
        <w:t xml:space="preserve"> dalībvalstu tiesās iesniegtām patērētāju prasībām par preču un pakalpojumu trūkumiem tikai vienā gadījumā prasība bijusi saistīta ar jauno tehnoloģiju preci, tas tomēr neliecina, ka jaunās tehnoloģijas un jo īpaši MI var radīt mazāku apdraudējumu drošumam, cilvēka dzīvībai un veselībai</w:t>
      </w:r>
      <w:r w:rsidR="0090004F" w:rsidRPr="00330E0E">
        <w:rPr>
          <w:rStyle w:val="FootnoteReference"/>
          <w:rFonts w:ascii="Times New Roman" w:hAnsi="Times New Roman" w:cs="Times New Roman"/>
          <w:bCs/>
          <w:sz w:val="24"/>
          <w:szCs w:val="24"/>
        </w:rPr>
        <w:footnoteReference w:id="63"/>
      </w:r>
      <w:r w:rsidRPr="00330E0E">
        <w:rPr>
          <w:rFonts w:ascii="Times New Roman" w:hAnsi="Times New Roman" w:cs="Times New Roman"/>
          <w:bCs/>
          <w:sz w:val="24"/>
          <w:szCs w:val="24"/>
        </w:rPr>
        <w:t xml:space="preserve">. Visticamāk </w:t>
      </w:r>
      <w:r w:rsidR="003D59FC">
        <w:rPr>
          <w:rFonts w:ascii="Times New Roman" w:hAnsi="Times New Roman" w:cs="Times New Roman"/>
          <w:bCs/>
          <w:sz w:val="24"/>
          <w:szCs w:val="24"/>
        </w:rPr>
        <w:t>mazs pieteikumu skaits</w:t>
      </w:r>
      <w:r w:rsidR="003D59FC" w:rsidRPr="00330E0E">
        <w:rPr>
          <w:rFonts w:ascii="Times New Roman" w:hAnsi="Times New Roman" w:cs="Times New Roman"/>
          <w:bCs/>
          <w:sz w:val="24"/>
          <w:szCs w:val="24"/>
        </w:rPr>
        <w:t xml:space="preserve"> </w:t>
      </w:r>
      <w:r w:rsidRPr="00330E0E">
        <w:rPr>
          <w:rFonts w:ascii="Times New Roman" w:hAnsi="Times New Roman" w:cs="Times New Roman"/>
          <w:bCs/>
          <w:sz w:val="24"/>
          <w:szCs w:val="24"/>
        </w:rPr>
        <w:t xml:space="preserve">saistīts ar to, ka patērētāji var neapzināties jauno tehnoloģiju un MI izraisīto risku, kā arī to, kā uz šādām precēm un pakalpojumiem attiecināt pastāvošajā regulējumā paredzētās tiesības. </w:t>
      </w:r>
      <w:r w:rsidR="00265C90">
        <w:rPr>
          <w:rFonts w:ascii="Times New Roman" w:hAnsi="Times New Roman" w:cs="Times New Roman"/>
          <w:bCs/>
          <w:sz w:val="24"/>
          <w:szCs w:val="24"/>
        </w:rPr>
        <w:t xml:space="preserve">Eiropas </w:t>
      </w:r>
      <w:r w:rsidRPr="00330E0E">
        <w:rPr>
          <w:rFonts w:ascii="Times New Roman" w:hAnsi="Times New Roman" w:cs="Times New Roman"/>
          <w:bCs/>
          <w:sz w:val="24"/>
          <w:szCs w:val="24"/>
        </w:rPr>
        <w:t>Komisija sadarbībā ar ES dalībvalstīm un iesaistītajām</w:t>
      </w:r>
      <w:r w:rsidR="00265C90">
        <w:rPr>
          <w:rFonts w:ascii="Times New Roman" w:hAnsi="Times New Roman" w:cs="Times New Roman"/>
          <w:bCs/>
          <w:sz w:val="24"/>
          <w:szCs w:val="24"/>
        </w:rPr>
        <w:t xml:space="preserve"> trešajām</w:t>
      </w:r>
      <w:r w:rsidRPr="00330E0E">
        <w:rPr>
          <w:rFonts w:ascii="Times New Roman" w:hAnsi="Times New Roman" w:cs="Times New Roman"/>
          <w:bCs/>
          <w:sz w:val="24"/>
          <w:szCs w:val="24"/>
        </w:rPr>
        <w:t xml:space="preserve"> pusēm turpina analizēt nepieciešamību veikt izmaiņas ES un tās dalībvalstu normatīvajā regulējumā, kas šobrīd nav viennozīmīgi skaidrs. Tomēr, ņemot vērā MI straujo attīstību, ir nepieciešams nodrošināt skaidrību gan patērētājiem, gan ražotājiem MI preču un pakalpojumu trūkumu gadījumos.</w:t>
      </w:r>
    </w:p>
    <w:p w14:paraId="51BF07D0" w14:textId="7F2CD8D7" w:rsidR="00863B4B" w:rsidRPr="00B17A0A" w:rsidRDefault="00B17A0A">
      <w:pPr>
        <w:autoSpaceDE w:val="0"/>
        <w:autoSpaceDN w:val="0"/>
        <w:adjustRightInd w:val="0"/>
        <w:spacing w:after="0" w:line="276" w:lineRule="auto"/>
        <w:ind w:firstLine="720"/>
        <w:jc w:val="both"/>
        <w:rPr>
          <w:rFonts w:ascii="Times New Roman" w:hAnsi="Times New Roman" w:cs="Times New Roman"/>
          <w:bCs/>
          <w:sz w:val="24"/>
          <w:szCs w:val="24"/>
        </w:rPr>
      </w:pPr>
      <w:r w:rsidRPr="00B17A0A">
        <w:rPr>
          <w:rFonts w:ascii="Times New Roman" w:hAnsi="Times New Roman" w:cs="Times New Roman"/>
          <w:bCs/>
          <w:sz w:val="24"/>
          <w:szCs w:val="24"/>
        </w:rPr>
        <w:t>MI sistēma</w:t>
      </w:r>
      <w:r>
        <w:rPr>
          <w:rFonts w:ascii="Times New Roman" w:hAnsi="Times New Roman" w:cs="Times New Roman"/>
          <w:bCs/>
          <w:sz w:val="24"/>
          <w:szCs w:val="24"/>
        </w:rPr>
        <w:t>s</w:t>
      </w:r>
      <w:r w:rsidRPr="00B17A0A">
        <w:rPr>
          <w:rFonts w:ascii="Times New Roman" w:hAnsi="Times New Roman" w:cs="Times New Roman"/>
          <w:bCs/>
          <w:sz w:val="24"/>
          <w:szCs w:val="24"/>
        </w:rPr>
        <w:t xml:space="preserve"> nav 100% drošas, tāpat kā jebkādas citas sistēmas un pats cilvēks</w:t>
      </w:r>
      <w:r>
        <w:rPr>
          <w:rFonts w:ascii="Times New Roman" w:hAnsi="Times New Roman" w:cs="Times New Roman"/>
          <w:bCs/>
          <w:sz w:val="24"/>
          <w:szCs w:val="24"/>
        </w:rPr>
        <w:t xml:space="preserve"> (daudzi MI risinājumi jau šobrīd pārsniedz cilvēka precizitāti)</w:t>
      </w:r>
      <w:r w:rsidRPr="00B17A0A">
        <w:rPr>
          <w:rFonts w:ascii="Times New Roman" w:hAnsi="Times New Roman" w:cs="Times New Roman"/>
          <w:bCs/>
          <w:sz w:val="24"/>
          <w:szCs w:val="24"/>
        </w:rPr>
        <w:t xml:space="preserve">. </w:t>
      </w:r>
      <w:r>
        <w:rPr>
          <w:rFonts w:ascii="Times New Roman" w:hAnsi="Times New Roman" w:cs="Times New Roman"/>
          <w:bCs/>
          <w:sz w:val="24"/>
          <w:szCs w:val="24"/>
        </w:rPr>
        <w:t>MI strādā uz varbūtībām un</w:t>
      </w:r>
      <w:r w:rsidRPr="00B17A0A">
        <w:rPr>
          <w:rFonts w:ascii="Times New Roman" w:hAnsi="Times New Roman" w:cs="Times New Roman"/>
          <w:bCs/>
          <w:sz w:val="24"/>
          <w:szCs w:val="24"/>
        </w:rPr>
        <w:t xml:space="preserve"> </w:t>
      </w:r>
      <w:r w:rsidR="00972E2B">
        <w:rPr>
          <w:rFonts w:ascii="Times New Roman" w:hAnsi="Times New Roman" w:cs="Times New Roman"/>
          <w:bCs/>
          <w:sz w:val="24"/>
          <w:szCs w:val="24"/>
        </w:rPr>
        <w:t>jāpieņem</w:t>
      </w:r>
      <w:r w:rsidR="0069283C">
        <w:rPr>
          <w:rFonts w:ascii="Times New Roman" w:hAnsi="Times New Roman" w:cs="Times New Roman"/>
          <w:bCs/>
          <w:sz w:val="24"/>
          <w:szCs w:val="24"/>
        </w:rPr>
        <w:t>, ka</w:t>
      </w:r>
      <w:r w:rsidRPr="00B17A0A">
        <w:rPr>
          <w:rFonts w:ascii="Times New Roman" w:hAnsi="Times New Roman" w:cs="Times New Roman"/>
          <w:bCs/>
          <w:sz w:val="24"/>
          <w:szCs w:val="24"/>
        </w:rPr>
        <w:t xml:space="preserve"> </w:t>
      </w:r>
      <w:r w:rsidR="00265C90">
        <w:rPr>
          <w:rFonts w:ascii="Times New Roman" w:hAnsi="Times New Roman" w:cs="Times New Roman"/>
          <w:bCs/>
          <w:sz w:val="24"/>
          <w:szCs w:val="24"/>
        </w:rPr>
        <w:t xml:space="preserve">MI vadīta </w:t>
      </w:r>
      <w:r w:rsidRPr="00B17A0A">
        <w:rPr>
          <w:rFonts w:ascii="Times New Roman" w:hAnsi="Times New Roman" w:cs="Times New Roman"/>
          <w:bCs/>
          <w:sz w:val="24"/>
          <w:szCs w:val="24"/>
        </w:rPr>
        <w:t xml:space="preserve">sistēma </w:t>
      </w:r>
      <w:r>
        <w:rPr>
          <w:rFonts w:ascii="Times New Roman" w:hAnsi="Times New Roman" w:cs="Times New Roman"/>
          <w:bCs/>
          <w:sz w:val="24"/>
          <w:szCs w:val="24"/>
        </w:rPr>
        <w:t>var kļūdīties</w:t>
      </w:r>
      <w:r w:rsidR="00972E2B">
        <w:rPr>
          <w:rFonts w:ascii="Times New Roman" w:hAnsi="Times New Roman" w:cs="Times New Roman"/>
          <w:bCs/>
          <w:sz w:val="24"/>
          <w:szCs w:val="24"/>
        </w:rPr>
        <w:t xml:space="preserve"> (tāpat kā cilvēks).</w:t>
      </w:r>
      <w:r w:rsidR="005E1D4F">
        <w:rPr>
          <w:rFonts w:ascii="Times New Roman" w:hAnsi="Times New Roman" w:cs="Times New Roman"/>
          <w:bCs/>
          <w:sz w:val="24"/>
          <w:szCs w:val="24"/>
        </w:rPr>
        <w:t xml:space="preserve"> Piemēram, sistēma var rekomendēt izkaisīt noteiktu daudzumu mēslojuma uz lauka, ņemot vērā laika prognozi, bet, ja laika prognoze būs neprecīza, tad arī lēmums par mēslošanu var būt nepareizs.</w:t>
      </w:r>
      <w:r w:rsidRPr="00B17A0A">
        <w:rPr>
          <w:rFonts w:ascii="Times New Roman" w:hAnsi="Times New Roman" w:cs="Times New Roman"/>
          <w:bCs/>
          <w:sz w:val="24"/>
          <w:szCs w:val="24"/>
        </w:rPr>
        <w:t xml:space="preserve"> </w:t>
      </w:r>
      <w:r>
        <w:rPr>
          <w:rFonts w:ascii="Times New Roman" w:hAnsi="Times New Roman" w:cs="Times New Roman"/>
          <w:sz w:val="24"/>
          <w:szCs w:val="24"/>
        </w:rPr>
        <w:t>Jāņem vērā, ka kļūmes MI sistēmu darbībā var izraisīt gan nepareizs algoritms, gan nepareiza datu kop</w:t>
      </w:r>
      <w:r w:rsidR="0087770E">
        <w:rPr>
          <w:rFonts w:ascii="Times New Roman" w:hAnsi="Times New Roman" w:cs="Times New Roman"/>
          <w:sz w:val="24"/>
          <w:szCs w:val="24"/>
        </w:rPr>
        <w:t>a, kura tiek izmantota</w:t>
      </w:r>
      <w:r>
        <w:rPr>
          <w:rFonts w:ascii="Times New Roman" w:hAnsi="Times New Roman" w:cs="Times New Roman"/>
          <w:sz w:val="24"/>
          <w:szCs w:val="24"/>
        </w:rPr>
        <w:t xml:space="preserve"> algoritma </w:t>
      </w:r>
      <w:r w:rsidR="008F3D51">
        <w:rPr>
          <w:rFonts w:ascii="Times New Roman" w:hAnsi="Times New Roman" w:cs="Times New Roman"/>
          <w:sz w:val="24"/>
          <w:szCs w:val="24"/>
        </w:rPr>
        <w:t>“</w:t>
      </w:r>
      <w:r>
        <w:rPr>
          <w:rFonts w:ascii="Times New Roman" w:hAnsi="Times New Roman" w:cs="Times New Roman"/>
          <w:sz w:val="24"/>
          <w:szCs w:val="24"/>
        </w:rPr>
        <w:t>treniņ</w:t>
      </w:r>
      <w:r w:rsidR="0087770E">
        <w:rPr>
          <w:rFonts w:ascii="Times New Roman" w:hAnsi="Times New Roman" w:cs="Times New Roman"/>
          <w:sz w:val="24"/>
          <w:szCs w:val="24"/>
        </w:rPr>
        <w:t>a</w:t>
      </w:r>
      <w:r w:rsidR="008F3D51">
        <w:rPr>
          <w:rFonts w:ascii="Times New Roman" w:hAnsi="Times New Roman" w:cs="Times New Roman"/>
          <w:sz w:val="24"/>
          <w:szCs w:val="24"/>
        </w:rPr>
        <w:t>”</w:t>
      </w:r>
      <w:r w:rsidR="0087770E">
        <w:rPr>
          <w:rFonts w:ascii="Times New Roman" w:hAnsi="Times New Roman" w:cs="Times New Roman"/>
          <w:sz w:val="24"/>
          <w:szCs w:val="24"/>
        </w:rPr>
        <w:t xml:space="preserve"> procesā</w:t>
      </w:r>
      <w:r>
        <w:rPr>
          <w:rFonts w:ascii="Times New Roman" w:hAnsi="Times New Roman" w:cs="Times New Roman"/>
          <w:sz w:val="24"/>
          <w:szCs w:val="24"/>
        </w:rPr>
        <w:t xml:space="preserve">. </w:t>
      </w:r>
    </w:p>
    <w:p w14:paraId="4A4CBFED" w14:textId="041C519B" w:rsidR="00863B4B" w:rsidRDefault="00825197">
      <w:pPr>
        <w:spacing w:line="276" w:lineRule="auto"/>
        <w:ind w:firstLine="720"/>
        <w:jc w:val="both"/>
        <w:rPr>
          <w:rFonts w:ascii="Times New Roman" w:hAnsi="Times New Roman" w:cs="Times New Roman"/>
          <w:bCs/>
          <w:sz w:val="24"/>
          <w:szCs w:val="24"/>
        </w:rPr>
      </w:pPr>
      <w:r>
        <w:rPr>
          <w:rFonts w:ascii="Times New Roman" w:hAnsi="Times New Roman" w:cs="Times New Roman"/>
          <w:bCs/>
          <w:sz w:val="24"/>
          <w:szCs w:val="24"/>
        </w:rPr>
        <w:t xml:space="preserve">Pasaulē </w:t>
      </w:r>
      <w:r w:rsidR="00265C90">
        <w:rPr>
          <w:rFonts w:ascii="Times New Roman" w:hAnsi="Times New Roman" w:cs="Times New Roman"/>
          <w:bCs/>
          <w:sz w:val="24"/>
          <w:szCs w:val="24"/>
        </w:rPr>
        <w:t xml:space="preserve">MI </w:t>
      </w:r>
      <w:r>
        <w:rPr>
          <w:rFonts w:ascii="Times New Roman" w:hAnsi="Times New Roman" w:cs="Times New Roman"/>
          <w:bCs/>
          <w:sz w:val="24"/>
          <w:szCs w:val="24"/>
        </w:rPr>
        <w:t>standarti v</w:t>
      </w:r>
      <w:r w:rsidR="00A74088">
        <w:rPr>
          <w:rFonts w:ascii="Times New Roman" w:hAnsi="Times New Roman" w:cs="Times New Roman"/>
          <w:bCs/>
          <w:sz w:val="24"/>
          <w:szCs w:val="24"/>
        </w:rPr>
        <w:t>ēl tikai</w:t>
      </w:r>
      <w:r>
        <w:rPr>
          <w:rFonts w:ascii="Times New Roman" w:hAnsi="Times New Roman" w:cs="Times New Roman"/>
          <w:bCs/>
          <w:sz w:val="24"/>
          <w:szCs w:val="24"/>
        </w:rPr>
        <w:t xml:space="preserve"> veidojas, aktīvi tiek realizēti</w:t>
      </w:r>
      <w:r w:rsidR="008404EE" w:rsidRPr="00B42FE3">
        <w:rPr>
          <w:rFonts w:ascii="Times New Roman" w:hAnsi="Times New Roman" w:cs="Times New Roman"/>
          <w:bCs/>
          <w:sz w:val="24"/>
          <w:szCs w:val="24"/>
        </w:rPr>
        <w:t xml:space="preserve"> </w:t>
      </w:r>
      <w:r w:rsidRPr="00B42FE3">
        <w:rPr>
          <w:rFonts w:ascii="Times New Roman" w:hAnsi="Times New Roman" w:cs="Times New Roman"/>
          <w:bCs/>
          <w:sz w:val="24"/>
          <w:szCs w:val="24"/>
        </w:rPr>
        <w:t>pilotprojekt</w:t>
      </w:r>
      <w:r>
        <w:rPr>
          <w:rFonts w:ascii="Times New Roman" w:hAnsi="Times New Roman" w:cs="Times New Roman"/>
          <w:bCs/>
          <w:sz w:val="24"/>
          <w:szCs w:val="24"/>
        </w:rPr>
        <w:t>i</w:t>
      </w:r>
      <w:r w:rsidRPr="00B42FE3">
        <w:rPr>
          <w:rFonts w:ascii="Times New Roman" w:hAnsi="Times New Roman" w:cs="Times New Roman"/>
          <w:bCs/>
          <w:sz w:val="24"/>
          <w:szCs w:val="24"/>
        </w:rPr>
        <w:t xml:space="preserve"> </w:t>
      </w:r>
      <w:r w:rsidR="008404EE" w:rsidRPr="00B42FE3">
        <w:rPr>
          <w:rFonts w:ascii="Times New Roman" w:hAnsi="Times New Roman" w:cs="Times New Roman"/>
          <w:bCs/>
          <w:sz w:val="24"/>
          <w:szCs w:val="24"/>
        </w:rPr>
        <w:t>un, ja nepieciešams, speciāli pilotprojektiem</w:t>
      </w:r>
      <w:r w:rsidR="00C75964" w:rsidRPr="00B42FE3">
        <w:rPr>
          <w:rFonts w:ascii="Times New Roman" w:hAnsi="Times New Roman" w:cs="Times New Roman"/>
          <w:bCs/>
          <w:sz w:val="24"/>
          <w:szCs w:val="24"/>
        </w:rPr>
        <w:t xml:space="preserve"> (valsts vai privātajā sektorā)</w:t>
      </w:r>
      <w:r w:rsidR="008404EE" w:rsidRPr="00B42FE3">
        <w:rPr>
          <w:rFonts w:ascii="Times New Roman" w:hAnsi="Times New Roman" w:cs="Times New Roman"/>
          <w:bCs/>
          <w:sz w:val="24"/>
          <w:szCs w:val="24"/>
        </w:rPr>
        <w:t xml:space="preserve"> </w:t>
      </w:r>
      <w:r>
        <w:rPr>
          <w:rFonts w:ascii="Times New Roman" w:hAnsi="Times New Roman" w:cs="Times New Roman"/>
          <w:bCs/>
          <w:sz w:val="24"/>
          <w:szCs w:val="24"/>
        </w:rPr>
        <w:t>tiek radīta</w:t>
      </w:r>
      <w:r w:rsidR="008404EE" w:rsidRPr="00B42FE3">
        <w:rPr>
          <w:rFonts w:ascii="Times New Roman" w:hAnsi="Times New Roman" w:cs="Times New Roman"/>
          <w:bCs/>
          <w:sz w:val="24"/>
          <w:szCs w:val="24"/>
        </w:rPr>
        <w:t xml:space="preserve"> </w:t>
      </w:r>
      <w:r w:rsidR="00265C90">
        <w:rPr>
          <w:rFonts w:ascii="Times New Roman" w:hAnsi="Times New Roman" w:cs="Times New Roman"/>
          <w:bCs/>
          <w:sz w:val="24"/>
          <w:szCs w:val="24"/>
        </w:rPr>
        <w:t>“</w:t>
      </w:r>
      <w:r w:rsidR="008404EE" w:rsidRPr="00B42FE3">
        <w:rPr>
          <w:rFonts w:ascii="Times New Roman" w:hAnsi="Times New Roman" w:cs="Times New Roman"/>
          <w:bCs/>
          <w:sz w:val="24"/>
          <w:szCs w:val="24"/>
        </w:rPr>
        <w:t>regulējuma smilškaste</w:t>
      </w:r>
      <w:r w:rsidR="00265C90">
        <w:rPr>
          <w:rFonts w:ascii="Times New Roman" w:hAnsi="Times New Roman" w:cs="Times New Roman"/>
          <w:bCs/>
          <w:sz w:val="24"/>
          <w:szCs w:val="24"/>
        </w:rPr>
        <w:t>”</w:t>
      </w:r>
      <w:r w:rsidR="008404EE" w:rsidRPr="00B42FE3">
        <w:rPr>
          <w:rFonts w:ascii="Times New Roman" w:hAnsi="Times New Roman" w:cs="Times New Roman"/>
          <w:bCs/>
          <w:sz w:val="24"/>
          <w:szCs w:val="24"/>
        </w:rPr>
        <w:t xml:space="preserve"> (</w:t>
      </w:r>
      <w:proofErr w:type="spellStart"/>
      <w:r w:rsidR="008404EE" w:rsidRPr="00E77026">
        <w:rPr>
          <w:rFonts w:ascii="Times New Roman" w:hAnsi="Times New Roman" w:cs="Times New Roman"/>
          <w:bCs/>
          <w:i/>
          <w:sz w:val="24"/>
          <w:szCs w:val="24"/>
        </w:rPr>
        <w:t>regul</w:t>
      </w:r>
      <w:r w:rsidR="00C75964" w:rsidRPr="00E77026">
        <w:rPr>
          <w:rFonts w:ascii="Times New Roman" w:hAnsi="Times New Roman" w:cs="Times New Roman"/>
          <w:bCs/>
          <w:i/>
          <w:sz w:val="24"/>
          <w:szCs w:val="24"/>
        </w:rPr>
        <w:t>a</w:t>
      </w:r>
      <w:r w:rsidR="008404EE" w:rsidRPr="00E77026">
        <w:rPr>
          <w:rFonts w:ascii="Times New Roman" w:hAnsi="Times New Roman" w:cs="Times New Roman"/>
          <w:bCs/>
          <w:i/>
          <w:sz w:val="24"/>
          <w:szCs w:val="24"/>
        </w:rPr>
        <w:t>tory</w:t>
      </w:r>
      <w:proofErr w:type="spellEnd"/>
      <w:r w:rsidR="008404EE" w:rsidRPr="00E77026">
        <w:rPr>
          <w:rFonts w:ascii="Times New Roman" w:hAnsi="Times New Roman" w:cs="Times New Roman"/>
          <w:bCs/>
          <w:i/>
          <w:sz w:val="24"/>
          <w:szCs w:val="24"/>
        </w:rPr>
        <w:t xml:space="preserve"> </w:t>
      </w:r>
      <w:proofErr w:type="spellStart"/>
      <w:r w:rsidR="008404EE" w:rsidRPr="00E77026">
        <w:rPr>
          <w:rFonts w:ascii="Times New Roman" w:hAnsi="Times New Roman" w:cs="Times New Roman"/>
          <w:bCs/>
          <w:i/>
          <w:sz w:val="24"/>
          <w:szCs w:val="24"/>
        </w:rPr>
        <w:t>sandbox</w:t>
      </w:r>
      <w:proofErr w:type="spellEnd"/>
      <w:r w:rsidR="008404EE" w:rsidRPr="00B42FE3">
        <w:rPr>
          <w:rFonts w:ascii="Times New Roman" w:hAnsi="Times New Roman" w:cs="Times New Roman"/>
          <w:bCs/>
          <w:sz w:val="24"/>
          <w:szCs w:val="24"/>
        </w:rPr>
        <w:t>).</w:t>
      </w:r>
      <w:r w:rsidR="008404EE">
        <w:rPr>
          <w:rFonts w:ascii="Times New Roman" w:hAnsi="Times New Roman" w:cs="Times New Roman"/>
          <w:bCs/>
          <w:sz w:val="24"/>
          <w:szCs w:val="24"/>
        </w:rPr>
        <w:t xml:space="preserve"> Regulējuma smilškaste ir īpa</w:t>
      </w:r>
      <w:r w:rsidR="00C75964">
        <w:rPr>
          <w:rFonts w:ascii="Times New Roman" w:hAnsi="Times New Roman" w:cs="Times New Roman"/>
          <w:bCs/>
          <w:sz w:val="24"/>
          <w:szCs w:val="24"/>
        </w:rPr>
        <w:t xml:space="preserve">ša tiesiska vide kādai ierobežotai nozarei, uzņēmumam, ģeogrāfiskai teritorijai, kur darbojas </w:t>
      </w:r>
      <w:r w:rsidR="00265C90">
        <w:rPr>
          <w:rFonts w:ascii="Times New Roman" w:hAnsi="Times New Roman" w:cs="Times New Roman"/>
          <w:bCs/>
          <w:sz w:val="24"/>
          <w:szCs w:val="24"/>
        </w:rPr>
        <w:t xml:space="preserve">no parastā </w:t>
      </w:r>
      <w:r w:rsidR="00C75964">
        <w:rPr>
          <w:rFonts w:ascii="Times New Roman" w:hAnsi="Times New Roman" w:cs="Times New Roman"/>
          <w:bCs/>
          <w:sz w:val="24"/>
          <w:szCs w:val="24"/>
        </w:rPr>
        <w:t xml:space="preserve">atšķirīgs regulējums. Veiksmīgas realizācijas gadījumā regulējums var tikt </w:t>
      </w:r>
      <w:r w:rsidR="00265C90">
        <w:rPr>
          <w:rFonts w:ascii="Times New Roman" w:hAnsi="Times New Roman" w:cs="Times New Roman"/>
          <w:bCs/>
          <w:sz w:val="24"/>
          <w:szCs w:val="24"/>
        </w:rPr>
        <w:t xml:space="preserve">vai netikt </w:t>
      </w:r>
      <w:r w:rsidR="00C75964">
        <w:rPr>
          <w:rFonts w:ascii="Times New Roman" w:hAnsi="Times New Roman" w:cs="Times New Roman"/>
          <w:bCs/>
          <w:sz w:val="24"/>
          <w:szCs w:val="24"/>
        </w:rPr>
        <w:t>iestrādāts vispārējos normatīvajos aktos.</w:t>
      </w:r>
      <w:r w:rsidR="008404EE">
        <w:rPr>
          <w:rFonts w:ascii="Times New Roman" w:hAnsi="Times New Roman" w:cs="Times New Roman"/>
          <w:bCs/>
          <w:sz w:val="24"/>
          <w:szCs w:val="24"/>
        </w:rPr>
        <w:t xml:space="preserve"> </w:t>
      </w:r>
      <w:r w:rsidR="00C75964">
        <w:rPr>
          <w:rFonts w:ascii="Times New Roman" w:hAnsi="Times New Roman" w:cs="Times New Roman"/>
          <w:bCs/>
          <w:sz w:val="24"/>
          <w:szCs w:val="24"/>
        </w:rPr>
        <w:t>IKT jomā terminu “smilškaste” sāka lietot, runājot par izolēto vidi (fizisko vai virtuālo), kur testēt programmas izolēti no produkcijas vides izstrādes un testēšanas procesā</w:t>
      </w:r>
      <w:r w:rsidR="00F66B80">
        <w:rPr>
          <w:rStyle w:val="FootnoteReference"/>
          <w:rFonts w:ascii="Times New Roman" w:hAnsi="Times New Roman" w:cs="Times New Roman"/>
          <w:bCs/>
          <w:sz w:val="24"/>
          <w:szCs w:val="24"/>
        </w:rPr>
        <w:footnoteReference w:id="64"/>
      </w:r>
      <w:r w:rsidR="00C75964">
        <w:rPr>
          <w:rFonts w:ascii="Times New Roman" w:hAnsi="Times New Roman" w:cs="Times New Roman"/>
          <w:bCs/>
          <w:sz w:val="24"/>
          <w:szCs w:val="24"/>
        </w:rPr>
        <w:t xml:space="preserve">. Piemēram, speciāls regulējums varētu būt kāda valsts vai pilsētas teritorijas daļa, kur būtu atļauta </w:t>
      </w:r>
      <w:r w:rsidR="00F66B80">
        <w:rPr>
          <w:rFonts w:ascii="Times New Roman" w:hAnsi="Times New Roman" w:cs="Times New Roman"/>
          <w:bCs/>
          <w:sz w:val="24"/>
          <w:szCs w:val="24"/>
        </w:rPr>
        <w:t xml:space="preserve">automatizēto </w:t>
      </w:r>
      <w:r w:rsidR="00C75964">
        <w:rPr>
          <w:rFonts w:ascii="Times New Roman" w:hAnsi="Times New Roman" w:cs="Times New Roman"/>
          <w:bCs/>
          <w:sz w:val="24"/>
          <w:szCs w:val="24"/>
        </w:rPr>
        <w:t>auto satiksme. Šobrīd regulējuma smilškastes pasaulē visplašāk izmanto finanšu tehnoloģiju</w:t>
      </w:r>
      <w:r w:rsidR="00F66B80">
        <w:rPr>
          <w:rFonts w:ascii="Times New Roman" w:hAnsi="Times New Roman" w:cs="Times New Roman"/>
          <w:bCs/>
          <w:sz w:val="24"/>
          <w:szCs w:val="24"/>
        </w:rPr>
        <w:t xml:space="preserve"> (</w:t>
      </w:r>
      <w:proofErr w:type="spellStart"/>
      <w:r w:rsidR="00F66B80" w:rsidRPr="00FC1116">
        <w:rPr>
          <w:rFonts w:ascii="Times New Roman" w:hAnsi="Times New Roman" w:cs="Times New Roman"/>
          <w:bCs/>
          <w:i/>
          <w:sz w:val="24"/>
          <w:szCs w:val="24"/>
        </w:rPr>
        <w:t>fintech</w:t>
      </w:r>
      <w:proofErr w:type="spellEnd"/>
      <w:r w:rsidR="00F66B80">
        <w:rPr>
          <w:rFonts w:ascii="Times New Roman" w:hAnsi="Times New Roman" w:cs="Times New Roman"/>
          <w:bCs/>
          <w:sz w:val="24"/>
          <w:szCs w:val="24"/>
        </w:rPr>
        <w:t>)</w:t>
      </w:r>
      <w:r w:rsidR="00C75964">
        <w:rPr>
          <w:rFonts w:ascii="Times New Roman" w:hAnsi="Times New Roman" w:cs="Times New Roman"/>
          <w:bCs/>
          <w:sz w:val="24"/>
          <w:szCs w:val="24"/>
        </w:rPr>
        <w:t xml:space="preserve"> sektorā. Zināma analoģija ir ar speciālām ekonomiskām zonām, kur noteiktā teritorijā darbojas no pārējās valsts atšķirīga nodokļu sistēma. </w:t>
      </w:r>
    </w:p>
    <w:p w14:paraId="048BA855" w14:textId="2579AB23" w:rsidR="005A2904" w:rsidRPr="00DA61EA" w:rsidRDefault="005A2904">
      <w:pPr>
        <w:spacing w:after="0" w:line="276" w:lineRule="auto"/>
        <w:ind w:firstLine="360"/>
        <w:jc w:val="both"/>
        <w:rPr>
          <w:rFonts w:ascii="Times New Roman" w:hAnsi="Times New Roman" w:cs="Times New Roman"/>
          <w:sz w:val="24"/>
          <w:szCs w:val="24"/>
        </w:rPr>
      </w:pPr>
      <w:r w:rsidRPr="00330E0E">
        <w:rPr>
          <w:rFonts w:ascii="Times New Roman" w:hAnsi="Times New Roman" w:cs="Times New Roman"/>
          <w:bCs/>
          <w:sz w:val="24"/>
          <w:szCs w:val="24"/>
        </w:rPr>
        <w:lastRenderedPageBreak/>
        <w:t xml:space="preserve">2018. gadā Eiropas </w:t>
      </w:r>
      <w:r w:rsidR="00265C90">
        <w:rPr>
          <w:rFonts w:ascii="Times New Roman" w:hAnsi="Times New Roman" w:cs="Times New Roman"/>
          <w:bCs/>
          <w:sz w:val="24"/>
          <w:szCs w:val="24"/>
        </w:rPr>
        <w:t>K</w:t>
      </w:r>
      <w:r w:rsidRPr="00330E0E">
        <w:rPr>
          <w:rFonts w:ascii="Times New Roman" w:hAnsi="Times New Roman" w:cs="Times New Roman"/>
          <w:bCs/>
          <w:sz w:val="24"/>
          <w:szCs w:val="24"/>
        </w:rPr>
        <w:t>omisija izvēlētie 52 augsta līmeņa eksperti (</w:t>
      </w:r>
      <w:proofErr w:type="spellStart"/>
      <w:r w:rsidRPr="00E77026">
        <w:rPr>
          <w:rFonts w:ascii="Times New Roman" w:hAnsi="Times New Roman" w:cs="Times New Roman"/>
          <w:bCs/>
          <w:i/>
          <w:sz w:val="24"/>
          <w:szCs w:val="24"/>
        </w:rPr>
        <w:t>High-Level</w:t>
      </w:r>
      <w:proofErr w:type="spellEnd"/>
      <w:r w:rsidRPr="00E77026">
        <w:rPr>
          <w:rFonts w:ascii="Times New Roman" w:hAnsi="Times New Roman" w:cs="Times New Roman"/>
          <w:bCs/>
          <w:i/>
          <w:sz w:val="24"/>
          <w:szCs w:val="24"/>
        </w:rPr>
        <w:t xml:space="preserve"> </w:t>
      </w:r>
      <w:proofErr w:type="spellStart"/>
      <w:r w:rsidRPr="00E77026">
        <w:rPr>
          <w:rFonts w:ascii="Times New Roman" w:hAnsi="Times New Roman" w:cs="Times New Roman"/>
          <w:bCs/>
          <w:i/>
          <w:sz w:val="24"/>
          <w:szCs w:val="24"/>
        </w:rPr>
        <w:t>Expert</w:t>
      </w:r>
      <w:proofErr w:type="spellEnd"/>
      <w:r w:rsidRPr="00E77026">
        <w:rPr>
          <w:rFonts w:ascii="Times New Roman" w:hAnsi="Times New Roman" w:cs="Times New Roman"/>
          <w:bCs/>
          <w:i/>
          <w:sz w:val="24"/>
          <w:szCs w:val="24"/>
        </w:rPr>
        <w:t xml:space="preserve"> </w:t>
      </w:r>
      <w:proofErr w:type="spellStart"/>
      <w:r w:rsidRPr="00E77026">
        <w:rPr>
          <w:rFonts w:ascii="Times New Roman" w:hAnsi="Times New Roman" w:cs="Times New Roman"/>
          <w:bCs/>
          <w:i/>
          <w:sz w:val="24"/>
          <w:szCs w:val="24"/>
        </w:rPr>
        <w:t>Group</w:t>
      </w:r>
      <w:proofErr w:type="spellEnd"/>
      <w:r w:rsidRPr="00E77026">
        <w:rPr>
          <w:rFonts w:ascii="Times New Roman" w:hAnsi="Times New Roman" w:cs="Times New Roman"/>
          <w:bCs/>
          <w:i/>
          <w:sz w:val="24"/>
          <w:szCs w:val="24"/>
        </w:rPr>
        <w:t xml:space="preserve"> </w:t>
      </w:r>
      <w:proofErr w:type="spellStart"/>
      <w:r w:rsidRPr="00E77026">
        <w:rPr>
          <w:rFonts w:ascii="Times New Roman" w:hAnsi="Times New Roman" w:cs="Times New Roman"/>
          <w:bCs/>
          <w:i/>
          <w:sz w:val="24"/>
          <w:szCs w:val="24"/>
        </w:rPr>
        <w:t>on</w:t>
      </w:r>
      <w:proofErr w:type="spellEnd"/>
      <w:r w:rsidRPr="00E77026">
        <w:rPr>
          <w:rFonts w:ascii="Times New Roman" w:hAnsi="Times New Roman" w:cs="Times New Roman"/>
          <w:bCs/>
          <w:i/>
          <w:sz w:val="24"/>
          <w:szCs w:val="24"/>
        </w:rPr>
        <w:t xml:space="preserve"> </w:t>
      </w:r>
      <w:proofErr w:type="spellStart"/>
      <w:r w:rsidRPr="00E77026">
        <w:rPr>
          <w:rFonts w:ascii="Times New Roman" w:hAnsi="Times New Roman" w:cs="Times New Roman"/>
          <w:bCs/>
          <w:i/>
          <w:sz w:val="24"/>
          <w:szCs w:val="24"/>
        </w:rPr>
        <w:t>Artificial</w:t>
      </w:r>
      <w:proofErr w:type="spellEnd"/>
      <w:r w:rsidRPr="00E77026">
        <w:rPr>
          <w:rFonts w:ascii="Times New Roman" w:hAnsi="Times New Roman" w:cs="Times New Roman"/>
          <w:bCs/>
          <w:i/>
          <w:sz w:val="24"/>
          <w:szCs w:val="24"/>
        </w:rPr>
        <w:t xml:space="preserve"> </w:t>
      </w:r>
      <w:proofErr w:type="spellStart"/>
      <w:r w:rsidRPr="00E77026">
        <w:rPr>
          <w:rFonts w:ascii="Times New Roman" w:hAnsi="Times New Roman" w:cs="Times New Roman"/>
          <w:bCs/>
          <w:i/>
          <w:sz w:val="24"/>
          <w:szCs w:val="24"/>
        </w:rPr>
        <w:t>Intelligence</w:t>
      </w:r>
      <w:proofErr w:type="spellEnd"/>
      <w:r w:rsidRPr="00330E0E">
        <w:rPr>
          <w:rStyle w:val="FootnoteReference"/>
          <w:rFonts w:ascii="Times New Roman" w:hAnsi="Times New Roman" w:cs="Times New Roman"/>
          <w:bCs/>
          <w:sz w:val="24"/>
          <w:szCs w:val="24"/>
        </w:rPr>
        <w:footnoteReference w:id="65"/>
      </w:r>
      <w:r w:rsidRPr="00330E0E">
        <w:rPr>
          <w:rFonts w:ascii="Times New Roman" w:hAnsi="Times New Roman" w:cs="Times New Roman"/>
          <w:bCs/>
          <w:sz w:val="24"/>
          <w:szCs w:val="24"/>
        </w:rPr>
        <w:t xml:space="preserve">) sagatavoja Eiropas </w:t>
      </w:r>
      <w:r w:rsidR="00265C90">
        <w:rPr>
          <w:rFonts w:ascii="Times New Roman" w:hAnsi="Times New Roman" w:cs="Times New Roman"/>
          <w:bCs/>
          <w:sz w:val="24"/>
          <w:szCs w:val="24"/>
        </w:rPr>
        <w:t>MI</w:t>
      </w:r>
      <w:r w:rsidRPr="00330E0E">
        <w:rPr>
          <w:rFonts w:ascii="Times New Roman" w:hAnsi="Times New Roman" w:cs="Times New Roman"/>
          <w:bCs/>
          <w:sz w:val="24"/>
          <w:szCs w:val="24"/>
        </w:rPr>
        <w:t xml:space="preserve"> ētikas vadlīnijas</w:t>
      </w:r>
      <w:r>
        <w:rPr>
          <w:rFonts w:ascii="Times New Roman" w:hAnsi="Times New Roman" w:cs="Times New Roman"/>
          <w:bCs/>
          <w:sz w:val="24"/>
          <w:szCs w:val="24"/>
        </w:rPr>
        <w:t>, ko</w:t>
      </w:r>
      <w:r w:rsidRPr="005960A8">
        <w:rPr>
          <w:rFonts w:ascii="Times New Roman" w:hAnsi="Times New Roman" w:cs="Times New Roman"/>
          <w:bCs/>
          <w:sz w:val="24"/>
          <w:szCs w:val="24"/>
        </w:rPr>
        <w:t xml:space="preserve"> </w:t>
      </w:r>
      <w:r w:rsidR="00F24CD9">
        <w:rPr>
          <w:rFonts w:ascii="Times New Roman" w:hAnsi="Times New Roman" w:cs="Times New Roman"/>
          <w:bCs/>
          <w:sz w:val="24"/>
          <w:szCs w:val="24"/>
        </w:rPr>
        <w:t>apstiprināja</w:t>
      </w:r>
      <w:r w:rsidRPr="005960A8">
        <w:rPr>
          <w:rFonts w:ascii="Times New Roman" w:hAnsi="Times New Roman" w:cs="Times New Roman"/>
          <w:bCs/>
          <w:sz w:val="24"/>
          <w:szCs w:val="24"/>
        </w:rPr>
        <w:t xml:space="preserve"> </w:t>
      </w:r>
      <w:r>
        <w:rPr>
          <w:rFonts w:ascii="Times New Roman" w:hAnsi="Times New Roman" w:cs="Times New Roman"/>
          <w:bCs/>
          <w:sz w:val="24"/>
          <w:szCs w:val="24"/>
        </w:rPr>
        <w:t xml:space="preserve">2019. gada </w:t>
      </w:r>
      <w:r w:rsidRPr="005960A8">
        <w:rPr>
          <w:rFonts w:ascii="Times New Roman" w:hAnsi="Times New Roman" w:cs="Times New Roman"/>
          <w:bCs/>
          <w:sz w:val="24"/>
          <w:szCs w:val="24"/>
        </w:rPr>
        <w:t>aprīlī</w:t>
      </w:r>
      <w:r w:rsidR="00D83D4A">
        <w:rPr>
          <w:rStyle w:val="FootnoteReference"/>
          <w:rFonts w:ascii="Times New Roman" w:hAnsi="Times New Roman" w:cs="Times New Roman"/>
          <w:bCs/>
          <w:sz w:val="24"/>
          <w:szCs w:val="24"/>
        </w:rPr>
        <w:footnoteReference w:id="66"/>
      </w:r>
      <w:r w:rsidRPr="005960A8">
        <w:rPr>
          <w:rFonts w:ascii="Times New Roman" w:hAnsi="Times New Roman" w:cs="Times New Roman"/>
          <w:bCs/>
          <w:sz w:val="24"/>
          <w:szCs w:val="24"/>
        </w:rPr>
        <w:t>.</w:t>
      </w:r>
      <w:r w:rsidRPr="00330E0E">
        <w:rPr>
          <w:rFonts w:ascii="Times New Roman" w:hAnsi="Times New Roman" w:cs="Times New Roman"/>
          <w:bCs/>
          <w:sz w:val="24"/>
          <w:szCs w:val="24"/>
        </w:rPr>
        <w:t xml:space="preserve"> </w:t>
      </w:r>
      <w:r>
        <w:rPr>
          <w:rFonts w:ascii="Times New Roman" w:hAnsi="Times New Roman" w:cs="Times New Roman"/>
          <w:bCs/>
          <w:sz w:val="24"/>
          <w:szCs w:val="24"/>
        </w:rPr>
        <w:t>Vadlīnijās</w:t>
      </w:r>
      <w:r w:rsidRPr="00330E0E">
        <w:rPr>
          <w:rFonts w:ascii="Times New Roman" w:hAnsi="Times New Roman" w:cs="Times New Roman"/>
          <w:bCs/>
          <w:sz w:val="24"/>
          <w:szCs w:val="24"/>
        </w:rPr>
        <w:t xml:space="preserve"> definē</w:t>
      </w:r>
      <w:r>
        <w:rPr>
          <w:rFonts w:ascii="Times New Roman" w:hAnsi="Times New Roman" w:cs="Times New Roman"/>
          <w:bCs/>
          <w:sz w:val="24"/>
          <w:szCs w:val="24"/>
        </w:rPr>
        <w:t>ti</w:t>
      </w:r>
      <w:r w:rsidRPr="00330E0E">
        <w:rPr>
          <w:rFonts w:ascii="Times New Roman" w:hAnsi="Times New Roman" w:cs="Times New Roman"/>
          <w:bCs/>
          <w:sz w:val="24"/>
          <w:szCs w:val="24"/>
        </w:rPr>
        <w:t xml:space="preserve"> </w:t>
      </w:r>
      <w:r w:rsidR="00265C90">
        <w:rPr>
          <w:rFonts w:ascii="Times New Roman" w:hAnsi="Times New Roman" w:cs="Times New Roman"/>
          <w:bCs/>
          <w:sz w:val="24"/>
          <w:szCs w:val="24"/>
        </w:rPr>
        <w:t xml:space="preserve">šādi </w:t>
      </w:r>
      <w:r w:rsidRPr="00330E0E">
        <w:rPr>
          <w:rFonts w:ascii="Times New Roman" w:hAnsi="Times New Roman" w:cs="Times New Roman"/>
          <w:bCs/>
          <w:sz w:val="24"/>
          <w:szCs w:val="24"/>
        </w:rPr>
        <w:t>princip</w:t>
      </w:r>
      <w:r>
        <w:rPr>
          <w:rFonts w:ascii="Times New Roman" w:hAnsi="Times New Roman" w:cs="Times New Roman"/>
          <w:bCs/>
          <w:sz w:val="24"/>
          <w:szCs w:val="24"/>
        </w:rPr>
        <w:t>i</w:t>
      </w:r>
      <w:r w:rsidRPr="00330E0E">
        <w:rPr>
          <w:rFonts w:ascii="Times New Roman" w:hAnsi="Times New Roman" w:cs="Times New Roman"/>
          <w:bCs/>
          <w:sz w:val="24"/>
          <w:szCs w:val="24"/>
        </w:rPr>
        <w:t xml:space="preserve"> MI izmantošanā: </w:t>
      </w:r>
      <w:r>
        <w:rPr>
          <w:rFonts w:ascii="Times New Roman" w:hAnsi="Times New Roman" w:cs="Times New Roman"/>
          <w:bCs/>
          <w:sz w:val="24"/>
          <w:szCs w:val="24"/>
        </w:rPr>
        <w:t xml:space="preserve">atbildība, caurspīdīgums, drošība, noturīgums, </w:t>
      </w:r>
      <w:proofErr w:type="spellStart"/>
      <w:r>
        <w:rPr>
          <w:rFonts w:ascii="Times New Roman" w:hAnsi="Times New Roman" w:cs="Times New Roman"/>
          <w:bCs/>
          <w:sz w:val="24"/>
          <w:szCs w:val="24"/>
        </w:rPr>
        <w:t>nediskriminācija</w:t>
      </w:r>
      <w:proofErr w:type="spellEnd"/>
      <w:r>
        <w:rPr>
          <w:rFonts w:ascii="Times New Roman" w:hAnsi="Times New Roman" w:cs="Times New Roman"/>
          <w:bCs/>
          <w:sz w:val="24"/>
          <w:szCs w:val="24"/>
        </w:rPr>
        <w:t xml:space="preserve"> un fundamentālo tiesību ievērošana</w:t>
      </w:r>
      <w:r w:rsidRPr="00330E0E">
        <w:rPr>
          <w:rFonts w:ascii="Times New Roman" w:hAnsi="Times New Roman" w:cs="Times New Roman"/>
          <w:bCs/>
          <w:sz w:val="24"/>
          <w:szCs w:val="24"/>
        </w:rPr>
        <w:t xml:space="preserve">, kas </w:t>
      </w:r>
      <w:r>
        <w:rPr>
          <w:rFonts w:ascii="Times New Roman" w:hAnsi="Times New Roman" w:cs="Times New Roman"/>
          <w:bCs/>
          <w:sz w:val="24"/>
          <w:szCs w:val="24"/>
        </w:rPr>
        <w:t>akcentē</w:t>
      </w:r>
      <w:r w:rsidRPr="00330E0E">
        <w:rPr>
          <w:rFonts w:ascii="Times New Roman" w:hAnsi="Times New Roman" w:cs="Times New Roman"/>
          <w:bCs/>
          <w:sz w:val="24"/>
          <w:szCs w:val="24"/>
        </w:rPr>
        <w:t xml:space="preserve"> Eiropā radīto mākslīgā intelekta produktu </w:t>
      </w:r>
      <w:r>
        <w:rPr>
          <w:rFonts w:ascii="Times New Roman" w:hAnsi="Times New Roman" w:cs="Times New Roman"/>
          <w:bCs/>
          <w:sz w:val="24"/>
          <w:szCs w:val="24"/>
        </w:rPr>
        <w:t>zīmolu</w:t>
      </w:r>
      <w:r w:rsidRPr="00330E0E" w:rsidDel="00A8289D">
        <w:rPr>
          <w:rFonts w:ascii="Times New Roman" w:hAnsi="Times New Roman" w:cs="Times New Roman"/>
          <w:bCs/>
          <w:sz w:val="24"/>
          <w:szCs w:val="24"/>
        </w:rPr>
        <w:t xml:space="preserve"> </w:t>
      </w:r>
      <w:r w:rsidRPr="00330E0E">
        <w:rPr>
          <w:rFonts w:ascii="Times New Roman" w:hAnsi="Times New Roman" w:cs="Times New Roman"/>
          <w:bCs/>
          <w:sz w:val="24"/>
          <w:szCs w:val="24"/>
        </w:rPr>
        <w:t xml:space="preserve">“ētisks un </w:t>
      </w:r>
      <w:proofErr w:type="spellStart"/>
      <w:r w:rsidRPr="00330E0E">
        <w:rPr>
          <w:rFonts w:ascii="Times New Roman" w:hAnsi="Times New Roman" w:cs="Times New Roman"/>
          <w:bCs/>
          <w:sz w:val="24"/>
          <w:szCs w:val="24"/>
        </w:rPr>
        <w:t>cilvēkorientēts</w:t>
      </w:r>
      <w:proofErr w:type="spellEnd"/>
      <w:r w:rsidRPr="00330E0E">
        <w:rPr>
          <w:rFonts w:ascii="Times New Roman" w:hAnsi="Times New Roman" w:cs="Times New Roman"/>
          <w:bCs/>
          <w:sz w:val="24"/>
          <w:szCs w:val="24"/>
        </w:rPr>
        <w:t xml:space="preserve"> MI”.</w:t>
      </w:r>
      <w:r w:rsidR="00DA61EA">
        <w:rPr>
          <w:rFonts w:ascii="Times New Roman" w:hAnsi="Times New Roman" w:cs="Times New Roman"/>
          <w:bCs/>
          <w:sz w:val="24"/>
          <w:szCs w:val="24"/>
        </w:rPr>
        <w:t xml:space="preserve"> Ētika ir būtiska, jo MI sistēmas sniedz lielas </w:t>
      </w:r>
      <w:r w:rsidR="00DA61EA" w:rsidRPr="00DA61EA">
        <w:rPr>
          <w:rFonts w:ascii="Times New Roman" w:hAnsi="Times New Roman" w:cs="Times New Roman"/>
          <w:bCs/>
          <w:sz w:val="24"/>
          <w:szCs w:val="24"/>
        </w:rPr>
        <w:t xml:space="preserve">iespējas, bet arī rada </w:t>
      </w:r>
      <w:r w:rsidR="00265C90">
        <w:rPr>
          <w:rFonts w:ascii="Times New Roman" w:hAnsi="Times New Roman" w:cs="Times New Roman"/>
          <w:bCs/>
          <w:sz w:val="24"/>
          <w:szCs w:val="24"/>
        </w:rPr>
        <w:t xml:space="preserve">lielus </w:t>
      </w:r>
      <w:r w:rsidR="00DA61EA" w:rsidRPr="00DA61EA">
        <w:rPr>
          <w:rFonts w:ascii="Times New Roman" w:hAnsi="Times New Roman" w:cs="Times New Roman"/>
          <w:bCs/>
          <w:sz w:val="24"/>
          <w:szCs w:val="24"/>
        </w:rPr>
        <w:t>riskus.</w:t>
      </w:r>
      <w:r w:rsidR="00DA61EA" w:rsidRPr="00DA61EA">
        <w:rPr>
          <w:rFonts w:ascii="Times New Roman" w:hAnsi="Times New Roman" w:cs="Times New Roman"/>
          <w:sz w:val="24"/>
          <w:szCs w:val="24"/>
        </w:rPr>
        <w:t xml:space="preserve"> Pieaugot MI metožu lomai programmatūras attīstībā</w:t>
      </w:r>
      <w:r w:rsidR="00265C90">
        <w:rPr>
          <w:rFonts w:ascii="Times New Roman" w:hAnsi="Times New Roman" w:cs="Times New Roman"/>
          <w:sz w:val="24"/>
          <w:szCs w:val="24"/>
        </w:rPr>
        <w:t>,</w:t>
      </w:r>
      <w:r w:rsidR="00DA61EA" w:rsidRPr="00DA61EA">
        <w:rPr>
          <w:rFonts w:ascii="Times New Roman" w:hAnsi="Times New Roman" w:cs="Times New Roman"/>
          <w:sz w:val="24"/>
          <w:szCs w:val="24"/>
        </w:rPr>
        <w:t xml:space="preserve"> rodas būtiski </w:t>
      </w:r>
      <w:r w:rsidR="00265C90">
        <w:rPr>
          <w:rFonts w:ascii="Times New Roman" w:hAnsi="Times New Roman" w:cs="Times New Roman"/>
          <w:sz w:val="24"/>
          <w:szCs w:val="24"/>
        </w:rPr>
        <w:t>atšķirīgas</w:t>
      </w:r>
      <w:r w:rsidR="00265C90" w:rsidRPr="00DA61EA">
        <w:rPr>
          <w:rFonts w:ascii="Times New Roman" w:hAnsi="Times New Roman" w:cs="Times New Roman"/>
          <w:sz w:val="24"/>
          <w:szCs w:val="24"/>
        </w:rPr>
        <w:t xml:space="preserve"> </w:t>
      </w:r>
      <w:r w:rsidR="00DA61EA" w:rsidRPr="00DA61EA">
        <w:rPr>
          <w:rFonts w:ascii="Times New Roman" w:hAnsi="Times New Roman" w:cs="Times New Roman"/>
          <w:sz w:val="24"/>
          <w:szCs w:val="24"/>
        </w:rPr>
        <w:t>problēmas:</w:t>
      </w:r>
    </w:p>
    <w:p w14:paraId="089EBF9B" w14:textId="09A54236" w:rsidR="00DA61EA" w:rsidRPr="00DA61EA" w:rsidRDefault="00DA61EA" w:rsidP="00852F56">
      <w:pPr>
        <w:numPr>
          <w:ilvl w:val="0"/>
          <w:numId w:val="5"/>
        </w:numPr>
        <w:spacing w:after="0" w:line="276" w:lineRule="auto"/>
        <w:contextualSpacing/>
        <w:jc w:val="both"/>
        <w:rPr>
          <w:rFonts w:ascii="Times New Roman" w:eastAsia="Times New Roman" w:hAnsi="Times New Roman" w:cs="Times New Roman"/>
          <w:sz w:val="24"/>
          <w:szCs w:val="24"/>
        </w:rPr>
      </w:pPr>
      <w:r w:rsidRPr="00DA61EA">
        <w:rPr>
          <w:rFonts w:ascii="Times New Roman" w:eastAsia="Times New Roman" w:hAnsi="Times New Roman" w:cs="Times New Roman"/>
          <w:sz w:val="24"/>
          <w:szCs w:val="24"/>
        </w:rPr>
        <w:t>Aizvien vairāk lēmumu pieņemšanas loģik</w:t>
      </w:r>
      <w:r w:rsidR="00F86B40">
        <w:rPr>
          <w:rFonts w:ascii="Times New Roman" w:eastAsia="Times New Roman" w:hAnsi="Times New Roman" w:cs="Times New Roman"/>
          <w:sz w:val="24"/>
          <w:szCs w:val="24"/>
        </w:rPr>
        <w:t>u</w:t>
      </w:r>
      <w:r w:rsidRPr="00DA61EA">
        <w:rPr>
          <w:rFonts w:ascii="Times New Roman" w:eastAsia="Times New Roman" w:hAnsi="Times New Roman" w:cs="Times New Roman"/>
          <w:sz w:val="24"/>
          <w:szCs w:val="24"/>
        </w:rPr>
        <w:t xml:space="preserve"> definē nevis cilvēki tiešā veidā, bet gan </w:t>
      </w:r>
      <w:r w:rsidR="00BE35EC">
        <w:rPr>
          <w:rFonts w:ascii="Times New Roman" w:eastAsia="Times New Roman" w:hAnsi="Times New Roman" w:cs="Times New Roman"/>
          <w:sz w:val="24"/>
          <w:szCs w:val="24"/>
        </w:rPr>
        <w:t>iemācās</w:t>
      </w:r>
      <w:r w:rsidR="00BE35EC" w:rsidRPr="00DA61EA">
        <w:rPr>
          <w:rFonts w:ascii="Times New Roman" w:eastAsia="Times New Roman" w:hAnsi="Times New Roman" w:cs="Times New Roman"/>
          <w:sz w:val="24"/>
          <w:szCs w:val="24"/>
        </w:rPr>
        <w:t xml:space="preserve"> </w:t>
      </w:r>
      <w:r w:rsidRPr="00DA61EA">
        <w:rPr>
          <w:rFonts w:ascii="Times New Roman" w:eastAsia="Times New Roman" w:hAnsi="Times New Roman" w:cs="Times New Roman"/>
          <w:sz w:val="24"/>
          <w:szCs w:val="24"/>
        </w:rPr>
        <w:t>ar mašīnmācīšanās palīdzību no ārējās pasaules datiem, tādējādi pieņemtie lēmumi un to kvalitāte kļūst tieši atkarīgi no šo datu avota kvalitātes un objektīvuma.</w:t>
      </w:r>
    </w:p>
    <w:p w14:paraId="4D2954B8" w14:textId="77777777" w:rsidR="00DA61EA" w:rsidRPr="00DA61EA" w:rsidRDefault="00DA61EA" w:rsidP="00852F56">
      <w:pPr>
        <w:numPr>
          <w:ilvl w:val="0"/>
          <w:numId w:val="5"/>
        </w:numPr>
        <w:spacing w:after="0" w:line="276" w:lineRule="auto"/>
        <w:contextualSpacing/>
        <w:jc w:val="both"/>
        <w:rPr>
          <w:rFonts w:ascii="Times New Roman" w:eastAsia="Times New Roman" w:hAnsi="Times New Roman" w:cs="Times New Roman"/>
          <w:sz w:val="24"/>
          <w:szCs w:val="24"/>
        </w:rPr>
      </w:pPr>
      <w:r w:rsidRPr="00DA61EA">
        <w:rPr>
          <w:rFonts w:ascii="Times New Roman" w:eastAsia="Times New Roman" w:hAnsi="Times New Roman" w:cs="Times New Roman"/>
          <w:sz w:val="24"/>
          <w:szCs w:val="24"/>
        </w:rPr>
        <w:t>Daļa mašīnmācīšanās metožu ir efektīvas, taču grūti interpretējamas, tādējādi bieži tiek veidotas sistēmas, kuras nespēj izskaidrot, kādēļ pieņemts tieši šāds lēmums.</w:t>
      </w:r>
    </w:p>
    <w:p w14:paraId="45A3E9E7" w14:textId="77777777" w:rsidR="00DA61EA" w:rsidRPr="00DA61EA" w:rsidRDefault="00DA61EA" w:rsidP="00852F56">
      <w:pPr>
        <w:numPr>
          <w:ilvl w:val="0"/>
          <w:numId w:val="5"/>
        </w:numPr>
        <w:spacing w:after="0" w:line="276" w:lineRule="auto"/>
        <w:contextualSpacing/>
        <w:jc w:val="both"/>
        <w:rPr>
          <w:rFonts w:ascii="Times New Roman" w:eastAsia="Times New Roman" w:hAnsi="Times New Roman" w:cs="Times New Roman"/>
          <w:sz w:val="24"/>
          <w:szCs w:val="24"/>
        </w:rPr>
      </w:pPr>
      <w:r w:rsidRPr="00DA61EA">
        <w:rPr>
          <w:rFonts w:ascii="Times New Roman" w:eastAsia="Times New Roman" w:hAnsi="Times New Roman" w:cs="Times New Roman"/>
          <w:sz w:val="24"/>
          <w:szCs w:val="24"/>
        </w:rPr>
        <w:t>Kvalitatīvas MI sistēmas spēj atsevišķās šaurās jomās imitēt vai pat pārspēt cilvēka rīcību, tādējādi paverot iespējas automatizēt pienākumus, kuriem līdz šim nenovēršami bija nepieciešama cilvēka inteliģence.</w:t>
      </w:r>
    </w:p>
    <w:p w14:paraId="3C5116FD" w14:textId="29FC2557" w:rsidR="00DA61EA" w:rsidRPr="00DA61EA" w:rsidRDefault="00DA61EA" w:rsidP="00852F56">
      <w:pPr>
        <w:numPr>
          <w:ilvl w:val="0"/>
          <w:numId w:val="5"/>
        </w:numPr>
        <w:spacing w:before="120" w:after="0" w:line="276" w:lineRule="auto"/>
        <w:contextualSpacing/>
        <w:jc w:val="both"/>
        <w:rPr>
          <w:rFonts w:ascii="Times New Roman" w:eastAsia="Times New Roman" w:hAnsi="Times New Roman" w:cs="Times New Roman"/>
          <w:sz w:val="24"/>
          <w:szCs w:val="24"/>
        </w:rPr>
      </w:pPr>
      <w:r w:rsidRPr="00DA61EA">
        <w:rPr>
          <w:rFonts w:ascii="Times New Roman" w:eastAsia="Times New Roman" w:hAnsi="Times New Roman" w:cs="Times New Roman"/>
          <w:sz w:val="24"/>
          <w:szCs w:val="24"/>
        </w:rPr>
        <w:t>Ar MI palīdzību radīta/ izplatīta dezinformācija, pretlikumīga un kļūdaina informācija</w:t>
      </w:r>
      <w:r w:rsidR="002D5F4C">
        <w:rPr>
          <w:rFonts w:ascii="Times New Roman" w:eastAsia="Times New Roman" w:hAnsi="Times New Roman" w:cs="Times New Roman"/>
          <w:sz w:val="24"/>
          <w:szCs w:val="24"/>
        </w:rPr>
        <w:t>.</w:t>
      </w:r>
    </w:p>
    <w:p w14:paraId="0DEBBA1C" w14:textId="7FFAFF33" w:rsidR="00DA61EA" w:rsidRPr="00DA61EA" w:rsidRDefault="00DA61EA" w:rsidP="00852F56">
      <w:pPr>
        <w:numPr>
          <w:ilvl w:val="0"/>
          <w:numId w:val="5"/>
        </w:numPr>
        <w:spacing w:before="120" w:after="0" w:line="276" w:lineRule="auto"/>
        <w:contextualSpacing/>
        <w:jc w:val="both"/>
        <w:rPr>
          <w:rFonts w:ascii="Times New Roman" w:eastAsia="Times New Roman" w:hAnsi="Times New Roman" w:cs="Times New Roman"/>
          <w:sz w:val="24"/>
          <w:szCs w:val="24"/>
        </w:rPr>
      </w:pPr>
      <w:proofErr w:type="spellStart"/>
      <w:r w:rsidRPr="00DA61EA">
        <w:rPr>
          <w:rFonts w:ascii="Times New Roman" w:eastAsia="Times New Roman" w:hAnsi="Times New Roman" w:cs="Times New Roman"/>
          <w:sz w:val="24"/>
          <w:szCs w:val="24"/>
        </w:rPr>
        <w:t>Kiberdrošības</w:t>
      </w:r>
      <w:proofErr w:type="spellEnd"/>
      <w:r w:rsidRPr="00DA61EA">
        <w:rPr>
          <w:rFonts w:ascii="Times New Roman" w:eastAsia="Times New Roman" w:hAnsi="Times New Roman" w:cs="Times New Roman"/>
          <w:sz w:val="24"/>
          <w:szCs w:val="24"/>
        </w:rPr>
        <w:t xml:space="preserve"> riski – piemēram, palielinoties sabiedrības atkarībai no MI būs izšķiroši svarīgi nodrošināt kritiskās infrastruktūras drošību – piemēram, alternatīvus elektrības avotus vitāli nozīmīgām sistēmām, strāvas pārtraukuma gadījumā u.tml</w:t>
      </w:r>
      <w:r w:rsidR="002D5F4C">
        <w:rPr>
          <w:rFonts w:ascii="Times New Roman" w:eastAsia="Times New Roman" w:hAnsi="Times New Roman" w:cs="Times New Roman"/>
          <w:sz w:val="24"/>
          <w:szCs w:val="24"/>
        </w:rPr>
        <w:t>.</w:t>
      </w:r>
    </w:p>
    <w:p w14:paraId="274F819D" w14:textId="3F49F790" w:rsidR="00DA61EA" w:rsidRPr="00DA61EA" w:rsidRDefault="00DA61EA" w:rsidP="00852F56">
      <w:pPr>
        <w:numPr>
          <w:ilvl w:val="0"/>
          <w:numId w:val="5"/>
        </w:numPr>
        <w:spacing w:before="120" w:after="0" w:line="276" w:lineRule="auto"/>
        <w:contextualSpacing/>
        <w:jc w:val="both"/>
        <w:rPr>
          <w:rFonts w:ascii="Times New Roman" w:eastAsia="Times New Roman" w:hAnsi="Times New Roman" w:cs="Times New Roman"/>
          <w:sz w:val="24"/>
          <w:szCs w:val="24"/>
        </w:rPr>
      </w:pPr>
      <w:r w:rsidRPr="00DA61EA">
        <w:rPr>
          <w:rFonts w:ascii="Times New Roman" w:eastAsia="Times New Roman" w:hAnsi="Times New Roman" w:cs="Times New Roman"/>
          <w:sz w:val="24"/>
          <w:szCs w:val="24"/>
        </w:rPr>
        <w:t>Neobjektīvu/ kaitīgu MI sistēmu attīstības risks, kas galvenokārt saistīts ar nekvalitatīv</w:t>
      </w:r>
      <w:r w:rsidR="0067054E">
        <w:rPr>
          <w:rFonts w:ascii="Times New Roman" w:eastAsia="Times New Roman" w:hAnsi="Times New Roman" w:cs="Times New Roman"/>
          <w:sz w:val="24"/>
          <w:szCs w:val="24"/>
        </w:rPr>
        <w:t>u datu izmantojumu MI apmācībā. P</w:t>
      </w:r>
      <w:r w:rsidRPr="00DA61EA">
        <w:rPr>
          <w:rFonts w:ascii="Times New Roman" w:eastAsia="Times New Roman" w:hAnsi="Times New Roman" w:cs="Times New Roman"/>
          <w:sz w:val="24"/>
          <w:szCs w:val="24"/>
        </w:rPr>
        <w:t>iemēram, ja MI sistēmu apmāca rasistiskiem tekstiem, šī sistēma rasistiski</w:t>
      </w:r>
      <w:r w:rsidR="0067054E">
        <w:rPr>
          <w:rFonts w:ascii="Times New Roman" w:eastAsia="Times New Roman" w:hAnsi="Times New Roman" w:cs="Times New Roman"/>
          <w:sz w:val="24"/>
          <w:szCs w:val="24"/>
        </w:rPr>
        <w:t xml:space="preserve"> īstenos ieprogrammēto uzdevumu.</w:t>
      </w:r>
      <w:r w:rsidRPr="00DA61EA">
        <w:rPr>
          <w:rFonts w:ascii="Times New Roman" w:eastAsia="Times New Roman" w:hAnsi="Times New Roman" w:cs="Times New Roman"/>
          <w:sz w:val="24"/>
          <w:szCs w:val="24"/>
        </w:rPr>
        <w:t xml:space="preserve"> </w:t>
      </w:r>
      <w:r w:rsidR="0067054E">
        <w:rPr>
          <w:rFonts w:ascii="Times New Roman" w:eastAsia="Times New Roman" w:hAnsi="Times New Roman" w:cs="Times New Roman"/>
          <w:sz w:val="24"/>
          <w:szCs w:val="24"/>
        </w:rPr>
        <w:t>U</w:t>
      </w:r>
      <w:r w:rsidRPr="00DA61EA">
        <w:rPr>
          <w:rFonts w:ascii="Times New Roman" w:eastAsia="Times New Roman" w:hAnsi="Times New Roman" w:cs="Times New Roman"/>
          <w:sz w:val="24"/>
          <w:szCs w:val="24"/>
        </w:rPr>
        <w:t>ztveres risk</w:t>
      </w:r>
      <w:r w:rsidR="0067054E">
        <w:rPr>
          <w:rFonts w:ascii="Times New Roman" w:eastAsia="Times New Roman" w:hAnsi="Times New Roman" w:cs="Times New Roman"/>
          <w:sz w:val="24"/>
          <w:szCs w:val="24"/>
        </w:rPr>
        <w:t>i</w:t>
      </w:r>
      <w:r w:rsidRPr="00DA61EA">
        <w:rPr>
          <w:rFonts w:ascii="Times New Roman" w:eastAsia="Times New Roman" w:hAnsi="Times New Roman" w:cs="Times New Roman"/>
          <w:sz w:val="24"/>
          <w:szCs w:val="24"/>
        </w:rPr>
        <w:t xml:space="preserve"> – MI risinājumi interneta vidē rada t.s. “burbuļus” (vai </w:t>
      </w:r>
      <w:r w:rsidRPr="00FC1116">
        <w:rPr>
          <w:rFonts w:ascii="Times New Roman" w:eastAsia="Times New Roman" w:hAnsi="Times New Roman" w:cs="Times New Roman"/>
          <w:i/>
          <w:sz w:val="24"/>
          <w:szCs w:val="24"/>
        </w:rPr>
        <w:t>“</w:t>
      </w:r>
      <w:proofErr w:type="spellStart"/>
      <w:r w:rsidRPr="00FC1116">
        <w:rPr>
          <w:rFonts w:ascii="Times New Roman" w:eastAsia="Times New Roman" w:hAnsi="Times New Roman" w:cs="Times New Roman"/>
          <w:i/>
          <w:sz w:val="24"/>
          <w:szCs w:val="24"/>
        </w:rPr>
        <w:t>echo</w:t>
      </w:r>
      <w:proofErr w:type="spellEnd"/>
      <w:r w:rsidRPr="00FC1116">
        <w:rPr>
          <w:rFonts w:ascii="Times New Roman" w:eastAsia="Times New Roman" w:hAnsi="Times New Roman" w:cs="Times New Roman"/>
          <w:i/>
          <w:sz w:val="24"/>
          <w:szCs w:val="24"/>
        </w:rPr>
        <w:t xml:space="preserve"> </w:t>
      </w:r>
      <w:proofErr w:type="spellStart"/>
      <w:r w:rsidRPr="00FC1116">
        <w:rPr>
          <w:rFonts w:ascii="Times New Roman" w:eastAsia="Times New Roman" w:hAnsi="Times New Roman" w:cs="Times New Roman"/>
          <w:i/>
          <w:sz w:val="24"/>
          <w:szCs w:val="24"/>
        </w:rPr>
        <w:t>chamber</w:t>
      </w:r>
      <w:proofErr w:type="spellEnd"/>
      <w:r w:rsidRPr="00FC1116">
        <w:rPr>
          <w:rFonts w:ascii="Times New Roman" w:eastAsia="Times New Roman" w:hAnsi="Times New Roman" w:cs="Times New Roman"/>
          <w:i/>
          <w:sz w:val="24"/>
          <w:szCs w:val="24"/>
        </w:rPr>
        <w:t>”</w:t>
      </w:r>
      <w:r w:rsidR="00C54177">
        <w:rPr>
          <w:rFonts w:ascii="Times New Roman" w:eastAsia="Times New Roman" w:hAnsi="Times New Roman" w:cs="Times New Roman"/>
          <w:sz w:val="24"/>
          <w:szCs w:val="24"/>
        </w:rPr>
        <w:t>)</w:t>
      </w:r>
      <w:r w:rsidR="002D5F4C">
        <w:rPr>
          <w:rFonts w:ascii="Times New Roman" w:eastAsia="Times New Roman" w:hAnsi="Times New Roman" w:cs="Times New Roman"/>
          <w:sz w:val="24"/>
          <w:szCs w:val="24"/>
        </w:rPr>
        <w:t>.</w:t>
      </w:r>
    </w:p>
    <w:p w14:paraId="10BE5FB2" w14:textId="77777777" w:rsidR="00265C90" w:rsidRDefault="00265C90" w:rsidP="00E77026">
      <w:pPr>
        <w:autoSpaceDE w:val="0"/>
        <w:autoSpaceDN w:val="0"/>
        <w:adjustRightInd w:val="0"/>
        <w:spacing w:after="0" w:line="276" w:lineRule="auto"/>
        <w:jc w:val="both"/>
        <w:rPr>
          <w:rFonts w:ascii="Times New Roman" w:eastAsia="Times New Roman" w:hAnsi="Times New Roman" w:cs="Times New Roman"/>
          <w:sz w:val="24"/>
          <w:szCs w:val="24"/>
        </w:rPr>
      </w:pPr>
    </w:p>
    <w:p w14:paraId="264F1BAC" w14:textId="2257659E" w:rsidR="00E568B1" w:rsidRPr="007B4C82" w:rsidRDefault="007B4C82" w:rsidP="007B4C8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5A2904" w:rsidRPr="007B4C82">
        <w:rPr>
          <w:rFonts w:ascii="Times New Roman" w:eastAsia="Times New Roman" w:hAnsi="Times New Roman" w:cs="Times New Roman"/>
          <w:sz w:val="24"/>
          <w:szCs w:val="24"/>
        </w:rPr>
        <w:t>Eiropas Padomes Komisija Tiesu efektivitātei (</w:t>
      </w:r>
      <w:proofErr w:type="spellStart"/>
      <w:r w:rsidR="005A2904" w:rsidRPr="00FC1116">
        <w:rPr>
          <w:rFonts w:ascii="Times New Roman" w:eastAsia="Times New Roman" w:hAnsi="Times New Roman" w:cs="Times New Roman"/>
          <w:i/>
          <w:sz w:val="24"/>
          <w:szCs w:val="24"/>
        </w:rPr>
        <w:t>Council</w:t>
      </w:r>
      <w:proofErr w:type="spellEnd"/>
      <w:r w:rsidR="005A2904" w:rsidRPr="00FC1116">
        <w:rPr>
          <w:rFonts w:ascii="Times New Roman" w:eastAsia="Times New Roman" w:hAnsi="Times New Roman" w:cs="Times New Roman"/>
          <w:i/>
          <w:sz w:val="24"/>
          <w:szCs w:val="24"/>
        </w:rPr>
        <w:t xml:space="preserve"> </w:t>
      </w:r>
      <w:proofErr w:type="spellStart"/>
      <w:r w:rsidR="005A2904" w:rsidRPr="00FC1116">
        <w:rPr>
          <w:rFonts w:ascii="Times New Roman" w:eastAsia="Times New Roman" w:hAnsi="Times New Roman" w:cs="Times New Roman"/>
          <w:i/>
          <w:sz w:val="24"/>
          <w:szCs w:val="24"/>
        </w:rPr>
        <w:t>of</w:t>
      </w:r>
      <w:proofErr w:type="spellEnd"/>
      <w:r w:rsidR="005A2904" w:rsidRPr="00FC1116">
        <w:rPr>
          <w:rFonts w:ascii="Times New Roman" w:eastAsia="Times New Roman" w:hAnsi="Times New Roman" w:cs="Times New Roman"/>
          <w:i/>
          <w:sz w:val="24"/>
          <w:szCs w:val="24"/>
        </w:rPr>
        <w:t xml:space="preserve"> </w:t>
      </w:r>
      <w:proofErr w:type="spellStart"/>
      <w:r w:rsidR="005A2904" w:rsidRPr="00FC1116">
        <w:rPr>
          <w:rFonts w:ascii="Times New Roman" w:eastAsia="Times New Roman" w:hAnsi="Times New Roman" w:cs="Times New Roman"/>
          <w:i/>
          <w:sz w:val="24"/>
          <w:szCs w:val="24"/>
        </w:rPr>
        <w:t>Europe</w:t>
      </w:r>
      <w:proofErr w:type="spellEnd"/>
      <w:r w:rsidR="005A2904" w:rsidRPr="00FC1116">
        <w:rPr>
          <w:rFonts w:ascii="Times New Roman" w:eastAsia="Times New Roman" w:hAnsi="Times New Roman" w:cs="Times New Roman"/>
          <w:i/>
          <w:sz w:val="24"/>
          <w:szCs w:val="24"/>
        </w:rPr>
        <w:t xml:space="preserve"> </w:t>
      </w:r>
      <w:proofErr w:type="spellStart"/>
      <w:r w:rsidR="005A2904" w:rsidRPr="00FC1116">
        <w:rPr>
          <w:rFonts w:ascii="Times New Roman" w:eastAsia="Times New Roman" w:hAnsi="Times New Roman" w:cs="Times New Roman"/>
          <w:i/>
          <w:sz w:val="24"/>
          <w:szCs w:val="24"/>
        </w:rPr>
        <w:t>European</w:t>
      </w:r>
      <w:proofErr w:type="spellEnd"/>
      <w:r w:rsidR="005A2904" w:rsidRPr="00FC1116">
        <w:rPr>
          <w:rFonts w:ascii="Times New Roman" w:eastAsia="Times New Roman" w:hAnsi="Times New Roman" w:cs="Times New Roman"/>
          <w:i/>
          <w:sz w:val="24"/>
          <w:szCs w:val="24"/>
        </w:rPr>
        <w:t xml:space="preserve"> </w:t>
      </w:r>
      <w:proofErr w:type="spellStart"/>
      <w:r w:rsidR="005A2904" w:rsidRPr="00FC1116">
        <w:rPr>
          <w:rFonts w:ascii="Times New Roman" w:eastAsia="Times New Roman" w:hAnsi="Times New Roman" w:cs="Times New Roman"/>
          <w:i/>
          <w:sz w:val="24"/>
          <w:szCs w:val="24"/>
        </w:rPr>
        <w:t>Commission</w:t>
      </w:r>
      <w:proofErr w:type="spellEnd"/>
      <w:r w:rsidR="005A2904" w:rsidRPr="00FC1116">
        <w:rPr>
          <w:rFonts w:ascii="Times New Roman" w:eastAsia="Times New Roman" w:hAnsi="Times New Roman" w:cs="Times New Roman"/>
          <w:i/>
          <w:sz w:val="24"/>
          <w:szCs w:val="24"/>
        </w:rPr>
        <w:t xml:space="preserve"> </w:t>
      </w:r>
      <w:proofErr w:type="spellStart"/>
      <w:r w:rsidR="005A2904" w:rsidRPr="00FC1116">
        <w:rPr>
          <w:rFonts w:ascii="Times New Roman" w:eastAsia="Times New Roman" w:hAnsi="Times New Roman" w:cs="Times New Roman"/>
          <w:i/>
          <w:sz w:val="24"/>
          <w:szCs w:val="24"/>
        </w:rPr>
        <w:t>for</w:t>
      </w:r>
      <w:proofErr w:type="spellEnd"/>
      <w:r w:rsidR="005A2904" w:rsidRPr="00FC1116">
        <w:rPr>
          <w:rFonts w:ascii="Times New Roman" w:eastAsia="Times New Roman" w:hAnsi="Times New Roman" w:cs="Times New Roman"/>
          <w:i/>
          <w:sz w:val="24"/>
          <w:szCs w:val="24"/>
        </w:rPr>
        <w:t xml:space="preserve"> </w:t>
      </w:r>
      <w:proofErr w:type="spellStart"/>
      <w:r w:rsidR="005A2904" w:rsidRPr="00FC1116">
        <w:rPr>
          <w:rFonts w:ascii="Times New Roman" w:eastAsia="Times New Roman" w:hAnsi="Times New Roman" w:cs="Times New Roman"/>
          <w:i/>
          <w:sz w:val="24"/>
          <w:szCs w:val="24"/>
        </w:rPr>
        <w:t>the</w:t>
      </w:r>
      <w:proofErr w:type="spellEnd"/>
      <w:r w:rsidR="005A2904" w:rsidRPr="00FC1116">
        <w:rPr>
          <w:rFonts w:ascii="Times New Roman" w:eastAsia="Times New Roman" w:hAnsi="Times New Roman" w:cs="Times New Roman"/>
          <w:i/>
          <w:sz w:val="24"/>
          <w:szCs w:val="24"/>
        </w:rPr>
        <w:t xml:space="preserve"> </w:t>
      </w:r>
      <w:proofErr w:type="spellStart"/>
      <w:r w:rsidR="005A2904" w:rsidRPr="00FC1116">
        <w:rPr>
          <w:rFonts w:ascii="Times New Roman" w:eastAsia="Times New Roman" w:hAnsi="Times New Roman" w:cs="Times New Roman"/>
          <w:i/>
          <w:sz w:val="24"/>
          <w:szCs w:val="24"/>
        </w:rPr>
        <w:t>efficiency</w:t>
      </w:r>
      <w:proofErr w:type="spellEnd"/>
      <w:r w:rsidR="005A2904" w:rsidRPr="00FC1116">
        <w:rPr>
          <w:rFonts w:ascii="Times New Roman" w:eastAsia="Times New Roman" w:hAnsi="Times New Roman" w:cs="Times New Roman"/>
          <w:i/>
          <w:sz w:val="24"/>
          <w:szCs w:val="24"/>
        </w:rPr>
        <w:t xml:space="preserve"> </w:t>
      </w:r>
      <w:proofErr w:type="spellStart"/>
      <w:r w:rsidR="005A2904" w:rsidRPr="00FC1116">
        <w:rPr>
          <w:rFonts w:ascii="Times New Roman" w:eastAsia="Times New Roman" w:hAnsi="Times New Roman" w:cs="Times New Roman"/>
          <w:i/>
          <w:sz w:val="24"/>
          <w:szCs w:val="24"/>
        </w:rPr>
        <w:t>of</w:t>
      </w:r>
      <w:proofErr w:type="spellEnd"/>
      <w:r w:rsidR="005A2904" w:rsidRPr="00FC1116">
        <w:rPr>
          <w:rFonts w:ascii="Times New Roman" w:eastAsia="Times New Roman" w:hAnsi="Times New Roman" w:cs="Times New Roman"/>
          <w:i/>
          <w:sz w:val="24"/>
          <w:szCs w:val="24"/>
        </w:rPr>
        <w:t xml:space="preserve"> </w:t>
      </w:r>
      <w:proofErr w:type="spellStart"/>
      <w:r w:rsidR="005A2904" w:rsidRPr="00FC1116">
        <w:rPr>
          <w:rFonts w:ascii="Times New Roman" w:eastAsia="Times New Roman" w:hAnsi="Times New Roman" w:cs="Times New Roman"/>
          <w:i/>
          <w:sz w:val="24"/>
          <w:szCs w:val="24"/>
        </w:rPr>
        <w:t>justice</w:t>
      </w:r>
      <w:proofErr w:type="spellEnd"/>
      <w:r w:rsidR="005A2904" w:rsidRPr="00FC1116">
        <w:rPr>
          <w:rFonts w:ascii="Times New Roman" w:eastAsia="Times New Roman" w:hAnsi="Times New Roman" w:cs="Times New Roman"/>
          <w:i/>
          <w:sz w:val="24"/>
          <w:szCs w:val="24"/>
        </w:rPr>
        <w:t xml:space="preserve"> - CEPEJ</w:t>
      </w:r>
      <w:r w:rsidR="005A2904" w:rsidRPr="007B4C82">
        <w:rPr>
          <w:rFonts w:ascii="Times New Roman" w:eastAsia="Times New Roman" w:hAnsi="Times New Roman" w:cs="Times New Roman"/>
          <w:sz w:val="24"/>
          <w:szCs w:val="24"/>
        </w:rPr>
        <w:t xml:space="preserve">) 31. plenārsēdes laikā Strasbūrā </w:t>
      </w:r>
      <w:r w:rsidR="0067054E">
        <w:rPr>
          <w:rFonts w:ascii="Times New Roman" w:eastAsia="Times New Roman" w:hAnsi="Times New Roman" w:cs="Times New Roman"/>
          <w:sz w:val="24"/>
          <w:szCs w:val="24"/>
        </w:rPr>
        <w:br/>
      </w:r>
      <w:r w:rsidR="005A2904" w:rsidRPr="007B4C82">
        <w:rPr>
          <w:rFonts w:ascii="Times New Roman" w:eastAsia="Times New Roman" w:hAnsi="Times New Roman" w:cs="Times New Roman"/>
          <w:sz w:val="24"/>
          <w:szCs w:val="24"/>
        </w:rPr>
        <w:t>2018. gada 2.-4. decembrī pieņēma dokumentu “Eiropas Ētikas harta par mākslīgā intelekta izmantošanu tiesu sistēmā” (</w:t>
      </w:r>
      <w:proofErr w:type="spellStart"/>
      <w:r w:rsidR="005A2904" w:rsidRPr="00FC1116">
        <w:rPr>
          <w:rFonts w:ascii="Times New Roman" w:eastAsia="Times New Roman" w:hAnsi="Times New Roman" w:cs="Times New Roman"/>
          <w:i/>
          <w:sz w:val="24"/>
          <w:szCs w:val="24"/>
        </w:rPr>
        <w:t>European</w:t>
      </w:r>
      <w:proofErr w:type="spellEnd"/>
      <w:r w:rsidR="005A2904" w:rsidRPr="00FC1116">
        <w:rPr>
          <w:rFonts w:ascii="Times New Roman" w:eastAsia="Times New Roman" w:hAnsi="Times New Roman" w:cs="Times New Roman"/>
          <w:i/>
          <w:sz w:val="24"/>
          <w:szCs w:val="24"/>
        </w:rPr>
        <w:t xml:space="preserve"> </w:t>
      </w:r>
      <w:proofErr w:type="spellStart"/>
      <w:r w:rsidR="005A2904" w:rsidRPr="00FC1116">
        <w:rPr>
          <w:rFonts w:ascii="Times New Roman" w:eastAsia="Times New Roman" w:hAnsi="Times New Roman" w:cs="Times New Roman"/>
          <w:i/>
          <w:sz w:val="24"/>
          <w:szCs w:val="24"/>
        </w:rPr>
        <w:t>Ethical</w:t>
      </w:r>
      <w:proofErr w:type="spellEnd"/>
      <w:r w:rsidR="005A2904" w:rsidRPr="00FC1116">
        <w:rPr>
          <w:rFonts w:ascii="Times New Roman" w:eastAsia="Times New Roman" w:hAnsi="Times New Roman" w:cs="Times New Roman"/>
          <w:i/>
          <w:sz w:val="24"/>
          <w:szCs w:val="24"/>
        </w:rPr>
        <w:t xml:space="preserve"> </w:t>
      </w:r>
      <w:proofErr w:type="spellStart"/>
      <w:r w:rsidR="005A2904" w:rsidRPr="00FC1116">
        <w:rPr>
          <w:rFonts w:ascii="Times New Roman" w:eastAsia="Times New Roman" w:hAnsi="Times New Roman" w:cs="Times New Roman"/>
          <w:i/>
          <w:sz w:val="24"/>
          <w:szCs w:val="24"/>
        </w:rPr>
        <w:t>Charter</w:t>
      </w:r>
      <w:proofErr w:type="spellEnd"/>
      <w:r w:rsidR="005A2904" w:rsidRPr="00FC1116">
        <w:rPr>
          <w:rFonts w:ascii="Times New Roman" w:eastAsia="Times New Roman" w:hAnsi="Times New Roman" w:cs="Times New Roman"/>
          <w:i/>
          <w:sz w:val="24"/>
          <w:szCs w:val="24"/>
        </w:rPr>
        <w:t xml:space="preserve"> </w:t>
      </w:r>
      <w:proofErr w:type="spellStart"/>
      <w:r w:rsidR="005A2904" w:rsidRPr="00FC1116">
        <w:rPr>
          <w:rFonts w:ascii="Times New Roman" w:eastAsia="Times New Roman" w:hAnsi="Times New Roman" w:cs="Times New Roman"/>
          <w:i/>
          <w:sz w:val="24"/>
          <w:szCs w:val="24"/>
        </w:rPr>
        <w:t>on</w:t>
      </w:r>
      <w:proofErr w:type="spellEnd"/>
      <w:r w:rsidR="005A2904" w:rsidRPr="00FC1116">
        <w:rPr>
          <w:rFonts w:ascii="Times New Roman" w:eastAsia="Times New Roman" w:hAnsi="Times New Roman" w:cs="Times New Roman"/>
          <w:i/>
          <w:sz w:val="24"/>
          <w:szCs w:val="24"/>
        </w:rPr>
        <w:t xml:space="preserve"> </w:t>
      </w:r>
      <w:proofErr w:type="spellStart"/>
      <w:r w:rsidR="005A2904" w:rsidRPr="00FC1116">
        <w:rPr>
          <w:rFonts w:ascii="Times New Roman" w:eastAsia="Times New Roman" w:hAnsi="Times New Roman" w:cs="Times New Roman"/>
          <w:i/>
          <w:sz w:val="24"/>
          <w:szCs w:val="24"/>
        </w:rPr>
        <w:t>the</w:t>
      </w:r>
      <w:proofErr w:type="spellEnd"/>
      <w:r w:rsidR="005A2904" w:rsidRPr="00FC1116">
        <w:rPr>
          <w:rFonts w:ascii="Times New Roman" w:eastAsia="Times New Roman" w:hAnsi="Times New Roman" w:cs="Times New Roman"/>
          <w:i/>
          <w:sz w:val="24"/>
          <w:szCs w:val="24"/>
        </w:rPr>
        <w:t xml:space="preserve"> </w:t>
      </w:r>
      <w:proofErr w:type="spellStart"/>
      <w:r w:rsidR="005A2904" w:rsidRPr="00FC1116">
        <w:rPr>
          <w:rFonts w:ascii="Times New Roman" w:eastAsia="Times New Roman" w:hAnsi="Times New Roman" w:cs="Times New Roman"/>
          <w:i/>
          <w:sz w:val="24"/>
          <w:szCs w:val="24"/>
        </w:rPr>
        <w:t>Use</w:t>
      </w:r>
      <w:proofErr w:type="spellEnd"/>
      <w:r w:rsidR="005A2904" w:rsidRPr="00FC1116">
        <w:rPr>
          <w:rFonts w:ascii="Times New Roman" w:eastAsia="Times New Roman" w:hAnsi="Times New Roman" w:cs="Times New Roman"/>
          <w:i/>
          <w:sz w:val="24"/>
          <w:szCs w:val="24"/>
        </w:rPr>
        <w:t xml:space="preserve"> </w:t>
      </w:r>
      <w:proofErr w:type="spellStart"/>
      <w:r w:rsidR="005A2904" w:rsidRPr="00FC1116">
        <w:rPr>
          <w:rFonts w:ascii="Times New Roman" w:eastAsia="Times New Roman" w:hAnsi="Times New Roman" w:cs="Times New Roman"/>
          <w:i/>
          <w:sz w:val="24"/>
          <w:szCs w:val="24"/>
        </w:rPr>
        <w:t>of</w:t>
      </w:r>
      <w:proofErr w:type="spellEnd"/>
      <w:r w:rsidR="005A2904" w:rsidRPr="00FC1116">
        <w:rPr>
          <w:rFonts w:ascii="Times New Roman" w:eastAsia="Times New Roman" w:hAnsi="Times New Roman" w:cs="Times New Roman"/>
          <w:i/>
          <w:sz w:val="24"/>
          <w:szCs w:val="24"/>
        </w:rPr>
        <w:t xml:space="preserve"> </w:t>
      </w:r>
      <w:proofErr w:type="spellStart"/>
      <w:r w:rsidR="005A2904" w:rsidRPr="00FC1116">
        <w:rPr>
          <w:rFonts w:ascii="Times New Roman" w:eastAsia="Times New Roman" w:hAnsi="Times New Roman" w:cs="Times New Roman"/>
          <w:i/>
          <w:sz w:val="24"/>
          <w:szCs w:val="24"/>
        </w:rPr>
        <w:t>Artificial</w:t>
      </w:r>
      <w:proofErr w:type="spellEnd"/>
      <w:r w:rsidR="005A2904" w:rsidRPr="00FC1116">
        <w:rPr>
          <w:rFonts w:ascii="Times New Roman" w:eastAsia="Times New Roman" w:hAnsi="Times New Roman" w:cs="Times New Roman"/>
          <w:i/>
          <w:sz w:val="24"/>
          <w:szCs w:val="24"/>
        </w:rPr>
        <w:t xml:space="preserve"> </w:t>
      </w:r>
      <w:proofErr w:type="spellStart"/>
      <w:r w:rsidR="005A2904" w:rsidRPr="00FC1116">
        <w:rPr>
          <w:rFonts w:ascii="Times New Roman" w:eastAsia="Times New Roman" w:hAnsi="Times New Roman" w:cs="Times New Roman"/>
          <w:i/>
          <w:sz w:val="24"/>
          <w:szCs w:val="24"/>
        </w:rPr>
        <w:t>Intelligence</w:t>
      </w:r>
      <w:proofErr w:type="spellEnd"/>
      <w:r w:rsidR="005A2904" w:rsidRPr="00FC1116">
        <w:rPr>
          <w:rFonts w:ascii="Times New Roman" w:eastAsia="Times New Roman" w:hAnsi="Times New Roman" w:cs="Times New Roman"/>
          <w:i/>
          <w:sz w:val="24"/>
          <w:szCs w:val="24"/>
        </w:rPr>
        <w:t xml:space="preserve"> </w:t>
      </w:r>
      <w:proofErr w:type="spellStart"/>
      <w:r w:rsidR="005A2904" w:rsidRPr="00FC1116">
        <w:rPr>
          <w:rFonts w:ascii="Times New Roman" w:eastAsia="Times New Roman" w:hAnsi="Times New Roman" w:cs="Times New Roman"/>
          <w:i/>
          <w:sz w:val="24"/>
          <w:szCs w:val="24"/>
        </w:rPr>
        <w:t>in</w:t>
      </w:r>
      <w:proofErr w:type="spellEnd"/>
      <w:r w:rsidR="005A2904" w:rsidRPr="00FC1116">
        <w:rPr>
          <w:rFonts w:ascii="Times New Roman" w:eastAsia="Times New Roman" w:hAnsi="Times New Roman" w:cs="Times New Roman"/>
          <w:i/>
          <w:sz w:val="24"/>
          <w:szCs w:val="24"/>
        </w:rPr>
        <w:t xml:space="preserve"> </w:t>
      </w:r>
      <w:proofErr w:type="spellStart"/>
      <w:r w:rsidR="005A2904" w:rsidRPr="00FC1116">
        <w:rPr>
          <w:rFonts w:ascii="Times New Roman" w:eastAsia="Times New Roman" w:hAnsi="Times New Roman" w:cs="Times New Roman"/>
          <w:i/>
          <w:sz w:val="24"/>
          <w:szCs w:val="24"/>
        </w:rPr>
        <w:t>Judicial</w:t>
      </w:r>
      <w:proofErr w:type="spellEnd"/>
      <w:r w:rsidR="005A2904" w:rsidRPr="00FC1116">
        <w:rPr>
          <w:rFonts w:ascii="Times New Roman" w:eastAsia="Times New Roman" w:hAnsi="Times New Roman" w:cs="Times New Roman"/>
          <w:i/>
          <w:sz w:val="24"/>
          <w:szCs w:val="24"/>
        </w:rPr>
        <w:t xml:space="preserve"> </w:t>
      </w:r>
      <w:proofErr w:type="spellStart"/>
      <w:r w:rsidR="005A2904" w:rsidRPr="00FC1116">
        <w:rPr>
          <w:rFonts w:ascii="Times New Roman" w:eastAsia="Times New Roman" w:hAnsi="Times New Roman" w:cs="Times New Roman"/>
          <w:i/>
          <w:sz w:val="24"/>
          <w:szCs w:val="24"/>
        </w:rPr>
        <w:t>Systems</w:t>
      </w:r>
      <w:proofErr w:type="spellEnd"/>
      <w:r w:rsidR="005A2904" w:rsidRPr="00FC1116">
        <w:rPr>
          <w:rFonts w:ascii="Times New Roman" w:eastAsia="Times New Roman" w:hAnsi="Times New Roman" w:cs="Times New Roman"/>
          <w:i/>
          <w:sz w:val="24"/>
          <w:szCs w:val="24"/>
        </w:rPr>
        <w:t xml:space="preserve"> </w:t>
      </w:r>
      <w:proofErr w:type="spellStart"/>
      <w:r w:rsidR="005A2904" w:rsidRPr="00FC1116">
        <w:rPr>
          <w:rFonts w:ascii="Times New Roman" w:eastAsia="Times New Roman" w:hAnsi="Times New Roman" w:cs="Times New Roman"/>
          <w:i/>
          <w:sz w:val="24"/>
          <w:szCs w:val="24"/>
        </w:rPr>
        <w:t>and</w:t>
      </w:r>
      <w:proofErr w:type="spellEnd"/>
      <w:r w:rsidR="005A2904" w:rsidRPr="00FC1116">
        <w:rPr>
          <w:rFonts w:ascii="Times New Roman" w:eastAsia="Times New Roman" w:hAnsi="Times New Roman" w:cs="Times New Roman"/>
          <w:i/>
          <w:sz w:val="24"/>
          <w:szCs w:val="24"/>
        </w:rPr>
        <w:t xml:space="preserve"> </w:t>
      </w:r>
      <w:proofErr w:type="spellStart"/>
      <w:r w:rsidR="005A2904" w:rsidRPr="00FC1116">
        <w:rPr>
          <w:rFonts w:ascii="Times New Roman" w:eastAsia="Times New Roman" w:hAnsi="Times New Roman" w:cs="Times New Roman"/>
          <w:i/>
          <w:sz w:val="24"/>
          <w:szCs w:val="24"/>
        </w:rPr>
        <w:t>their</w:t>
      </w:r>
      <w:proofErr w:type="spellEnd"/>
      <w:r w:rsidR="005A2904" w:rsidRPr="00FC1116">
        <w:rPr>
          <w:rFonts w:ascii="Times New Roman" w:eastAsia="Times New Roman" w:hAnsi="Times New Roman" w:cs="Times New Roman"/>
          <w:i/>
          <w:sz w:val="24"/>
          <w:szCs w:val="24"/>
        </w:rPr>
        <w:t xml:space="preserve"> </w:t>
      </w:r>
      <w:proofErr w:type="spellStart"/>
      <w:r w:rsidR="005A2904" w:rsidRPr="00FC1116">
        <w:rPr>
          <w:rFonts w:ascii="Times New Roman" w:eastAsia="Times New Roman" w:hAnsi="Times New Roman" w:cs="Times New Roman"/>
          <w:i/>
          <w:sz w:val="24"/>
          <w:szCs w:val="24"/>
        </w:rPr>
        <w:t>environment</w:t>
      </w:r>
      <w:proofErr w:type="spellEnd"/>
      <w:r w:rsidR="00A56C96" w:rsidRPr="00FC1116">
        <w:rPr>
          <w:rFonts w:ascii="Times New Roman" w:eastAsia="Times New Roman" w:hAnsi="Times New Roman" w:cs="Times New Roman"/>
          <w:sz w:val="24"/>
          <w:szCs w:val="24"/>
          <w:vertAlign w:val="superscript"/>
        </w:rPr>
        <w:footnoteReference w:id="67"/>
      </w:r>
      <w:r w:rsidR="005A2904" w:rsidRPr="007B4C82">
        <w:rPr>
          <w:rFonts w:ascii="Times New Roman" w:eastAsia="Times New Roman" w:hAnsi="Times New Roman" w:cs="Times New Roman"/>
          <w:sz w:val="24"/>
          <w:szCs w:val="24"/>
        </w:rPr>
        <w:t>)</w:t>
      </w:r>
      <w:r w:rsidR="00265C90" w:rsidRPr="007B4C82">
        <w:rPr>
          <w:rFonts w:ascii="Times New Roman" w:eastAsia="Times New Roman" w:hAnsi="Times New Roman" w:cs="Times New Roman"/>
          <w:sz w:val="24"/>
          <w:szCs w:val="24"/>
        </w:rPr>
        <w:t xml:space="preserve"> (turpmāk – Harta)</w:t>
      </w:r>
      <w:r w:rsidR="005A2904" w:rsidRPr="007B4C82">
        <w:rPr>
          <w:rFonts w:ascii="Times New Roman" w:eastAsia="Times New Roman" w:hAnsi="Times New Roman" w:cs="Times New Roman"/>
          <w:sz w:val="24"/>
          <w:szCs w:val="24"/>
        </w:rPr>
        <w:t xml:space="preserve">. Kā </w:t>
      </w:r>
      <w:r w:rsidR="005A2904" w:rsidRPr="007B4C82">
        <w:rPr>
          <w:rFonts w:ascii="Times New Roman" w:eastAsia="Times New Roman" w:hAnsi="Times New Roman" w:cs="Times New Roman"/>
          <w:sz w:val="24"/>
          <w:szCs w:val="24"/>
        </w:rPr>
        <w:lastRenderedPageBreak/>
        <w:t xml:space="preserve">noteikts Hartā, CEPEJ uzskata, ka MI piemērošana tiesiskuma jomā var palīdzēt uzlabot efektivitāti un kvalitāti, un tā jāīsteno atbildīgi, ievērojot </w:t>
      </w:r>
      <w:proofErr w:type="spellStart"/>
      <w:r w:rsidR="005A2904" w:rsidRPr="007B4C82">
        <w:rPr>
          <w:rFonts w:ascii="Times New Roman" w:eastAsia="Times New Roman" w:hAnsi="Times New Roman" w:cs="Times New Roman"/>
          <w:sz w:val="24"/>
          <w:szCs w:val="24"/>
        </w:rPr>
        <w:t>pamattiesības</w:t>
      </w:r>
      <w:proofErr w:type="spellEnd"/>
      <w:r w:rsidR="005A2904" w:rsidRPr="007B4C82">
        <w:rPr>
          <w:rFonts w:ascii="Times New Roman" w:eastAsia="Times New Roman" w:hAnsi="Times New Roman" w:cs="Times New Roman"/>
          <w:sz w:val="24"/>
          <w:szCs w:val="24"/>
        </w:rPr>
        <w:t>, kas jo īpaši garantētas Eiropas Cilvēktiesību konvencijā un Eiropas Padomes Konvencijā par personas datu aizsardzību</w:t>
      </w:r>
      <w:r w:rsidR="00265C90" w:rsidRPr="007B4C82">
        <w:rPr>
          <w:rFonts w:ascii="Times New Roman" w:eastAsia="Times New Roman" w:hAnsi="Times New Roman" w:cs="Times New Roman"/>
          <w:sz w:val="24"/>
          <w:szCs w:val="24"/>
        </w:rPr>
        <w:t xml:space="preserve"> </w:t>
      </w:r>
      <w:r w:rsidR="00E568B1" w:rsidRPr="007B4C82">
        <w:rPr>
          <w:rFonts w:ascii="Times New Roman" w:eastAsia="Times New Roman" w:hAnsi="Times New Roman" w:cs="Times New Roman"/>
          <w:sz w:val="24"/>
          <w:szCs w:val="24"/>
        </w:rPr>
        <w:t>attiecībā uz personas datu automātisko apstrādi.</w:t>
      </w:r>
    </w:p>
    <w:p w14:paraId="43396696" w14:textId="75213A63" w:rsidR="005A2904" w:rsidRPr="00F4630E" w:rsidRDefault="005A2904" w:rsidP="00FC1116">
      <w:pPr>
        <w:autoSpaceDE w:val="0"/>
        <w:autoSpaceDN w:val="0"/>
        <w:adjustRightInd w:val="0"/>
        <w:spacing w:after="0" w:line="276" w:lineRule="auto"/>
        <w:ind w:firstLine="360"/>
        <w:jc w:val="both"/>
        <w:rPr>
          <w:rFonts w:ascii="Times New Roman" w:hAnsi="Times New Roman" w:cs="Times New Roman"/>
        </w:rPr>
      </w:pPr>
      <w:r w:rsidRPr="00F4630E">
        <w:rPr>
          <w:rFonts w:ascii="Times New Roman" w:hAnsi="Times New Roman" w:cs="Times New Roman"/>
          <w:bCs/>
          <w:sz w:val="24"/>
          <w:szCs w:val="24"/>
        </w:rPr>
        <w:t xml:space="preserve">Attiecībā uz CEPEJ ir svarīgi nodrošināt, ka </w:t>
      </w:r>
      <w:r>
        <w:rPr>
          <w:rFonts w:ascii="Times New Roman" w:hAnsi="Times New Roman" w:cs="Times New Roman"/>
          <w:bCs/>
          <w:sz w:val="24"/>
          <w:szCs w:val="24"/>
        </w:rPr>
        <w:t>M</w:t>
      </w:r>
      <w:r w:rsidRPr="00F4630E">
        <w:rPr>
          <w:rFonts w:ascii="Times New Roman" w:hAnsi="Times New Roman" w:cs="Times New Roman"/>
          <w:bCs/>
          <w:sz w:val="24"/>
          <w:szCs w:val="24"/>
        </w:rPr>
        <w:t xml:space="preserve">I joprojām ir līdzeklis vispārējas nozīmes pakalpojumu sniegšanai un ka tā izmantošana ievēro </w:t>
      </w:r>
      <w:r w:rsidR="00E77026">
        <w:rPr>
          <w:rFonts w:ascii="Times New Roman" w:hAnsi="Times New Roman" w:cs="Times New Roman"/>
          <w:bCs/>
          <w:sz w:val="24"/>
          <w:szCs w:val="24"/>
        </w:rPr>
        <w:t>indivīda</w:t>
      </w:r>
      <w:r w:rsidR="00E77026" w:rsidRPr="00F4630E">
        <w:rPr>
          <w:rFonts w:ascii="Times New Roman" w:hAnsi="Times New Roman" w:cs="Times New Roman"/>
          <w:bCs/>
          <w:sz w:val="24"/>
          <w:szCs w:val="24"/>
        </w:rPr>
        <w:t xml:space="preserve"> </w:t>
      </w:r>
      <w:r w:rsidRPr="00F4630E">
        <w:rPr>
          <w:rFonts w:ascii="Times New Roman" w:hAnsi="Times New Roman" w:cs="Times New Roman"/>
          <w:bCs/>
          <w:sz w:val="24"/>
          <w:szCs w:val="24"/>
        </w:rPr>
        <w:t>tiesības.</w:t>
      </w:r>
    </w:p>
    <w:p w14:paraId="0C215DD7" w14:textId="77777777" w:rsidR="005A2904" w:rsidRPr="00F4630E" w:rsidRDefault="005A2904" w:rsidP="00E568B1">
      <w:pPr>
        <w:autoSpaceDE w:val="0"/>
        <w:autoSpaceDN w:val="0"/>
        <w:adjustRightInd w:val="0"/>
        <w:spacing w:after="0" w:line="276" w:lineRule="auto"/>
        <w:ind w:firstLine="360"/>
        <w:jc w:val="both"/>
        <w:rPr>
          <w:rFonts w:ascii="Times New Roman" w:hAnsi="Times New Roman" w:cs="Times New Roman"/>
          <w:bCs/>
          <w:sz w:val="24"/>
          <w:szCs w:val="24"/>
        </w:rPr>
      </w:pPr>
      <w:r w:rsidRPr="00F4630E">
        <w:rPr>
          <w:rFonts w:ascii="Times New Roman" w:hAnsi="Times New Roman" w:cs="Times New Roman"/>
          <w:bCs/>
          <w:sz w:val="24"/>
          <w:szCs w:val="24"/>
        </w:rPr>
        <w:t xml:space="preserve">CEPEJ ir noteikusi šādus pamatprincipus, kas jāievēro </w:t>
      </w:r>
      <w:r>
        <w:rPr>
          <w:rFonts w:ascii="Times New Roman" w:hAnsi="Times New Roman" w:cs="Times New Roman"/>
          <w:bCs/>
          <w:sz w:val="24"/>
          <w:szCs w:val="24"/>
        </w:rPr>
        <w:t>M</w:t>
      </w:r>
      <w:r w:rsidRPr="00F4630E">
        <w:rPr>
          <w:rFonts w:ascii="Times New Roman" w:hAnsi="Times New Roman" w:cs="Times New Roman"/>
          <w:bCs/>
          <w:sz w:val="24"/>
          <w:szCs w:val="24"/>
        </w:rPr>
        <w:t>I un tiesiskuma jomā:</w:t>
      </w:r>
    </w:p>
    <w:p w14:paraId="7719B04F" w14:textId="5BDF3FBA" w:rsidR="005A2904" w:rsidRPr="00F4630E" w:rsidRDefault="002D5F4C" w:rsidP="00E568B1">
      <w:pPr>
        <w:pStyle w:val="ListParagraph"/>
        <w:numPr>
          <w:ilvl w:val="0"/>
          <w:numId w:val="17"/>
        </w:numPr>
        <w:autoSpaceDE w:val="0"/>
        <w:autoSpaceDN w:val="0"/>
        <w:adjustRightInd w:val="0"/>
        <w:spacing w:line="276" w:lineRule="auto"/>
        <w:jc w:val="both"/>
        <w:rPr>
          <w:bCs/>
        </w:rPr>
      </w:pPr>
      <w:proofErr w:type="spellStart"/>
      <w:r>
        <w:rPr>
          <w:bCs/>
        </w:rPr>
        <w:t>p</w:t>
      </w:r>
      <w:r w:rsidRPr="00F4630E">
        <w:rPr>
          <w:bCs/>
        </w:rPr>
        <w:t>amattiesību</w:t>
      </w:r>
      <w:proofErr w:type="spellEnd"/>
      <w:r w:rsidRPr="00F4630E">
        <w:rPr>
          <w:bCs/>
        </w:rPr>
        <w:t xml:space="preserve"> </w:t>
      </w:r>
      <w:r w:rsidR="005A2904" w:rsidRPr="00F4630E">
        <w:rPr>
          <w:bCs/>
        </w:rPr>
        <w:t xml:space="preserve">ievērošanas princips: nodrošināt </w:t>
      </w:r>
      <w:r w:rsidR="00E568B1">
        <w:rPr>
          <w:bCs/>
        </w:rPr>
        <w:t xml:space="preserve">MI </w:t>
      </w:r>
      <w:r w:rsidR="005A2904" w:rsidRPr="00F4630E">
        <w:rPr>
          <w:bCs/>
        </w:rPr>
        <w:t xml:space="preserve"> rīku un pakalpojumu izstrādi un ieviešanu saskaņā ar </w:t>
      </w:r>
      <w:proofErr w:type="spellStart"/>
      <w:r w:rsidR="005A2904" w:rsidRPr="00F4630E">
        <w:rPr>
          <w:bCs/>
        </w:rPr>
        <w:t>pamattiesībām</w:t>
      </w:r>
      <w:proofErr w:type="spellEnd"/>
      <w:r w:rsidR="005A2904" w:rsidRPr="00F4630E">
        <w:rPr>
          <w:bCs/>
        </w:rPr>
        <w:t>;</w:t>
      </w:r>
    </w:p>
    <w:p w14:paraId="2F8DB12C" w14:textId="234C3FB4" w:rsidR="005A2904" w:rsidRPr="00F4630E" w:rsidRDefault="002D5F4C">
      <w:pPr>
        <w:pStyle w:val="ListParagraph"/>
        <w:numPr>
          <w:ilvl w:val="0"/>
          <w:numId w:val="17"/>
        </w:numPr>
        <w:autoSpaceDE w:val="0"/>
        <w:autoSpaceDN w:val="0"/>
        <w:adjustRightInd w:val="0"/>
        <w:spacing w:line="276" w:lineRule="auto"/>
        <w:jc w:val="both"/>
        <w:rPr>
          <w:bCs/>
        </w:rPr>
      </w:pPr>
      <w:proofErr w:type="spellStart"/>
      <w:r>
        <w:rPr>
          <w:bCs/>
        </w:rPr>
        <w:t>n</w:t>
      </w:r>
      <w:r w:rsidRPr="00F4630E">
        <w:rPr>
          <w:bCs/>
        </w:rPr>
        <w:t>ediskriminācijas</w:t>
      </w:r>
      <w:proofErr w:type="spellEnd"/>
      <w:r w:rsidRPr="00F4630E">
        <w:rPr>
          <w:bCs/>
        </w:rPr>
        <w:t xml:space="preserve"> </w:t>
      </w:r>
      <w:r w:rsidR="005A2904" w:rsidRPr="00F4630E">
        <w:rPr>
          <w:bCs/>
        </w:rPr>
        <w:t>princips: īpaši novērst jebkādas diskriminācijas attīstību vai pastiprināšanos starp indivīdiem vai personu grupām;</w:t>
      </w:r>
    </w:p>
    <w:p w14:paraId="69D2C32B" w14:textId="3F349BDB" w:rsidR="005A2904" w:rsidRPr="00F4630E" w:rsidRDefault="002D5F4C">
      <w:pPr>
        <w:pStyle w:val="ListParagraph"/>
        <w:numPr>
          <w:ilvl w:val="0"/>
          <w:numId w:val="17"/>
        </w:numPr>
        <w:autoSpaceDE w:val="0"/>
        <w:autoSpaceDN w:val="0"/>
        <w:adjustRightInd w:val="0"/>
        <w:spacing w:line="276" w:lineRule="auto"/>
        <w:jc w:val="both"/>
        <w:rPr>
          <w:bCs/>
        </w:rPr>
      </w:pPr>
      <w:r>
        <w:rPr>
          <w:bCs/>
        </w:rPr>
        <w:t>k</w:t>
      </w:r>
      <w:r w:rsidRPr="00F4630E">
        <w:rPr>
          <w:bCs/>
        </w:rPr>
        <w:t xml:space="preserve">valitātes </w:t>
      </w:r>
      <w:r w:rsidR="005A2904" w:rsidRPr="00F4630E">
        <w:rPr>
          <w:bCs/>
        </w:rPr>
        <w:t>un drošības princips: attiecībā uz tiesas nolēmumu un datu apstrādi, izmantojot sertificētus datu avotus drošā tehnoloģiskā vidē;</w:t>
      </w:r>
    </w:p>
    <w:p w14:paraId="55962ED3" w14:textId="604BF4A0" w:rsidR="005A2904" w:rsidRPr="00F4630E" w:rsidRDefault="002D5F4C">
      <w:pPr>
        <w:pStyle w:val="ListParagraph"/>
        <w:numPr>
          <w:ilvl w:val="0"/>
          <w:numId w:val="17"/>
        </w:numPr>
        <w:autoSpaceDE w:val="0"/>
        <w:autoSpaceDN w:val="0"/>
        <w:adjustRightInd w:val="0"/>
        <w:spacing w:line="276" w:lineRule="auto"/>
        <w:jc w:val="both"/>
        <w:rPr>
          <w:bCs/>
        </w:rPr>
      </w:pPr>
      <w:proofErr w:type="spellStart"/>
      <w:r>
        <w:rPr>
          <w:bCs/>
        </w:rPr>
        <w:t>p</w:t>
      </w:r>
      <w:r w:rsidRPr="00F4630E">
        <w:rPr>
          <w:bCs/>
        </w:rPr>
        <w:t>ārredzamības</w:t>
      </w:r>
      <w:proofErr w:type="spellEnd"/>
      <w:r w:rsidR="005A2904" w:rsidRPr="00F4630E">
        <w:rPr>
          <w:bCs/>
        </w:rPr>
        <w:t>, objektivitātes un taisnīguma princips: padarīt datu apstrādes metodes pieejamas un saprotamas, atļaujot ārējās revīzijas;</w:t>
      </w:r>
    </w:p>
    <w:p w14:paraId="7D8F2532" w14:textId="262CCE48" w:rsidR="005A2904" w:rsidRPr="00F4630E" w:rsidRDefault="002D5F4C">
      <w:pPr>
        <w:pStyle w:val="ListParagraph"/>
        <w:numPr>
          <w:ilvl w:val="0"/>
          <w:numId w:val="17"/>
        </w:numPr>
        <w:autoSpaceDE w:val="0"/>
        <w:autoSpaceDN w:val="0"/>
        <w:adjustRightInd w:val="0"/>
        <w:spacing w:line="276" w:lineRule="auto"/>
        <w:jc w:val="both"/>
        <w:rPr>
          <w:bCs/>
        </w:rPr>
      </w:pPr>
      <w:r>
        <w:rPr>
          <w:bCs/>
        </w:rPr>
        <w:t>p</w:t>
      </w:r>
      <w:r w:rsidRPr="00F4630E">
        <w:rPr>
          <w:bCs/>
        </w:rPr>
        <w:t xml:space="preserve">rincips </w:t>
      </w:r>
      <w:r w:rsidR="005A2904" w:rsidRPr="00F4630E">
        <w:rPr>
          <w:bCs/>
        </w:rPr>
        <w:t>“lietotāju kontrolē”: aizliegt preskriptīvu pieeju</w:t>
      </w:r>
      <w:r w:rsidR="001C466B">
        <w:rPr>
          <w:bCs/>
        </w:rPr>
        <w:t xml:space="preserve"> (MI sistēmas izvēlēto risinājumu, kas tiek pasniegta kā vienīgā pareizā)</w:t>
      </w:r>
      <w:r w:rsidR="005A2904" w:rsidRPr="00F4630E">
        <w:rPr>
          <w:bCs/>
        </w:rPr>
        <w:t xml:space="preserve"> un nodrošināt, ka lietotāji ir informēti dalībnieki un kontrolē savu izvēli.</w:t>
      </w:r>
    </w:p>
    <w:p w14:paraId="7792F97B" w14:textId="77777777" w:rsidR="005A2904" w:rsidRDefault="005A2904">
      <w:pPr>
        <w:spacing w:line="276" w:lineRule="auto"/>
        <w:ind w:firstLine="720"/>
        <w:jc w:val="both"/>
        <w:rPr>
          <w:rFonts w:ascii="Times New Roman" w:hAnsi="Times New Roman" w:cs="Times New Roman"/>
          <w:bCs/>
          <w:sz w:val="24"/>
          <w:szCs w:val="24"/>
        </w:rPr>
      </w:pPr>
      <w:r w:rsidRPr="00F4630E">
        <w:rPr>
          <w:rFonts w:ascii="Times New Roman" w:hAnsi="Times New Roman" w:cs="Times New Roman"/>
          <w:bCs/>
          <w:sz w:val="24"/>
          <w:szCs w:val="24"/>
        </w:rPr>
        <w:t>CEPEJ gadījumā ir jānodrošina šo principu ievērošana tiesas nolēmumu un datu apstrādē ar</w:t>
      </w:r>
      <w:r>
        <w:rPr>
          <w:rFonts w:ascii="Times New Roman" w:hAnsi="Times New Roman" w:cs="Times New Roman"/>
          <w:bCs/>
          <w:sz w:val="24"/>
          <w:szCs w:val="24"/>
        </w:rPr>
        <w:t xml:space="preserve"> algoritmiem un to izmantošanā. </w:t>
      </w:r>
      <w:r w:rsidRPr="00F4630E">
        <w:rPr>
          <w:rFonts w:ascii="Times New Roman" w:hAnsi="Times New Roman" w:cs="Times New Roman"/>
          <w:bCs/>
          <w:sz w:val="24"/>
          <w:szCs w:val="24"/>
        </w:rPr>
        <w:t xml:space="preserve">CEPEJ hartai ir pievienots padziļināts pētījums par </w:t>
      </w:r>
      <w:r>
        <w:rPr>
          <w:rFonts w:ascii="Times New Roman" w:hAnsi="Times New Roman" w:cs="Times New Roman"/>
          <w:bCs/>
          <w:sz w:val="24"/>
          <w:szCs w:val="24"/>
        </w:rPr>
        <w:t>M</w:t>
      </w:r>
      <w:r w:rsidRPr="00F4630E">
        <w:rPr>
          <w:rFonts w:ascii="Times New Roman" w:hAnsi="Times New Roman" w:cs="Times New Roman"/>
          <w:bCs/>
          <w:sz w:val="24"/>
          <w:szCs w:val="24"/>
        </w:rPr>
        <w:t xml:space="preserve">I izmantošanu tiesu sistēmās, jo īpaši par </w:t>
      </w:r>
      <w:r>
        <w:rPr>
          <w:rFonts w:ascii="Times New Roman" w:hAnsi="Times New Roman" w:cs="Times New Roman"/>
          <w:bCs/>
          <w:sz w:val="24"/>
          <w:szCs w:val="24"/>
        </w:rPr>
        <w:t>M</w:t>
      </w:r>
      <w:r w:rsidRPr="00F4630E">
        <w:rPr>
          <w:rFonts w:ascii="Times New Roman" w:hAnsi="Times New Roman" w:cs="Times New Roman"/>
          <w:bCs/>
          <w:sz w:val="24"/>
          <w:szCs w:val="24"/>
        </w:rPr>
        <w:t>I pieteikumiem, kas apstrādā tiesas lēmumus un datus.</w:t>
      </w:r>
    </w:p>
    <w:p w14:paraId="0EBEC29C" w14:textId="576C7AD5" w:rsidR="00C33DB1" w:rsidRDefault="00C33DB1" w:rsidP="00852F56">
      <w:pPr>
        <w:pStyle w:val="NoSpacing"/>
        <w:spacing w:line="276" w:lineRule="auto"/>
      </w:pPr>
    </w:p>
    <w:p w14:paraId="439A6118" w14:textId="473C93D8" w:rsidR="00D22B86" w:rsidRDefault="00D22B86" w:rsidP="00224082">
      <w:pPr>
        <w:pStyle w:val="Heading1"/>
      </w:pPr>
      <w:bookmarkStart w:id="12" w:name="_Toc11141541"/>
      <w:r>
        <w:t>Starptautiskā sadarbība</w:t>
      </w:r>
      <w:bookmarkEnd w:id="12"/>
    </w:p>
    <w:p w14:paraId="148BB75A" w14:textId="724C2E37" w:rsidR="00D22B86" w:rsidRPr="004D6DC7" w:rsidRDefault="00D22B86">
      <w:pPr>
        <w:spacing w:line="276" w:lineRule="auto"/>
        <w:ind w:firstLine="720"/>
        <w:jc w:val="both"/>
        <w:rPr>
          <w:rFonts w:ascii="Times New Roman" w:hAnsi="Times New Roman" w:cs="Times New Roman"/>
          <w:b/>
          <w:bCs/>
          <w:sz w:val="24"/>
          <w:szCs w:val="24"/>
        </w:rPr>
      </w:pPr>
      <w:r w:rsidRPr="00436A1B">
        <w:rPr>
          <w:rFonts w:ascii="Times New Roman" w:hAnsi="Times New Roman" w:cs="Times New Roman"/>
          <w:color w:val="000000"/>
          <w:sz w:val="24"/>
          <w:szCs w:val="24"/>
        </w:rPr>
        <w:t xml:space="preserve">MI, tāpat kā ar to saistītie izaicinājumi un riski, ir </w:t>
      </w:r>
      <w:r w:rsidR="00580B5B" w:rsidRPr="00436A1B">
        <w:rPr>
          <w:rFonts w:ascii="Times New Roman" w:hAnsi="Times New Roman" w:cs="Times New Roman"/>
          <w:color w:val="000000"/>
          <w:sz w:val="24"/>
          <w:szCs w:val="24"/>
        </w:rPr>
        <w:t>globāl</w:t>
      </w:r>
      <w:r w:rsidR="00580B5B">
        <w:rPr>
          <w:rFonts w:ascii="Times New Roman" w:hAnsi="Times New Roman" w:cs="Times New Roman"/>
          <w:color w:val="000000"/>
          <w:sz w:val="24"/>
          <w:szCs w:val="24"/>
        </w:rPr>
        <w:t>a</w:t>
      </w:r>
      <w:r w:rsidR="00580B5B" w:rsidRPr="00436A1B">
        <w:rPr>
          <w:rFonts w:ascii="Times New Roman" w:hAnsi="Times New Roman" w:cs="Times New Roman"/>
          <w:color w:val="000000"/>
          <w:sz w:val="24"/>
          <w:szCs w:val="24"/>
        </w:rPr>
        <w:t xml:space="preserve"> </w:t>
      </w:r>
      <w:r w:rsidR="00580B5B">
        <w:rPr>
          <w:rFonts w:ascii="Times New Roman" w:hAnsi="Times New Roman" w:cs="Times New Roman"/>
          <w:color w:val="000000"/>
          <w:sz w:val="24"/>
          <w:szCs w:val="24"/>
        </w:rPr>
        <w:t xml:space="preserve">tendence </w:t>
      </w:r>
      <w:r w:rsidR="005A2904">
        <w:rPr>
          <w:rFonts w:ascii="Times New Roman" w:hAnsi="Times New Roman" w:cs="Times New Roman"/>
          <w:color w:val="000000"/>
          <w:sz w:val="24"/>
          <w:szCs w:val="24"/>
        </w:rPr>
        <w:t xml:space="preserve">un nav </w:t>
      </w:r>
      <w:r w:rsidR="00972E2B">
        <w:rPr>
          <w:rFonts w:ascii="Times New Roman" w:hAnsi="Times New Roman" w:cs="Times New Roman"/>
          <w:color w:val="000000"/>
          <w:sz w:val="24"/>
          <w:szCs w:val="24"/>
        </w:rPr>
        <w:t xml:space="preserve">skatāma </w:t>
      </w:r>
      <w:r w:rsidR="00A74088">
        <w:rPr>
          <w:rFonts w:ascii="Times New Roman" w:hAnsi="Times New Roman" w:cs="Times New Roman"/>
          <w:color w:val="000000"/>
          <w:sz w:val="24"/>
          <w:szCs w:val="24"/>
        </w:rPr>
        <w:t>atsevišķi tikai Latvijas mērogā</w:t>
      </w:r>
      <w:r w:rsidR="005A2904">
        <w:rPr>
          <w:rFonts w:ascii="Times New Roman" w:hAnsi="Times New Roman" w:cs="Times New Roman"/>
          <w:color w:val="000000"/>
          <w:sz w:val="24"/>
          <w:szCs w:val="24"/>
        </w:rPr>
        <w:t xml:space="preserve">. </w:t>
      </w:r>
      <w:r w:rsidR="00E568B1">
        <w:rPr>
          <w:rFonts w:ascii="Times New Roman" w:hAnsi="Times New Roman" w:cs="Times New Roman"/>
          <w:color w:val="000000"/>
          <w:sz w:val="24"/>
          <w:szCs w:val="24"/>
        </w:rPr>
        <w:t xml:space="preserve">MI problemātika </w:t>
      </w:r>
      <w:r w:rsidRPr="00436A1B">
        <w:rPr>
          <w:rFonts w:ascii="Times New Roman" w:hAnsi="Times New Roman" w:cs="Times New Roman"/>
          <w:color w:val="000000"/>
          <w:sz w:val="24"/>
          <w:szCs w:val="24"/>
        </w:rPr>
        <w:t>turpina ieņemt arvien nozīmīgāku vietu starpvaldību</w:t>
      </w:r>
      <w:r w:rsidR="00CD3721">
        <w:rPr>
          <w:rFonts w:ascii="Times New Roman" w:hAnsi="Times New Roman" w:cs="Times New Roman"/>
          <w:color w:val="000000"/>
          <w:sz w:val="24"/>
          <w:szCs w:val="24"/>
        </w:rPr>
        <w:t>,</w:t>
      </w:r>
      <w:r w:rsidRPr="00436A1B">
        <w:rPr>
          <w:rFonts w:ascii="Times New Roman" w:hAnsi="Times New Roman" w:cs="Times New Roman"/>
          <w:color w:val="000000"/>
          <w:sz w:val="24"/>
          <w:szCs w:val="24"/>
        </w:rPr>
        <w:t xml:space="preserve"> starptautisko</w:t>
      </w:r>
      <w:r w:rsidR="00CD3721">
        <w:rPr>
          <w:rFonts w:ascii="Times New Roman" w:hAnsi="Times New Roman" w:cs="Times New Roman"/>
          <w:color w:val="000000"/>
          <w:sz w:val="24"/>
          <w:szCs w:val="24"/>
        </w:rPr>
        <w:t xml:space="preserve"> un globālo (ar dažādu ieinteresēto pušu, t.sk. privātā sektora un Interneta tehniskās kopienas iesaisti)</w:t>
      </w:r>
      <w:r w:rsidRPr="00436A1B">
        <w:rPr>
          <w:rFonts w:ascii="Times New Roman" w:hAnsi="Times New Roman" w:cs="Times New Roman"/>
          <w:color w:val="000000"/>
          <w:sz w:val="24"/>
          <w:szCs w:val="24"/>
        </w:rPr>
        <w:t xml:space="preserve"> organizāciju darba kārtībā. Latvijai skaidri jānoformulē savas intereses, ņemot vērā iespējamo MI attīstību un ietekmi uz sabiedrību. </w:t>
      </w:r>
    </w:p>
    <w:p w14:paraId="55D46D6C" w14:textId="101E6B17" w:rsidR="00D22B86" w:rsidRDefault="00D22B86">
      <w:pPr>
        <w:spacing w:line="276" w:lineRule="auto"/>
        <w:ind w:firstLine="720"/>
        <w:jc w:val="both"/>
        <w:rPr>
          <w:rFonts w:ascii="Times New Roman" w:hAnsi="Times New Roman" w:cs="Times New Roman"/>
          <w:sz w:val="24"/>
          <w:szCs w:val="24"/>
        </w:rPr>
      </w:pPr>
      <w:r w:rsidRPr="008E14DF">
        <w:rPr>
          <w:rFonts w:ascii="Times New Roman" w:hAnsi="Times New Roman" w:cs="Times New Roman"/>
          <w:sz w:val="24"/>
          <w:szCs w:val="24"/>
        </w:rPr>
        <w:t xml:space="preserve">Somija norādījusi, ka </w:t>
      </w:r>
      <w:r w:rsidR="00E568B1">
        <w:rPr>
          <w:rFonts w:ascii="Times New Roman" w:hAnsi="Times New Roman" w:cs="Times New Roman"/>
          <w:sz w:val="24"/>
          <w:szCs w:val="24"/>
        </w:rPr>
        <w:t>MI</w:t>
      </w:r>
      <w:r w:rsidRPr="008E14DF">
        <w:rPr>
          <w:rFonts w:ascii="Times New Roman" w:hAnsi="Times New Roman" w:cs="Times New Roman"/>
          <w:sz w:val="24"/>
          <w:szCs w:val="24"/>
        </w:rPr>
        <w:t xml:space="preserve"> jautājuma virzība ES kontekstā būs viens no </w:t>
      </w:r>
      <w:r w:rsidR="000D2E87">
        <w:rPr>
          <w:rFonts w:ascii="Times New Roman" w:hAnsi="Times New Roman" w:cs="Times New Roman"/>
          <w:sz w:val="24"/>
          <w:szCs w:val="24"/>
        </w:rPr>
        <w:t xml:space="preserve">tās prezidentūras ES Padomē </w:t>
      </w:r>
      <w:r w:rsidRPr="008E14DF">
        <w:rPr>
          <w:rFonts w:ascii="Times New Roman" w:hAnsi="Times New Roman" w:cs="Times New Roman"/>
          <w:sz w:val="24"/>
          <w:szCs w:val="24"/>
        </w:rPr>
        <w:t>2019.gada otrajā pusgadā svarīg</w:t>
      </w:r>
      <w:r w:rsidR="004268F9">
        <w:rPr>
          <w:rFonts w:ascii="Times New Roman" w:hAnsi="Times New Roman" w:cs="Times New Roman"/>
          <w:sz w:val="24"/>
          <w:szCs w:val="24"/>
        </w:rPr>
        <w:t>āk</w:t>
      </w:r>
      <w:r w:rsidRPr="008E14DF">
        <w:rPr>
          <w:rFonts w:ascii="Times New Roman" w:hAnsi="Times New Roman" w:cs="Times New Roman"/>
          <w:sz w:val="24"/>
          <w:szCs w:val="24"/>
        </w:rPr>
        <w:t xml:space="preserve">ajiem </w:t>
      </w:r>
      <w:r w:rsidR="000D2E87">
        <w:rPr>
          <w:rFonts w:ascii="Times New Roman" w:hAnsi="Times New Roman" w:cs="Times New Roman"/>
          <w:sz w:val="24"/>
          <w:szCs w:val="24"/>
        </w:rPr>
        <w:t>uzdevumiem</w:t>
      </w:r>
      <w:r w:rsidRPr="008E14DF">
        <w:rPr>
          <w:rFonts w:ascii="Times New Roman" w:hAnsi="Times New Roman" w:cs="Times New Roman"/>
          <w:sz w:val="24"/>
          <w:szCs w:val="24"/>
        </w:rPr>
        <w:t xml:space="preserve">. Somija uzskata, ka Eiropas </w:t>
      </w:r>
      <w:r w:rsidR="00E568B1">
        <w:rPr>
          <w:rFonts w:ascii="Times New Roman" w:hAnsi="Times New Roman" w:cs="Times New Roman"/>
          <w:sz w:val="24"/>
          <w:szCs w:val="24"/>
        </w:rPr>
        <w:t>MI</w:t>
      </w:r>
      <w:r w:rsidRPr="008E14DF">
        <w:rPr>
          <w:rFonts w:ascii="Times New Roman" w:hAnsi="Times New Roman" w:cs="Times New Roman"/>
          <w:sz w:val="24"/>
          <w:szCs w:val="24"/>
        </w:rPr>
        <w:t xml:space="preserve"> joma jāattīsta, nodrošinot datu pieejamību</w:t>
      </w:r>
      <w:r w:rsidR="004268F9">
        <w:rPr>
          <w:rFonts w:ascii="Times New Roman" w:hAnsi="Times New Roman" w:cs="Times New Roman"/>
          <w:sz w:val="24"/>
          <w:szCs w:val="24"/>
        </w:rPr>
        <w:t>;</w:t>
      </w:r>
      <w:r w:rsidRPr="008E14DF">
        <w:rPr>
          <w:rFonts w:ascii="Times New Roman" w:hAnsi="Times New Roman" w:cs="Times New Roman"/>
          <w:sz w:val="24"/>
          <w:szCs w:val="24"/>
        </w:rPr>
        <w:t xml:space="preserve"> jāpārveido iekšējais tirgus, sasaistot </w:t>
      </w:r>
      <w:r w:rsidR="004268F9">
        <w:rPr>
          <w:rFonts w:ascii="Times New Roman" w:hAnsi="Times New Roman" w:cs="Times New Roman"/>
          <w:sz w:val="24"/>
          <w:szCs w:val="24"/>
        </w:rPr>
        <w:t xml:space="preserve">to </w:t>
      </w:r>
      <w:r w:rsidRPr="008E14DF">
        <w:rPr>
          <w:rFonts w:ascii="Times New Roman" w:hAnsi="Times New Roman" w:cs="Times New Roman"/>
          <w:sz w:val="24"/>
          <w:szCs w:val="24"/>
        </w:rPr>
        <w:t xml:space="preserve">ar </w:t>
      </w:r>
      <w:r w:rsidR="004268F9">
        <w:rPr>
          <w:rFonts w:ascii="Times New Roman" w:hAnsi="Times New Roman" w:cs="Times New Roman"/>
          <w:sz w:val="24"/>
          <w:szCs w:val="24"/>
        </w:rPr>
        <w:t>MI</w:t>
      </w:r>
      <w:r w:rsidRPr="008E14DF">
        <w:rPr>
          <w:rFonts w:ascii="Times New Roman" w:hAnsi="Times New Roman" w:cs="Times New Roman"/>
          <w:sz w:val="24"/>
          <w:szCs w:val="24"/>
        </w:rPr>
        <w:t xml:space="preserve"> risinājumu attīstību</w:t>
      </w:r>
      <w:r w:rsidR="004268F9">
        <w:rPr>
          <w:rFonts w:ascii="Times New Roman" w:hAnsi="Times New Roman" w:cs="Times New Roman"/>
          <w:sz w:val="24"/>
          <w:szCs w:val="24"/>
        </w:rPr>
        <w:t>;</w:t>
      </w:r>
      <w:r w:rsidRPr="008E14DF">
        <w:rPr>
          <w:rFonts w:ascii="Times New Roman" w:hAnsi="Times New Roman" w:cs="Times New Roman"/>
          <w:sz w:val="24"/>
          <w:szCs w:val="24"/>
        </w:rPr>
        <w:t xml:space="preserve"> nepieciešams </w:t>
      </w:r>
      <w:r w:rsidR="004268F9">
        <w:rPr>
          <w:rFonts w:ascii="Times New Roman" w:hAnsi="Times New Roman" w:cs="Times New Roman"/>
          <w:sz w:val="24"/>
          <w:szCs w:val="24"/>
        </w:rPr>
        <w:t>paplašināt un nostiprināt</w:t>
      </w:r>
      <w:r w:rsidRPr="008E14DF">
        <w:rPr>
          <w:rFonts w:ascii="Times New Roman" w:hAnsi="Times New Roman" w:cs="Times New Roman"/>
          <w:sz w:val="24"/>
          <w:szCs w:val="24"/>
        </w:rPr>
        <w:t xml:space="preserve"> </w:t>
      </w:r>
      <w:r w:rsidR="004268F9">
        <w:rPr>
          <w:rFonts w:ascii="Times New Roman" w:hAnsi="Times New Roman" w:cs="Times New Roman"/>
          <w:sz w:val="24"/>
          <w:szCs w:val="24"/>
        </w:rPr>
        <w:t>MI</w:t>
      </w:r>
      <w:r w:rsidRPr="008E14DF">
        <w:rPr>
          <w:rFonts w:ascii="Times New Roman" w:hAnsi="Times New Roman" w:cs="Times New Roman"/>
          <w:sz w:val="24"/>
          <w:szCs w:val="24"/>
        </w:rPr>
        <w:t xml:space="preserve"> ētikas </w:t>
      </w:r>
      <w:r w:rsidR="004268F9">
        <w:rPr>
          <w:rFonts w:ascii="Times New Roman" w:hAnsi="Times New Roman" w:cs="Times New Roman"/>
          <w:sz w:val="24"/>
          <w:szCs w:val="24"/>
        </w:rPr>
        <w:t>vadlīniju</w:t>
      </w:r>
      <w:r w:rsidR="004268F9">
        <w:rPr>
          <w:rStyle w:val="FootnoteReference"/>
          <w:rFonts w:ascii="Times New Roman" w:hAnsi="Times New Roman" w:cs="Times New Roman"/>
          <w:sz w:val="24"/>
          <w:szCs w:val="24"/>
        </w:rPr>
        <w:footnoteReference w:id="68"/>
      </w:r>
      <w:r w:rsidR="004268F9">
        <w:rPr>
          <w:rFonts w:ascii="Times New Roman" w:hAnsi="Times New Roman" w:cs="Times New Roman"/>
          <w:sz w:val="24"/>
          <w:szCs w:val="24"/>
        </w:rPr>
        <w:t xml:space="preserve"> ievērošanu,</w:t>
      </w:r>
      <w:r w:rsidRPr="008E14DF">
        <w:rPr>
          <w:rFonts w:ascii="Times New Roman" w:hAnsi="Times New Roman" w:cs="Times New Roman"/>
          <w:sz w:val="24"/>
          <w:szCs w:val="24"/>
        </w:rPr>
        <w:t xml:space="preserve"> lai mazinātu iespējamo negatīvo ietekmi uz sabiedrību.</w:t>
      </w:r>
      <w:r w:rsidRPr="00A654E5">
        <w:rPr>
          <w:rFonts w:ascii="Times New Roman" w:hAnsi="Times New Roman" w:cs="Times New Roman"/>
          <w:sz w:val="24"/>
          <w:szCs w:val="24"/>
        </w:rPr>
        <w:t xml:space="preserve"> </w:t>
      </w:r>
      <w:r w:rsidR="00E568B1">
        <w:rPr>
          <w:rFonts w:ascii="Times New Roman" w:hAnsi="Times New Roman" w:cs="Times New Roman"/>
          <w:sz w:val="24"/>
          <w:szCs w:val="24"/>
        </w:rPr>
        <w:t xml:space="preserve">Eiropas </w:t>
      </w:r>
      <w:r w:rsidRPr="00A654E5">
        <w:rPr>
          <w:rFonts w:ascii="Times New Roman" w:hAnsi="Times New Roman" w:cs="Times New Roman"/>
          <w:sz w:val="24"/>
          <w:szCs w:val="24"/>
        </w:rPr>
        <w:t xml:space="preserve">Komisijas </w:t>
      </w:r>
      <w:r w:rsidR="001C466B" w:rsidRPr="001C466B">
        <w:rPr>
          <w:rFonts w:ascii="Times New Roman" w:hAnsi="Times New Roman" w:cs="Times New Roman"/>
          <w:sz w:val="24"/>
          <w:szCs w:val="24"/>
        </w:rPr>
        <w:t>Komunikācijas tīklu, satura un tehnoloģiju ģenerāldirektorāts</w:t>
      </w:r>
      <w:r w:rsidR="001C466B">
        <w:rPr>
          <w:rFonts w:ascii="Times New Roman" w:hAnsi="Times New Roman" w:cs="Times New Roman"/>
          <w:sz w:val="24"/>
          <w:szCs w:val="24"/>
        </w:rPr>
        <w:t xml:space="preserve"> </w:t>
      </w:r>
      <w:r w:rsidRPr="00A654E5">
        <w:rPr>
          <w:rFonts w:ascii="Times New Roman" w:hAnsi="Times New Roman" w:cs="Times New Roman"/>
          <w:sz w:val="24"/>
          <w:szCs w:val="24"/>
        </w:rPr>
        <w:t xml:space="preserve">norādījis, ka nākamās </w:t>
      </w:r>
      <w:r w:rsidR="00E568B1">
        <w:rPr>
          <w:rFonts w:ascii="Times New Roman" w:hAnsi="Times New Roman" w:cs="Times New Roman"/>
          <w:sz w:val="24"/>
          <w:szCs w:val="24"/>
        </w:rPr>
        <w:t xml:space="preserve">Eiropas </w:t>
      </w:r>
      <w:r w:rsidRPr="00A654E5">
        <w:rPr>
          <w:rFonts w:ascii="Times New Roman" w:hAnsi="Times New Roman" w:cs="Times New Roman"/>
          <w:sz w:val="24"/>
          <w:szCs w:val="24"/>
        </w:rPr>
        <w:t>Komisijas viena no prioritātē</w:t>
      </w:r>
      <w:r w:rsidR="004268F9">
        <w:rPr>
          <w:rFonts w:ascii="Times New Roman" w:hAnsi="Times New Roman" w:cs="Times New Roman"/>
          <w:sz w:val="24"/>
          <w:szCs w:val="24"/>
        </w:rPr>
        <w:t>m</w:t>
      </w:r>
      <w:r w:rsidRPr="00A654E5">
        <w:rPr>
          <w:rFonts w:ascii="Times New Roman" w:hAnsi="Times New Roman" w:cs="Times New Roman"/>
          <w:sz w:val="24"/>
          <w:szCs w:val="24"/>
        </w:rPr>
        <w:t xml:space="preserve"> būs </w:t>
      </w:r>
      <w:r w:rsidRPr="00A654E5">
        <w:rPr>
          <w:rFonts w:ascii="Times New Roman" w:hAnsi="Times New Roman" w:cs="Times New Roman"/>
          <w:sz w:val="24"/>
          <w:szCs w:val="24"/>
        </w:rPr>
        <w:lastRenderedPageBreak/>
        <w:t>turpināt stiprināt ne</w:t>
      </w:r>
      <w:r w:rsidR="00E568B1">
        <w:rPr>
          <w:rFonts w:ascii="Times New Roman" w:hAnsi="Times New Roman" w:cs="Times New Roman"/>
          <w:sz w:val="24"/>
          <w:szCs w:val="24"/>
        </w:rPr>
        <w:t>-</w:t>
      </w:r>
      <w:r w:rsidRPr="00A654E5">
        <w:rPr>
          <w:rFonts w:ascii="Times New Roman" w:hAnsi="Times New Roman" w:cs="Times New Roman"/>
          <w:sz w:val="24"/>
          <w:szCs w:val="24"/>
        </w:rPr>
        <w:t xml:space="preserve">personu datu brīvu apriti un pieejamību, kas ir būtisks priekšnosacījums </w:t>
      </w:r>
      <w:r w:rsidR="004268F9">
        <w:rPr>
          <w:rFonts w:ascii="Times New Roman" w:hAnsi="Times New Roman" w:cs="Times New Roman"/>
          <w:sz w:val="24"/>
          <w:szCs w:val="24"/>
        </w:rPr>
        <w:t xml:space="preserve">MI </w:t>
      </w:r>
      <w:r w:rsidRPr="00A654E5">
        <w:rPr>
          <w:rFonts w:ascii="Times New Roman" w:hAnsi="Times New Roman" w:cs="Times New Roman"/>
          <w:sz w:val="24"/>
          <w:szCs w:val="24"/>
        </w:rPr>
        <w:t>attīstībai.</w:t>
      </w:r>
    </w:p>
    <w:p w14:paraId="682539D9" w14:textId="79FF19E2" w:rsidR="00CC07A0" w:rsidRDefault="00CC07A0">
      <w:pPr>
        <w:spacing w:line="276"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Kopīgu projektu realizēšana ļautu ietaupīt izmaksas un pārņemt citu valstu veiksmīgu pieredzi. Piemēram, Somijas projekts </w:t>
      </w:r>
      <w:r w:rsidRPr="00E77026">
        <w:rPr>
          <w:rFonts w:ascii="Times New Roman" w:hAnsi="Times New Roman" w:cs="Times New Roman"/>
          <w:i/>
          <w:sz w:val="24"/>
          <w:szCs w:val="24"/>
        </w:rPr>
        <w:t>Aurora</w:t>
      </w:r>
      <w:r>
        <w:rPr>
          <w:rStyle w:val="FootnoteReference"/>
          <w:rFonts w:ascii="Times New Roman" w:hAnsi="Times New Roman" w:cs="Times New Roman"/>
          <w:sz w:val="24"/>
          <w:szCs w:val="24"/>
        </w:rPr>
        <w:footnoteReference w:id="69"/>
      </w:r>
      <w:r>
        <w:rPr>
          <w:rFonts w:ascii="Times New Roman" w:hAnsi="Times New Roman" w:cs="Times New Roman"/>
          <w:sz w:val="24"/>
          <w:szCs w:val="24"/>
        </w:rPr>
        <w:t xml:space="preserve"> paredz </w:t>
      </w:r>
      <w:r w:rsidR="004268F9">
        <w:rPr>
          <w:rFonts w:ascii="Times New Roman" w:hAnsi="Times New Roman" w:cs="Times New Roman"/>
          <w:sz w:val="24"/>
          <w:szCs w:val="24"/>
        </w:rPr>
        <w:t xml:space="preserve">personalizēta </w:t>
      </w:r>
      <w:r>
        <w:rPr>
          <w:rFonts w:ascii="Times New Roman" w:hAnsi="Times New Roman" w:cs="Times New Roman"/>
          <w:sz w:val="24"/>
          <w:szCs w:val="24"/>
        </w:rPr>
        <w:t xml:space="preserve">virtuālā asistenta </w:t>
      </w:r>
      <w:r w:rsidR="004268F9">
        <w:rPr>
          <w:rFonts w:ascii="Times New Roman" w:hAnsi="Times New Roman" w:cs="Times New Roman"/>
          <w:sz w:val="24"/>
          <w:szCs w:val="24"/>
        </w:rPr>
        <w:t>izveidi</w:t>
      </w:r>
      <w:r>
        <w:rPr>
          <w:rFonts w:ascii="Times New Roman" w:hAnsi="Times New Roman" w:cs="Times New Roman"/>
          <w:sz w:val="24"/>
          <w:szCs w:val="24"/>
        </w:rPr>
        <w:t xml:space="preserve">, kas strukturēti nodrošinās pakalpojumus katram Somijas </w:t>
      </w:r>
      <w:r w:rsidR="00E568B1">
        <w:rPr>
          <w:rFonts w:ascii="Times New Roman" w:hAnsi="Times New Roman" w:cs="Times New Roman"/>
          <w:sz w:val="24"/>
          <w:szCs w:val="24"/>
        </w:rPr>
        <w:t xml:space="preserve">iedzīvotājam </w:t>
      </w:r>
      <w:r>
        <w:rPr>
          <w:rFonts w:ascii="Times New Roman" w:hAnsi="Times New Roman" w:cs="Times New Roman"/>
          <w:sz w:val="24"/>
          <w:szCs w:val="24"/>
        </w:rPr>
        <w:t xml:space="preserve">atbilstoši dzīves situācijām, neatkarīgi no tā, cik iestādes </w:t>
      </w:r>
      <w:r w:rsidR="004268F9">
        <w:rPr>
          <w:rFonts w:ascii="Times New Roman" w:hAnsi="Times New Roman" w:cs="Times New Roman"/>
          <w:sz w:val="24"/>
          <w:szCs w:val="24"/>
        </w:rPr>
        <w:t>nepieciešams iesaistīt kāda atsevišķa pakalpojuma sniegšanai</w:t>
      </w:r>
      <w:r>
        <w:rPr>
          <w:rFonts w:ascii="Times New Roman" w:hAnsi="Times New Roman" w:cs="Times New Roman"/>
          <w:sz w:val="24"/>
          <w:szCs w:val="24"/>
        </w:rPr>
        <w:t>.</w:t>
      </w:r>
    </w:p>
    <w:p w14:paraId="02171280" w14:textId="066BC42D" w:rsidR="009B3F50" w:rsidRDefault="009B3F50">
      <w:pPr>
        <w:pStyle w:val="ListParagraph"/>
        <w:spacing w:line="276" w:lineRule="auto"/>
        <w:ind w:left="0"/>
        <w:jc w:val="both"/>
        <w:rPr>
          <w:bCs/>
        </w:rPr>
      </w:pPr>
      <w:r>
        <w:rPr>
          <w:bCs/>
        </w:rPr>
        <w:tab/>
      </w:r>
      <w:proofErr w:type="spellStart"/>
      <w:r w:rsidR="009D66B7" w:rsidRPr="009D66B7">
        <w:rPr>
          <w:bCs/>
          <w:i/>
        </w:rPr>
        <w:t>Diplo</w:t>
      </w:r>
      <w:proofErr w:type="spellEnd"/>
      <w:r w:rsidR="009D66B7" w:rsidRPr="009D66B7">
        <w:rPr>
          <w:bCs/>
          <w:i/>
        </w:rPr>
        <w:t xml:space="preserve"> </w:t>
      </w:r>
      <w:proofErr w:type="spellStart"/>
      <w:r w:rsidR="009D66B7" w:rsidRPr="009D66B7">
        <w:rPr>
          <w:bCs/>
          <w:i/>
        </w:rPr>
        <w:t>Foundation</w:t>
      </w:r>
      <w:proofErr w:type="spellEnd"/>
      <w:r w:rsidR="009D66B7">
        <w:rPr>
          <w:bCs/>
        </w:rPr>
        <w:t xml:space="preserve"> </w:t>
      </w:r>
      <w:r w:rsidRPr="000657D6">
        <w:rPr>
          <w:bCs/>
        </w:rPr>
        <w:t>pētījuma “Iezīmējot izaicinājumus un iespējas MI izmantošanai diplomātijā”</w:t>
      </w:r>
      <w:r w:rsidR="0059714C">
        <w:rPr>
          <w:rStyle w:val="FootnoteReference"/>
          <w:bCs/>
        </w:rPr>
        <w:footnoteReference w:id="70"/>
      </w:r>
      <w:r w:rsidRPr="00A31A3B">
        <w:rPr>
          <w:bCs/>
        </w:rPr>
        <w:t xml:space="preserve"> 26.</w:t>
      </w:r>
      <w:r>
        <w:rPr>
          <w:bCs/>
        </w:rPr>
        <w:t xml:space="preserve"> </w:t>
      </w:r>
      <w:r w:rsidRPr="00A31A3B">
        <w:rPr>
          <w:bCs/>
        </w:rPr>
        <w:t xml:space="preserve">lpp. aprakstīts Pasaules tirdzniecības organizācijas darba </w:t>
      </w:r>
      <w:proofErr w:type="spellStart"/>
      <w:r w:rsidRPr="00A31A3B">
        <w:rPr>
          <w:bCs/>
        </w:rPr>
        <w:t>efekt</w:t>
      </w:r>
      <w:r>
        <w:rPr>
          <w:bCs/>
        </w:rPr>
        <w:t>ivizācijai</w:t>
      </w:r>
      <w:proofErr w:type="spellEnd"/>
      <w:r>
        <w:rPr>
          <w:bCs/>
        </w:rPr>
        <w:t xml:space="preserve"> izstrādāts MI rīks “Kognitīvais tirdzniecības padomnieks“ (</w:t>
      </w:r>
      <w:proofErr w:type="spellStart"/>
      <w:r w:rsidRPr="00E77026">
        <w:rPr>
          <w:bCs/>
          <w:i/>
        </w:rPr>
        <w:t>The</w:t>
      </w:r>
      <w:proofErr w:type="spellEnd"/>
      <w:r w:rsidRPr="00E77026">
        <w:rPr>
          <w:bCs/>
          <w:i/>
        </w:rPr>
        <w:t xml:space="preserve"> </w:t>
      </w:r>
      <w:proofErr w:type="spellStart"/>
      <w:r w:rsidRPr="00E77026">
        <w:rPr>
          <w:bCs/>
          <w:i/>
        </w:rPr>
        <w:t>Cognitive</w:t>
      </w:r>
      <w:proofErr w:type="spellEnd"/>
      <w:r w:rsidRPr="00E77026">
        <w:rPr>
          <w:bCs/>
          <w:i/>
        </w:rPr>
        <w:t xml:space="preserve"> </w:t>
      </w:r>
      <w:proofErr w:type="spellStart"/>
      <w:r w:rsidRPr="00E77026">
        <w:rPr>
          <w:bCs/>
          <w:i/>
        </w:rPr>
        <w:t>Trade</w:t>
      </w:r>
      <w:proofErr w:type="spellEnd"/>
      <w:r w:rsidRPr="00E77026">
        <w:rPr>
          <w:bCs/>
          <w:i/>
        </w:rPr>
        <w:t xml:space="preserve"> </w:t>
      </w:r>
      <w:proofErr w:type="spellStart"/>
      <w:r w:rsidRPr="00E77026">
        <w:rPr>
          <w:bCs/>
          <w:i/>
        </w:rPr>
        <w:t>Advisor</w:t>
      </w:r>
      <w:proofErr w:type="spellEnd"/>
      <w:r w:rsidRPr="00A31A3B">
        <w:rPr>
          <w:bCs/>
        </w:rPr>
        <w:t xml:space="preserve">). Tā priekšrocība ir tieši iespēja ātri un ļoti kvalitatīvi izanalizēt </w:t>
      </w:r>
      <w:r w:rsidR="005269FF">
        <w:rPr>
          <w:bCs/>
        </w:rPr>
        <w:t>lielu</w:t>
      </w:r>
      <w:r w:rsidRPr="00A31A3B">
        <w:rPr>
          <w:bCs/>
        </w:rPr>
        <w:t xml:space="preserve"> starptautisko līgumu teksta apjomu. </w:t>
      </w:r>
    </w:p>
    <w:p w14:paraId="42453038" w14:textId="77777777" w:rsidR="004103C5" w:rsidRDefault="004103C5" w:rsidP="0059714C">
      <w:pPr>
        <w:spacing w:line="276" w:lineRule="auto"/>
        <w:jc w:val="center"/>
        <w:rPr>
          <w:rFonts w:ascii="Times New Roman" w:hAnsi="Times New Roman" w:cs="Times New Roman"/>
          <w:sz w:val="24"/>
          <w:szCs w:val="24"/>
        </w:rPr>
      </w:pPr>
    </w:p>
    <w:p w14:paraId="3B5BF25A" w14:textId="6F519B1B" w:rsidR="002F4C08" w:rsidRPr="008D17D9" w:rsidRDefault="00764D1D" w:rsidP="00224082">
      <w:pPr>
        <w:pStyle w:val="Heading1"/>
      </w:pPr>
      <w:bookmarkStart w:id="13" w:name="_Toc11141542"/>
      <w:r>
        <w:t>Turpmākie darbības virzieni v</w:t>
      </w:r>
      <w:r w:rsidR="008C4B9D">
        <w:t>alsts pārvald</w:t>
      </w:r>
      <w:r>
        <w:t>ē</w:t>
      </w:r>
      <w:r w:rsidR="008C4B9D">
        <w:t xml:space="preserve"> </w:t>
      </w:r>
      <w:bookmarkEnd w:id="13"/>
    </w:p>
    <w:p w14:paraId="415978BB" w14:textId="1CAAAB36" w:rsidR="00A4140C" w:rsidRDefault="008C4B9D">
      <w:pPr>
        <w:spacing w:after="0" w:line="276" w:lineRule="auto"/>
        <w:ind w:firstLine="426"/>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Latvijai i</w:t>
      </w:r>
      <w:r w:rsidR="00A4140C" w:rsidRPr="00BC724A">
        <w:rPr>
          <w:rFonts w:ascii="Times New Roman" w:eastAsia="Times New Roman" w:hAnsi="Times New Roman" w:cs="Times New Roman"/>
          <w:bCs/>
          <w:sz w:val="24"/>
          <w:szCs w:val="24"/>
        </w:rPr>
        <w:t xml:space="preserve">r jārēķinās, ka Latvija nevarēs sacensties ar ASV vai Ķīnu izpētes </w:t>
      </w:r>
      <w:r w:rsidR="00972E2B">
        <w:rPr>
          <w:rFonts w:ascii="Times New Roman" w:eastAsia="Times New Roman" w:hAnsi="Times New Roman" w:cs="Times New Roman"/>
          <w:bCs/>
          <w:sz w:val="24"/>
          <w:szCs w:val="24"/>
        </w:rPr>
        <w:t xml:space="preserve">vai lielo datu </w:t>
      </w:r>
      <w:r w:rsidR="00A4140C" w:rsidRPr="00BC724A">
        <w:rPr>
          <w:rFonts w:ascii="Times New Roman" w:eastAsia="Times New Roman" w:hAnsi="Times New Roman" w:cs="Times New Roman"/>
          <w:bCs/>
          <w:sz w:val="24"/>
          <w:szCs w:val="24"/>
        </w:rPr>
        <w:t>jomā</w:t>
      </w:r>
      <w:r w:rsidR="00A4140C" w:rsidRPr="00AC72D3">
        <w:rPr>
          <w:rFonts w:ascii="Times New Roman" w:eastAsia="Times New Roman" w:hAnsi="Times New Roman" w:cs="Times New Roman"/>
          <w:bCs/>
          <w:sz w:val="24"/>
          <w:szCs w:val="24"/>
        </w:rPr>
        <w:t xml:space="preserve"> </w:t>
      </w:r>
      <w:r w:rsidR="00A4140C">
        <w:rPr>
          <w:rFonts w:ascii="Times New Roman" w:eastAsia="Times New Roman" w:hAnsi="Times New Roman" w:cs="Times New Roman"/>
          <w:bCs/>
          <w:sz w:val="24"/>
          <w:szCs w:val="24"/>
        </w:rPr>
        <w:t xml:space="preserve">kopumā, bet Latvija var būt līdere specifiskos </w:t>
      </w:r>
      <w:r w:rsidR="00B9044A">
        <w:rPr>
          <w:rFonts w:ascii="Times New Roman" w:eastAsia="Times New Roman" w:hAnsi="Times New Roman" w:cs="Times New Roman"/>
          <w:bCs/>
          <w:sz w:val="24"/>
          <w:szCs w:val="24"/>
        </w:rPr>
        <w:t xml:space="preserve">MI </w:t>
      </w:r>
      <w:r w:rsidR="00A4140C">
        <w:rPr>
          <w:rFonts w:ascii="Times New Roman" w:eastAsia="Times New Roman" w:hAnsi="Times New Roman" w:cs="Times New Roman"/>
          <w:bCs/>
          <w:sz w:val="24"/>
          <w:szCs w:val="24"/>
        </w:rPr>
        <w:t>risinājumos.</w:t>
      </w:r>
      <w:r w:rsidR="00A4140C" w:rsidRPr="00BC724A">
        <w:rPr>
          <w:rFonts w:ascii="Times New Roman" w:eastAsia="Times New Roman" w:hAnsi="Times New Roman" w:cs="Times New Roman"/>
          <w:bCs/>
          <w:sz w:val="24"/>
          <w:szCs w:val="24"/>
        </w:rPr>
        <w:t xml:space="preserve"> Latvijas </w:t>
      </w:r>
      <w:r w:rsidR="00972E2B">
        <w:rPr>
          <w:rFonts w:ascii="Times New Roman" w:eastAsia="Times New Roman" w:hAnsi="Times New Roman" w:cs="Times New Roman"/>
          <w:bCs/>
          <w:sz w:val="24"/>
          <w:szCs w:val="24"/>
        </w:rPr>
        <w:t xml:space="preserve">galvenā </w:t>
      </w:r>
      <w:r w:rsidR="00A4140C" w:rsidRPr="00BC724A">
        <w:rPr>
          <w:rFonts w:ascii="Times New Roman" w:eastAsia="Times New Roman" w:hAnsi="Times New Roman" w:cs="Times New Roman"/>
          <w:bCs/>
          <w:sz w:val="24"/>
          <w:szCs w:val="24"/>
        </w:rPr>
        <w:t xml:space="preserve">priekšrocība ir spēja ātrāk ieviest risinājumus gan privātajā sektorā, gan valsts pārvaldē. </w:t>
      </w:r>
      <w:r w:rsidR="00A4140C" w:rsidRPr="00632F91">
        <w:rPr>
          <w:rFonts w:ascii="Times New Roman" w:eastAsia="Times New Roman" w:hAnsi="Times New Roman" w:cs="Times New Roman"/>
          <w:bCs/>
          <w:sz w:val="24"/>
          <w:szCs w:val="24"/>
        </w:rPr>
        <w:t xml:space="preserve">Tātad MI lietošanas prasmes jāapgūst ne tikai </w:t>
      </w:r>
      <w:r w:rsidR="00483EDF" w:rsidRPr="00632F91">
        <w:rPr>
          <w:rFonts w:ascii="Times New Roman" w:eastAsia="Times New Roman" w:hAnsi="Times New Roman" w:cs="Times New Roman"/>
          <w:bCs/>
          <w:sz w:val="24"/>
          <w:szCs w:val="24"/>
        </w:rPr>
        <w:t>I</w:t>
      </w:r>
      <w:r w:rsidR="00483EDF">
        <w:rPr>
          <w:rFonts w:ascii="Times New Roman" w:eastAsia="Times New Roman" w:hAnsi="Times New Roman" w:cs="Times New Roman"/>
          <w:bCs/>
          <w:sz w:val="24"/>
          <w:szCs w:val="24"/>
        </w:rPr>
        <w:t>KT</w:t>
      </w:r>
      <w:r w:rsidR="00176856">
        <w:rPr>
          <w:rFonts w:ascii="Times New Roman" w:eastAsia="Times New Roman" w:hAnsi="Times New Roman" w:cs="Times New Roman"/>
          <w:bCs/>
          <w:sz w:val="24"/>
          <w:szCs w:val="24"/>
        </w:rPr>
        <w:t xml:space="preserve"> speciālistiem</w:t>
      </w:r>
      <w:r w:rsidR="00A4140C" w:rsidRPr="00632F91">
        <w:rPr>
          <w:rFonts w:ascii="Times New Roman" w:eastAsia="Times New Roman" w:hAnsi="Times New Roman" w:cs="Times New Roman"/>
          <w:bCs/>
          <w:sz w:val="24"/>
          <w:szCs w:val="24"/>
        </w:rPr>
        <w:t>, bet arī plašāka</w:t>
      </w:r>
      <w:r w:rsidR="003C297B">
        <w:rPr>
          <w:rFonts w:ascii="Times New Roman" w:eastAsia="Times New Roman" w:hAnsi="Times New Roman" w:cs="Times New Roman"/>
          <w:bCs/>
          <w:sz w:val="24"/>
          <w:szCs w:val="24"/>
        </w:rPr>
        <w:t xml:space="preserve">m </w:t>
      </w:r>
      <w:r w:rsidR="00176856">
        <w:rPr>
          <w:rFonts w:ascii="Times New Roman" w:eastAsia="Times New Roman" w:hAnsi="Times New Roman" w:cs="Times New Roman"/>
          <w:bCs/>
          <w:sz w:val="24"/>
          <w:szCs w:val="24"/>
        </w:rPr>
        <w:t xml:space="preserve">lietotāju </w:t>
      </w:r>
      <w:r w:rsidR="003C297B">
        <w:rPr>
          <w:rFonts w:ascii="Times New Roman" w:eastAsia="Times New Roman" w:hAnsi="Times New Roman" w:cs="Times New Roman"/>
          <w:bCs/>
          <w:sz w:val="24"/>
          <w:szCs w:val="24"/>
        </w:rPr>
        <w:t>un vadītāju lokam</w:t>
      </w:r>
      <w:r w:rsidR="00A4140C" w:rsidRPr="00632F91">
        <w:rPr>
          <w:rFonts w:ascii="Times New Roman" w:eastAsia="Times New Roman" w:hAnsi="Times New Roman" w:cs="Times New Roman"/>
          <w:bCs/>
          <w:sz w:val="24"/>
          <w:szCs w:val="24"/>
        </w:rPr>
        <w:t xml:space="preserve">. </w:t>
      </w:r>
      <w:r w:rsidR="00CB26C0">
        <w:rPr>
          <w:rFonts w:ascii="Times New Roman" w:eastAsia="Times New Roman" w:hAnsi="Times New Roman" w:cs="Times New Roman"/>
          <w:bCs/>
          <w:sz w:val="24"/>
          <w:szCs w:val="24"/>
        </w:rPr>
        <w:t>Turpmākas nepieciešamās rīcības virzieni</w:t>
      </w:r>
      <w:r>
        <w:rPr>
          <w:rFonts w:ascii="Times New Roman" w:eastAsia="Times New Roman" w:hAnsi="Times New Roman" w:cs="Times New Roman"/>
          <w:bCs/>
          <w:sz w:val="24"/>
          <w:szCs w:val="24"/>
        </w:rPr>
        <w:t xml:space="preserve"> no valsts pārvaldes puses</w:t>
      </w:r>
      <w:r w:rsidR="00CB26C0">
        <w:rPr>
          <w:rFonts w:ascii="Times New Roman" w:eastAsia="Times New Roman" w:hAnsi="Times New Roman" w:cs="Times New Roman"/>
          <w:bCs/>
          <w:sz w:val="24"/>
          <w:szCs w:val="24"/>
        </w:rPr>
        <w:t>:</w:t>
      </w:r>
    </w:p>
    <w:p w14:paraId="2F0AC1F1" w14:textId="77777777" w:rsidR="00A86674" w:rsidRPr="00632F91" w:rsidRDefault="00A86674">
      <w:pPr>
        <w:spacing w:after="0" w:line="276" w:lineRule="auto"/>
        <w:ind w:firstLine="426"/>
        <w:jc w:val="both"/>
        <w:rPr>
          <w:bCs/>
        </w:rPr>
      </w:pPr>
    </w:p>
    <w:p w14:paraId="621D122E" w14:textId="77777777" w:rsidR="0045556B" w:rsidRDefault="000C7E82" w:rsidP="000D29B1">
      <w:pPr>
        <w:pStyle w:val="ListParagraph"/>
        <w:numPr>
          <w:ilvl w:val="0"/>
          <w:numId w:val="25"/>
        </w:numPr>
        <w:spacing w:line="276" w:lineRule="auto"/>
        <w:ind w:left="426" w:hanging="426"/>
        <w:jc w:val="both"/>
        <w:rPr>
          <w:bCs/>
        </w:rPr>
      </w:pPr>
      <w:r w:rsidRPr="00C13FC4">
        <w:rPr>
          <w:bCs/>
        </w:rPr>
        <w:t>Izglītība</w:t>
      </w:r>
      <w:r w:rsidR="00632F91">
        <w:rPr>
          <w:bCs/>
        </w:rPr>
        <w:t xml:space="preserve"> un zinātne.</w:t>
      </w:r>
      <w:r w:rsidRPr="00C13FC4">
        <w:rPr>
          <w:bCs/>
        </w:rPr>
        <w:t xml:space="preserve"> </w:t>
      </w:r>
    </w:p>
    <w:p w14:paraId="4610CC32" w14:textId="2E0C1EC1" w:rsidR="00BC724A" w:rsidRDefault="0045556B">
      <w:pPr>
        <w:pStyle w:val="ListParagraph"/>
        <w:spacing w:line="276" w:lineRule="auto"/>
        <w:ind w:left="426"/>
        <w:jc w:val="both"/>
        <w:rPr>
          <w:bCs/>
        </w:rPr>
      </w:pPr>
      <w:r>
        <w:rPr>
          <w:bCs/>
        </w:rPr>
        <w:t>Jāveicina i</w:t>
      </w:r>
      <w:r w:rsidR="007E1F75" w:rsidRPr="00FD7F10">
        <w:rPr>
          <w:bCs/>
        </w:rPr>
        <w:t>zpratnes</w:t>
      </w:r>
      <w:r>
        <w:rPr>
          <w:bCs/>
        </w:rPr>
        <w:t xml:space="preserve"> līmeņa celšana</w:t>
      </w:r>
      <w:r w:rsidR="007E1F75" w:rsidRPr="00FD7F10">
        <w:rPr>
          <w:bCs/>
        </w:rPr>
        <w:t xml:space="preserve"> </w:t>
      </w:r>
      <w:r w:rsidR="00086182">
        <w:rPr>
          <w:bCs/>
        </w:rPr>
        <w:t xml:space="preserve">par MI </w:t>
      </w:r>
      <w:r w:rsidR="007E1F75" w:rsidRPr="00FD7F10">
        <w:rPr>
          <w:bCs/>
        </w:rPr>
        <w:t>un prasmju attīstība, nodrošinot MI spējīga</w:t>
      </w:r>
      <w:r w:rsidR="00757795">
        <w:rPr>
          <w:bCs/>
        </w:rPr>
        <w:t xml:space="preserve"> (tāda, kurš prot veidot, apmācīt uz izmantot MI)</w:t>
      </w:r>
      <w:r w:rsidR="007E1F75" w:rsidRPr="00FD7F10">
        <w:rPr>
          <w:bCs/>
        </w:rPr>
        <w:t xml:space="preserve"> darbaspēka pieejamību Latvijā.</w:t>
      </w:r>
      <w:r>
        <w:rPr>
          <w:bCs/>
        </w:rPr>
        <w:t xml:space="preserve"> MI </w:t>
      </w:r>
      <w:r w:rsidR="00086182">
        <w:rPr>
          <w:bCs/>
        </w:rPr>
        <w:t xml:space="preserve">tematiku </w:t>
      </w:r>
      <w:r>
        <w:rPr>
          <w:bCs/>
        </w:rPr>
        <w:t xml:space="preserve">jāintegrē vispārizglītojošā sistēmā. Augstākajā izglītībā </w:t>
      </w:r>
      <w:r w:rsidR="009D66B7">
        <w:rPr>
          <w:bCs/>
        </w:rPr>
        <w:t xml:space="preserve">datu </w:t>
      </w:r>
      <w:r>
        <w:rPr>
          <w:bCs/>
        </w:rPr>
        <w:t>analītikas kurss ir jāintegrē vis</w:t>
      </w:r>
      <w:r w:rsidR="003C4349">
        <w:rPr>
          <w:bCs/>
        </w:rPr>
        <w:t>u specialitāšu</w:t>
      </w:r>
      <w:r>
        <w:rPr>
          <w:bCs/>
        </w:rPr>
        <w:t xml:space="preserve"> programmās. Vadītāju un speciālistu izpratnes līmeņa celšanai par MI ir jāizveido tiešsaistes kurss latviešu valodā </w:t>
      </w:r>
      <w:r w:rsidRPr="00FD7F10">
        <w:rPr>
          <w:bCs/>
        </w:rPr>
        <w:t xml:space="preserve">pēc Somijas kursa “MI </w:t>
      </w:r>
      <w:r w:rsidRPr="00374B97">
        <w:rPr>
          <w:bCs/>
        </w:rPr>
        <w:t>elementi” parauga</w:t>
      </w:r>
      <w:r w:rsidRPr="002671E1">
        <w:rPr>
          <w:bCs/>
        </w:rPr>
        <w:t xml:space="preserve">, </w:t>
      </w:r>
      <w:r w:rsidR="00086182" w:rsidRPr="002671E1">
        <w:rPr>
          <w:bCs/>
        </w:rPr>
        <w:t>iespējams,</w:t>
      </w:r>
      <w:r w:rsidRPr="002671E1">
        <w:rPr>
          <w:bCs/>
        </w:rPr>
        <w:t xml:space="preserve"> </w:t>
      </w:r>
      <w:r w:rsidR="00182A47">
        <w:rPr>
          <w:bCs/>
        </w:rPr>
        <w:t xml:space="preserve">nošķirot </w:t>
      </w:r>
      <w:r w:rsidRPr="002671E1">
        <w:rPr>
          <w:bCs/>
        </w:rPr>
        <w:t>tehnisk</w:t>
      </w:r>
      <w:r w:rsidR="00182A47">
        <w:rPr>
          <w:bCs/>
        </w:rPr>
        <w:t>o, lietotāju</w:t>
      </w:r>
      <w:r w:rsidRPr="002671E1">
        <w:rPr>
          <w:bCs/>
        </w:rPr>
        <w:t xml:space="preserve"> </w:t>
      </w:r>
      <w:r w:rsidRPr="009632E7">
        <w:rPr>
          <w:bCs/>
        </w:rPr>
        <w:t>un vadītāju</w:t>
      </w:r>
      <w:r w:rsidR="00182A47">
        <w:rPr>
          <w:bCs/>
        </w:rPr>
        <w:t xml:space="preserve"> </w:t>
      </w:r>
      <w:proofErr w:type="spellStart"/>
      <w:r w:rsidR="00182A47">
        <w:rPr>
          <w:bCs/>
        </w:rPr>
        <w:t>apakškursus</w:t>
      </w:r>
      <w:proofErr w:type="spellEnd"/>
      <w:r w:rsidRPr="009632E7">
        <w:rPr>
          <w:bCs/>
        </w:rPr>
        <w:t xml:space="preserve">. Vēlams </w:t>
      </w:r>
      <w:r w:rsidR="00182A47">
        <w:rPr>
          <w:bCs/>
        </w:rPr>
        <w:t>iesaistīt šajā apmācībā</w:t>
      </w:r>
      <w:r w:rsidRPr="009632E7">
        <w:rPr>
          <w:bCs/>
        </w:rPr>
        <w:t xml:space="preserve"> </w:t>
      </w:r>
      <w:r w:rsidR="00182A47">
        <w:rPr>
          <w:bCs/>
        </w:rPr>
        <w:t xml:space="preserve">vismaz </w:t>
      </w:r>
      <w:r w:rsidRPr="009632E7">
        <w:rPr>
          <w:bCs/>
        </w:rPr>
        <w:t xml:space="preserve">1% no </w:t>
      </w:r>
      <w:r w:rsidR="00182A47">
        <w:rPr>
          <w:bCs/>
        </w:rPr>
        <w:t xml:space="preserve">valsts </w:t>
      </w:r>
      <w:r w:rsidRPr="009632E7">
        <w:rPr>
          <w:bCs/>
        </w:rPr>
        <w:t>iedzīvotāju skaita.</w:t>
      </w:r>
      <w:r w:rsidRPr="0045556B">
        <w:rPr>
          <w:bCs/>
        </w:rPr>
        <w:t xml:space="preserve"> </w:t>
      </w:r>
      <w:r w:rsidR="0069421E">
        <w:rPr>
          <w:bCs/>
        </w:rPr>
        <w:t>A</w:t>
      </w:r>
      <w:r w:rsidR="0069421E" w:rsidRPr="0069421E">
        <w:rPr>
          <w:bCs/>
        </w:rPr>
        <w:t xml:space="preserve">bsolūtos skaitļos tie būtu </w:t>
      </w:r>
      <w:r w:rsidR="00182A47">
        <w:rPr>
          <w:bCs/>
        </w:rPr>
        <w:t xml:space="preserve">apmēram </w:t>
      </w:r>
      <w:r w:rsidR="0069421E" w:rsidRPr="0069421E">
        <w:rPr>
          <w:bCs/>
        </w:rPr>
        <w:t xml:space="preserve">19 tūkstoši </w:t>
      </w:r>
      <w:r w:rsidR="00182A47">
        <w:rPr>
          <w:bCs/>
        </w:rPr>
        <w:t xml:space="preserve">Latvijas </w:t>
      </w:r>
      <w:r w:rsidR="0069421E" w:rsidRPr="0069421E">
        <w:rPr>
          <w:bCs/>
        </w:rPr>
        <w:t>iedzīvotāju.</w:t>
      </w:r>
      <w:r w:rsidR="0069421E">
        <w:rPr>
          <w:bCs/>
        </w:rPr>
        <w:t xml:space="preserve"> </w:t>
      </w:r>
      <w:r>
        <w:rPr>
          <w:bCs/>
        </w:rPr>
        <w:t>Nepieciešams celt valsts pārvaldes darbinieku kvalifikāciju MI jomā, tāpēc jāizveido k</w:t>
      </w:r>
      <w:r w:rsidRPr="00C13FC4">
        <w:rPr>
          <w:bCs/>
        </w:rPr>
        <w:t xml:space="preserve">lātienes </w:t>
      </w:r>
      <w:r w:rsidRPr="00C13FC4">
        <w:t>MI kurs</w:t>
      </w:r>
      <w:r>
        <w:t>s</w:t>
      </w:r>
      <w:r w:rsidRPr="00C13FC4">
        <w:t xml:space="preserve"> valsts pārvaldes </w:t>
      </w:r>
      <w:r>
        <w:t>darbiniekiem.</w:t>
      </w:r>
      <w:r w:rsidRPr="0045556B">
        <w:rPr>
          <w:bCs/>
        </w:rPr>
        <w:t xml:space="preserve"> </w:t>
      </w:r>
      <w:r>
        <w:rPr>
          <w:bCs/>
        </w:rPr>
        <w:t xml:space="preserve">Jāsagatavo </w:t>
      </w:r>
      <w:r w:rsidR="003C4349">
        <w:rPr>
          <w:bCs/>
        </w:rPr>
        <w:t xml:space="preserve">Valsts pētījumu programma (turpmāk – </w:t>
      </w:r>
      <w:r>
        <w:rPr>
          <w:bCs/>
        </w:rPr>
        <w:t>VPP</w:t>
      </w:r>
      <w:r w:rsidR="003C4349">
        <w:rPr>
          <w:bCs/>
        </w:rPr>
        <w:t>)</w:t>
      </w:r>
      <w:r>
        <w:rPr>
          <w:bCs/>
        </w:rPr>
        <w:t xml:space="preserve"> IKT jomā, paredzot atsevišķu finansējumu MI pētījumiem. Nepieciešams turpināt un pastiprināt pētījumus kvantu skaitļošanas jomā, ko šobrīd veic </w:t>
      </w:r>
      <w:r w:rsidR="009D66B7">
        <w:rPr>
          <w:bCs/>
        </w:rPr>
        <w:t>LU</w:t>
      </w:r>
      <w:r>
        <w:rPr>
          <w:bCs/>
        </w:rPr>
        <w:t>.</w:t>
      </w:r>
      <w:r w:rsidR="009B3F50">
        <w:rPr>
          <w:bCs/>
        </w:rPr>
        <w:t xml:space="preserve"> </w:t>
      </w:r>
    </w:p>
    <w:p w14:paraId="05901474" w14:textId="77777777" w:rsidR="0069421E" w:rsidRPr="009B3F50" w:rsidRDefault="0069421E">
      <w:pPr>
        <w:pStyle w:val="ListParagraph"/>
        <w:spacing w:line="276" w:lineRule="auto"/>
        <w:ind w:left="426"/>
        <w:jc w:val="both"/>
        <w:rPr>
          <w:bCs/>
        </w:rPr>
      </w:pPr>
    </w:p>
    <w:p w14:paraId="3192C38E" w14:textId="258D41F5" w:rsidR="00BC724A" w:rsidRDefault="000C7E82" w:rsidP="000D29B1">
      <w:pPr>
        <w:pStyle w:val="ListParagraph"/>
        <w:numPr>
          <w:ilvl w:val="0"/>
          <w:numId w:val="25"/>
        </w:numPr>
        <w:spacing w:line="276" w:lineRule="auto"/>
        <w:ind w:left="284" w:hanging="284"/>
        <w:rPr>
          <w:bCs/>
        </w:rPr>
      </w:pPr>
      <w:r w:rsidRPr="00C13FC4">
        <w:rPr>
          <w:bCs/>
        </w:rPr>
        <w:lastRenderedPageBreak/>
        <w:t xml:space="preserve">Datu pieejamība. </w:t>
      </w:r>
    </w:p>
    <w:p w14:paraId="7682D3F1" w14:textId="1E37FACC" w:rsidR="003C297B" w:rsidRPr="003C297B" w:rsidRDefault="000B730C" w:rsidP="000D29B1">
      <w:pPr>
        <w:pStyle w:val="ListParagraph"/>
        <w:numPr>
          <w:ilvl w:val="1"/>
          <w:numId w:val="25"/>
        </w:numPr>
        <w:spacing w:line="276" w:lineRule="auto"/>
        <w:ind w:left="284"/>
        <w:jc w:val="both"/>
        <w:rPr>
          <w:bCs/>
          <w:szCs w:val="22"/>
        </w:rPr>
      </w:pPr>
      <w:r w:rsidRPr="003C297B">
        <w:rPr>
          <w:bCs/>
        </w:rPr>
        <w:t xml:space="preserve">VARAM </w:t>
      </w:r>
      <w:r w:rsidR="002D55BB">
        <w:rPr>
          <w:bCs/>
        </w:rPr>
        <w:t xml:space="preserve">līdz </w:t>
      </w:r>
      <w:r w:rsidR="00A81985" w:rsidRPr="003C297B">
        <w:rPr>
          <w:bCs/>
        </w:rPr>
        <w:t>20</w:t>
      </w:r>
      <w:r w:rsidR="00A81985">
        <w:rPr>
          <w:bCs/>
        </w:rPr>
        <w:t>19</w:t>
      </w:r>
      <w:r w:rsidRPr="003C297B">
        <w:rPr>
          <w:bCs/>
        </w:rPr>
        <w:t xml:space="preserve">.gadā </w:t>
      </w:r>
      <w:r w:rsidR="002D55BB">
        <w:rPr>
          <w:bCs/>
        </w:rPr>
        <w:t xml:space="preserve">trešajam ceturksnim </w:t>
      </w:r>
      <w:r w:rsidRPr="003C297B">
        <w:rPr>
          <w:bCs/>
        </w:rPr>
        <w:t xml:space="preserve">izstrādās Informatīvo ziņojumu “Latvijas atvērto datu stratēģija”, kura ietvers konkrētus uzdevumus valsts pārvaldes rīcībā esošo datu atvēršanai un publicēšanai atvērto datu veidā </w:t>
      </w:r>
      <w:r w:rsidR="001F120F">
        <w:rPr>
          <w:bCs/>
        </w:rPr>
        <w:t>ADP</w:t>
      </w:r>
      <w:r w:rsidR="00A81985">
        <w:rPr>
          <w:bCs/>
        </w:rPr>
        <w:t xml:space="preserve">, cita starpā paredzot </w:t>
      </w:r>
      <w:r w:rsidR="00A81985">
        <w:rPr>
          <w:rFonts w:eastAsia="Calibri"/>
        </w:rPr>
        <w:t>izstrādāt katras institūcijas datu publicēšanas grafiku un publicēt identificētos datus ADP līdz 2022. gada beigām</w:t>
      </w:r>
      <w:r w:rsidR="00182A47">
        <w:rPr>
          <w:rFonts w:eastAsia="Calibri"/>
        </w:rPr>
        <w:t>.</w:t>
      </w:r>
    </w:p>
    <w:p w14:paraId="30D5B0AE" w14:textId="4BB5781A" w:rsidR="002A1884" w:rsidRPr="003C297B" w:rsidRDefault="003C297B" w:rsidP="000D29B1">
      <w:pPr>
        <w:pStyle w:val="ListParagraph"/>
        <w:numPr>
          <w:ilvl w:val="1"/>
          <w:numId w:val="25"/>
        </w:numPr>
        <w:spacing w:line="276" w:lineRule="auto"/>
        <w:ind w:left="284"/>
        <w:jc w:val="both"/>
        <w:rPr>
          <w:bCs/>
          <w:szCs w:val="22"/>
        </w:rPr>
      </w:pPr>
      <w:r>
        <w:rPr>
          <w:bCs/>
        </w:rPr>
        <w:t xml:space="preserve"> </w:t>
      </w:r>
      <w:r w:rsidR="002A1884" w:rsidRPr="003C297B">
        <w:rPr>
          <w:bCs/>
        </w:rPr>
        <w:t>Nepieciešama starptautiskā sadarbība datu apmaiņai, jo Latvija</w:t>
      </w:r>
      <w:r w:rsidR="00182A47">
        <w:rPr>
          <w:bCs/>
        </w:rPr>
        <w:t>i</w:t>
      </w:r>
      <w:r w:rsidR="002A1884" w:rsidRPr="003C297B">
        <w:rPr>
          <w:bCs/>
        </w:rPr>
        <w:t xml:space="preserve"> </w:t>
      </w:r>
      <w:r w:rsidR="00182A47">
        <w:rPr>
          <w:bCs/>
        </w:rPr>
        <w:t xml:space="preserve">pieejamo </w:t>
      </w:r>
      <w:r w:rsidR="002A1884" w:rsidRPr="003C297B">
        <w:rPr>
          <w:bCs/>
        </w:rPr>
        <w:t>datu</w:t>
      </w:r>
      <w:r w:rsidR="00F66B80">
        <w:rPr>
          <w:bCs/>
        </w:rPr>
        <w:t xml:space="preserve"> daudzums</w:t>
      </w:r>
      <w:r w:rsidR="002A1884" w:rsidRPr="003C297B">
        <w:rPr>
          <w:bCs/>
        </w:rPr>
        <w:t xml:space="preserve"> </w:t>
      </w:r>
      <w:r w:rsidR="00182A47">
        <w:rPr>
          <w:bCs/>
        </w:rPr>
        <w:t xml:space="preserve">MI “trenēšanai” </w:t>
      </w:r>
      <w:r w:rsidR="00F66B80">
        <w:rPr>
          <w:bCs/>
        </w:rPr>
        <w:t xml:space="preserve">daudzās nozarēs </w:t>
      </w:r>
      <w:r w:rsidR="002A1884" w:rsidRPr="003C297B">
        <w:rPr>
          <w:bCs/>
        </w:rPr>
        <w:t xml:space="preserve">ir par maz. </w:t>
      </w:r>
      <w:r w:rsidR="00A81985">
        <w:rPr>
          <w:bCs/>
        </w:rPr>
        <w:t>Nepieciešams harmonizēt ar citām valstīm atveramo datu kl</w:t>
      </w:r>
      <w:r w:rsidR="00A56C96">
        <w:rPr>
          <w:bCs/>
        </w:rPr>
        <w:t xml:space="preserve">āstu. Sīkāks šis jautājums izklāstīts ES direktīvā </w:t>
      </w:r>
      <w:r w:rsidR="00A56C96" w:rsidRPr="00A56C96">
        <w:rPr>
          <w:bCs/>
        </w:rPr>
        <w:t xml:space="preserve">par valsts sektora informācijas </w:t>
      </w:r>
      <w:proofErr w:type="spellStart"/>
      <w:r w:rsidR="00A56C96" w:rsidRPr="00A56C96">
        <w:rPr>
          <w:bCs/>
        </w:rPr>
        <w:t>atkalizmantošanu</w:t>
      </w:r>
      <w:proofErr w:type="spellEnd"/>
      <w:r w:rsidR="00A81985" w:rsidRPr="00A56C96">
        <w:rPr>
          <w:bCs/>
        </w:rPr>
        <w:t xml:space="preserve"> (</w:t>
      </w:r>
      <w:r w:rsidR="00A56C96" w:rsidRPr="00A56C96">
        <w:rPr>
          <w:bCs/>
        </w:rPr>
        <w:t xml:space="preserve">PSI </w:t>
      </w:r>
      <w:proofErr w:type="spellStart"/>
      <w:r w:rsidR="00A56C96" w:rsidRPr="00A56C96">
        <w:rPr>
          <w:bCs/>
        </w:rPr>
        <w:t>Directive</w:t>
      </w:r>
      <w:proofErr w:type="spellEnd"/>
      <w:r w:rsidR="00A56C96" w:rsidRPr="00A56C96">
        <w:rPr>
          <w:rStyle w:val="FootnoteReference"/>
          <w:bCs/>
        </w:rPr>
        <w:footnoteReference w:id="71"/>
      </w:r>
      <w:r w:rsidR="00A81985" w:rsidRPr="00A56C96">
        <w:rPr>
          <w:bCs/>
        </w:rPr>
        <w:t>)</w:t>
      </w:r>
      <w:r w:rsidR="00A56C96" w:rsidRPr="00A56C96">
        <w:rPr>
          <w:bCs/>
        </w:rPr>
        <w:t>.</w:t>
      </w:r>
    </w:p>
    <w:p w14:paraId="036D55CD" w14:textId="77777777" w:rsidR="0069421E" w:rsidRPr="000B730C" w:rsidRDefault="0069421E">
      <w:pPr>
        <w:spacing w:line="276" w:lineRule="auto"/>
        <w:jc w:val="both"/>
        <w:rPr>
          <w:rFonts w:ascii="Times New Roman" w:hAnsi="Times New Roman" w:cs="Times New Roman"/>
          <w:bCs/>
          <w:sz w:val="24"/>
        </w:rPr>
      </w:pPr>
    </w:p>
    <w:p w14:paraId="68790FA6" w14:textId="1190E9D0" w:rsidR="00A31A3B" w:rsidRDefault="00A31A3B" w:rsidP="000D29B1">
      <w:pPr>
        <w:pStyle w:val="VPBullet1"/>
        <w:numPr>
          <w:ilvl w:val="0"/>
          <w:numId w:val="25"/>
        </w:numPr>
        <w:tabs>
          <w:tab w:val="clear" w:pos="0"/>
        </w:tabs>
        <w:spacing w:before="0" w:after="0" w:line="276" w:lineRule="auto"/>
        <w:ind w:left="284" w:hanging="284"/>
      </w:pPr>
      <w:r>
        <w:t>MI izmantošana valsts sektor</w:t>
      </w:r>
      <w:r w:rsidR="008D17D9">
        <w:t>ā.</w:t>
      </w:r>
    </w:p>
    <w:p w14:paraId="7EDBA571" w14:textId="0B19F67E" w:rsidR="00F511A1" w:rsidRPr="00FC0097" w:rsidRDefault="0061322F">
      <w:pPr>
        <w:pStyle w:val="VPBullet1"/>
        <w:numPr>
          <w:ilvl w:val="0"/>
          <w:numId w:val="0"/>
        </w:numPr>
        <w:tabs>
          <w:tab w:val="clear" w:pos="0"/>
        </w:tabs>
        <w:spacing w:before="0" w:after="0" w:line="276" w:lineRule="auto"/>
      </w:pPr>
      <w:r w:rsidRPr="00AC72D3">
        <w:t>Valsts pārvaldē primāri jāorientējas uz esošo risinājumu adaptāciju un ie</w:t>
      </w:r>
      <w:r w:rsidR="00632F91" w:rsidRPr="00AC72D3">
        <w:t>v</w:t>
      </w:r>
      <w:r w:rsidRPr="00AC72D3">
        <w:t xml:space="preserve">iešanu, ne </w:t>
      </w:r>
      <w:r w:rsidR="00656138" w:rsidRPr="00AC72D3">
        <w:t xml:space="preserve">tik daudz </w:t>
      </w:r>
      <w:r w:rsidR="00AC72D3" w:rsidRPr="00AC72D3">
        <w:t xml:space="preserve">uz </w:t>
      </w:r>
      <w:r w:rsidR="00656138" w:rsidRPr="00AC72D3">
        <w:t xml:space="preserve">pilnībā </w:t>
      </w:r>
      <w:r w:rsidRPr="00AC72D3">
        <w:t>jaunu risinājumu izstrādi.</w:t>
      </w:r>
      <w:r w:rsidR="0045556B">
        <w:t xml:space="preserve"> Turpmāk </w:t>
      </w:r>
      <w:r w:rsidR="000F2A8E" w:rsidRPr="0045556B">
        <w:t xml:space="preserve">MI iekļaujošo risinājumu </w:t>
      </w:r>
      <w:r w:rsidR="0045556B">
        <w:t xml:space="preserve">attīstība ir </w:t>
      </w:r>
      <w:proofErr w:type="spellStart"/>
      <w:r w:rsidR="0045556B">
        <w:t>jāprioritizē</w:t>
      </w:r>
      <w:proofErr w:type="spellEnd"/>
      <w:r w:rsidR="000F2A8E" w:rsidRPr="0045556B">
        <w:t xml:space="preserve"> publiskās pārvaldes attīstības procesos</w:t>
      </w:r>
      <w:r w:rsidR="00632F91" w:rsidRPr="0045556B">
        <w:t>.</w:t>
      </w:r>
      <w:r w:rsidR="0045556B">
        <w:t xml:space="preserve"> </w:t>
      </w:r>
      <w:r w:rsidR="006D201F" w:rsidRPr="0045556B">
        <w:t xml:space="preserve">Nozaru ministrijām nepieciešams izvērtēt automatizācijas un MI sistēmu integrāciju savos procesos, tai skaitā </w:t>
      </w:r>
      <w:r w:rsidR="00F511A1" w:rsidRPr="0045556B">
        <w:t>izmantojot</w:t>
      </w:r>
      <w:r w:rsidR="006D201F" w:rsidRPr="0045556B">
        <w:t xml:space="preserve"> </w:t>
      </w:r>
      <w:r w:rsidR="002D55BB">
        <w:t xml:space="preserve">esošo </w:t>
      </w:r>
      <w:r w:rsidR="006D201F" w:rsidRPr="0045556B">
        <w:t xml:space="preserve">informācijas sistēmu </w:t>
      </w:r>
      <w:r w:rsidR="006D201F" w:rsidRPr="00A56C96">
        <w:t>uzturē</w:t>
      </w:r>
      <w:r w:rsidR="00C33DB1" w:rsidRPr="00A56C96">
        <w:t xml:space="preserve">šanas </w:t>
      </w:r>
      <w:r w:rsidR="00F511A1" w:rsidRPr="00A56C96">
        <w:t>budžetu</w:t>
      </w:r>
      <w:r w:rsidR="00632F91" w:rsidRPr="00A56C96">
        <w:t xml:space="preserve">. </w:t>
      </w:r>
      <w:r w:rsidR="00424EB1">
        <w:t>J</w:t>
      </w:r>
      <w:r w:rsidR="00F511A1" w:rsidRPr="00A56C96">
        <w:t>āpanāk, ka</w:t>
      </w:r>
      <w:r w:rsidR="00A56C96">
        <w:t>,</w:t>
      </w:r>
      <w:r w:rsidR="00F511A1" w:rsidRPr="00A56C96">
        <w:t xml:space="preserve"> </w:t>
      </w:r>
      <w:r w:rsidR="00A56C96" w:rsidRPr="00A56C96">
        <w:t>IKT projektos publiskās pārvaldes modernizācijas ietvaros</w:t>
      </w:r>
      <w:r w:rsidR="00A56C96">
        <w:t>,</w:t>
      </w:r>
      <w:r w:rsidR="00A56C96" w:rsidRPr="00A56C96">
        <w:t xml:space="preserve"> tiek nodrošināta funkcionalitāte, kas dod iespēju publiskam sektoram </w:t>
      </w:r>
      <w:r w:rsidR="00F511A1" w:rsidRPr="00A56C96">
        <w:t>ilgākais divu darba dienu laikā kopš brīža, kad ir bijusi pieejama visa lēmuma pieņemšanai nepieciešamā informācija, neprasot to obligāti iesniegt pašam iedzīvotājam vai uzņēmējam, pieņem</w:t>
      </w:r>
      <w:r w:rsidR="00A56C96">
        <w:t>t</w:t>
      </w:r>
      <w:r w:rsidR="00F511A1" w:rsidRPr="00A56C96">
        <w:t xml:space="preserve"> un </w:t>
      </w:r>
      <w:r w:rsidR="00A56C96" w:rsidRPr="00A56C96">
        <w:t>izpild</w:t>
      </w:r>
      <w:r w:rsidR="00A56C96">
        <w:t>īt</w:t>
      </w:r>
      <w:r w:rsidR="00A56C96" w:rsidRPr="00A56C96">
        <w:t xml:space="preserve"> </w:t>
      </w:r>
      <w:r w:rsidR="00F511A1" w:rsidRPr="00A56C96">
        <w:t xml:space="preserve">lēmumu, vai nu tā būtu vienkārša atbilde uz iesniegumu vai pabalsta piešķiršana, nodokļa pārmaksas atmaksa vai jebkas cits. Piemēram, ja </w:t>
      </w:r>
      <w:r w:rsidR="00AC6D8B">
        <w:t xml:space="preserve">ģimenei </w:t>
      </w:r>
      <w:r w:rsidR="00F511A1" w:rsidRPr="00A56C96">
        <w:t xml:space="preserve">piedzimst bērns, tad </w:t>
      </w:r>
      <w:r w:rsidR="00AC6D8B">
        <w:t xml:space="preserve">automātiski, </w:t>
      </w:r>
      <w:r w:rsidR="008F184C" w:rsidRPr="00A56C96">
        <w:t>divu</w:t>
      </w:r>
      <w:r w:rsidR="00F511A1" w:rsidRPr="00AC46E7">
        <w:t xml:space="preserve"> darba dienu laikā pabalsts ir pārskaitīts uz mātes kontu u.tml. Tas neatceļ noteiktās prasības</w:t>
      </w:r>
      <w:r w:rsidR="00A2084A">
        <w:t xml:space="preserve"> sabiedriskai </w:t>
      </w:r>
      <w:r w:rsidR="00AC6D8B">
        <w:t>a</w:t>
      </w:r>
      <w:r w:rsidR="00A2084A">
        <w:t>p</w:t>
      </w:r>
      <w:r w:rsidR="00AC6D8B">
        <w:t>spriešanai</w:t>
      </w:r>
      <w:r w:rsidR="00F511A1" w:rsidRPr="00AC46E7">
        <w:t xml:space="preserve">, </w:t>
      </w:r>
      <w:r w:rsidR="00AC6D8B">
        <w:t xml:space="preserve">sabiedrības </w:t>
      </w:r>
      <w:r w:rsidR="00F511A1" w:rsidRPr="00AC46E7">
        <w:t>informēšanai utt</w:t>
      </w:r>
      <w:r w:rsidR="00F511A1" w:rsidRPr="00746167">
        <w:t>.</w:t>
      </w:r>
      <w:r w:rsidR="00746167">
        <w:t xml:space="preserve"> Attiecībā uz pakalpojumu sniegšanas automatizāciju </w:t>
      </w:r>
      <w:r w:rsidR="002D55BB">
        <w:t>uzņēmēj</w:t>
      </w:r>
      <w:r w:rsidR="00F66B80">
        <w:t>iem</w:t>
      </w:r>
      <w:r w:rsidR="002D55BB">
        <w:t xml:space="preserve"> </w:t>
      </w:r>
      <w:r w:rsidR="00746167">
        <w:t xml:space="preserve">jāņem vērā, ka lēmumu varēs pieņemt ātrāk, ja uzņēmējs iesniedz mašīnlasāmos datus. Piemēram, būvniecības projektu izvērtēšanu var daļēji automatizēt, ja dokumentācija tiek iesniegta mašīnlasāmā formā. Mašīnlasāmo dokumentu pārbaude arī ir lētāka, jo mazāk jāiesaista cilvēki. Tāpēc jāstimulē uzņēmēji iesniegt dokumentus mašīnlasāmā formātā. </w:t>
      </w:r>
      <w:r w:rsidR="001741FC">
        <w:t xml:space="preserve">Lai stimulētu šādu praksi, var noteikt </w:t>
      </w:r>
      <w:r w:rsidR="00746167">
        <w:t>mašīnlasāmiem dokumentiem īsākus pārbaudes termiņus un mazākas nodevas.</w:t>
      </w:r>
      <w:r w:rsidR="00A56C96" w:rsidRPr="00746167">
        <w:t xml:space="preserve"> VARAM, plānojot </w:t>
      </w:r>
      <w:proofErr w:type="spellStart"/>
      <w:r w:rsidR="00A56C96" w:rsidRPr="00746167">
        <w:t>digitalizācijas</w:t>
      </w:r>
      <w:proofErr w:type="spellEnd"/>
      <w:r w:rsidR="00A56C96" w:rsidRPr="00746167">
        <w:t xml:space="preserve"> stratēģiju, izvirzīt šādu principu IKT projektu </w:t>
      </w:r>
      <w:proofErr w:type="spellStart"/>
      <w:r w:rsidR="00A56C96" w:rsidRPr="00746167">
        <w:t>prioritizācijā</w:t>
      </w:r>
      <w:proofErr w:type="spellEnd"/>
      <w:r w:rsidR="00A56C96" w:rsidRPr="00746167">
        <w:t>.</w:t>
      </w:r>
    </w:p>
    <w:p w14:paraId="182991AE" w14:textId="1E02ED08" w:rsidR="00AB6667" w:rsidRDefault="00BC724A" w:rsidP="005B3130">
      <w:pPr>
        <w:pStyle w:val="ListParagraph"/>
        <w:numPr>
          <w:ilvl w:val="1"/>
          <w:numId w:val="25"/>
        </w:numPr>
        <w:spacing w:line="276" w:lineRule="auto"/>
        <w:ind w:left="426"/>
        <w:jc w:val="both"/>
        <w:rPr>
          <w:bCs/>
        </w:rPr>
      </w:pPr>
      <w:r w:rsidRPr="00FC0097">
        <w:rPr>
          <w:lang w:eastAsia="lv-LV"/>
        </w:rPr>
        <w:t>Virtuāl</w:t>
      </w:r>
      <w:r w:rsidR="00632F91" w:rsidRPr="00FC0097">
        <w:rPr>
          <w:lang w:eastAsia="lv-LV"/>
        </w:rPr>
        <w:t>a</w:t>
      </w:r>
      <w:r w:rsidRPr="00FC0097">
        <w:rPr>
          <w:lang w:eastAsia="lv-LV"/>
        </w:rPr>
        <w:t>is asistents</w:t>
      </w:r>
      <w:r w:rsidR="00632F91" w:rsidRPr="00FC0097">
        <w:rPr>
          <w:lang w:eastAsia="lv-LV"/>
        </w:rPr>
        <w:t>.</w:t>
      </w:r>
      <w:r w:rsidR="009B3F50" w:rsidRPr="00FC0097">
        <w:rPr>
          <w:lang w:eastAsia="lv-LV"/>
        </w:rPr>
        <w:t xml:space="preserve"> </w:t>
      </w:r>
      <w:r w:rsidR="00AC46E7">
        <w:rPr>
          <w:lang w:eastAsia="lv-LV"/>
        </w:rPr>
        <w:t>KISC ir izveidojis un projekta “</w:t>
      </w:r>
      <w:r w:rsidR="00AC46E7" w:rsidRPr="00AC46E7">
        <w:rPr>
          <w:lang w:eastAsia="lv-LV"/>
        </w:rPr>
        <w:t>Virtuālo asistentu platformas izveide</w:t>
      </w:r>
      <w:r w:rsidR="00AC46E7">
        <w:rPr>
          <w:lang w:eastAsia="lv-LV"/>
        </w:rPr>
        <w:t>”</w:t>
      </w:r>
      <w:r w:rsidR="00AC46E7" w:rsidRPr="00AC46E7">
        <w:rPr>
          <w:lang w:eastAsia="lv-LV"/>
        </w:rPr>
        <w:t xml:space="preserve"> </w:t>
      </w:r>
      <w:r w:rsidR="00AC46E7">
        <w:rPr>
          <w:lang w:eastAsia="lv-LV"/>
        </w:rPr>
        <w:t>ietvaros turpina attīstīt</w:t>
      </w:r>
      <w:r w:rsidRPr="00FC0097">
        <w:rPr>
          <w:lang w:eastAsia="lv-LV"/>
        </w:rPr>
        <w:t xml:space="preserve"> virtuālā asistenta </w:t>
      </w:r>
      <w:r w:rsidR="00AC46E7" w:rsidRPr="00FC0097">
        <w:rPr>
          <w:lang w:eastAsia="lv-LV"/>
        </w:rPr>
        <w:t>platform</w:t>
      </w:r>
      <w:r w:rsidR="00AC46E7">
        <w:rPr>
          <w:lang w:eastAsia="lv-LV"/>
        </w:rPr>
        <w:t>u</w:t>
      </w:r>
      <w:r w:rsidR="000657D6" w:rsidRPr="00FC0097">
        <w:rPr>
          <w:lang w:eastAsia="lv-LV"/>
        </w:rPr>
        <w:t>, ko varēs izmantot un integrēt savos risinājumos jebkura valsts pārvaldes iestāde</w:t>
      </w:r>
      <w:r w:rsidRPr="00FC0097">
        <w:rPr>
          <w:lang w:eastAsia="lv-LV"/>
        </w:rPr>
        <w:t xml:space="preserve">. </w:t>
      </w:r>
      <w:r w:rsidR="00A40D88" w:rsidRPr="00FC0097">
        <w:rPr>
          <w:lang w:eastAsia="lv-LV"/>
        </w:rPr>
        <w:t xml:space="preserve">Zināšanu bāzes, </w:t>
      </w:r>
      <w:r w:rsidR="001741FC">
        <w:rPr>
          <w:lang w:eastAsia="lv-LV"/>
        </w:rPr>
        <w:t>kas tiek sagatavotas</w:t>
      </w:r>
      <w:r w:rsidR="00A40D88" w:rsidRPr="00FC0097">
        <w:rPr>
          <w:lang w:eastAsia="lv-LV"/>
        </w:rPr>
        <w:t xml:space="preserve"> valsts virtuālajam asistentam, ir nepieciešams pielāgot tam, lai tās būtu viegli savietojama ar citām virtuālo asistentu platformām. Attiecīgi </w:t>
      </w:r>
      <w:r w:rsidR="00A501B7">
        <w:rPr>
          <w:lang w:eastAsia="lv-LV"/>
        </w:rPr>
        <w:t xml:space="preserve">Tieslietu ministrijai </w:t>
      </w:r>
      <w:r w:rsidR="00A40D88" w:rsidRPr="00FC0097">
        <w:rPr>
          <w:lang w:eastAsia="lv-LV"/>
        </w:rPr>
        <w:t>būs nepieciešams izvērtēt normatīvo regulējumu, kas atļautu izmantot personas datus citu virtuālo asistentu izstrādātājiem.</w:t>
      </w:r>
      <w:r w:rsidR="0069421E" w:rsidRPr="00FC0097">
        <w:rPr>
          <w:lang w:eastAsia="lv-LV"/>
        </w:rPr>
        <w:t xml:space="preserve"> </w:t>
      </w:r>
      <w:r w:rsidR="001F3670" w:rsidRPr="004263AF">
        <w:rPr>
          <w:bCs/>
        </w:rPr>
        <w:t xml:space="preserve">Plānojot </w:t>
      </w:r>
      <w:r w:rsidR="004263AF" w:rsidRPr="004263AF">
        <w:rPr>
          <w:bCs/>
        </w:rPr>
        <w:t>tālāku</w:t>
      </w:r>
      <w:r w:rsidR="001F3670" w:rsidRPr="004263AF">
        <w:rPr>
          <w:bCs/>
        </w:rPr>
        <w:t xml:space="preserve"> valsts IKT </w:t>
      </w:r>
      <w:r w:rsidR="001F3670" w:rsidRPr="004263AF">
        <w:rPr>
          <w:bCs/>
        </w:rPr>
        <w:lastRenderedPageBreak/>
        <w:t xml:space="preserve">infrastruktūras </w:t>
      </w:r>
      <w:r w:rsidR="004263AF" w:rsidRPr="004263AF">
        <w:rPr>
          <w:bCs/>
        </w:rPr>
        <w:t>pilnveidi</w:t>
      </w:r>
      <w:r w:rsidR="001F3670" w:rsidRPr="004263AF">
        <w:rPr>
          <w:bCs/>
        </w:rPr>
        <w:t xml:space="preserve">, ir jāvērtē </w:t>
      </w:r>
      <w:r w:rsidR="004263AF" w:rsidRPr="004263AF">
        <w:rPr>
          <w:bCs/>
        </w:rPr>
        <w:t xml:space="preserve">iespēja </w:t>
      </w:r>
      <w:r w:rsidR="001F3670" w:rsidRPr="004263AF">
        <w:rPr>
          <w:bCs/>
        </w:rPr>
        <w:t xml:space="preserve">paplašināt </w:t>
      </w:r>
      <w:r w:rsidR="004263AF" w:rsidRPr="004263AF">
        <w:rPr>
          <w:bCs/>
        </w:rPr>
        <w:t xml:space="preserve">virtuālā asistenta </w:t>
      </w:r>
      <w:r w:rsidR="001F3670" w:rsidRPr="004263AF">
        <w:rPr>
          <w:bCs/>
        </w:rPr>
        <w:t xml:space="preserve">projektu ar </w:t>
      </w:r>
      <w:proofErr w:type="spellStart"/>
      <w:r w:rsidR="001F3670" w:rsidRPr="004263AF">
        <w:rPr>
          <w:bCs/>
        </w:rPr>
        <w:t>personaliz</w:t>
      </w:r>
      <w:r w:rsidR="004263AF" w:rsidRPr="004263AF">
        <w:rPr>
          <w:bCs/>
        </w:rPr>
        <w:t>āc</w:t>
      </w:r>
      <w:r w:rsidR="001F3670" w:rsidRPr="004263AF">
        <w:rPr>
          <w:bCs/>
        </w:rPr>
        <w:t>ijas</w:t>
      </w:r>
      <w:proofErr w:type="spellEnd"/>
      <w:r w:rsidR="001F3670" w:rsidRPr="004263AF">
        <w:rPr>
          <w:bCs/>
        </w:rPr>
        <w:t xml:space="preserve"> funkcionalitāti.</w:t>
      </w:r>
    </w:p>
    <w:p w14:paraId="3974C4A7" w14:textId="094F281F" w:rsidR="001F3670" w:rsidRPr="00FC0097" w:rsidRDefault="001741FC" w:rsidP="000D29B1">
      <w:pPr>
        <w:pStyle w:val="ListParagraph"/>
        <w:numPr>
          <w:ilvl w:val="1"/>
          <w:numId w:val="25"/>
        </w:numPr>
        <w:spacing w:line="276" w:lineRule="auto"/>
        <w:ind w:left="426" w:hanging="426"/>
        <w:jc w:val="both"/>
        <w:rPr>
          <w:bCs/>
        </w:rPr>
      </w:pPr>
      <w:r>
        <w:rPr>
          <w:bCs/>
        </w:rPr>
        <w:t>Attīstot vienotu valsts pārvaldes virtuālo asistentu</w:t>
      </w:r>
      <w:r w:rsidR="001F3670">
        <w:rPr>
          <w:bCs/>
        </w:rPr>
        <w:t xml:space="preserve"> </w:t>
      </w:r>
      <w:r>
        <w:rPr>
          <w:bCs/>
        </w:rPr>
        <w:t>būtu jāparedz tā</w:t>
      </w:r>
      <w:r w:rsidR="00A501B7">
        <w:rPr>
          <w:bCs/>
        </w:rPr>
        <w:t xml:space="preserve"> </w:t>
      </w:r>
      <w:r w:rsidR="00746167">
        <w:rPr>
          <w:bCs/>
        </w:rPr>
        <w:t>pielāgošana</w:t>
      </w:r>
      <w:r w:rsidR="001F3670" w:rsidRPr="00FC0097">
        <w:rPr>
          <w:bCs/>
        </w:rPr>
        <w:t xml:space="preserve"> konsulāro pakalpojumu automatizētai sniegšanai gan pa </w:t>
      </w:r>
      <w:r w:rsidR="00CF2166">
        <w:rPr>
          <w:bCs/>
        </w:rPr>
        <w:t xml:space="preserve">Ārlietu ministrijas </w:t>
      </w:r>
      <w:r w:rsidR="001F3670" w:rsidRPr="00FC0097">
        <w:rPr>
          <w:bCs/>
        </w:rPr>
        <w:t>Konsulārā departamenta diennakts tālruni (Rīgā) un</w:t>
      </w:r>
      <w:r w:rsidR="00CF2166">
        <w:rPr>
          <w:bCs/>
        </w:rPr>
        <w:t xml:space="preserve"> Ārlietu ministrijas tīmekļvietnē</w:t>
      </w:r>
      <w:r w:rsidR="001F3670" w:rsidRPr="00FC0097">
        <w:rPr>
          <w:bCs/>
        </w:rPr>
        <w:t xml:space="preserve">, </w:t>
      </w:r>
      <w:r w:rsidR="00040C73">
        <w:rPr>
          <w:bCs/>
        </w:rPr>
        <w:t>kā arī</w:t>
      </w:r>
      <w:r w:rsidR="00040C73" w:rsidRPr="00FC0097">
        <w:rPr>
          <w:bCs/>
        </w:rPr>
        <w:t xml:space="preserve"> </w:t>
      </w:r>
      <w:r w:rsidR="001F3670" w:rsidRPr="00FC0097">
        <w:rPr>
          <w:bCs/>
        </w:rPr>
        <w:t>pa Latvijas Republikas vēstniecību un konsulātu</w:t>
      </w:r>
      <w:r w:rsidR="00040C73">
        <w:rPr>
          <w:bCs/>
        </w:rPr>
        <w:t xml:space="preserve"> un</w:t>
      </w:r>
      <w:r w:rsidR="001F3670" w:rsidRPr="00FC0097">
        <w:rPr>
          <w:bCs/>
        </w:rPr>
        <w:t xml:space="preserve"> diplomātisko pārstāvniecību konsulārajiem pakalpojumiem paredzētajām tālruņu līnijām un </w:t>
      </w:r>
      <w:r w:rsidR="00040C73">
        <w:rPr>
          <w:bCs/>
        </w:rPr>
        <w:t>tīmekļvietnēs</w:t>
      </w:r>
      <w:r w:rsidR="001F3670" w:rsidRPr="00FC0097">
        <w:rPr>
          <w:bCs/>
        </w:rPr>
        <w:t>.</w:t>
      </w:r>
    </w:p>
    <w:p w14:paraId="497592D5" w14:textId="176241B2" w:rsidR="002A1884" w:rsidRPr="00FC0097" w:rsidRDefault="002A1884" w:rsidP="000D29B1">
      <w:pPr>
        <w:pStyle w:val="ListParagraph"/>
        <w:numPr>
          <w:ilvl w:val="1"/>
          <w:numId w:val="25"/>
        </w:numPr>
        <w:spacing w:line="276" w:lineRule="auto"/>
        <w:ind w:left="426"/>
        <w:jc w:val="both"/>
        <w:rPr>
          <w:bCs/>
        </w:rPr>
      </w:pPr>
      <w:r w:rsidRPr="00FC0097">
        <w:rPr>
          <w:bCs/>
        </w:rPr>
        <w:t>Veselības aprūpe.</w:t>
      </w:r>
    </w:p>
    <w:p w14:paraId="093821CE" w14:textId="1A00F22C" w:rsidR="002A1884" w:rsidRDefault="002A1884">
      <w:pPr>
        <w:pStyle w:val="ListParagraph"/>
        <w:spacing w:line="276" w:lineRule="auto"/>
        <w:ind w:left="426"/>
        <w:jc w:val="both"/>
      </w:pPr>
      <w:r w:rsidRPr="00FC0097">
        <w:t xml:space="preserve">Šobrīd </w:t>
      </w:r>
      <w:r w:rsidR="001741FC">
        <w:t xml:space="preserve">Neatliekamās medicīniskās palīdzības dienestā </w:t>
      </w:r>
      <w:r w:rsidRPr="00FC0097">
        <w:t>plānošanas procesā ir projekts mašīnmācīšanās tehnoloģiju izmantošanai dažādos</w:t>
      </w:r>
      <w:r w:rsidRPr="00330E0E">
        <w:t xml:space="preserve"> </w:t>
      </w:r>
      <w:r>
        <w:t>Neatliekamās medicīniskās palīdzības (</w:t>
      </w:r>
      <w:r w:rsidR="00040C73">
        <w:t xml:space="preserve">turpmāk - </w:t>
      </w:r>
      <w:r w:rsidRPr="00330E0E">
        <w:t>NMP</w:t>
      </w:r>
      <w:r>
        <w:t>)</w:t>
      </w:r>
      <w:r w:rsidRPr="00330E0E">
        <w:t xml:space="preserve"> dienesta procesos</w:t>
      </w:r>
      <w:r>
        <w:t>.</w:t>
      </w:r>
      <w:r w:rsidRPr="00330E0E">
        <w:t xml:space="preserve"> </w:t>
      </w:r>
      <w:r w:rsidR="001741FC">
        <w:t>Risinājums</w:t>
      </w:r>
      <w:r w:rsidRPr="00330E0E">
        <w:t xml:space="preserve"> ļaus pilnveidot un pielāgot </w:t>
      </w:r>
      <w:r>
        <w:t>s</w:t>
      </w:r>
      <w:r w:rsidRPr="00330E0E">
        <w:t xml:space="preserve">istēmas algoritmus, kas tiek izmantoti dažādu procesu atbalstam, piemēram, </w:t>
      </w:r>
      <w:r w:rsidR="00040C73">
        <w:t xml:space="preserve">NMP </w:t>
      </w:r>
      <w:r w:rsidRPr="00330E0E">
        <w:t>brigāžu pārvaldībā, ievadāmo datu kvalitātes nodrošināšanā, sniegtā NMP pakalpojuma kvalitātes kontrolē. Salīdzinot ar esošo situāciju, kad algoritmi pamatā tiek izstrādāti un pielāgoti manuāli, mašīnmācīšanās tehnoloģiju ļaus pilnveidot izmantojamos algoritmus daudz efektīvākā veidā, ļaujot atbrīvot NMP dienesta resursus, kurus novirzīt NMP pakalpojuma kvalitātes pieauguma nodrošināšanai. Šī lietošanas scenārija tiešie lietotāji būs NMP dienesta darbinieki.</w:t>
      </w:r>
    </w:p>
    <w:p w14:paraId="4F3A4A3A" w14:textId="5DBE785E" w:rsidR="002A1884" w:rsidRPr="000657D6" w:rsidRDefault="002A1884" w:rsidP="000D29B1">
      <w:pPr>
        <w:pStyle w:val="ListParagraph"/>
        <w:numPr>
          <w:ilvl w:val="1"/>
          <w:numId w:val="25"/>
        </w:numPr>
        <w:spacing w:line="276" w:lineRule="auto"/>
        <w:ind w:left="426"/>
        <w:jc w:val="both"/>
      </w:pPr>
      <w:r>
        <w:t>MI kā horizontāla</w:t>
      </w:r>
      <w:r w:rsidR="003C4349">
        <w:t>is</w:t>
      </w:r>
      <w:r>
        <w:t xml:space="preserve"> aspekts nozaru plānošanas dokumentos.</w:t>
      </w:r>
    </w:p>
    <w:p w14:paraId="4CDCD73E" w14:textId="315747F8" w:rsidR="002A1884" w:rsidRPr="002A1884" w:rsidRDefault="002A1884">
      <w:pPr>
        <w:pStyle w:val="ListParagraph"/>
        <w:spacing w:line="276" w:lineRule="auto"/>
        <w:ind w:left="426"/>
        <w:jc w:val="both"/>
      </w:pPr>
      <w:r w:rsidRPr="000657D6">
        <w:t xml:space="preserve">MI ir horizontāla aktivitāte un iekļausies teju ikvienā procesā, līdzīgi kā datori vai </w:t>
      </w:r>
      <w:r w:rsidR="00040C73">
        <w:t>I</w:t>
      </w:r>
      <w:r w:rsidRPr="000657D6">
        <w:t>nternets.</w:t>
      </w:r>
      <w:r>
        <w:t xml:space="preserve"> Līdz ar to j</w:t>
      </w:r>
      <w:r w:rsidRPr="00C13FC4">
        <w:t xml:space="preserve">ebkurā nacionālajā vai nozares plānošanas dokumenta, vai pašvaldības attīstības plāna </w:t>
      </w:r>
      <w:r>
        <w:t xml:space="preserve">pie </w:t>
      </w:r>
      <w:r w:rsidRPr="00C13FC4">
        <w:t xml:space="preserve">izstrādes vai </w:t>
      </w:r>
      <w:r>
        <w:t xml:space="preserve">būtiskas </w:t>
      </w:r>
      <w:r w:rsidRPr="00C13FC4">
        <w:t xml:space="preserve">papildināšanas </w:t>
      </w:r>
      <w:r w:rsidRPr="000657D6">
        <w:t>nepieciešams</w:t>
      </w:r>
      <w:r>
        <w:t xml:space="preserve"> </w:t>
      </w:r>
      <w:r w:rsidRPr="00C13FC4">
        <w:t>iekļaut izvērtējumu par automatizāciju un MI izmantošanu</w:t>
      </w:r>
      <w:r>
        <w:t>.</w:t>
      </w:r>
    </w:p>
    <w:p w14:paraId="435CC17C" w14:textId="0CBFCF85" w:rsidR="00A31A3B" w:rsidRPr="0045556B" w:rsidRDefault="000657D6" w:rsidP="000D29B1">
      <w:pPr>
        <w:pStyle w:val="ListParagraph"/>
        <w:numPr>
          <w:ilvl w:val="1"/>
          <w:numId w:val="25"/>
        </w:numPr>
        <w:spacing w:line="276" w:lineRule="auto"/>
        <w:ind w:left="426" w:hanging="426"/>
        <w:jc w:val="both"/>
        <w:rPr>
          <w:bCs/>
        </w:rPr>
      </w:pPr>
      <w:r>
        <w:rPr>
          <w:bCs/>
        </w:rPr>
        <w:t xml:space="preserve">Citi MI </w:t>
      </w:r>
      <w:r w:rsidRPr="00746167">
        <w:rPr>
          <w:bCs/>
        </w:rPr>
        <w:t>risinājumi.</w:t>
      </w:r>
      <w:r w:rsidR="009B3F50" w:rsidRPr="00746167">
        <w:rPr>
          <w:bCs/>
        </w:rPr>
        <w:t xml:space="preserve"> </w:t>
      </w:r>
      <w:r w:rsidR="00A31A3B" w:rsidRPr="00746167">
        <w:rPr>
          <w:bCs/>
        </w:rPr>
        <w:t xml:space="preserve">Ņemot </w:t>
      </w:r>
      <w:r w:rsidR="001F3670" w:rsidRPr="00746167">
        <w:rPr>
          <w:bCs/>
        </w:rPr>
        <w:t xml:space="preserve">vērā </w:t>
      </w:r>
      <w:r w:rsidR="00A31A3B" w:rsidRPr="00746167">
        <w:rPr>
          <w:bCs/>
        </w:rPr>
        <w:t xml:space="preserve">starptautisko pieredzi dažādu </w:t>
      </w:r>
      <w:r w:rsidR="00BC724A" w:rsidRPr="00746167">
        <w:rPr>
          <w:bCs/>
        </w:rPr>
        <w:t>MI</w:t>
      </w:r>
      <w:r w:rsidR="00A31A3B" w:rsidRPr="00746167">
        <w:rPr>
          <w:bCs/>
        </w:rPr>
        <w:t xml:space="preserve"> risinājumu ieviešanā,</w:t>
      </w:r>
      <w:r w:rsidR="00040C73" w:rsidRPr="00746167">
        <w:rPr>
          <w:bCs/>
        </w:rPr>
        <w:t xml:space="preserve"> </w:t>
      </w:r>
      <w:r w:rsidR="001F3670" w:rsidRPr="00746167">
        <w:rPr>
          <w:bCs/>
        </w:rPr>
        <w:t>uzskatām</w:t>
      </w:r>
      <w:r w:rsidR="00040C73">
        <w:rPr>
          <w:bCs/>
        </w:rPr>
        <w:t>s</w:t>
      </w:r>
      <w:r w:rsidR="001F3670" w:rsidRPr="00746167">
        <w:rPr>
          <w:bCs/>
        </w:rPr>
        <w:t>, ka ir augsts potenciāls Latvijā ieviest arī šādus MI pielietojumus</w:t>
      </w:r>
      <w:r w:rsidR="00A31A3B" w:rsidRPr="00746167">
        <w:rPr>
          <w:bCs/>
        </w:rPr>
        <w:t>:</w:t>
      </w:r>
    </w:p>
    <w:p w14:paraId="7E9581E4" w14:textId="06A4AD9B" w:rsidR="000657D6" w:rsidRDefault="000657D6" w:rsidP="000D29B1">
      <w:pPr>
        <w:pStyle w:val="ListParagraph"/>
        <w:numPr>
          <w:ilvl w:val="2"/>
          <w:numId w:val="25"/>
        </w:numPr>
        <w:spacing w:line="276" w:lineRule="auto"/>
        <w:rPr>
          <w:bCs/>
        </w:rPr>
      </w:pPr>
      <w:r>
        <w:rPr>
          <w:bCs/>
        </w:rPr>
        <w:t>S</w:t>
      </w:r>
      <w:r w:rsidR="00A31A3B" w:rsidRPr="008B51AD">
        <w:rPr>
          <w:bCs/>
        </w:rPr>
        <w:t>ociālo tīklu monitoring</w:t>
      </w:r>
      <w:r>
        <w:rPr>
          <w:bCs/>
        </w:rPr>
        <w:t>s.</w:t>
      </w:r>
    </w:p>
    <w:p w14:paraId="587781C5" w14:textId="681A86EB" w:rsidR="00A31A3B" w:rsidRPr="008B51AD" w:rsidRDefault="000657D6">
      <w:pPr>
        <w:pStyle w:val="ListParagraph"/>
        <w:spacing w:line="276" w:lineRule="auto"/>
        <w:ind w:left="426"/>
        <w:jc w:val="both"/>
        <w:rPr>
          <w:bCs/>
        </w:rPr>
      </w:pPr>
      <w:r>
        <w:rPr>
          <w:bCs/>
        </w:rPr>
        <w:t>V</w:t>
      </w:r>
      <w:r w:rsidR="00A31A3B" w:rsidRPr="008B51AD">
        <w:rPr>
          <w:bCs/>
        </w:rPr>
        <w:t>ar lietot, lai mērītu iedzīvotāju</w:t>
      </w:r>
      <w:r w:rsidR="00040C73">
        <w:rPr>
          <w:bCs/>
        </w:rPr>
        <w:t xml:space="preserve"> sociālo grupu</w:t>
      </w:r>
      <w:r w:rsidR="00A31A3B" w:rsidRPr="008B51AD">
        <w:rPr>
          <w:bCs/>
        </w:rPr>
        <w:t xml:space="preserve"> </w:t>
      </w:r>
      <w:r w:rsidR="00040C73">
        <w:rPr>
          <w:bCs/>
        </w:rPr>
        <w:t xml:space="preserve">viedokļus </w:t>
      </w:r>
      <w:r w:rsidR="00A31A3B" w:rsidRPr="008B51AD">
        <w:rPr>
          <w:bCs/>
        </w:rPr>
        <w:t>ļoti dažādos jautājumos, piemēram: ielu tīrību, trokšņu līmeni, sabiedrisk</w:t>
      </w:r>
      <w:r w:rsidR="00040C73">
        <w:rPr>
          <w:bCs/>
        </w:rPr>
        <w:t>ā</w:t>
      </w:r>
      <w:r w:rsidR="00A31A3B" w:rsidRPr="008B51AD">
        <w:rPr>
          <w:bCs/>
        </w:rPr>
        <w:t xml:space="preserve"> transport</w:t>
      </w:r>
      <w:r w:rsidR="00040C73">
        <w:rPr>
          <w:bCs/>
        </w:rPr>
        <w:t>a darbu</w:t>
      </w:r>
      <w:r w:rsidR="00A31A3B" w:rsidRPr="008B51AD">
        <w:rPr>
          <w:bCs/>
        </w:rPr>
        <w:t>, apmier</w:t>
      </w:r>
      <w:r>
        <w:rPr>
          <w:bCs/>
        </w:rPr>
        <w:t>inātību ar dažādu iestāžu darbu.</w:t>
      </w:r>
    </w:p>
    <w:p w14:paraId="6DF04973" w14:textId="5115C8B8" w:rsidR="000657D6" w:rsidRDefault="00040C73" w:rsidP="000D29B1">
      <w:pPr>
        <w:pStyle w:val="ListParagraph"/>
        <w:numPr>
          <w:ilvl w:val="2"/>
          <w:numId w:val="25"/>
        </w:numPr>
        <w:spacing w:line="276" w:lineRule="auto"/>
        <w:jc w:val="both"/>
        <w:rPr>
          <w:bCs/>
        </w:rPr>
      </w:pPr>
      <w:r>
        <w:rPr>
          <w:bCs/>
        </w:rPr>
        <w:t>Ceļa satiksmes negadījumu profilakse, noziedzīgu nodarījumu izmeklēšana</w:t>
      </w:r>
      <w:r w:rsidR="001741FC">
        <w:rPr>
          <w:bCs/>
        </w:rPr>
        <w:t>.</w:t>
      </w:r>
    </w:p>
    <w:p w14:paraId="7BBA4698" w14:textId="65721A34" w:rsidR="00A31A3B" w:rsidRPr="008B51AD" w:rsidRDefault="000657D6">
      <w:pPr>
        <w:pStyle w:val="ListParagraph"/>
        <w:spacing w:line="276" w:lineRule="auto"/>
        <w:ind w:left="426"/>
        <w:jc w:val="both"/>
        <w:rPr>
          <w:bCs/>
        </w:rPr>
      </w:pPr>
      <w:r>
        <w:rPr>
          <w:bCs/>
        </w:rPr>
        <w:t>N</w:t>
      </w:r>
      <w:r w:rsidR="00A31A3B" w:rsidRPr="008B51AD">
        <w:rPr>
          <w:bCs/>
        </w:rPr>
        <w:t>oziegumu izmeklēš</w:t>
      </w:r>
      <w:r w:rsidR="008D17D9">
        <w:rPr>
          <w:bCs/>
        </w:rPr>
        <w:t>anas un prognozēšanas asistents.</w:t>
      </w:r>
      <w:r w:rsidR="00AC56F2">
        <w:rPr>
          <w:bCs/>
        </w:rPr>
        <w:t xml:space="preserve"> Jau šobrīd</w:t>
      </w:r>
      <w:r w:rsidR="00040C73">
        <w:rPr>
          <w:bCs/>
        </w:rPr>
        <w:t xml:space="preserve"> līdzīgus principus</w:t>
      </w:r>
      <w:r w:rsidR="00AC56F2">
        <w:rPr>
          <w:bCs/>
        </w:rPr>
        <w:t xml:space="preserve"> izmanto auto ātruma </w:t>
      </w:r>
      <w:r w:rsidR="00040C73">
        <w:rPr>
          <w:bCs/>
        </w:rPr>
        <w:t xml:space="preserve">un kustības </w:t>
      </w:r>
      <w:r w:rsidR="00AC56F2">
        <w:rPr>
          <w:bCs/>
        </w:rPr>
        <w:t>kontrolei.</w:t>
      </w:r>
      <w:r w:rsidR="00AC56F2" w:rsidRPr="000657D6">
        <w:rPr>
          <w:bCs/>
        </w:rPr>
        <w:t xml:space="preserve"> </w:t>
      </w:r>
      <w:r w:rsidR="00AC56F2">
        <w:rPr>
          <w:bCs/>
        </w:rPr>
        <w:t>Turpmāk ir iespējams ieviest</w:t>
      </w:r>
      <w:r w:rsidR="00040C73">
        <w:rPr>
          <w:bCs/>
        </w:rPr>
        <w:t xml:space="preserve"> MI </w:t>
      </w:r>
      <w:r w:rsidR="00AC56F2">
        <w:rPr>
          <w:bCs/>
        </w:rPr>
        <w:t>sistēmas,</w:t>
      </w:r>
      <w:r w:rsidR="00AC56F2" w:rsidRPr="00480D58">
        <w:rPr>
          <w:bCs/>
        </w:rPr>
        <w:t xml:space="preserve"> kas </w:t>
      </w:r>
      <w:r w:rsidR="00040C73">
        <w:rPr>
          <w:bCs/>
        </w:rPr>
        <w:t xml:space="preserve">atpazīst </w:t>
      </w:r>
      <w:r w:rsidR="00AC56F2" w:rsidRPr="00480D58">
        <w:rPr>
          <w:bCs/>
        </w:rPr>
        <w:t xml:space="preserve">meklēšanā esošās personas </w:t>
      </w:r>
      <w:r w:rsidR="00040C73">
        <w:rPr>
          <w:bCs/>
        </w:rPr>
        <w:t xml:space="preserve"> vai novērš</w:t>
      </w:r>
      <w:r w:rsidR="00AC56F2">
        <w:rPr>
          <w:bCs/>
        </w:rPr>
        <w:t xml:space="preserve"> noziegumus.</w:t>
      </w:r>
    </w:p>
    <w:p w14:paraId="1A204149" w14:textId="03517A8A" w:rsidR="000657D6" w:rsidRDefault="000657D6" w:rsidP="000D29B1">
      <w:pPr>
        <w:pStyle w:val="ListParagraph"/>
        <w:numPr>
          <w:ilvl w:val="2"/>
          <w:numId w:val="25"/>
        </w:numPr>
        <w:spacing w:line="276" w:lineRule="auto"/>
        <w:jc w:val="both"/>
        <w:rPr>
          <w:bCs/>
        </w:rPr>
      </w:pPr>
      <w:r>
        <w:rPr>
          <w:bCs/>
        </w:rPr>
        <w:t>Politikas plānošana.</w:t>
      </w:r>
    </w:p>
    <w:p w14:paraId="343321DE" w14:textId="65641BD3" w:rsidR="00A31A3B" w:rsidRPr="000657D6" w:rsidRDefault="000657D6">
      <w:pPr>
        <w:pStyle w:val="ListParagraph"/>
        <w:spacing w:line="276" w:lineRule="auto"/>
        <w:ind w:left="426"/>
        <w:jc w:val="both"/>
        <w:rPr>
          <w:bCs/>
        </w:rPr>
      </w:pPr>
      <w:r>
        <w:rPr>
          <w:bCs/>
        </w:rPr>
        <w:t>R</w:t>
      </w:r>
      <w:r w:rsidR="00A31A3B" w:rsidRPr="000657D6">
        <w:rPr>
          <w:bCs/>
        </w:rPr>
        <w:t>eģionālās attīstības analīze, pašvaldību</w:t>
      </w:r>
      <w:r w:rsidR="00B93BC5">
        <w:rPr>
          <w:bCs/>
        </w:rPr>
        <w:t xml:space="preserve"> </w:t>
      </w:r>
      <w:r w:rsidR="00A2084A">
        <w:rPr>
          <w:bCs/>
        </w:rPr>
        <w:t>uzraudzība</w:t>
      </w:r>
      <w:r>
        <w:rPr>
          <w:bCs/>
        </w:rPr>
        <w:t>, iepirkumu analīze</w:t>
      </w:r>
      <w:r w:rsidR="00A31A3B" w:rsidRPr="000657D6">
        <w:rPr>
          <w:bCs/>
        </w:rPr>
        <w:t>. Interaktīvais rīks attīstības plānošanai</w:t>
      </w:r>
      <w:r w:rsidR="000D7C7F">
        <w:rPr>
          <w:bCs/>
        </w:rPr>
        <w:t>, kas dod iespēju modelēt scenārijus un novērtēt intervenci</w:t>
      </w:r>
      <w:r w:rsidR="00A31A3B" w:rsidRPr="000657D6">
        <w:rPr>
          <w:bCs/>
        </w:rPr>
        <w:t xml:space="preserve">. Politikas prognozēšana, plānošana, </w:t>
      </w:r>
      <w:r w:rsidR="00040C73">
        <w:rPr>
          <w:bCs/>
        </w:rPr>
        <w:t xml:space="preserve">rezultātu </w:t>
      </w:r>
      <w:r w:rsidR="00A31A3B" w:rsidRPr="000657D6">
        <w:rPr>
          <w:bCs/>
        </w:rPr>
        <w:t>analī</w:t>
      </w:r>
      <w:r>
        <w:rPr>
          <w:bCs/>
        </w:rPr>
        <w:t xml:space="preserve">ze. </w:t>
      </w:r>
      <w:proofErr w:type="spellStart"/>
      <w:r w:rsidRPr="00E77026">
        <w:rPr>
          <w:bCs/>
          <w:i/>
        </w:rPr>
        <w:t>Ex</w:t>
      </w:r>
      <w:proofErr w:type="spellEnd"/>
      <w:r w:rsidRPr="00E77026">
        <w:rPr>
          <w:bCs/>
          <w:i/>
        </w:rPr>
        <w:t xml:space="preserve"> </w:t>
      </w:r>
      <w:proofErr w:type="spellStart"/>
      <w:r w:rsidRPr="00E77026">
        <w:rPr>
          <w:bCs/>
          <w:i/>
        </w:rPr>
        <w:t>ante</w:t>
      </w:r>
      <w:proofErr w:type="spellEnd"/>
      <w:r>
        <w:rPr>
          <w:bCs/>
        </w:rPr>
        <w:t xml:space="preserve"> un </w:t>
      </w:r>
      <w:proofErr w:type="spellStart"/>
      <w:r w:rsidRPr="00E77026">
        <w:rPr>
          <w:bCs/>
          <w:i/>
        </w:rPr>
        <w:t>ex</w:t>
      </w:r>
      <w:proofErr w:type="spellEnd"/>
      <w:r w:rsidRPr="00E77026">
        <w:rPr>
          <w:bCs/>
          <w:i/>
        </w:rPr>
        <w:t xml:space="preserve"> post</w:t>
      </w:r>
      <w:r>
        <w:rPr>
          <w:bCs/>
        </w:rPr>
        <w:t xml:space="preserve"> analīze.</w:t>
      </w:r>
    </w:p>
    <w:p w14:paraId="19D58F26" w14:textId="77777777" w:rsidR="003C297B" w:rsidRDefault="000657D6" w:rsidP="000D29B1">
      <w:pPr>
        <w:pStyle w:val="ListParagraph"/>
        <w:numPr>
          <w:ilvl w:val="2"/>
          <w:numId w:val="25"/>
        </w:numPr>
        <w:spacing w:line="276" w:lineRule="auto"/>
        <w:jc w:val="both"/>
        <w:rPr>
          <w:bCs/>
        </w:rPr>
      </w:pPr>
      <w:r>
        <w:rPr>
          <w:bCs/>
        </w:rPr>
        <w:t>K</w:t>
      </w:r>
      <w:r w:rsidR="003C297B">
        <w:rPr>
          <w:bCs/>
        </w:rPr>
        <w:t>ultūra.</w:t>
      </w:r>
    </w:p>
    <w:p w14:paraId="28A703D0" w14:textId="3181F537" w:rsidR="00A31A3B" w:rsidRPr="003C297B" w:rsidRDefault="003C297B">
      <w:pPr>
        <w:spacing w:line="276" w:lineRule="auto"/>
        <w:ind w:left="426"/>
        <w:jc w:val="both"/>
        <w:rPr>
          <w:rFonts w:ascii="Times New Roman" w:eastAsia="Times New Roman" w:hAnsi="Times New Roman" w:cs="Times New Roman"/>
          <w:bCs/>
          <w:sz w:val="24"/>
          <w:szCs w:val="24"/>
        </w:rPr>
      </w:pPr>
      <w:r w:rsidRPr="003C297B">
        <w:rPr>
          <w:rFonts w:ascii="Times New Roman" w:eastAsia="Times New Roman" w:hAnsi="Times New Roman" w:cs="Times New Roman"/>
          <w:bCs/>
          <w:sz w:val="24"/>
          <w:szCs w:val="24"/>
        </w:rPr>
        <w:lastRenderedPageBreak/>
        <w:t>A</w:t>
      </w:r>
      <w:r w:rsidR="00A31A3B" w:rsidRPr="003C297B">
        <w:rPr>
          <w:rFonts w:ascii="Times New Roman" w:eastAsia="Times New Roman" w:hAnsi="Times New Roman" w:cs="Times New Roman"/>
          <w:bCs/>
          <w:sz w:val="24"/>
          <w:szCs w:val="24"/>
        </w:rPr>
        <w:t>u</w:t>
      </w:r>
      <w:r w:rsidR="000657D6" w:rsidRPr="003C297B">
        <w:rPr>
          <w:rFonts w:ascii="Times New Roman" w:eastAsia="Times New Roman" w:hAnsi="Times New Roman" w:cs="Times New Roman"/>
          <w:bCs/>
          <w:sz w:val="24"/>
          <w:szCs w:val="24"/>
        </w:rPr>
        <w:t>tortiesību aizsardzība, patenti.</w:t>
      </w:r>
      <w:r w:rsidR="00BE35EC">
        <w:rPr>
          <w:rFonts w:ascii="Times New Roman" w:eastAsia="Times New Roman" w:hAnsi="Times New Roman" w:cs="Times New Roman"/>
          <w:bCs/>
          <w:sz w:val="24"/>
          <w:szCs w:val="24"/>
        </w:rPr>
        <w:t xml:space="preserve"> Piemēram, MI sistēma varētu meklēt vai līdzīgs autortiesību objekts</w:t>
      </w:r>
      <w:r w:rsidR="00CF4A73">
        <w:rPr>
          <w:rFonts w:ascii="Times New Roman" w:eastAsia="Times New Roman" w:hAnsi="Times New Roman" w:cs="Times New Roman"/>
          <w:bCs/>
          <w:sz w:val="24"/>
          <w:szCs w:val="24"/>
        </w:rPr>
        <w:t xml:space="preserve"> (mūzika, glezna)</w:t>
      </w:r>
      <w:r w:rsidR="00BE35EC">
        <w:rPr>
          <w:rFonts w:ascii="Times New Roman" w:eastAsia="Times New Roman" w:hAnsi="Times New Roman" w:cs="Times New Roman"/>
          <w:bCs/>
          <w:sz w:val="24"/>
          <w:szCs w:val="24"/>
        </w:rPr>
        <w:t xml:space="preserve"> jau ir starp esošajiem autor</w:t>
      </w:r>
      <w:r w:rsidR="00CF4A73">
        <w:rPr>
          <w:rFonts w:ascii="Times New Roman" w:eastAsia="Times New Roman" w:hAnsi="Times New Roman" w:cs="Times New Roman"/>
          <w:bCs/>
          <w:sz w:val="24"/>
          <w:szCs w:val="24"/>
        </w:rPr>
        <w:t>u</w:t>
      </w:r>
      <w:r w:rsidR="00BE35EC">
        <w:rPr>
          <w:rFonts w:ascii="Times New Roman" w:eastAsia="Times New Roman" w:hAnsi="Times New Roman" w:cs="Times New Roman"/>
          <w:bCs/>
          <w:sz w:val="24"/>
          <w:szCs w:val="24"/>
        </w:rPr>
        <w:t xml:space="preserve"> darbiem, </w:t>
      </w:r>
      <w:r w:rsidR="00CF4A73">
        <w:rPr>
          <w:rFonts w:ascii="Times New Roman" w:eastAsia="Times New Roman" w:hAnsi="Times New Roman" w:cs="Times New Roman"/>
          <w:bCs/>
          <w:sz w:val="24"/>
          <w:szCs w:val="24"/>
        </w:rPr>
        <w:t xml:space="preserve">vai </w:t>
      </w:r>
      <w:r w:rsidR="00BE35EC">
        <w:rPr>
          <w:rFonts w:ascii="Times New Roman" w:eastAsia="Times New Roman" w:hAnsi="Times New Roman" w:cs="Times New Roman"/>
          <w:bCs/>
          <w:sz w:val="24"/>
          <w:szCs w:val="24"/>
        </w:rPr>
        <w:t xml:space="preserve">konkrētais pieteiktais patents jau nav </w:t>
      </w:r>
      <w:r w:rsidR="00CF4A73">
        <w:rPr>
          <w:rFonts w:ascii="Times New Roman" w:eastAsia="Times New Roman" w:hAnsi="Times New Roman" w:cs="Times New Roman"/>
          <w:bCs/>
          <w:sz w:val="24"/>
          <w:szCs w:val="24"/>
        </w:rPr>
        <w:t>starp esošajiem patentiem.</w:t>
      </w:r>
    </w:p>
    <w:p w14:paraId="4502ED7C" w14:textId="7DCB48A3" w:rsidR="000657D6" w:rsidRDefault="000657D6" w:rsidP="000D29B1">
      <w:pPr>
        <w:pStyle w:val="ListParagraph"/>
        <w:numPr>
          <w:ilvl w:val="2"/>
          <w:numId w:val="25"/>
        </w:numPr>
        <w:spacing w:line="276" w:lineRule="auto"/>
        <w:jc w:val="both"/>
        <w:rPr>
          <w:bCs/>
        </w:rPr>
      </w:pPr>
      <w:r>
        <w:rPr>
          <w:bCs/>
        </w:rPr>
        <w:t>Satiksme.</w:t>
      </w:r>
    </w:p>
    <w:p w14:paraId="12658678" w14:textId="4C8C4CD0" w:rsidR="00AC56F2" w:rsidRPr="000657D6" w:rsidRDefault="00AC56F2">
      <w:pPr>
        <w:pStyle w:val="ListParagraph"/>
        <w:spacing w:line="276" w:lineRule="auto"/>
        <w:ind w:left="426"/>
        <w:jc w:val="both"/>
        <w:rPr>
          <w:bCs/>
        </w:rPr>
      </w:pPr>
      <w:r>
        <w:rPr>
          <w:bCs/>
        </w:rPr>
        <w:t xml:space="preserve">Īstenot Latvijas inteliģento transporta sistēmu </w:t>
      </w:r>
      <w:r w:rsidR="00E77026">
        <w:rPr>
          <w:bCs/>
        </w:rPr>
        <w:t xml:space="preserve">(ITS) </w:t>
      </w:r>
      <w:r>
        <w:rPr>
          <w:bCs/>
        </w:rPr>
        <w:t xml:space="preserve">arhitektūras vadlīnijas, ieviešot koplietošanas platformu, lai balstoties uz faktiskajiem ceļu tīkla noslodzes datiem veiktu satiksmes plūsmu optimizēšanu, sabiedriskā transporta maršrutu uzlabošanu, ceļu infrastruktūras ieguldījumu </w:t>
      </w:r>
      <w:proofErr w:type="spellStart"/>
      <w:r>
        <w:rPr>
          <w:bCs/>
        </w:rPr>
        <w:t>prioritizēšanu</w:t>
      </w:r>
      <w:proofErr w:type="spellEnd"/>
      <w:r>
        <w:rPr>
          <w:bCs/>
        </w:rPr>
        <w:t xml:space="preserve"> u.c. vadlīnijās noteiktos uzdevumus. </w:t>
      </w:r>
    </w:p>
    <w:p w14:paraId="6EB985F8" w14:textId="595B8200" w:rsidR="000657D6" w:rsidRDefault="000657D6" w:rsidP="000D29B1">
      <w:pPr>
        <w:pStyle w:val="ListParagraph"/>
        <w:numPr>
          <w:ilvl w:val="2"/>
          <w:numId w:val="25"/>
        </w:numPr>
        <w:spacing w:line="276" w:lineRule="auto"/>
        <w:rPr>
          <w:bCs/>
        </w:rPr>
      </w:pPr>
      <w:r>
        <w:rPr>
          <w:bCs/>
        </w:rPr>
        <w:t>Tieslietas.</w:t>
      </w:r>
    </w:p>
    <w:p w14:paraId="45FB9D4B" w14:textId="0EF98C53" w:rsidR="00A31A3B" w:rsidRPr="00480D58" w:rsidRDefault="000657D6">
      <w:pPr>
        <w:pStyle w:val="ListParagraph"/>
        <w:spacing w:line="276" w:lineRule="auto"/>
        <w:ind w:left="426"/>
        <w:jc w:val="both"/>
        <w:rPr>
          <w:bCs/>
        </w:rPr>
      </w:pPr>
      <w:r>
        <w:rPr>
          <w:bCs/>
        </w:rPr>
        <w:t>A</w:t>
      </w:r>
      <w:r w:rsidR="00A31A3B" w:rsidRPr="00480D58">
        <w:rPr>
          <w:bCs/>
        </w:rPr>
        <w:t>tbalsta sistēma lēmuma pieņemšanai prokuratūrai un tiesai, atbalsta sistēma normatīvo aktu izstrādei – konsekventa terminu un saīsinājumu lietošana, automatizēta pretrunu meklēšana. Tiktu ietaupīts laiks atbilžu, tiesas l</w:t>
      </w:r>
      <w:r w:rsidR="008D17D9">
        <w:rPr>
          <w:bCs/>
        </w:rPr>
        <w:t>ēmumu, normatīvo aktu izstrādei.</w:t>
      </w:r>
    </w:p>
    <w:p w14:paraId="35C07F60" w14:textId="0031215A" w:rsidR="000657D6" w:rsidRDefault="000657D6" w:rsidP="000D29B1">
      <w:pPr>
        <w:pStyle w:val="ListParagraph"/>
        <w:numPr>
          <w:ilvl w:val="2"/>
          <w:numId w:val="25"/>
        </w:numPr>
        <w:spacing w:line="276" w:lineRule="auto"/>
        <w:jc w:val="both"/>
        <w:rPr>
          <w:bCs/>
        </w:rPr>
      </w:pPr>
      <w:r>
        <w:rPr>
          <w:bCs/>
        </w:rPr>
        <w:t>Finanses.</w:t>
      </w:r>
    </w:p>
    <w:p w14:paraId="5D478DF5" w14:textId="3943A612" w:rsidR="00A31A3B" w:rsidRPr="000657D6" w:rsidRDefault="000657D6">
      <w:pPr>
        <w:pStyle w:val="ListParagraph"/>
        <w:spacing w:line="276" w:lineRule="auto"/>
        <w:ind w:left="426"/>
        <w:jc w:val="both"/>
        <w:rPr>
          <w:bCs/>
        </w:rPr>
      </w:pPr>
      <w:r w:rsidRPr="000657D6">
        <w:rPr>
          <w:bCs/>
        </w:rPr>
        <w:t>S</w:t>
      </w:r>
      <w:r w:rsidR="00A31A3B" w:rsidRPr="000657D6">
        <w:rPr>
          <w:bCs/>
        </w:rPr>
        <w:t>ituāciju modelēšana dažādiem nodokļu izmaiņu scenārijiem. Cīņa pret naudas atmazgāšanu un te</w:t>
      </w:r>
      <w:r>
        <w:rPr>
          <w:bCs/>
        </w:rPr>
        <w:t>rorisma finansēšanu. G</w:t>
      </w:r>
      <w:r w:rsidRPr="00480D58">
        <w:rPr>
          <w:bCs/>
        </w:rPr>
        <w:t>rāmatvedība (automatizēta rēķinu apstrāde, atskaišu sagatavoš</w:t>
      </w:r>
      <w:r>
        <w:rPr>
          <w:bCs/>
        </w:rPr>
        <w:t>ana, algu aprēķins).</w:t>
      </w:r>
    </w:p>
    <w:p w14:paraId="3EE40D74" w14:textId="7346CB8A" w:rsidR="000657D6" w:rsidRDefault="000657D6" w:rsidP="000D29B1">
      <w:pPr>
        <w:pStyle w:val="ListParagraph"/>
        <w:numPr>
          <w:ilvl w:val="2"/>
          <w:numId w:val="25"/>
        </w:numPr>
        <w:spacing w:line="276" w:lineRule="auto"/>
        <w:jc w:val="both"/>
        <w:rPr>
          <w:bCs/>
        </w:rPr>
      </w:pPr>
      <w:r>
        <w:rPr>
          <w:bCs/>
        </w:rPr>
        <w:t>Sarakste.</w:t>
      </w:r>
    </w:p>
    <w:p w14:paraId="1D1DDDED" w14:textId="1C700760" w:rsidR="00A31A3B" w:rsidRPr="00480D58" w:rsidRDefault="000657D6">
      <w:pPr>
        <w:pStyle w:val="ListParagraph"/>
        <w:spacing w:line="276" w:lineRule="auto"/>
        <w:ind w:left="426"/>
        <w:jc w:val="both"/>
        <w:rPr>
          <w:bCs/>
        </w:rPr>
      </w:pPr>
      <w:r>
        <w:rPr>
          <w:bCs/>
        </w:rPr>
        <w:t>A</w:t>
      </w:r>
      <w:r w:rsidR="00A31A3B" w:rsidRPr="00480D58">
        <w:rPr>
          <w:bCs/>
        </w:rPr>
        <w:t>tbilžu sagatavju izve</w:t>
      </w:r>
      <w:r>
        <w:rPr>
          <w:bCs/>
        </w:rPr>
        <w:t>ide uz iedzīvotāju iesniegumiem.</w:t>
      </w:r>
    </w:p>
    <w:p w14:paraId="584F7D2B" w14:textId="10D79D15" w:rsidR="000657D6" w:rsidRDefault="000657D6" w:rsidP="000D29B1">
      <w:pPr>
        <w:pStyle w:val="ListParagraph"/>
        <w:numPr>
          <w:ilvl w:val="2"/>
          <w:numId w:val="25"/>
        </w:numPr>
        <w:spacing w:line="276" w:lineRule="auto"/>
        <w:jc w:val="both"/>
        <w:rPr>
          <w:bCs/>
        </w:rPr>
      </w:pPr>
      <w:r>
        <w:rPr>
          <w:bCs/>
        </w:rPr>
        <w:t>Būvniecība.</w:t>
      </w:r>
    </w:p>
    <w:p w14:paraId="1DD7927C" w14:textId="70BA4B24" w:rsidR="00A31A3B" w:rsidRPr="00480D58" w:rsidRDefault="000657D6">
      <w:pPr>
        <w:pStyle w:val="ListParagraph"/>
        <w:spacing w:line="276" w:lineRule="auto"/>
        <w:ind w:left="426"/>
        <w:jc w:val="both"/>
        <w:rPr>
          <w:bCs/>
        </w:rPr>
      </w:pPr>
      <w:r>
        <w:rPr>
          <w:bCs/>
        </w:rPr>
        <w:t>Būvniecības</w:t>
      </w:r>
      <w:r w:rsidR="00A31A3B" w:rsidRPr="00480D58">
        <w:rPr>
          <w:bCs/>
        </w:rPr>
        <w:t xml:space="preserve"> dokumentu sākotnēja pārbaude būvprojektiem, pieteiku</w:t>
      </w:r>
      <w:r>
        <w:rPr>
          <w:bCs/>
        </w:rPr>
        <w:t>miem dažādām atļaujām, licencēm.</w:t>
      </w:r>
    </w:p>
    <w:p w14:paraId="393D76EF" w14:textId="75AC6D70" w:rsidR="00A31A3B" w:rsidRPr="00480D58" w:rsidRDefault="000657D6" w:rsidP="000D29B1">
      <w:pPr>
        <w:pStyle w:val="ListParagraph"/>
        <w:numPr>
          <w:ilvl w:val="2"/>
          <w:numId w:val="25"/>
        </w:numPr>
        <w:spacing w:line="276" w:lineRule="auto"/>
        <w:jc w:val="both"/>
        <w:rPr>
          <w:bCs/>
        </w:rPr>
      </w:pPr>
      <w:r>
        <w:rPr>
          <w:bCs/>
        </w:rPr>
        <w:t>U</w:t>
      </w:r>
      <w:r w:rsidR="00A31A3B" w:rsidRPr="00480D58">
        <w:rPr>
          <w:bCs/>
        </w:rPr>
        <w:t>zņēmēju atbals</w:t>
      </w:r>
      <w:r>
        <w:rPr>
          <w:bCs/>
        </w:rPr>
        <w:t>ta rīks investīciju plānošanai.</w:t>
      </w:r>
    </w:p>
    <w:p w14:paraId="06087CE7" w14:textId="62DEECEB" w:rsidR="00A31A3B" w:rsidRPr="000657D6" w:rsidRDefault="00A31A3B">
      <w:pPr>
        <w:pStyle w:val="ListParagraph"/>
        <w:spacing w:line="276" w:lineRule="auto"/>
        <w:ind w:left="426"/>
        <w:jc w:val="both"/>
        <w:rPr>
          <w:bCs/>
        </w:rPr>
      </w:pPr>
      <w:r w:rsidRPr="000657D6">
        <w:rPr>
          <w:bCs/>
        </w:rPr>
        <w:t xml:space="preserve">Piemēram, uzņēmums plāno pārdot pārtikas piedevas, kas uzlabo organisma noturību pret saaukstēšanas slimībām. Sistēma automatizēti norāda, ka vislabāk pārdot šādu produkciju ir apvidos ar augstāku saslimstību ar saaukstēšanas slimībām. </w:t>
      </w:r>
    </w:p>
    <w:p w14:paraId="7AB0EB04" w14:textId="1D33DB00" w:rsidR="000657D6" w:rsidRDefault="000657D6" w:rsidP="000D29B1">
      <w:pPr>
        <w:pStyle w:val="ListParagraph"/>
        <w:numPr>
          <w:ilvl w:val="2"/>
          <w:numId w:val="25"/>
        </w:numPr>
        <w:spacing w:line="276" w:lineRule="auto"/>
        <w:jc w:val="both"/>
        <w:rPr>
          <w:bCs/>
        </w:rPr>
      </w:pPr>
      <w:r>
        <w:rPr>
          <w:bCs/>
        </w:rPr>
        <w:t>Vides aizsardzība.</w:t>
      </w:r>
    </w:p>
    <w:p w14:paraId="0EAC67BD" w14:textId="2B38AEDC" w:rsidR="00A31A3B" w:rsidRPr="000657D6" w:rsidRDefault="008D17D9">
      <w:pPr>
        <w:pStyle w:val="ListParagraph"/>
        <w:spacing w:line="276" w:lineRule="auto"/>
        <w:ind w:left="426"/>
        <w:jc w:val="both"/>
        <w:rPr>
          <w:bCs/>
        </w:rPr>
      </w:pPr>
      <w:proofErr w:type="spellStart"/>
      <w:r>
        <w:rPr>
          <w:bCs/>
        </w:rPr>
        <w:t>Satelītattēlu</w:t>
      </w:r>
      <w:proofErr w:type="spellEnd"/>
      <w:r w:rsidR="00A31A3B" w:rsidRPr="000657D6">
        <w:rPr>
          <w:bCs/>
        </w:rPr>
        <w:t xml:space="preserve"> attēlu analīze, lai pamanītu bīstamo vielu klātbūtni vidē. Noteiktos spektros var pamanīt izmaiņas augsnē un lapotnē, ka</w:t>
      </w:r>
      <w:r w:rsidR="000657D6">
        <w:rPr>
          <w:bCs/>
        </w:rPr>
        <w:t>s var liecināt par piesārņojumu.</w:t>
      </w:r>
    </w:p>
    <w:p w14:paraId="1E139712" w14:textId="399373F3" w:rsidR="006C2DC6" w:rsidRDefault="000657D6" w:rsidP="000D29B1">
      <w:pPr>
        <w:pStyle w:val="ListParagraph"/>
        <w:numPr>
          <w:ilvl w:val="2"/>
          <w:numId w:val="25"/>
        </w:numPr>
        <w:spacing w:line="276" w:lineRule="auto"/>
        <w:jc w:val="both"/>
      </w:pPr>
      <w:r>
        <w:t>Dezinformācijas apkarošana.</w:t>
      </w:r>
    </w:p>
    <w:p w14:paraId="45E4328E" w14:textId="764F0BAD" w:rsidR="00A31A3B" w:rsidRDefault="00A31A3B">
      <w:pPr>
        <w:pStyle w:val="ListParagraph"/>
        <w:spacing w:line="276" w:lineRule="auto"/>
        <w:ind w:left="426"/>
        <w:jc w:val="both"/>
      </w:pPr>
      <w:r>
        <w:t>MI rīks varētu veikt automatizēto faktu pārbaudi, identificēt ziņas avotu, iz</w:t>
      </w:r>
      <w:r w:rsidR="000657D6">
        <w:t>sekot ziņas izplatīšanas tīklam.</w:t>
      </w:r>
    </w:p>
    <w:p w14:paraId="7AADCE2F" w14:textId="32B7EA18" w:rsidR="006C2DC6" w:rsidRDefault="000657D6" w:rsidP="000D29B1">
      <w:pPr>
        <w:pStyle w:val="ListParagraph"/>
        <w:numPr>
          <w:ilvl w:val="2"/>
          <w:numId w:val="25"/>
        </w:numPr>
        <w:spacing w:line="276" w:lineRule="auto"/>
        <w:jc w:val="both"/>
      </w:pPr>
      <w:r>
        <w:t>Lauksaimniecība.</w:t>
      </w:r>
    </w:p>
    <w:p w14:paraId="5E744A13" w14:textId="3632733A" w:rsidR="00A31A3B" w:rsidRDefault="000657D6">
      <w:pPr>
        <w:pStyle w:val="ListParagraph"/>
        <w:spacing w:line="276" w:lineRule="auto"/>
        <w:ind w:left="426"/>
        <w:jc w:val="both"/>
      </w:pPr>
      <w:r>
        <w:t>A</w:t>
      </w:r>
      <w:r w:rsidR="00A31A3B">
        <w:t xml:space="preserve">utomatizēta </w:t>
      </w:r>
      <w:r>
        <w:t>subsīdiju saņēmēju</w:t>
      </w:r>
      <w:r w:rsidR="00A31A3B">
        <w:t xml:space="preserve"> kontrole pēc </w:t>
      </w:r>
      <w:proofErr w:type="spellStart"/>
      <w:r w:rsidR="00A31A3B">
        <w:t>satelītattēliem</w:t>
      </w:r>
      <w:proofErr w:type="spellEnd"/>
      <w:r w:rsidR="00A31A3B">
        <w:t xml:space="preserve"> un </w:t>
      </w:r>
      <w:r w:rsidR="00C237E0">
        <w:t xml:space="preserve">bezpilota gaisa kuģu </w:t>
      </w:r>
      <w:r w:rsidR="00A31A3B">
        <w:t>uzņemtiem attēliem</w:t>
      </w:r>
      <w:r>
        <w:t>.</w:t>
      </w:r>
    </w:p>
    <w:p w14:paraId="1A857533" w14:textId="610F411E" w:rsidR="00F15C3C" w:rsidRDefault="00F15C3C" w:rsidP="000D29B1">
      <w:pPr>
        <w:pStyle w:val="ListParagraph"/>
        <w:numPr>
          <w:ilvl w:val="2"/>
          <w:numId w:val="25"/>
        </w:numPr>
        <w:spacing w:line="276" w:lineRule="auto"/>
        <w:ind w:left="426" w:firstLine="850"/>
        <w:jc w:val="both"/>
        <w:rPr>
          <w:bCs/>
        </w:rPr>
      </w:pPr>
      <w:r>
        <w:rPr>
          <w:bCs/>
        </w:rPr>
        <w:t>Tulkošana.</w:t>
      </w:r>
    </w:p>
    <w:p w14:paraId="503AEC2B" w14:textId="3D6B9543" w:rsidR="00851EB1" w:rsidRPr="00F15C3C" w:rsidRDefault="00F15C3C" w:rsidP="00F15C3C">
      <w:pPr>
        <w:spacing w:line="276" w:lineRule="auto"/>
        <w:jc w:val="both"/>
        <w:rPr>
          <w:rFonts w:ascii="Times New Roman" w:eastAsia="Times New Roman" w:hAnsi="Times New Roman" w:cs="Times New Roman"/>
          <w:bCs/>
          <w:sz w:val="24"/>
          <w:szCs w:val="24"/>
        </w:rPr>
      </w:pPr>
      <w:r w:rsidRPr="00F15C3C">
        <w:rPr>
          <w:rFonts w:ascii="Times New Roman" w:eastAsia="Times New Roman" w:hAnsi="Times New Roman" w:cs="Times New Roman"/>
          <w:bCs/>
          <w:sz w:val="24"/>
          <w:szCs w:val="24"/>
        </w:rPr>
        <w:t>M</w:t>
      </w:r>
      <w:r w:rsidR="0078441A" w:rsidRPr="00F15C3C">
        <w:rPr>
          <w:rFonts w:ascii="Times New Roman" w:eastAsia="Times New Roman" w:hAnsi="Times New Roman" w:cs="Times New Roman"/>
          <w:bCs/>
          <w:sz w:val="24"/>
          <w:szCs w:val="24"/>
        </w:rPr>
        <w:t xml:space="preserve">I neironu tīklos balstītu </w:t>
      </w:r>
      <w:proofErr w:type="spellStart"/>
      <w:r w:rsidR="0078441A" w:rsidRPr="00F15C3C">
        <w:rPr>
          <w:rFonts w:ascii="Times New Roman" w:eastAsia="Times New Roman" w:hAnsi="Times New Roman" w:cs="Times New Roman"/>
          <w:bCs/>
          <w:sz w:val="24"/>
          <w:szCs w:val="24"/>
        </w:rPr>
        <w:t>mašīntulkošanas</w:t>
      </w:r>
      <w:proofErr w:type="spellEnd"/>
      <w:r w:rsidR="0078441A" w:rsidRPr="00F15C3C">
        <w:rPr>
          <w:rFonts w:ascii="Times New Roman" w:eastAsia="Times New Roman" w:hAnsi="Times New Roman" w:cs="Times New Roman"/>
          <w:bCs/>
          <w:sz w:val="24"/>
          <w:szCs w:val="24"/>
        </w:rPr>
        <w:t xml:space="preserve"> pakalpojumu izmantošana no un uz dažādām valodām (īpaši tādām lielajām valodām, kuras Latvijā pārvalda ierobežots cilvēku skaits, piemēram, ķīniešu, japāņu, arābu, </w:t>
      </w:r>
      <w:proofErr w:type="spellStart"/>
      <w:r w:rsidR="0078441A" w:rsidRPr="00F15C3C">
        <w:rPr>
          <w:rFonts w:ascii="Times New Roman" w:eastAsia="Times New Roman" w:hAnsi="Times New Roman" w:cs="Times New Roman"/>
          <w:bCs/>
          <w:sz w:val="24"/>
          <w:szCs w:val="24"/>
        </w:rPr>
        <w:t>hindu</w:t>
      </w:r>
      <w:proofErr w:type="spellEnd"/>
      <w:r w:rsidR="0078441A" w:rsidRPr="00F15C3C">
        <w:rPr>
          <w:rFonts w:ascii="Times New Roman" w:eastAsia="Times New Roman" w:hAnsi="Times New Roman" w:cs="Times New Roman"/>
          <w:bCs/>
          <w:sz w:val="24"/>
          <w:szCs w:val="24"/>
        </w:rPr>
        <w:t xml:space="preserve"> u.c.) un latviešu valodu.</w:t>
      </w:r>
    </w:p>
    <w:p w14:paraId="4CA17529" w14:textId="07658DA4" w:rsidR="00746167" w:rsidRPr="00851EB1" w:rsidRDefault="00F66B80" w:rsidP="00F66B80">
      <w:pPr>
        <w:pStyle w:val="ListParagraph"/>
        <w:spacing w:line="276" w:lineRule="auto"/>
        <w:ind w:left="0"/>
        <w:jc w:val="both"/>
        <w:rPr>
          <w:bCs/>
        </w:rPr>
      </w:pPr>
      <w:r>
        <w:rPr>
          <w:bCs/>
        </w:rPr>
        <w:lastRenderedPageBreak/>
        <w:tab/>
      </w:r>
      <w:r w:rsidR="00CB26C0">
        <w:rPr>
          <w:bCs/>
        </w:rPr>
        <w:t>Plānojot turpmāku valsts IKT arhitektūras attīstību, ir jāizvērtē iespēja</w:t>
      </w:r>
      <w:r w:rsidR="00381FF4">
        <w:rPr>
          <w:bCs/>
        </w:rPr>
        <w:t xml:space="preserve"> īstenot IKT projektus, ieviešot augstāk minētos MI risinājumu pielietojumus publiskajā pārvaldē. </w:t>
      </w:r>
    </w:p>
    <w:p w14:paraId="30B159BC" w14:textId="634A130A" w:rsidR="005F5DD5" w:rsidRDefault="00851EB1" w:rsidP="000D29B1">
      <w:pPr>
        <w:pStyle w:val="ListParagraph"/>
        <w:numPr>
          <w:ilvl w:val="1"/>
          <w:numId w:val="25"/>
        </w:numPr>
        <w:spacing w:line="276" w:lineRule="auto"/>
        <w:ind w:left="426" w:hanging="426"/>
        <w:jc w:val="both"/>
        <w:rPr>
          <w:bCs/>
        </w:rPr>
      </w:pPr>
      <w:r>
        <w:rPr>
          <w:bCs/>
        </w:rPr>
        <w:t xml:space="preserve">Publiski-privātā partnerība (PPP) MI projektos. </w:t>
      </w:r>
      <w:r w:rsidR="00BD6E27">
        <w:rPr>
          <w:bCs/>
        </w:rPr>
        <w:t xml:space="preserve">MI risinājumu ieviešanā lietderīgi sadarboties valstij un privātajam sektoram. Piemēram, valsts varētu nodrošināt datus un regulējumu, savukārt privātais sektors – tehnoloģisko risinājumu. </w:t>
      </w:r>
      <w:r w:rsidR="00AC72D3">
        <w:rPr>
          <w:bCs/>
        </w:rPr>
        <w:t>Piemērs ir</w:t>
      </w:r>
      <w:r w:rsidR="00BD6E27">
        <w:rPr>
          <w:bCs/>
        </w:rPr>
        <w:t xml:space="preserve"> </w:t>
      </w:r>
      <w:r w:rsidR="00AC72D3">
        <w:rPr>
          <w:bCs/>
        </w:rPr>
        <w:t>iepriekš minēts</w:t>
      </w:r>
      <w:r w:rsidR="00BD6E27">
        <w:rPr>
          <w:bCs/>
        </w:rPr>
        <w:t xml:space="preserve"> </w:t>
      </w:r>
      <w:r w:rsidR="000D7C7F">
        <w:rPr>
          <w:bCs/>
        </w:rPr>
        <w:t>LIAA</w:t>
      </w:r>
      <w:r w:rsidR="00BD6E27">
        <w:rPr>
          <w:bCs/>
        </w:rPr>
        <w:t xml:space="preserve"> atbalstīto projektu agrīnai vēža diagnosticēšanai. Projekti varētu būt ar starptautisko mērogu, kas samazinātu izmaksas katrai valstij atsevišķi, jo risinājumu vajadzētu tikai adaptēt, nevis vieniem pašiem radīt pilnībā no jauna.</w:t>
      </w:r>
      <w:r w:rsidR="00972E2B">
        <w:rPr>
          <w:bCs/>
        </w:rPr>
        <w:t xml:space="preserve"> </w:t>
      </w:r>
    </w:p>
    <w:p w14:paraId="2FBEC0E2" w14:textId="77777777" w:rsidR="002A1884" w:rsidRPr="00BD6E27" w:rsidRDefault="002A1884">
      <w:pPr>
        <w:pStyle w:val="ListParagraph"/>
        <w:spacing w:line="276" w:lineRule="auto"/>
        <w:ind w:left="426"/>
        <w:jc w:val="both"/>
        <w:rPr>
          <w:bCs/>
        </w:rPr>
      </w:pPr>
    </w:p>
    <w:p w14:paraId="401D58A3" w14:textId="5F270352" w:rsidR="006C2DC6" w:rsidRDefault="006C2DC6" w:rsidP="000D29B1">
      <w:pPr>
        <w:pStyle w:val="ListParagraph"/>
        <w:numPr>
          <w:ilvl w:val="0"/>
          <w:numId w:val="25"/>
        </w:numPr>
        <w:spacing w:line="276" w:lineRule="auto"/>
        <w:ind w:left="426" w:hanging="426"/>
        <w:jc w:val="both"/>
        <w:rPr>
          <w:bCs/>
        </w:rPr>
      </w:pPr>
      <w:r>
        <w:rPr>
          <w:bCs/>
        </w:rPr>
        <w:t>Finan</w:t>
      </w:r>
      <w:r w:rsidR="000657D6">
        <w:rPr>
          <w:bCs/>
        </w:rPr>
        <w:t>sē</w:t>
      </w:r>
      <w:r>
        <w:rPr>
          <w:bCs/>
        </w:rPr>
        <w:t>jums</w:t>
      </w:r>
      <w:r w:rsidR="000657D6">
        <w:rPr>
          <w:bCs/>
        </w:rPr>
        <w:t>.</w:t>
      </w:r>
    </w:p>
    <w:p w14:paraId="380B0EA7" w14:textId="4E16E6F4" w:rsidR="006D201F" w:rsidRPr="002A1884" w:rsidRDefault="006C2DC6" w:rsidP="000D29B1">
      <w:pPr>
        <w:pStyle w:val="ListParagraph"/>
        <w:numPr>
          <w:ilvl w:val="1"/>
          <w:numId w:val="25"/>
        </w:numPr>
        <w:spacing w:line="276" w:lineRule="auto"/>
        <w:ind w:left="426"/>
        <w:jc w:val="both"/>
        <w:rPr>
          <w:bCs/>
        </w:rPr>
      </w:pPr>
      <w:r w:rsidRPr="002A1884">
        <w:rPr>
          <w:bCs/>
        </w:rPr>
        <w:t>Eiropas komisijas Eiropas līmeņa attīstības plāns (</w:t>
      </w:r>
      <w:proofErr w:type="spellStart"/>
      <w:r w:rsidRPr="00E77026">
        <w:rPr>
          <w:bCs/>
          <w:i/>
        </w:rPr>
        <w:t>Coordinated</w:t>
      </w:r>
      <w:proofErr w:type="spellEnd"/>
      <w:r w:rsidRPr="00E77026">
        <w:rPr>
          <w:bCs/>
          <w:i/>
        </w:rPr>
        <w:t xml:space="preserve"> </w:t>
      </w:r>
      <w:proofErr w:type="spellStart"/>
      <w:r w:rsidRPr="00E77026">
        <w:rPr>
          <w:bCs/>
          <w:i/>
        </w:rPr>
        <w:t>Plan</w:t>
      </w:r>
      <w:proofErr w:type="spellEnd"/>
      <w:r w:rsidRPr="00E77026">
        <w:rPr>
          <w:bCs/>
          <w:i/>
        </w:rPr>
        <w:t xml:space="preserve"> </w:t>
      </w:r>
      <w:proofErr w:type="spellStart"/>
      <w:r w:rsidRPr="00E77026">
        <w:rPr>
          <w:bCs/>
          <w:i/>
        </w:rPr>
        <w:t>on</w:t>
      </w:r>
      <w:proofErr w:type="spellEnd"/>
      <w:r w:rsidRPr="00E77026">
        <w:rPr>
          <w:bCs/>
          <w:i/>
        </w:rPr>
        <w:t xml:space="preserve"> </w:t>
      </w:r>
      <w:proofErr w:type="spellStart"/>
      <w:r w:rsidRPr="00E77026">
        <w:rPr>
          <w:bCs/>
          <w:i/>
        </w:rPr>
        <w:t>the</w:t>
      </w:r>
      <w:proofErr w:type="spellEnd"/>
      <w:r w:rsidRPr="00E77026">
        <w:rPr>
          <w:bCs/>
          <w:i/>
        </w:rPr>
        <w:t xml:space="preserve"> </w:t>
      </w:r>
      <w:proofErr w:type="spellStart"/>
      <w:r w:rsidRPr="00E77026">
        <w:rPr>
          <w:bCs/>
          <w:i/>
        </w:rPr>
        <w:t>development</w:t>
      </w:r>
      <w:proofErr w:type="spellEnd"/>
      <w:r w:rsidRPr="00E77026">
        <w:rPr>
          <w:bCs/>
          <w:i/>
        </w:rPr>
        <w:t xml:space="preserve"> </w:t>
      </w:r>
      <w:proofErr w:type="spellStart"/>
      <w:r w:rsidRPr="00E77026">
        <w:rPr>
          <w:bCs/>
          <w:i/>
        </w:rPr>
        <w:t>of</w:t>
      </w:r>
      <w:proofErr w:type="spellEnd"/>
      <w:r w:rsidRPr="00E77026">
        <w:rPr>
          <w:bCs/>
          <w:i/>
        </w:rPr>
        <w:t xml:space="preserve"> </w:t>
      </w:r>
      <w:proofErr w:type="spellStart"/>
      <w:r w:rsidRPr="00E77026">
        <w:rPr>
          <w:bCs/>
          <w:i/>
        </w:rPr>
        <w:t>Artificial</w:t>
      </w:r>
      <w:proofErr w:type="spellEnd"/>
      <w:r w:rsidRPr="00E77026">
        <w:rPr>
          <w:bCs/>
          <w:i/>
        </w:rPr>
        <w:t xml:space="preserve"> </w:t>
      </w:r>
      <w:proofErr w:type="spellStart"/>
      <w:r w:rsidRPr="00E77026">
        <w:rPr>
          <w:bCs/>
          <w:i/>
        </w:rPr>
        <w:t>Intelligence</w:t>
      </w:r>
      <w:proofErr w:type="spellEnd"/>
      <w:r w:rsidRPr="00E77026">
        <w:rPr>
          <w:bCs/>
          <w:i/>
        </w:rPr>
        <w:t xml:space="preserve"> Made </w:t>
      </w:r>
      <w:proofErr w:type="spellStart"/>
      <w:r w:rsidRPr="00E77026">
        <w:rPr>
          <w:bCs/>
          <w:i/>
        </w:rPr>
        <w:t>in</w:t>
      </w:r>
      <w:proofErr w:type="spellEnd"/>
      <w:r w:rsidRPr="00E77026">
        <w:rPr>
          <w:bCs/>
          <w:i/>
        </w:rPr>
        <w:t xml:space="preserve"> </w:t>
      </w:r>
      <w:proofErr w:type="spellStart"/>
      <w:r w:rsidRPr="00E77026">
        <w:rPr>
          <w:bCs/>
          <w:i/>
        </w:rPr>
        <w:t>Europe</w:t>
      </w:r>
      <w:proofErr w:type="spellEnd"/>
      <w:r w:rsidRPr="00E77026">
        <w:rPr>
          <w:bCs/>
          <w:i/>
        </w:rPr>
        <w:t xml:space="preserve"> – 2018</w:t>
      </w:r>
      <w:r w:rsidRPr="002A1884">
        <w:rPr>
          <w:bCs/>
        </w:rPr>
        <w:t>)</w:t>
      </w:r>
      <w:r w:rsidRPr="000657D6">
        <w:rPr>
          <w:vertAlign w:val="superscript"/>
        </w:rPr>
        <w:footnoteReference w:id="72"/>
      </w:r>
      <w:r w:rsidRPr="002A1884">
        <w:rPr>
          <w:bCs/>
        </w:rPr>
        <w:t xml:space="preserve">. Viena no </w:t>
      </w:r>
      <w:r w:rsidR="00677AB5">
        <w:rPr>
          <w:bCs/>
        </w:rPr>
        <w:t xml:space="preserve">šī </w:t>
      </w:r>
      <w:r w:rsidRPr="002A1884">
        <w:rPr>
          <w:bCs/>
        </w:rPr>
        <w:t>plānā izteiktajām vīzijām ir palielināt izdevumus MI pēt</w:t>
      </w:r>
      <w:r w:rsidR="000657D6" w:rsidRPr="002A1884">
        <w:rPr>
          <w:bCs/>
        </w:rPr>
        <w:t xml:space="preserve">niecības un attīstībai Eiropā. </w:t>
      </w:r>
      <w:r w:rsidRPr="002A1884">
        <w:rPr>
          <w:bCs/>
        </w:rPr>
        <w:t xml:space="preserve">2018.-2020. gados rekomendē sasniegt 20 </w:t>
      </w:r>
      <w:proofErr w:type="spellStart"/>
      <w:r w:rsidRPr="002A1884">
        <w:rPr>
          <w:bCs/>
        </w:rPr>
        <w:t>miljrd</w:t>
      </w:r>
      <w:proofErr w:type="spellEnd"/>
      <w:r w:rsidRPr="002A1884">
        <w:rPr>
          <w:bCs/>
        </w:rPr>
        <w:t xml:space="preserve">. </w:t>
      </w:r>
      <w:proofErr w:type="spellStart"/>
      <w:r w:rsidR="000D7C7F" w:rsidRPr="000D7C7F">
        <w:rPr>
          <w:bCs/>
          <w:i/>
        </w:rPr>
        <w:t>euro</w:t>
      </w:r>
      <w:proofErr w:type="spellEnd"/>
      <w:r w:rsidR="000D7C7F" w:rsidRPr="000D7C7F">
        <w:rPr>
          <w:bCs/>
          <w:i/>
        </w:rPr>
        <w:t xml:space="preserve"> </w:t>
      </w:r>
      <w:r w:rsidRPr="002A1884">
        <w:rPr>
          <w:bCs/>
        </w:rPr>
        <w:t xml:space="preserve">ieguldījumu (trīs gadu periodā), bet līdz 2029. gadam ieguldījumiem jāsasniedz 20 </w:t>
      </w:r>
      <w:proofErr w:type="spellStart"/>
      <w:r w:rsidRPr="002A1884">
        <w:rPr>
          <w:bCs/>
        </w:rPr>
        <w:t>miljrd</w:t>
      </w:r>
      <w:proofErr w:type="spellEnd"/>
      <w:r w:rsidRPr="002A1884">
        <w:rPr>
          <w:bCs/>
        </w:rPr>
        <w:t xml:space="preserve">. </w:t>
      </w:r>
      <w:proofErr w:type="spellStart"/>
      <w:r w:rsidR="000D7C7F" w:rsidRPr="000D7C7F">
        <w:rPr>
          <w:bCs/>
          <w:i/>
        </w:rPr>
        <w:t>euro</w:t>
      </w:r>
      <w:proofErr w:type="spellEnd"/>
      <w:r w:rsidR="000D7C7F">
        <w:rPr>
          <w:bCs/>
        </w:rPr>
        <w:t xml:space="preserve"> </w:t>
      </w:r>
      <w:r w:rsidRPr="002A1884">
        <w:rPr>
          <w:bCs/>
        </w:rPr>
        <w:t xml:space="preserve">gadā (publiskajā un privātā sektorā kopā). Ja izdala finansējumu ar iedzīvotāju skaitu, tad uz vienu Eiropas iedzīvotāju būtu jātērē 39 </w:t>
      </w:r>
      <w:proofErr w:type="spellStart"/>
      <w:r w:rsidR="00677AB5" w:rsidRPr="00E77026">
        <w:rPr>
          <w:bCs/>
          <w:i/>
        </w:rPr>
        <w:t>e</w:t>
      </w:r>
      <w:r w:rsidRPr="00E77026">
        <w:rPr>
          <w:bCs/>
          <w:i/>
        </w:rPr>
        <w:t>uro</w:t>
      </w:r>
      <w:proofErr w:type="spellEnd"/>
      <w:r w:rsidRPr="002A1884">
        <w:rPr>
          <w:bCs/>
        </w:rPr>
        <w:t xml:space="preserve"> gadā kopumā vai 14 </w:t>
      </w:r>
      <w:proofErr w:type="spellStart"/>
      <w:r w:rsidR="00677AB5" w:rsidRPr="00E77026">
        <w:rPr>
          <w:bCs/>
          <w:i/>
        </w:rPr>
        <w:t>eu</w:t>
      </w:r>
      <w:r w:rsidRPr="00E77026">
        <w:rPr>
          <w:bCs/>
          <w:i/>
        </w:rPr>
        <w:t>ro</w:t>
      </w:r>
      <w:proofErr w:type="spellEnd"/>
      <w:r w:rsidRPr="002A1884">
        <w:rPr>
          <w:bCs/>
        </w:rPr>
        <w:t xml:space="preserve"> valsts sektorā. Pārrēķinot uz iedzīvotāju skaitu Latvijā tie būtu 74 milj. gadā kopā. Valsts sektora ieguldījumiem ES jāsasniedz 7 </w:t>
      </w:r>
      <w:proofErr w:type="spellStart"/>
      <w:r w:rsidRPr="002A1884">
        <w:rPr>
          <w:bCs/>
        </w:rPr>
        <w:t>miljrd</w:t>
      </w:r>
      <w:proofErr w:type="spellEnd"/>
      <w:r w:rsidRPr="002A1884">
        <w:rPr>
          <w:bCs/>
        </w:rPr>
        <w:t xml:space="preserve">. </w:t>
      </w:r>
      <w:proofErr w:type="spellStart"/>
      <w:r w:rsidR="000D7C7F" w:rsidRPr="000D7C7F">
        <w:rPr>
          <w:bCs/>
          <w:i/>
        </w:rPr>
        <w:t>euro</w:t>
      </w:r>
      <w:proofErr w:type="spellEnd"/>
      <w:r w:rsidR="000D7C7F" w:rsidRPr="000D7C7F">
        <w:rPr>
          <w:bCs/>
          <w:i/>
        </w:rPr>
        <w:t xml:space="preserve"> </w:t>
      </w:r>
      <w:r w:rsidRPr="002A1884">
        <w:rPr>
          <w:bCs/>
        </w:rPr>
        <w:t xml:space="preserve">gadā, Latvijas gadījumā tie ir 25 milj. </w:t>
      </w:r>
      <w:proofErr w:type="spellStart"/>
      <w:r w:rsidR="000D7C7F" w:rsidRPr="000D7C7F">
        <w:rPr>
          <w:bCs/>
          <w:i/>
        </w:rPr>
        <w:t>euro</w:t>
      </w:r>
      <w:proofErr w:type="spellEnd"/>
      <w:r w:rsidR="000D7C7F" w:rsidRPr="000D7C7F">
        <w:rPr>
          <w:bCs/>
          <w:i/>
        </w:rPr>
        <w:t xml:space="preserve"> </w:t>
      </w:r>
      <w:r w:rsidRPr="002A1884">
        <w:rPr>
          <w:bCs/>
        </w:rPr>
        <w:t xml:space="preserve">gadā. </w:t>
      </w:r>
      <w:r w:rsidR="006D201F" w:rsidRPr="002A1884">
        <w:rPr>
          <w:bCs/>
        </w:rPr>
        <w:t xml:space="preserve">Šos skaitļus </w:t>
      </w:r>
      <w:r w:rsidR="000D7C7F">
        <w:rPr>
          <w:bCs/>
        </w:rPr>
        <w:t xml:space="preserve">visām valsts iestādēm </w:t>
      </w:r>
      <w:r w:rsidR="006D201F" w:rsidRPr="002A1884">
        <w:rPr>
          <w:bCs/>
        </w:rPr>
        <w:t xml:space="preserve">nepieciešams ņemt vērā, sagatavojot attiecīgo gadu budžetu. Tāpat atsevišķa sadaļa būtu jāiestrādā ES struktūrfondu plānošanas dokumentos un jāizmanto Eiropas </w:t>
      </w:r>
      <w:r w:rsidR="00677AB5">
        <w:rPr>
          <w:bCs/>
        </w:rPr>
        <w:t>S</w:t>
      </w:r>
      <w:r w:rsidR="006D201F" w:rsidRPr="002A1884">
        <w:rPr>
          <w:bCs/>
        </w:rPr>
        <w:t xml:space="preserve">avienības </w:t>
      </w:r>
      <w:r w:rsidR="006D201F" w:rsidRPr="00E77026">
        <w:rPr>
          <w:bCs/>
          <w:i/>
        </w:rPr>
        <w:t>Horizon2020</w:t>
      </w:r>
      <w:r w:rsidR="006D201F" w:rsidRPr="002A1884">
        <w:rPr>
          <w:bCs/>
        </w:rPr>
        <w:t xml:space="preserve"> un “Digitālā Eiropa” sniegtās iespējas. </w:t>
      </w:r>
      <w:r w:rsidR="000D7C7F">
        <w:rPr>
          <w:bCs/>
        </w:rPr>
        <w:t>Valsts iestādēm n</w:t>
      </w:r>
      <w:r w:rsidR="000D7C7F" w:rsidRPr="002A1884">
        <w:rPr>
          <w:bCs/>
        </w:rPr>
        <w:t xml:space="preserve">epieciešams </w:t>
      </w:r>
      <w:r w:rsidR="006D201F" w:rsidRPr="002A1884">
        <w:rPr>
          <w:bCs/>
        </w:rPr>
        <w:t xml:space="preserve">pievērst uzmanību, ka ne vienmēr </w:t>
      </w:r>
      <w:r w:rsidR="00677AB5">
        <w:rPr>
          <w:bCs/>
        </w:rPr>
        <w:t xml:space="preserve">iespējams </w:t>
      </w:r>
      <w:r w:rsidR="006D201F" w:rsidRPr="002A1884">
        <w:rPr>
          <w:bCs/>
        </w:rPr>
        <w:t xml:space="preserve">nošķirt finansējumu tieši MI risinājumiem, jo bieži tā būs tikai daļa no </w:t>
      </w:r>
      <w:r w:rsidR="00677AB5">
        <w:rPr>
          <w:bCs/>
        </w:rPr>
        <w:t xml:space="preserve">MI </w:t>
      </w:r>
      <w:r w:rsidR="006D201F" w:rsidRPr="002A1884">
        <w:rPr>
          <w:bCs/>
        </w:rPr>
        <w:t>sistēmas izmaksām un MI risinājumi arvien biežāk tiks iestrādāti visdažādākās sistēmās. Iespējams jau nākošās desmitgades laikā, MI sistēmas būs integrētas tik daudz kur, ka to vairs neizcels kā atsevišķu pozīciju.</w:t>
      </w:r>
      <w:r w:rsidR="00C33DB1" w:rsidRPr="002A1884">
        <w:rPr>
          <w:bCs/>
        </w:rPr>
        <w:t xml:space="preserve"> </w:t>
      </w:r>
    </w:p>
    <w:p w14:paraId="783E3C12" w14:textId="52F4DD2F" w:rsidR="002A1884" w:rsidRDefault="002A1884" w:rsidP="000D29B1">
      <w:pPr>
        <w:pStyle w:val="ListParagraph"/>
        <w:numPr>
          <w:ilvl w:val="1"/>
          <w:numId w:val="25"/>
        </w:numPr>
        <w:spacing w:line="276" w:lineRule="auto"/>
        <w:ind w:left="426"/>
        <w:jc w:val="both"/>
        <w:rPr>
          <w:bCs/>
        </w:rPr>
      </w:pPr>
      <w:r w:rsidRPr="001D6AEF">
        <w:rPr>
          <w:bCs/>
        </w:rPr>
        <w:t>ES būs pieejams centralizēts finansējums MI izstrādei un ieviešanai. Daļa finansējuma tiks virzīta kā atbalsts MI Digitālās Inovācijas centriem (</w:t>
      </w:r>
      <w:r w:rsidRPr="00E77026">
        <w:rPr>
          <w:bCs/>
          <w:i/>
        </w:rPr>
        <w:t xml:space="preserve">AI </w:t>
      </w:r>
      <w:proofErr w:type="spellStart"/>
      <w:r w:rsidRPr="00E77026">
        <w:rPr>
          <w:bCs/>
          <w:i/>
        </w:rPr>
        <w:t>Digital</w:t>
      </w:r>
      <w:proofErr w:type="spellEnd"/>
      <w:r w:rsidRPr="00E77026">
        <w:rPr>
          <w:bCs/>
          <w:i/>
        </w:rPr>
        <w:t xml:space="preserve"> </w:t>
      </w:r>
      <w:proofErr w:type="spellStart"/>
      <w:r w:rsidRPr="00E77026">
        <w:rPr>
          <w:bCs/>
          <w:i/>
        </w:rPr>
        <w:t>Innovation</w:t>
      </w:r>
      <w:proofErr w:type="spellEnd"/>
      <w:r w:rsidRPr="00E77026">
        <w:rPr>
          <w:bCs/>
          <w:i/>
        </w:rPr>
        <w:t xml:space="preserve"> </w:t>
      </w:r>
      <w:proofErr w:type="spellStart"/>
      <w:r w:rsidRPr="00E77026">
        <w:rPr>
          <w:bCs/>
          <w:i/>
        </w:rPr>
        <w:t>hubs</w:t>
      </w:r>
      <w:proofErr w:type="spellEnd"/>
      <w:r w:rsidRPr="001D6AEF">
        <w:rPr>
          <w:bCs/>
        </w:rPr>
        <w:t>, turpmāk - DIH)</w:t>
      </w:r>
      <w:r w:rsidRPr="00E022DF">
        <w:rPr>
          <w:vertAlign w:val="superscript"/>
        </w:rPr>
        <w:footnoteReference w:id="73"/>
      </w:r>
      <w:r w:rsidRPr="001D6AEF">
        <w:rPr>
          <w:bCs/>
        </w:rPr>
        <w:t xml:space="preserve">. Joprojām tikai viens no pieciem Eiropas maziem un vidējiem komersantiem (turpmāk – MVK) ir augsti </w:t>
      </w:r>
      <w:proofErr w:type="spellStart"/>
      <w:r w:rsidRPr="001D6AEF">
        <w:rPr>
          <w:bCs/>
        </w:rPr>
        <w:t>digitalizēts</w:t>
      </w:r>
      <w:proofErr w:type="spellEnd"/>
      <w:r w:rsidRPr="001D6AEF">
        <w:rPr>
          <w:bCs/>
        </w:rPr>
        <w:t xml:space="preserve">, ir krasas atšķirības </w:t>
      </w:r>
      <w:proofErr w:type="spellStart"/>
      <w:r w:rsidRPr="001D6AEF">
        <w:rPr>
          <w:bCs/>
        </w:rPr>
        <w:t>digitalizācijas</w:t>
      </w:r>
      <w:proofErr w:type="spellEnd"/>
      <w:r w:rsidRPr="001D6AEF">
        <w:rPr>
          <w:bCs/>
        </w:rPr>
        <w:t xml:space="preserve"> līmenī </w:t>
      </w:r>
      <w:r w:rsidR="00677AB5">
        <w:rPr>
          <w:bCs/>
        </w:rPr>
        <w:t xml:space="preserve">ES </w:t>
      </w:r>
      <w:r w:rsidRPr="001D6AEF">
        <w:rPr>
          <w:bCs/>
        </w:rPr>
        <w:t>dalībvalstu un</w:t>
      </w:r>
      <w:r w:rsidR="00677AB5">
        <w:rPr>
          <w:bCs/>
        </w:rPr>
        <w:t xml:space="preserve"> to</w:t>
      </w:r>
      <w:r w:rsidRPr="001D6AEF">
        <w:rPr>
          <w:bCs/>
        </w:rPr>
        <w:t xml:space="preserve"> nozaru starpā. DIH palīdzēs nodrošināt, ka ikviens uzņēmums, mazs vai liels, augsto vai zemo tehnoloģiju, varēs izmantot </w:t>
      </w:r>
      <w:proofErr w:type="spellStart"/>
      <w:r w:rsidRPr="001D6AEF">
        <w:rPr>
          <w:bCs/>
        </w:rPr>
        <w:t>digitalizācijas</w:t>
      </w:r>
      <w:proofErr w:type="spellEnd"/>
      <w:r w:rsidRPr="001D6AEF">
        <w:rPr>
          <w:bCs/>
        </w:rPr>
        <w:t xml:space="preserve"> iespējas. Iesaistot augstskolas vai pētniecības organizācijas, DIH darbosies kā vienas pieturas aģentūras, kur uzņēmumi, jo īpaši MVK un jaunuzņēmumi, varēs piekļūt tehnoloģiju izmēģināšanai, finanšu konsultācijām, tirgus informācijai un tīklu veidošanas </w:t>
      </w:r>
      <w:r w:rsidRPr="001D6AEF">
        <w:rPr>
          <w:bCs/>
        </w:rPr>
        <w:lastRenderedPageBreak/>
        <w:t>iespējām. Latvijā šobrīd DIH status</w:t>
      </w:r>
      <w:r w:rsidR="00677AB5">
        <w:rPr>
          <w:bCs/>
        </w:rPr>
        <w:t>ā</w:t>
      </w:r>
      <w:r w:rsidRPr="001D6AEF">
        <w:rPr>
          <w:bCs/>
        </w:rPr>
        <w:t xml:space="preserve"> </w:t>
      </w:r>
      <w:r w:rsidR="00677AB5">
        <w:rPr>
          <w:bCs/>
        </w:rPr>
        <w:t xml:space="preserve">darbojas </w:t>
      </w:r>
      <w:r w:rsidRPr="001D6AEF">
        <w:rPr>
          <w:bCs/>
        </w:rPr>
        <w:t xml:space="preserve">Ventspils augsto tehnoloģiju parks, </w:t>
      </w:r>
      <w:r w:rsidR="000D7C7F">
        <w:rPr>
          <w:bCs/>
        </w:rPr>
        <w:t>biedrība “</w:t>
      </w:r>
      <w:r w:rsidRPr="001D6AEF">
        <w:rPr>
          <w:bCs/>
        </w:rPr>
        <w:t>Latvijas IT klasteris</w:t>
      </w:r>
      <w:r w:rsidR="000D7C7F">
        <w:rPr>
          <w:bCs/>
        </w:rPr>
        <w:t>”</w:t>
      </w:r>
      <w:r w:rsidRPr="001D6AEF">
        <w:rPr>
          <w:bCs/>
        </w:rPr>
        <w:t xml:space="preserve"> un </w:t>
      </w:r>
      <w:r w:rsidR="000D7C7F">
        <w:rPr>
          <w:bCs/>
        </w:rPr>
        <w:t>EDI</w:t>
      </w:r>
      <w:r w:rsidRPr="00776EAB">
        <w:rPr>
          <w:vertAlign w:val="superscript"/>
        </w:rPr>
        <w:footnoteReference w:id="74"/>
      </w:r>
      <w:r w:rsidRPr="001D6AEF">
        <w:rPr>
          <w:bCs/>
        </w:rPr>
        <w:t>.</w:t>
      </w:r>
    </w:p>
    <w:p w14:paraId="26675F4C" w14:textId="453CAFFF" w:rsidR="002A1884" w:rsidRDefault="002A1884" w:rsidP="000D29B1">
      <w:pPr>
        <w:pStyle w:val="ListParagraph"/>
        <w:numPr>
          <w:ilvl w:val="1"/>
          <w:numId w:val="25"/>
        </w:numPr>
        <w:spacing w:before="100" w:line="276" w:lineRule="auto"/>
        <w:ind w:left="426"/>
        <w:jc w:val="both"/>
        <w:rPr>
          <w:bCs/>
        </w:rPr>
      </w:pPr>
      <w:r w:rsidRPr="002A1884">
        <w:rPr>
          <w:bCs/>
        </w:rPr>
        <w:t>Igaunijā publisko pakalpojumu sniedzējiem ir pieejams atsevišķs finansējums, lai pilotprojektu formā izmēģinātu jaunus elektroniskos risinājumus publisko pakalpojumu sniegšanā. Latvijai būtu vērtīgi pārņemt šo pieredzi un izveidot analoģisko programmu.</w:t>
      </w:r>
    </w:p>
    <w:p w14:paraId="4CD59225" w14:textId="7CD8F7A2" w:rsidR="001F3670" w:rsidRPr="00A66552" w:rsidRDefault="001F3670" w:rsidP="000D29B1">
      <w:pPr>
        <w:pStyle w:val="ListParagraph"/>
        <w:numPr>
          <w:ilvl w:val="1"/>
          <w:numId w:val="25"/>
        </w:numPr>
        <w:spacing w:before="100" w:line="276" w:lineRule="auto"/>
        <w:ind w:left="426"/>
        <w:jc w:val="both"/>
        <w:rPr>
          <w:bCs/>
        </w:rPr>
      </w:pPr>
      <w:r w:rsidRPr="00A66552">
        <w:rPr>
          <w:bCs/>
        </w:rPr>
        <w:t>Plānojot 2021.-2027. gadu ERAF līdzekļu sadali IKT jomā, VARAM kā vienu no prioritātēm noteik</w:t>
      </w:r>
      <w:r w:rsidR="001A4BBB">
        <w:rPr>
          <w:bCs/>
        </w:rPr>
        <w:t xml:space="preserve">s </w:t>
      </w:r>
      <w:r w:rsidRPr="00A66552">
        <w:rPr>
          <w:bCs/>
        </w:rPr>
        <w:t xml:space="preserve">MI </w:t>
      </w:r>
      <w:r w:rsidR="00A66552" w:rsidRPr="00A66552">
        <w:rPr>
          <w:bCs/>
        </w:rPr>
        <w:t>risinājumu</w:t>
      </w:r>
      <w:r w:rsidRPr="00A66552">
        <w:rPr>
          <w:bCs/>
        </w:rPr>
        <w:t xml:space="preserve"> ieviešanu publiskās </w:t>
      </w:r>
      <w:r w:rsidR="00A66552" w:rsidRPr="00A66552">
        <w:rPr>
          <w:bCs/>
        </w:rPr>
        <w:t>pārvaldes</w:t>
      </w:r>
      <w:r w:rsidRPr="00A66552">
        <w:rPr>
          <w:bCs/>
        </w:rPr>
        <w:t xml:space="preserve"> </w:t>
      </w:r>
      <w:r w:rsidR="00A66552" w:rsidRPr="00A66552">
        <w:rPr>
          <w:bCs/>
        </w:rPr>
        <w:t>procesos</w:t>
      </w:r>
      <w:r w:rsidR="001A4BBB">
        <w:rPr>
          <w:bCs/>
        </w:rPr>
        <w:t>, vienlaicīgi i</w:t>
      </w:r>
      <w:r w:rsidR="00A66552" w:rsidRPr="00A66552">
        <w:rPr>
          <w:bCs/>
        </w:rPr>
        <w:t>zvirzot</w:t>
      </w:r>
      <w:r w:rsidRPr="00A66552">
        <w:rPr>
          <w:bCs/>
        </w:rPr>
        <w:t xml:space="preserve"> </w:t>
      </w:r>
      <w:r w:rsidR="001A4BBB">
        <w:rPr>
          <w:bCs/>
        </w:rPr>
        <w:t>mērķi</w:t>
      </w:r>
      <w:r w:rsidR="001A4BBB" w:rsidRPr="00A66552">
        <w:rPr>
          <w:bCs/>
        </w:rPr>
        <w:t xml:space="preserve"> </w:t>
      </w:r>
      <w:r w:rsidRPr="00A66552">
        <w:rPr>
          <w:bCs/>
        </w:rPr>
        <w:t xml:space="preserve">noteikt, ka šādi modernizētajiem </w:t>
      </w:r>
      <w:r w:rsidR="00A66552" w:rsidRPr="00A66552">
        <w:rPr>
          <w:bCs/>
        </w:rPr>
        <w:t>pārvaldes</w:t>
      </w:r>
      <w:r w:rsidRPr="00A66552">
        <w:rPr>
          <w:bCs/>
        </w:rPr>
        <w:t xml:space="preserve"> procesiem ir jānodrošina lēmum</w:t>
      </w:r>
      <w:r w:rsidR="00A66552" w:rsidRPr="00A66552">
        <w:rPr>
          <w:bCs/>
        </w:rPr>
        <w:t>u</w:t>
      </w:r>
      <w:r w:rsidRPr="00A66552">
        <w:rPr>
          <w:bCs/>
        </w:rPr>
        <w:t xml:space="preserve"> pieņemšana ne</w:t>
      </w:r>
      <w:r w:rsidR="00A66552" w:rsidRPr="00A66552">
        <w:rPr>
          <w:bCs/>
        </w:rPr>
        <w:t xml:space="preserve"> vēlāk kā divu darbadienu laik</w:t>
      </w:r>
      <w:r w:rsidR="001A4BBB">
        <w:rPr>
          <w:bCs/>
        </w:rPr>
        <w:t>ā</w:t>
      </w:r>
      <w:r w:rsidR="00A66552" w:rsidRPr="00A66552">
        <w:rPr>
          <w:bCs/>
        </w:rPr>
        <w:t>,</w:t>
      </w:r>
      <w:r w:rsidRPr="00A66552">
        <w:rPr>
          <w:bCs/>
        </w:rPr>
        <w:t xml:space="preserve"> </w:t>
      </w:r>
      <w:r w:rsidR="00A66552" w:rsidRPr="00A66552">
        <w:rPr>
          <w:bCs/>
        </w:rPr>
        <w:t>ī</w:t>
      </w:r>
      <w:r w:rsidR="00AE5597" w:rsidRPr="00A66552">
        <w:rPr>
          <w:bCs/>
        </w:rPr>
        <w:t>paši gadījumos</w:t>
      </w:r>
      <w:r w:rsidR="001A4BBB">
        <w:rPr>
          <w:bCs/>
        </w:rPr>
        <w:t>,</w:t>
      </w:r>
      <w:r w:rsidR="00AE5597" w:rsidRPr="00A66552">
        <w:rPr>
          <w:bCs/>
        </w:rPr>
        <w:t xml:space="preserve"> kad informācij</w:t>
      </w:r>
      <w:r w:rsidR="00A66552" w:rsidRPr="00A66552">
        <w:rPr>
          <w:bCs/>
        </w:rPr>
        <w:t>u</w:t>
      </w:r>
      <w:r w:rsidR="00AE5597" w:rsidRPr="00A66552">
        <w:rPr>
          <w:bCs/>
        </w:rPr>
        <w:t xml:space="preserve"> lēmuma subjekts iesniedz mašīnlasāmā formā.</w:t>
      </w:r>
    </w:p>
    <w:p w14:paraId="43FA7817" w14:textId="77777777" w:rsidR="002A1884" w:rsidRPr="002A1884" w:rsidRDefault="002A1884">
      <w:pPr>
        <w:pStyle w:val="ListParagraph"/>
        <w:spacing w:line="276" w:lineRule="auto"/>
        <w:ind w:left="426"/>
        <w:jc w:val="both"/>
        <w:rPr>
          <w:bCs/>
        </w:rPr>
      </w:pPr>
    </w:p>
    <w:p w14:paraId="61398519" w14:textId="294ABB82" w:rsidR="006C2DC6" w:rsidRDefault="006C2DC6" w:rsidP="000D29B1">
      <w:pPr>
        <w:pStyle w:val="ListParagraph"/>
        <w:numPr>
          <w:ilvl w:val="0"/>
          <w:numId w:val="25"/>
        </w:numPr>
        <w:spacing w:line="276" w:lineRule="auto"/>
        <w:ind w:left="426" w:hanging="426"/>
        <w:jc w:val="both"/>
      </w:pPr>
      <w:r>
        <w:t xml:space="preserve">Novērtējuma sistēma. </w:t>
      </w:r>
    </w:p>
    <w:p w14:paraId="157C9DDE" w14:textId="77777777" w:rsidR="00381FF4" w:rsidRDefault="006D201F" w:rsidP="005818AA">
      <w:pPr>
        <w:pStyle w:val="ListParagraph"/>
        <w:spacing w:line="276" w:lineRule="auto"/>
        <w:ind w:left="426"/>
        <w:jc w:val="both"/>
      </w:pPr>
      <w:r w:rsidRPr="00381FF4">
        <w:t xml:space="preserve">Lai salīdzinātu savu veikumu MI jomā gan starptautiski, gan laika gaitā progresa </w:t>
      </w:r>
      <w:r w:rsidR="00C86E7A" w:rsidRPr="00381FF4">
        <w:t>mērīšanai</w:t>
      </w:r>
      <w:r w:rsidRPr="00381FF4">
        <w:t xml:space="preserve"> ir nepieciešams sagatavot statistisko rādīt</w:t>
      </w:r>
      <w:r w:rsidR="00C86E7A" w:rsidRPr="00381FF4">
        <w:t xml:space="preserve">āju kopu, kas atspoguļotu progresu. </w:t>
      </w:r>
      <w:r w:rsidR="00AE5597" w:rsidRPr="00381FF4">
        <w:t xml:space="preserve">Ņemot vēra, ka </w:t>
      </w:r>
      <w:r w:rsidR="00A66552" w:rsidRPr="00381FF4">
        <w:t>šobrīd</w:t>
      </w:r>
      <w:r w:rsidR="00AE5597" w:rsidRPr="00381FF4">
        <w:t xml:space="preserve"> ir atvērts jaut</w:t>
      </w:r>
      <w:r w:rsidR="00A66552" w:rsidRPr="00381FF4">
        <w:t xml:space="preserve">ājums par novērtēšanas sistēmu, </w:t>
      </w:r>
      <w:r w:rsidR="00AE5597" w:rsidRPr="00381FF4">
        <w:t xml:space="preserve">ir būtiski, ka Latvijas eksperti </w:t>
      </w:r>
      <w:r w:rsidR="00A66552" w:rsidRPr="00381FF4">
        <w:t xml:space="preserve">aktīvi </w:t>
      </w:r>
      <w:r w:rsidR="00AE5597" w:rsidRPr="00381FF4">
        <w:t xml:space="preserve">piedalās Latvijas </w:t>
      </w:r>
      <w:proofErr w:type="spellStart"/>
      <w:r w:rsidR="00AE5597" w:rsidRPr="00381FF4">
        <w:t>digitālizācijas</w:t>
      </w:r>
      <w:proofErr w:type="spellEnd"/>
      <w:r w:rsidR="00AE5597" w:rsidRPr="00381FF4">
        <w:t xml:space="preserve"> un novērtēšanas metodiku izstrād</w:t>
      </w:r>
      <w:r w:rsidR="00A66552" w:rsidRPr="00381FF4">
        <w:t xml:space="preserve">ē </w:t>
      </w:r>
      <w:r w:rsidR="00AE5597" w:rsidRPr="00A66552">
        <w:t xml:space="preserve">un viedokļa veidošanā. Latvijas ekspertiem jāizstāv </w:t>
      </w:r>
      <w:r w:rsidR="00A66552" w:rsidRPr="00A66552">
        <w:t>nepieciešamībā</w:t>
      </w:r>
      <w:r w:rsidR="00AE5597" w:rsidRPr="00A66552">
        <w:t xml:space="preserve"> </w:t>
      </w:r>
      <w:r w:rsidR="00A66552" w:rsidRPr="00A66552">
        <w:t>visaptverošai</w:t>
      </w:r>
      <w:r w:rsidR="00AE5597" w:rsidRPr="00A66552">
        <w:t xml:space="preserve"> </w:t>
      </w:r>
      <w:r w:rsidR="00A66552" w:rsidRPr="00A66552">
        <w:t>valstu MI</w:t>
      </w:r>
      <w:r w:rsidR="00AE5597" w:rsidRPr="00A66552">
        <w:t xml:space="preserve"> </w:t>
      </w:r>
      <w:r w:rsidR="00A66552" w:rsidRPr="00A66552">
        <w:t xml:space="preserve">snieguma </w:t>
      </w:r>
      <w:r w:rsidR="00AE5597" w:rsidRPr="00A66552">
        <w:t>novērtēšanas sistēm</w:t>
      </w:r>
      <w:r w:rsidR="00A66552" w:rsidRPr="00A66552">
        <w:t>ai</w:t>
      </w:r>
      <w:r w:rsidR="00AE5597" w:rsidRPr="00A66552">
        <w:t xml:space="preserve">. </w:t>
      </w:r>
    </w:p>
    <w:p w14:paraId="63026B48" w14:textId="4DC2498B" w:rsidR="00AB6667" w:rsidRDefault="00381FF4" w:rsidP="005818AA">
      <w:pPr>
        <w:pStyle w:val="ListParagraph"/>
        <w:spacing w:line="276" w:lineRule="auto"/>
        <w:ind w:left="426"/>
        <w:jc w:val="both"/>
      </w:pPr>
      <w:r>
        <w:t xml:space="preserve">Lai pievērstu iestāžu uzmanību un vienlaikus mērītu sniegumu MI pielietojumā publiskajā pārvaldē, </w:t>
      </w:r>
      <w:r w:rsidR="00AE5597" w:rsidRPr="00A66552">
        <w:t xml:space="preserve">VARAM </w:t>
      </w:r>
      <w:r>
        <w:t>plāno papildināt</w:t>
      </w:r>
      <w:r w:rsidR="00AE5597" w:rsidRPr="00A66552">
        <w:t xml:space="preserve"> e-indeksu</w:t>
      </w:r>
      <w:r w:rsidR="00A66552" w:rsidRPr="00A66552">
        <w:t xml:space="preserve"> ar MI komponenti</w:t>
      </w:r>
      <w:r>
        <w:t>.</w:t>
      </w:r>
    </w:p>
    <w:p w14:paraId="7ADDE9F6" w14:textId="77777777" w:rsidR="002A1884" w:rsidRDefault="002A1884">
      <w:pPr>
        <w:pStyle w:val="ListParagraph"/>
        <w:spacing w:line="276" w:lineRule="auto"/>
        <w:ind w:left="0"/>
        <w:jc w:val="both"/>
      </w:pPr>
    </w:p>
    <w:p w14:paraId="71455A1E" w14:textId="516670E2" w:rsidR="006C2DC6" w:rsidRDefault="006C2DC6" w:rsidP="000D29B1">
      <w:pPr>
        <w:pStyle w:val="ListParagraph"/>
        <w:numPr>
          <w:ilvl w:val="0"/>
          <w:numId w:val="25"/>
        </w:numPr>
        <w:spacing w:line="276" w:lineRule="auto"/>
        <w:ind w:left="426" w:hanging="426"/>
        <w:jc w:val="both"/>
      </w:pPr>
      <w:r>
        <w:t>Tiesiskai regulējums</w:t>
      </w:r>
      <w:r w:rsidR="002A1884">
        <w:t xml:space="preserve"> un ētika</w:t>
      </w:r>
      <w:r w:rsidR="000657D6">
        <w:t>.</w:t>
      </w:r>
    </w:p>
    <w:p w14:paraId="302FC847" w14:textId="2B9B6C46" w:rsidR="00AB6667" w:rsidRDefault="00C86E7A">
      <w:pPr>
        <w:pStyle w:val="ListParagraph"/>
        <w:spacing w:line="276" w:lineRule="auto"/>
        <w:ind w:left="426"/>
        <w:jc w:val="both"/>
      </w:pPr>
      <w:r>
        <w:t xml:space="preserve">Jaunās tehnoloģijas radīs jaunos izaicinājumus </w:t>
      </w:r>
      <w:r w:rsidR="001A4BBB">
        <w:t xml:space="preserve">normatīvā </w:t>
      </w:r>
      <w:r>
        <w:t xml:space="preserve">regulējuma jomā. </w:t>
      </w:r>
      <w:r w:rsidR="000D7C7F">
        <w:t>Tieslietu ministrijai j</w:t>
      </w:r>
      <w:r w:rsidR="00F511A1">
        <w:t>āveic</w:t>
      </w:r>
      <w:r>
        <w:t xml:space="preserve"> izvērtējum</w:t>
      </w:r>
      <w:r w:rsidR="00F511A1">
        <w:t>s</w:t>
      </w:r>
      <w:r>
        <w:t xml:space="preserve"> par nepieciešamību pilnveidot normatīvo regulējumu un izstrādāt vadlīnijas</w:t>
      </w:r>
      <w:r w:rsidR="002C55A1">
        <w:t xml:space="preserve"> normatīvā </w:t>
      </w:r>
      <w:r w:rsidR="000A6CD6">
        <w:t>regulējuma piemērošanai</w:t>
      </w:r>
      <w:r w:rsidR="002C55A1">
        <w:t xml:space="preserve">, lai nepieciešamības gadījumā vienoti tiktu adaptēts tiesiskais regulējums attiecībā uz MI pielietojumiem, tai skaitā attiecībā uz </w:t>
      </w:r>
      <w:r w:rsidR="000657D6">
        <w:t xml:space="preserve">strīdu </w:t>
      </w:r>
      <w:r w:rsidR="002C55A1">
        <w:t>izšķiršanu</w:t>
      </w:r>
      <w:r>
        <w:t>.</w:t>
      </w:r>
    </w:p>
    <w:p w14:paraId="775937CA" w14:textId="57CAE867" w:rsidR="002A1884" w:rsidRPr="002A1884" w:rsidRDefault="002A1884" w:rsidP="000D29B1">
      <w:pPr>
        <w:pStyle w:val="ListParagraph"/>
        <w:numPr>
          <w:ilvl w:val="1"/>
          <w:numId w:val="25"/>
        </w:numPr>
        <w:spacing w:line="276" w:lineRule="auto"/>
        <w:ind w:left="426"/>
        <w:jc w:val="both"/>
      </w:pPr>
      <w:r w:rsidRPr="002A1884">
        <w:rPr>
          <w:bCs/>
        </w:rPr>
        <w:t>MI sistēmu lietošanā tieslietu jomā vēlams ievērot CEPEJ 31. plenārsēdes laikā Strasbūrā 2018. gada 2.-4. decembrī pieņemto dokumentu “Eiropas Ētikas harta par mākslīgā intelekta izmantošanu tiesu sistēmā” (</w:t>
      </w:r>
      <w:proofErr w:type="spellStart"/>
      <w:r w:rsidRPr="00E77026">
        <w:rPr>
          <w:bCs/>
          <w:i/>
        </w:rPr>
        <w:t>European</w:t>
      </w:r>
      <w:proofErr w:type="spellEnd"/>
      <w:r w:rsidRPr="00E77026">
        <w:rPr>
          <w:bCs/>
          <w:i/>
        </w:rPr>
        <w:t xml:space="preserve"> </w:t>
      </w:r>
      <w:proofErr w:type="spellStart"/>
      <w:r w:rsidRPr="00E77026">
        <w:rPr>
          <w:bCs/>
          <w:i/>
        </w:rPr>
        <w:t>Ethical</w:t>
      </w:r>
      <w:proofErr w:type="spellEnd"/>
      <w:r w:rsidRPr="00E77026">
        <w:rPr>
          <w:bCs/>
          <w:i/>
        </w:rPr>
        <w:t xml:space="preserve"> </w:t>
      </w:r>
      <w:proofErr w:type="spellStart"/>
      <w:r w:rsidRPr="00E77026">
        <w:rPr>
          <w:bCs/>
          <w:i/>
        </w:rPr>
        <w:t>Charter</w:t>
      </w:r>
      <w:proofErr w:type="spellEnd"/>
      <w:r w:rsidRPr="00E77026">
        <w:rPr>
          <w:bCs/>
          <w:i/>
        </w:rPr>
        <w:t xml:space="preserve"> </w:t>
      </w:r>
      <w:proofErr w:type="spellStart"/>
      <w:r w:rsidRPr="00E77026">
        <w:rPr>
          <w:bCs/>
          <w:i/>
        </w:rPr>
        <w:t>on</w:t>
      </w:r>
      <w:proofErr w:type="spellEnd"/>
      <w:r w:rsidRPr="00E77026">
        <w:rPr>
          <w:bCs/>
          <w:i/>
        </w:rPr>
        <w:t xml:space="preserve"> </w:t>
      </w:r>
      <w:proofErr w:type="spellStart"/>
      <w:r w:rsidRPr="00E77026">
        <w:rPr>
          <w:bCs/>
          <w:i/>
        </w:rPr>
        <w:t>the</w:t>
      </w:r>
      <w:proofErr w:type="spellEnd"/>
      <w:r w:rsidRPr="00E77026">
        <w:rPr>
          <w:bCs/>
          <w:i/>
        </w:rPr>
        <w:t xml:space="preserve"> </w:t>
      </w:r>
      <w:proofErr w:type="spellStart"/>
      <w:r w:rsidRPr="00E77026">
        <w:rPr>
          <w:bCs/>
          <w:i/>
        </w:rPr>
        <w:t>Use</w:t>
      </w:r>
      <w:proofErr w:type="spellEnd"/>
      <w:r w:rsidRPr="00E77026">
        <w:rPr>
          <w:bCs/>
          <w:i/>
        </w:rPr>
        <w:t xml:space="preserve"> </w:t>
      </w:r>
      <w:proofErr w:type="spellStart"/>
      <w:r w:rsidRPr="00E77026">
        <w:rPr>
          <w:bCs/>
          <w:i/>
        </w:rPr>
        <w:t>of</w:t>
      </w:r>
      <w:proofErr w:type="spellEnd"/>
      <w:r w:rsidRPr="00E77026">
        <w:rPr>
          <w:bCs/>
          <w:i/>
        </w:rPr>
        <w:t xml:space="preserve"> </w:t>
      </w:r>
      <w:proofErr w:type="spellStart"/>
      <w:r w:rsidRPr="00E77026">
        <w:rPr>
          <w:bCs/>
          <w:i/>
        </w:rPr>
        <w:t>Artificial</w:t>
      </w:r>
      <w:proofErr w:type="spellEnd"/>
      <w:r w:rsidRPr="00E77026">
        <w:rPr>
          <w:bCs/>
          <w:i/>
        </w:rPr>
        <w:t xml:space="preserve"> </w:t>
      </w:r>
      <w:proofErr w:type="spellStart"/>
      <w:r w:rsidRPr="00E77026">
        <w:rPr>
          <w:bCs/>
          <w:i/>
        </w:rPr>
        <w:t>Intelligence</w:t>
      </w:r>
      <w:proofErr w:type="spellEnd"/>
      <w:r w:rsidRPr="00E77026">
        <w:rPr>
          <w:bCs/>
          <w:i/>
        </w:rPr>
        <w:t xml:space="preserve"> </w:t>
      </w:r>
      <w:proofErr w:type="spellStart"/>
      <w:r w:rsidRPr="00E77026">
        <w:rPr>
          <w:bCs/>
          <w:i/>
        </w:rPr>
        <w:t>in</w:t>
      </w:r>
      <w:proofErr w:type="spellEnd"/>
      <w:r w:rsidRPr="00E77026">
        <w:rPr>
          <w:bCs/>
          <w:i/>
        </w:rPr>
        <w:t xml:space="preserve"> </w:t>
      </w:r>
      <w:proofErr w:type="spellStart"/>
      <w:r w:rsidRPr="00E77026">
        <w:rPr>
          <w:bCs/>
          <w:i/>
        </w:rPr>
        <w:t>Judicial</w:t>
      </w:r>
      <w:proofErr w:type="spellEnd"/>
      <w:r w:rsidRPr="00E77026">
        <w:rPr>
          <w:bCs/>
          <w:i/>
        </w:rPr>
        <w:t xml:space="preserve"> </w:t>
      </w:r>
      <w:proofErr w:type="spellStart"/>
      <w:r w:rsidRPr="00E77026">
        <w:rPr>
          <w:bCs/>
          <w:i/>
        </w:rPr>
        <w:t>Systems</w:t>
      </w:r>
      <w:proofErr w:type="spellEnd"/>
      <w:r w:rsidRPr="00E77026">
        <w:rPr>
          <w:bCs/>
          <w:i/>
        </w:rPr>
        <w:t xml:space="preserve"> </w:t>
      </w:r>
      <w:proofErr w:type="spellStart"/>
      <w:r w:rsidRPr="00E77026">
        <w:rPr>
          <w:bCs/>
          <w:i/>
        </w:rPr>
        <w:t>and</w:t>
      </w:r>
      <w:proofErr w:type="spellEnd"/>
      <w:r w:rsidRPr="00E77026">
        <w:rPr>
          <w:bCs/>
          <w:i/>
        </w:rPr>
        <w:t xml:space="preserve"> </w:t>
      </w:r>
      <w:proofErr w:type="spellStart"/>
      <w:r w:rsidRPr="00E77026">
        <w:rPr>
          <w:bCs/>
          <w:i/>
        </w:rPr>
        <w:t>their</w:t>
      </w:r>
      <w:proofErr w:type="spellEnd"/>
      <w:r w:rsidRPr="00E77026">
        <w:rPr>
          <w:bCs/>
          <w:i/>
        </w:rPr>
        <w:t xml:space="preserve"> </w:t>
      </w:r>
      <w:proofErr w:type="spellStart"/>
      <w:r w:rsidRPr="00E77026">
        <w:rPr>
          <w:bCs/>
          <w:i/>
        </w:rPr>
        <w:t>environment</w:t>
      </w:r>
      <w:proofErr w:type="spellEnd"/>
      <w:r w:rsidR="00F66B80">
        <w:rPr>
          <w:rStyle w:val="FootnoteReference"/>
          <w:bCs/>
          <w:i/>
        </w:rPr>
        <w:footnoteReference w:id="75"/>
      </w:r>
      <w:r w:rsidRPr="002A1884">
        <w:rPr>
          <w:bCs/>
        </w:rPr>
        <w:t>).</w:t>
      </w:r>
    </w:p>
    <w:p w14:paraId="34BE2A68" w14:textId="7A9D64B7" w:rsidR="002A1884" w:rsidRPr="002A1884" w:rsidRDefault="002A1884" w:rsidP="000D29B1">
      <w:pPr>
        <w:pStyle w:val="ListParagraph"/>
        <w:numPr>
          <w:ilvl w:val="1"/>
          <w:numId w:val="25"/>
        </w:numPr>
        <w:spacing w:line="276" w:lineRule="auto"/>
        <w:ind w:left="426"/>
        <w:jc w:val="both"/>
      </w:pPr>
      <w:r w:rsidRPr="002A1884">
        <w:rPr>
          <w:bCs/>
        </w:rPr>
        <w:t xml:space="preserve">MI sistēmu izstrādē vēlams vadīties no </w:t>
      </w:r>
      <w:r w:rsidR="000A6CD6">
        <w:rPr>
          <w:bCs/>
        </w:rPr>
        <w:t>ES</w:t>
      </w:r>
      <w:r w:rsidR="000A6CD6" w:rsidRPr="002A1884">
        <w:rPr>
          <w:bCs/>
        </w:rPr>
        <w:t xml:space="preserve"> </w:t>
      </w:r>
      <w:r w:rsidR="001A4BBB">
        <w:rPr>
          <w:bCs/>
        </w:rPr>
        <w:t>MI</w:t>
      </w:r>
      <w:r w:rsidRPr="002A1884">
        <w:rPr>
          <w:bCs/>
        </w:rPr>
        <w:t xml:space="preserve"> ētikas vadlīnijām, kuras apstiprināja 2019. gada </w:t>
      </w:r>
      <w:r w:rsidR="000A6CD6">
        <w:rPr>
          <w:bCs/>
        </w:rPr>
        <w:t xml:space="preserve">8. </w:t>
      </w:r>
      <w:r w:rsidRPr="002A1884">
        <w:rPr>
          <w:bCs/>
        </w:rPr>
        <w:t>aprīlī</w:t>
      </w:r>
      <w:r w:rsidR="000A6CD6">
        <w:rPr>
          <w:rStyle w:val="FootnoteReference"/>
          <w:bCs/>
        </w:rPr>
        <w:footnoteReference w:id="76"/>
      </w:r>
      <w:r w:rsidR="00483EDF">
        <w:rPr>
          <w:bCs/>
        </w:rPr>
        <w:t>.</w:t>
      </w:r>
    </w:p>
    <w:p w14:paraId="2038D656" w14:textId="2867397D" w:rsidR="002A1884" w:rsidRPr="002A1884" w:rsidRDefault="000A6CD6" w:rsidP="000D29B1">
      <w:pPr>
        <w:pStyle w:val="ListParagraph"/>
        <w:numPr>
          <w:ilvl w:val="1"/>
          <w:numId w:val="25"/>
        </w:numPr>
        <w:autoSpaceDE w:val="0"/>
        <w:autoSpaceDN w:val="0"/>
        <w:adjustRightInd w:val="0"/>
        <w:spacing w:line="276" w:lineRule="auto"/>
        <w:ind w:left="426"/>
        <w:jc w:val="both"/>
        <w:rPr>
          <w:bCs/>
        </w:rPr>
      </w:pPr>
      <w:r>
        <w:t xml:space="preserve">MI sistēmu pasūtītājiem un izstrādātājiem, </w:t>
      </w:r>
      <w:r w:rsidR="00013BA9">
        <w:t>kuri</w:t>
      </w:r>
      <w:r>
        <w:t xml:space="preserve"> </w:t>
      </w:r>
      <w:r w:rsidR="00013BA9">
        <w:t>izmanto</w:t>
      </w:r>
      <w:r>
        <w:t xml:space="preserve"> MI sist</w:t>
      </w:r>
      <w:r w:rsidR="00013BA9">
        <w:t xml:space="preserve">ēmas komunikācijai </w:t>
      </w:r>
      <w:r>
        <w:t xml:space="preserve">ar </w:t>
      </w:r>
      <w:r w:rsidR="00013BA9">
        <w:t>klientiem, būtu</w:t>
      </w:r>
      <w:r w:rsidR="002A1884" w:rsidRPr="002A1884">
        <w:t xml:space="preserve"> jābrīdina</w:t>
      </w:r>
      <w:r w:rsidR="00013BA9">
        <w:t xml:space="preserve"> cilvēks</w:t>
      </w:r>
      <w:r w:rsidR="002A1884" w:rsidRPr="002A1884">
        <w:t xml:space="preserve">, </w:t>
      </w:r>
      <w:r w:rsidR="004810B4">
        <w:t>ja</w:t>
      </w:r>
      <w:r w:rsidR="004810B4" w:rsidRPr="002A1884">
        <w:t xml:space="preserve"> </w:t>
      </w:r>
      <w:r w:rsidR="002A1884" w:rsidRPr="002A1884">
        <w:t xml:space="preserve">konkrētā situācijā </w:t>
      </w:r>
      <w:r w:rsidR="00013BA9">
        <w:t xml:space="preserve">klients </w:t>
      </w:r>
      <w:r w:rsidR="00013BA9">
        <w:lastRenderedPageBreak/>
        <w:t>komunicē</w:t>
      </w:r>
      <w:r w:rsidR="00013BA9" w:rsidRPr="002A1884">
        <w:t xml:space="preserve"> </w:t>
      </w:r>
      <w:r w:rsidR="002A1884" w:rsidRPr="002A1884">
        <w:t xml:space="preserve">ar virtuālo asistentu nevis dzīvu cilvēku. MI sistēmām arī vienmēr būtu jābrīdina cilvēks, ja cilvēka rīcība var apdraudēt viņu pašu, citus cilvēkus vai apkārtējo vidi. </w:t>
      </w:r>
    </w:p>
    <w:p w14:paraId="000760AA" w14:textId="45463091" w:rsidR="002A1884" w:rsidRPr="002A1884" w:rsidRDefault="002A1884" w:rsidP="000D29B1">
      <w:pPr>
        <w:pStyle w:val="ListParagraph"/>
        <w:numPr>
          <w:ilvl w:val="1"/>
          <w:numId w:val="25"/>
        </w:numPr>
        <w:spacing w:line="276" w:lineRule="auto"/>
        <w:ind w:left="426"/>
        <w:jc w:val="both"/>
        <w:rPr>
          <w:bCs/>
        </w:rPr>
      </w:pPr>
      <w:r w:rsidRPr="002A1884">
        <w:rPr>
          <w:bCs/>
        </w:rPr>
        <w:t xml:space="preserve">MI sistēmas nav </w:t>
      </w:r>
      <w:r w:rsidR="001A4BBB">
        <w:rPr>
          <w:bCs/>
        </w:rPr>
        <w:t>pilnībā</w:t>
      </w:r>
      <w:r w:rsidRPr="002A1884">
        <w:rPr>
          <w:bCs/>
        </w:rPr>
        <w:t xml:space="preserve"> drošas, tāpat kā jebkādas citas sistēmas un pats cilvēks (</w:t>
      </w:r>
      <w:r w:rsidR="001A4BBB">
        <w:rPr>
          <w:bCs/>
        </w:rPr>
        <w:t xml:space="preserve">tomēr </w:t>
      </w:r>
      <w:r w:rsidRPr="002A1884">
        <w:rPr>
          <w:bCs/>
        </w:rPr>
        <w:t>daudzi MI risinājumi pārsniedz cilvēka</w:t>
      </w:r>
      <w:r w:rsidR="00013BA9">
        <w:rPr>
          <w:bCs/>
        </w:rPr>
        <w:t xml:space="preserve"> </w:t>
      </w:r>
      <w:r w:rsidR="001A4BBB">
        <w:rPr>
          <w:bCs/>
        </w:rPr>
        <w:t>spējas</w:t>
      </w:r>
      <w:r w:rsidRPr="002A1884">
        <w:rPr>
          <w:bCs/>
        </w:rPr>
        <w:t xml:space="preserve">). MI strādā uz varbūtībām un lietotājs jābrīdina par iespēju, kas </w:t>
      </w:r>
      <w:r w:rsidR="001A4BBB">
        <w:rPr>
          <w:bCs/>
        </w:rPr>
        <w:t xml:space="preserve">MI </w:t>
      </w:r>
      <w:r w:rsidRPr="002A1884">
        <w:rPr>
          <w:bCs/>
        </w:rPr>
        <w:t xml:space="preserve">sistēma var kļūdīties un kā jārīkojas, lai kļūdu labotu. Analoģiski kā ārsts brīdina pacientu par ārstēšanas sekmīguma iespējamību, iespējamām sekām, komplikācijām un blaknēm. </w:t>
      </w:r>
      <w:r w:rsidR="000A6CD6">
        <w:rPr>
          <w:bCs/>
        </w:rPr>
        <w:t xml:space="preserve">MI sistēmu lietotājiem </w:t>
      </w:r>
      <w:r w:rsidR="000A6CD6">
        <w:t>j</w:t>
      </w:r>
      <w:r w:rsidRPr="002A1884">
        <w:t xml:space="preserve">āņem vērā, ka kļūmes MI sistēmu darbībā var izraisīt gan nepareizs algoritms, gan nepareiza datu kopā uz kā veic algoritma </w:t>
      </w:r>
      <w:r w:rsidR="008F3D51">
        <w:t>“</w:t>
      </w:r>
      <w:r w:rsidRPr="002A1884">
        <w:t>treniņu</w:t>
      </w:r>
      <w:r w:rsidR="008F3D51">
        <w:t>”</w:t>
      </w:r>
      <w:r w:rsidRPr="002A1884">
        <w:t>.</w:t>
      </w:r>
    </w:p>
    <w:p w14:paraId="3613FB2D" w14:textId="54D2B1BC" w:rsidR="002A1884" w:rsidRPr="002A1884" w:rsidRDefault="002A1884" w:rsidP="000D29B1">
      <w:pPr>
        <w:pStyle w:val="ListParagraph"/>
        <w:numPr>
          <w:ilvl w:val="1"/>
          <w:numId w:val="25"/>
        </w:numPr>
        <w:spacing w:line="276" w:lineRule="auto"/>
        <w:ind w:left="426"/>
        <w:jc w:val="both"/>
      </w:pPr>
      <w:r w:rsidRPr="002A1884">
        <w:t>Ievērojot prognozēto plašo MI izplatību, no sabiedrības drošības un veselības viedokļa būtu svarīgi ieviest standartizētu MI risinājumu drošības marķējumu, kas attiecīgā risinājuma lietotājam dotu iespēju izprast būtiskākos MI risinājuma kvalitātes rādītājus un tā izveidē izmantoto datu sadalījuma īpatnības. Tādējādi potenciālais lietotājs varēs novērtēt sagaidāmo risinājuma atbilstību konkrētajiem darbināšanas apstākļiem un izveidot kopējo pakalpojuma piegādes procesu, kas novērš iespējamos diskriminācijas vai citus riskus.</w:t>
      </w:r>
    </w:p>
    <w:p w14:paraId="7B4A5887" w14:textId="30C2086A" w:rsidR="002A1884" w:rsidRPr="002A1884" w:rsidRDefault="003C297B" w:rsidP="000D29B1">
      <w:pPr>
        <w:pStyle w:val="ListParagraph"/>
        <w:numPr>
          <w:ilvl w:val="1"/>
          <w:numId w:val="25"/>
        </w:numPr>
        <w:spacing w:line="276" w:lineRule="auto"/>
        <w:ind w:left="426"/>
        <w:jc w:val="both"/>
        <w:rPr>
          <w:bCs/>
        </w:rPr>
      </w:pPr>
      <w:r>
        <w:rPr>
          <w:bCs/>
        </w:rPr>
        <w:t xml:space="preserve">MI risinājumu </w:t>
      </w:r>
      <w:proofErr w:type="spellStart"/>
      <w:r w:rsidR="002A1884" w:rsidRPr="002A1884">
        <w:rPr>
          <w:bCs/>
        </w:rPr>
        <w:t>izskaidrojamība</w:t>
      </w:r>
      <w:proofErr w:type="spellEnd"/>
      <w:r w:rsidR="002A1884" w:rsidRPr="002A1884">
        <w:rPr>
          <w:bCs/>
        </w:rPr>
        <w:t xml:space="preserve"> ir svarīga, tomēr ļoti strikta nepieciešamība pēc </w:t>
      </w:r>
      <w:proofErr w:type="spellStart"/>
      <w:r w:rsidR="002A1884" w:rsidRPr="002A1884">
        <w:rPr>
          <w:bCs/>
        </w:rPr>
        <w:t>izskaidrojamības</w:t>
      </w:r>
      <w:proofErr w:type="spellEnd"/>
      <w:r w:rsidR="002A1884" w:rsidRPr="002A1884">
        <w:rPr>
          <w:bCs/>
        </w:rPr>
        <w:t xml:space="preserve"> var palēnināt attīstības procesu. </w:t>
      </w:r>
      <w:r w:rsidR="002A1884">
        <w:rPr>
          <w:bCs/>
        </w:rPr>
        <w:t xml:space="preserve">Ir </w:t>
      </w:r>
      <w:r w:rsidR="002A1884" w:rsidRPr="002A1884">
        <w:rPr>
          <w:bCs/>
        </w:rPr>
        <w:t xml:space="preserve">jāsamierinās, ka daļa </w:t>
      </w:r>
      <w:r w:rsidR="001A4BBB">
        <w:rPr>
          <w:bCs/>
        </w:rPr>
        <w:t xml:space="preserve">MI </w:t>
      </w:r>
      <w:r w:rsidR="002A1884" w:rsidRPr="002A1884">
        <w:rPr>
          <w:bCs/>
        </w:rPr>
        <w:t xml:space="preserve">sistēmu sākotnēji nebūs diez ko drošas un izskaidrojamas. Pilnīga </w:t>
      </w:r>
      <w:proofErr w:type="spellStart"/>
      <w:r w:rsidR="002A1884" w:rsidRPr="002A1884">
        <w:rPr>
          <w:bCs/>
        </w:rPr>
        <w:t>izskaidrojamība</w:t>
      </w:r>
      <w:proofErr w:type="spellEnd"/>
      <w:r w:rsidR="002A1884" w:rsidRPr="002A1884">
        <w:rPr>
          <w:bCs/>
        </w:rPr>
        <w:t xml:space="preserve"> būtu obligāta tikai nelielā skaitā kritisko sistēmu, piemēram, veselības aprūpes vai </w:t>
      </w:r>
      <w:r w:rsidR="00013BA9">
        <w:rPr>
          <w:bCs/>
        </w:rPr>
        <w:t>automatizēto</w:t>
      </w:r>
      <w:r w:rsidR="00013BA9" w:rsidRPr="002A1884">
        <w:rPr>
          <w:bCs/>
        </w:rPr>
        <w:t xml:space="preserve"> </w:t>
      </w:r>
      <w:r w:rsidR="002A1884" w:rsidRPr="002A1884">
        <w:rPr>
          <w:bCs/>
        </w:rPr>
        <w:t xml:space="preserve">transporta līdzekļu jomā. </w:t>
      </w:r>
    </w:p>
    <w:p w14:paraId="3ECB97D7" w14:textId="71CABCB8" w:rsidR="002A1884" w:rsidRPr="004810B4" w:rsidRDefault="002A1884" w:rsidP="000D29B1">
      <w:pPr>
        <w:pStyle w:val="ListParagraph"/>
        <w:numPr>
          <w:ilvl w:val="1"/>
          <w:numId w:val="25"/>
        </w:numPr>
        <w:spacing w:line="276" w:lineRule="auto"/>
        <w:ind w:left="426"/>
        <w:jc w:val="both"/>
        <w:rPr>
          <w:bCs/>
        </w:rPr>
      </w:pPr>
      <w:r w:rsidRPr="004810B4">
        <w:rPr>
          <w:bCs/>
        </w:rPr>
        <w:t xml:space="preserve">MI sistēmas, kurām ir liels risks nodarīt kādu kaitējumu, </w:t>
      </w:r>
      <w:r w:rsidR="004810B4" w:rsidRPr="004810B4">
        <w:rPr>
          <w:bCs/>
        </w:rPr>
        <w:t xml:space="preserve">jānodrošina </w:t>
      </w:r>
      <w:r w:rsidRPr="004810B4">
        <w:rPr>
          <w:bCs/>
        </w:rPr>
        <w:t xml:space="preserve">ar sava veida “melnās kastes” analogu, lai </w:t>
      </w:r>
      <w:r w:rsidR="001A4BBB">
        <w:rPr>
          <w:bCs/>
        </w:rPr>
        <w:t xml:space="preserve">fiksētu </w:t>
      </w:r>
      <w:r w:rsidRPr="004810B4">
        <w:rPr>
          <w:bCs/>
        </w:rPr>
        <w:t xml:space="preserve">visas darbības un </w:t>
      </w:r>
      <w:r w:rsidR="001A4BBB">
        <w:rPr>
          <w:bCs/>
        </w:rPr>
        <w:t xml:space="preserve">ar to saistīto </w:t>
      </w:r>
      <w:r w:rsidRPr="004810B4">
        <w:rPr>
          <w:bCs/>
        </w:rPr>
        <w:t>informāciju vēlākai analīzei.</w:t>
      </w:r>
    </w:p>
    <w:p w14:paraId="5D1815C0" w14:textId="77777777" w:rsidR="002A1884" w:rsidRPr="002A1884" w:rsidRDefault="002A1884">
      <w:pPr>
        <w:spacing w:line="276" w:lineRule="auto"/>
        <w:jc w:val="both"/>
        <w:rPr>
          <w:b/>
        </w:rPr>
      </w:pPr>
    </w:p>
    <w:p w14:paraId="38F3C2B8" w14:textId="6DEAE01C" w:rsidR="00C13FC4" w:rsidRDefault="000F2A8E" w:rsidP="000D29B1">
      <w:pPr>
        <w:pStyle w:val="ListParagraph"/>
        <w:numPr>
          <w:ilvl w:val="0"/>
          <w:numId w:val="25"/>
        </w:numPr>
        <w:spacing w:line="276" w:lineRule="auto"/>
        <w:ind w:left="426" w:hanging="426"/>
        <w:rPr>
          <w:bCs/>
        </w:rPr>
      </w:pPr>
      <w:r w:rsidRPr="00C13FC4">
        <w:rPr>
          <w:bCs/>
        </w:rPr>
        <w:t xml:space="preserve">Aktīva MI </w:t>
      </w:r>
      <w:r w:rsidR="00A31A3B">
        <w:rPr>
          <w:bCs/>
        </w:rPr>
        <w:t>ieviešana tautsaimniecībā</w:t>
      </w:r>
      <w:r w:rsidR="00C13FC4">
        <w:rPr>
          <w:bCs/>
        </w:rPr>
        <w:t>.</w:t>
      </w:r>
    </w:p>
    <w:p w14:paraId="1835BAB4" w14:textId="77777777" w:rsidR="006C144C" w:rsidRPr="00D634C7" w:rsidRDefault="006C144C" w:rsidP="000D29B1">
      <w:pPr>
        <w:pStyle w:val="ListParagraph"/>
        <w:numPr>
          <w:ilvl w:val="1"/>
          <w:numId w:val="25"/>
        </w:numPr>
        <w:spacing w:line="276" w:lineRule="auto"/>
        <w:ind w:left="426" w:hanging="426"/>
        <w:jc w:val="both"/>
        <w:rPr>
          <w:bCs/>
        </w:rPr>
      </w:pPr>
      <w:r w:rsidRPr="00D634C7">
        <w:rPr>
          <w:bCs/>
        </w:rPr>
        <w:t xml:space="preserve">2018.gadā balstoties uz Eiropas Komisijas iezīmētajiem prioritārajiem virzieniem, Ekonomikas ministrija (turpmāk – EM) identificēja </w:t>
      </w:r>
      <w:r>
        <w:rPr>
          <w:bCs/>
        </w:rPr>
        <w:t>trīs</w:t>
      </w:r>
      <w:r w:rsidRPr="00D634C7">
        <w:rPr>
          <w:bCs/>
        </w:rPr>
        <w:t xml:space="preserve"> stratēģiskās jomas, uz kā pamata attiecīgi tika izveidotas </w:t>
      </w:r>
      <w:proofErr w:type="spellStart"/>
      <w:r w:rsidRPr="00D634C7">
        <w:rPr>
          <w:bCs/>
        </w:rPr>
        <w:t>biomedicīnas</w:t>
      </w:r>
      <w:proofErr w:type="spellEnd"/>
      <w:r w:rsidRPr="00D634C7">
        <w:rPr>
          <w:bCs/>
        </w:rPr>
        <w:t>, viedās pilsētas un viedo materiālu ekosistēmas</w:t>
      </w:r>
      <w:r>
        <w:rPr>
          <w:bCs/>
        </w:rPr>
        <w:t xml:space="preserve">, </w:t>
      </w:r>
      <w:r w:rsidRPr="00D634C7">
        <w:rPr>
          <w:bCs/>
        </w:rPr>
        <w:t>iezīmē</w:t>
      </w:r>
      <w:r>
        <w:rPr>
          <w:bCs/>
        </w:rPr>
        <w:t>jot</w:t>
      </w:r>
      <w:r w:rsidRPr="00D634C7">
        <w:rPr>
          <w:bCs/>
        </w:rPr>
        <w:t xml:space="preserve"> katras ekosistēmas attīstības potenciāl</w:t>
      </w:r>
      <w:r>
        <w:rPr>
          <w:bCs/>
        </w:rPr>
        <w:t>u</w:t>
      </w:r>
      <w:r w:rsidRPr="00D634C7">
        <w:rPr>
          <w:bCs/>
        </w:rPr>
        <w:t xml:space="preserve"> un iespējas jaunu produktu un/vai pakalpojumu radīšanai. Lai nodrošinātu procesa nepārtrauktību un ilgtspēju, </w:t>
      </w:r>
      <w:r>
        <w:rPr>
          <w:bCs/>
        </w:rPr>
        <w:t xml:space="preserve">nākamā plānošanas perioda būtiskāko tautsaimniecības un ekonomiskās izaugsmes plānošanas dokumentu izstrāde tiks balstīta uz </w:t>
      </w:r>
      <w:r w:rsidRPr="001D6AEF">
        <w:rPr>
          <w:bCs/>
        </w:rPr>
        <w:t>ekosistēmu pieeju, to izveidi un kapacitātes stiprināšanu, kā arī globālo tendenču izvērtēšanu un nepieciešamību iesaistīties stratēģiskajās vērtību ķēdēs.</w:t>
      </w:r>
      <w:r w:rsidRPr="00E41E55">
        <w:rPr>
          <w:bCs/>
        </w:rPr>
        <w:t xml:space="preserve"> </w:t>
      </w:r>
      <w:r w:rsidRPr="001D6AEF">
        <w:rPr>
          <w:bCs/>
        </w:rPr>
        <w:t xml:space="preserve">Ekosistēma ir instruments, ar kura palīdzību veicināt sadarbību starp privāto, publisko un akadēmisko sektoru. Tā ir iespēja stiprināt arī starpnozaru sadarbību, kas jo īpaši būtiska turpmākās tautsaimniecības izaugsmes nodrošināšanā caur tehnoloģiskā progresa, inovācijas un </w:t>
      </w:r>
      <w:proofErr w:type="spellStart"/>
      <w:r w:rsidRPr="001D6AEF">
        <w:rPr>
          <w:bCs/>
        </w:rPr>
        <w:t>digitalizācijas</w:t>
      </w:r>
      <w:proofErr w:type="spellEnd"/>
      <w:r w:rsidRPr="001D6AEF">
        <w:rPr>
          <w:bCs/>
        </w:rPr>
        <w:t xml:space="preserve"> prizmu.</w:t>
      </w:r>
      <w:r>
        <w:rPr>
          <w:bCs/>
        </w:rPr>
        <w:t xml:space="preserve"> </w:t>
      </w:r>
      <w:r w:rsidRPr="001D6AEF">
        <w:rPr>
          <w:bCs/>
        </w:rPr>
        <w:t>Būtiska spēcīgas ekosistēmas priekšrocība ir investīciju piesaiste un vienota pieeja ilgtermiņa mērķu definēšanā.</w:t>
      </w:r>
      <w:r>
        <w:rPr>
          <w:bCs/>
        </w:rPr>
        <w:t xml:space="preserve"> Līdz ar to, </w:t>
      </w:r>
      <w:r w:rsidRPr="001D6AEF">
        <w:rPr>
          <w:bCs/>
        </w:rPr>
        <w:t>MI ieviešanā</w:t>
      </w:r>
      <w:r>
        <w:rPr>
          <w:bCs/>
        </w:rPr>
        <w:t xml:space="preserve"> arī būtu</w:t>
      </w:r>
      <w:r w:rsidRPr="001D6AEF">
        <w:rPr>
          <w:bCs/>
        </w:rPr>
        <w:t xml:space="preserve"> jābalstās uz ekosistēmu pieeju un</w:t>
      </w:r>
      <w:r>
        <w:rPr>
          <w:bCs/>
        </w:rPr>
        <w:t xml:space="preserve"> integrēšanos</w:t>
      </w:r>
      <w:r w:rsidRPr="001D6AEF">
        <w:rPr>
          <w:bCs/>
        </w:rPr>
        <w:t xml:space="preserve"> stratēģiskaj</w:t>
      </w:r>
      <w:r>
        <w:rPr>
          <w:bCs/>
        </w:rPr>
        <w:t>ās</w:t>
      </w:r>
      <w:r w:rsidRPr="001D6AEF">
        <w:rPr>
          <w:bCs/>
        </w:rPr>
        <w:t xml:space="preserve"> vērtību ķēdē</w:t>
      </w:r>
      <w:r>
        <w:rPr>
          <w:bCs/>
        </w:rPr>
        <w:t>s</w:t>
      </w:r>
      <w:r w:rsidRPr="001D6AEF">
        <w:rPr>
          <w:bCs/>
        </w:rPr>
        <w:t>.</w:t>
      </w:r>
    </w:p>
    <w:p w14:paraId="60483FB1" w14:textId="77777777" w:rsidR="006C144C" w:rsidRPr="001D6AEF" w:rsidRDefault="006C144C" w:rsidP="006C144C">
      <w:pPr>
        <w:pStyle w:val="ListParagraph"/>
        <w:spacing w:line="276" w:lineRule="auto"/>
        <w:ind w:left="426"/>
        <w:jc w:val="both"/>
        <w:rPr>
          <w:bCs/>
        </w:rPr>
      </w:pPr>
    </w:p>
    <w:p w14:paraId="7AE10BE9" w14:textId="09B6D9A8" w:rsidR="00D634C7" w:rsidRPr="00FD7F10" w:rsidRDefault="00D634C7" w:rsidP="000D29B1">
      <w:pPr>
        <w:pStyle w:val="ListParagraph"/>
        <w:numPr>
          <w:ilvl w:val="1"/>
          <w:numId w:val="25"/>
        </w:numPr>
        <w:spacing w:line="276" w:lineRule="auto"/>
        <w:ind w:left="426" w:hanging="426"/>
        <w:jc w:val="both"/>
        <w:rPr>
          <w:bCs/>
        </w:rPr>
      </w:pPr>
      <w:r w:rsidRPr="00D634C7">
        <w:rPr>
          <w:bCs/>
        </w:rPr>
        <w:lastRenderedPageBreak/>
        <w:t>Industrij</w:t>
      </w:r>
      <w:r w:rsidR="005818AA">
        <w:rPr>
          <w:bCs/>
        </w:rPr>
        <w:t xml:space="preserve">u </w:t>
      </w:r>
      <w:r w:rsidRPr="00D634C7">
        <w:rPr>
          <w:bCs/>
        </w:rPr>
        <w:t xml:space="preserve">turpmāka </w:t>
      </w:r>
      <w:proofErr w:type="spellStart"/>
      <w:r w:rsidRPr="00D634C7">
        <w:rPr>
          <w:bCs/>
        </w:rPr>
        <w:t>digitalizācija</w:t>
      </w:r>
      <w:proofErr w:type="spellEnd"/>
      <w:r w:rsidRPr="00D634C7">
        <w:rPr>
          <w:bCs/>
        </w:rPr>
        <w:t xml:space="preserve"> un MI risinājumu ieviešana tiks veicināta arī caur tādu horizontālo plānošanas dokumentu un to saistīto rīcības plānu aktivitātēm kā Datos balstītas nācijas koncepts. </w:t>
      </w:r>
      <w:r w:rsidRPr="00FD7F10">
        <w:rPr>
          <w:bCs/>
        </w:rPr>
        <w:t xml:space="preserve">VARAM līdz 2021. gada otrajam ceturksnim sagatavos atsevišķu dokumentu “Digitālās transformācijas pamatnostādnes”, kur </w:t>
      </w:r>
      <w:r w:rsidR="000D6E35">
        <w:rPr>
          <w:bCs/>
        </w:rPr>
        <w:t xml:space="preserve">tiks </w:t>
      </w:r>
      <w:r w:rsidRPr="00FD7F10">
        <w:rPr>
          <w:bCs/>
        </w:rPr>
        <w:t>plašāk aprakstīs nepieciešamos pasākumus digitālai transformācijai</w:t>
      </w:r>
      <w:r w:rsidR="005818AA">
        <w:rPr>
          <w:bCs/>
        </w:rPr>
        <w:t xml:space="preserve"> tautsaimniecībā, valsts</w:t>
      </w:r>
      <w:r w:rsidR="001E0A4D">
        <w:rPr>
          <w:bCs/>
        </w:rPr>
        <w:t xml:space="preserve"> pārvaldē</w:t>
      </w:r>
      <w:r w:rsidR="005818AA">
        <w:rPr>
          <w:bCs/>
        </w:rPr>
        <w:t xml:space="preserve"> un sabiedrībā</w:t>
      </w:r>
      <w:r w:rsidRPr="00FD7F10">
        <w:rPr>
          <w:bCs/>
        </w:rPr>
        <w:t>.</w:t>
      </w:r>
    </w:p>
    <w:p w14:paraId="230EF10D" w14:textId="6BC9D23F" w:rsidR="00D634C7" w:rsidRPr="001D6AEF" w:rsidRDefault="00D634C7" w:rsidP="000D29B1">
      <w:pPr>
        <w:pStyle w:val="ListParagraph"/>
        <w:numPr>
          <w:ilvl w:val="1"/>
          <w:numId w:val="25"/>
        </w:numPr>
        <w:spacing w:line="276" w:lineRule="auto"/>
        <w:ind w:left="426"/>
        <w:jc w:val="both"/>
        <w:rPr>
          <w:bCs/>
        </w:rPr>
      </w:pPr>
      <w:r w:rsidRPr="001D6AEF">
        <w:rPr>
          <w:bCs/>
        </w:rPr>
        <w:t>Lai veicinātu MI izmantošanu industrijā, jāaicina uzņēmumi, kuri veiksmīgi integrējuši MI savā uzņēmumā, dalīties ar savu pieredzi.</w:t>
      </w:r>
    </w:p>
    <w:p w14:paraId="2E6579E1" w14:textId="1268377A" w:rsidR="002A1884" w:rsidRDefault="006C144C">
      <w:pPr>
        <w:pStyle w:val="ListParagraph"/>
        <w:spacing w:line="276" w:lineRule="auto"/>
        <w:ind w:left="426"/>
        <w:jc w:val="both"/>
        <w:rPr>
          <w:bCs/>
        </w:rPr>
      </w:pPr>
      <w:r w:rsidRPr="00A07399">
        <w:rPr>
          <w:bCs/>
        </w:rPr>
        <w:t>Gatavojoties nākamajam finanšu plānošanas periodam 2021.-2027.gadam, nepieciešams izvērtēt iespēju ieviest atbalsta programmas, kas vērstas uz zinātnes, pētniecības un inovāciju attīstību MI jomā</w:t>
      </w:r>
      <w:r>
        <w:rPr>
          <w:bCs/>
        </w:rPr>
        <w:t xml:space="preserve"> (piemēram, inovāciju </w:t>
      </w:r>
      <w:proofErr w:type="spellStart"/>
      <w:r>
        <w:rPr>
          <w:bCs/>
        </w:rPr>
        <w:t>vaučers</w:t>
      </w:r>
      <w:proofErr w:type="spellEnd"/>
      <w:r>
        <w:rPr>
          <w:bCs/>
        </w:rPr>
        <w:t xml:space="preserve"> komersantiem MI risinājumu attīstībai)</w:t>
      </w:r>
      <w:r w:rsidRPr="00A07399">
        <w:rPr>
          <w:bCs/>
        </w:rPr>
        <w:t>.</w:t>
      </w:r>
      <w:r w:rsidRPr="001D6AEF" w:rsidDel="00A07399">
        <w:rPr>
          <w:bCs/>
        </w:rPr>
        <w:t xml:space="preserve"> </w:t>
      </w:r>
    </w:p>
    <w:p w14:paraId="69E8CF49" w14:textId="77777777" w:rsidR="00344693" w:rsidRDefault="00344693">
      <w:pPr>
        <w:pStyle w:val="ListParagraph"/>
        <w:spacing w:line="276" w:lineRule="auto"/>
        <w:ind w:left="426"/>
        <w:jc w:val="both"/>
        <w:rPr>
          <w:bCs/>
        </w:rPr>
      </w:pPr>
    </w:p>
    <w:p w14:paraId="68820EFF" w14:textId="77777777" w:rsidR="00344693" w:rsidRPr="002A1884" w:rsidRDefault="00344693" w:rsidP="00344693">
      <w:pPr>
        <w:pStyle w:val="ListParagraph"/>
        <w:numPr>
          <w:ilvl w:val="0"/>
          <w:numId w:val="25"/>
        </w:numPr>
        <w:spacing w:line="276" w:lineRule="auto"/>
        <w:ind w:left="426" w:hanging="426"/>
        <w:rPr>
          <w:bCs/>
        </w:rPr>
      </w:pPr>
      <w:r>
        <w:rPr>
          <w:bCs/>
        </w:rPr>
        <w:t xml:space="preserve">Starptautiskā sadarbība. </w:t>
      </w:r>
      <w:r w:rsidRPr="002A1884">
        <w:rPr>
          <w:bCs/>
        </w:rPr>
        <w:t>Starptautiskā sadarbība būtu jānostiprina kā:</w:t>
      </w:r>
    </w:p>
    <w:p w14:paraId="6086395B" w14:textId="77777777" w:rsidR="00344693" w:rsidRPr="002A1884" w:rsidRDefault="00344693" w:rsidP="00344693">
      <w:pPr>
        <w:pStyle w:val="ListParagraph"/>
        <w:numPr>
          <w:ilvl w:val="1"/>
          <w:numId w:val="25"/>
        </w:numPr>
        <w:spacing w:line="276" w:lineRule="auto"/>
        <w:ind w:left="426" w:hanging="426"/>
        <w:jc w:val="both"/>
        <w:rPr>
          <w:rFonts w:eastAsiaTheme="minorHAnsi"/>
          <w:bCs/>
        </w:rPr>
      </w:pPr>
      <w:r w:rsidRPr="002A1884">
        <w:rPr>
          <w:rFonts w:eastAsiaTheme="minorHAnsi"/>
          <w:bCs/>
        </w:rPr>
        <w:t>aktīva Ārlietu ministrijas iesaiste Latvijas sasniegumu MI jomā starptautiskā prezentācijā, izmantojot to kā platformu Latvijas nacionālo interešu īstenošanai valsts atpazīstamības, investīciju piesaistes, ekonomiskās un politiskās sadarbības jomās;</w:t>
      </w:r>
    </w:p>
    <w:p w14:paraId="18534768" w14:textId="77777777" w:rsidR="00344693" w:rsidRPr="002A1884" w:rsidRDefault="00344693" w:rsidP="00344693">
      <w:pPr>
        <w:pStyle w:val="ListParagraph"/>
        <w:numPr>
          <w:ilvl w:val="1"/>
          <w:numId w:val="25"/>
        </w:numPr>
        <w:spacing w:line="276" w:lineRule="auto"/>
        <w:ind w:left="426" w:hanging="426"/>
        <w:jc w:val="both"/>
        <w:rPr>
          <w:bCs/>
        </w:rPr>
      </w:pPr>
      <w:r w:rsidRPr="002A1884">
        <w:rPr>
          <w:rFonts w:eastAsiaTheme="minorHAnsi"/>
          <w:bCs/>
        </w:rPr>
        <w:t xml:space="preserve">iesaiste starptautiskā regulējuma izstrādē attiecībā uz MI sistēmām; </w:t>
      </w:r>
    </w:p>
    <w:p w14:paraId="4DE7111C" w14:textId="77777777" w:rsidR="00344693" w:rsidRPr="002A1884" w:rsidRDefault="00344693" w:rsidP="00344693">
      <w:pPr>
        <w:pStyle w:val="ListParagraph"/>
        <w:numPr>
          <w:ilvl w:val="1"/>
          <w:numId w:val="25"/>
        </w:numPr>
        <w:spacing w:line="276" w:lineRule="auto"/>
        <w:ind w:left="426" w:hanging="426"/>
        <w:jc w:val="both"/>
        <w:rPr>
          <w:rFonts w:eastAsiaTheme="minorHAnsi"/>
          <w:bCs/>
        </w:rPr>
      </w:pPr>
      <w:r w:rsidRPr="002A1884">
        <w:rPr>
          <w:rFonts w:eastAsiaTheme="minorHAnsi"/>
          <w:bCs/>
        </w:rPr>
        <w:t>iespēja ar MI algoritmu palīdzību apkarot organizētas dezinformācijas kampaņas;</w:t>
      </w:r>
    </w:p>
    <w:p w14:paraId="34883F15" w14:textId="77777777" w:rsidR="00344693" w:rsidRPr="002A1884" w:rsidRDefault="00344693" w:rsidP="00344693">
      <w:pPr>
        <w:pStyle w:val="ListParagraph"/>
        <w:numPr>
          <w:ilvl w:val="1"/>
          <w:numId w:val="25"/>
        </w:numPr>
        <w:spacing w:line="276" w:lineRule="auto"/>
        <w:ind w:left="426" w:hanging="426"/>
        <w:jc w:val="both"/>
        <w:rPr>
          <w:bCs/>
        </w:rPr>
      </w:pPr>
      <w:r w:rsidRPr="002A1884">
        <w:rPr>
          <w:bCs/>
        </w:rPr>
        <w:t>latviešu diasporas ārvalstīs iesaiste investīciju piesaistē.</w:t>
      </w:r>
    </w:p>
    <w:p w14:paraId="165C2848" w14:textId="77777777" w:rsidR="00344693" w:rsidRDefault="00344693">
      <w:pPr>
        <w:pStyle w:val="ListParagraph"/>
        <w:spacing w:line="276" w:lineRule="auto"/>
        <w:ind w:left="426"/>
        <w:jc w:val="both"/>
        <w:rPr>
          <w:bCs/>
        </w:rPr>
      </w:pPr>
    </w:p>
    <w:p w14:paraId="6F1D7AB0" w14:textId="77777777" w:rsidR="00E6093F" w:rsidRPr="00E6093F" w:rsidRDefault="00E6093F" w:rsidP="00E6093F">
      <w:pPr>
        <w:pStyle w:val="ListParagraph"/>
        <w:numPr>
          <w:ilvl w:val="0"/>
          <w:numId w:val="25"/>
        </w:numPr>
        <w:spacing w:before="120" w:line="276" w:lineRule="auto"/>
        <w:ind w:left="426"/>
        <w:jc w:val="both"/>
        <w:rPr>
          <w:color w:val="000000"/>
        </w:rPr>
      </w:pPr>
      <w:r w:rsidRPr="00E6093F">
        <w:rPr>
          <w:color w:val="000000"/>
        </w:rPr>
        <w:t>Latvijai jāparedz aktīva starptautiskā sadarbība, lai:</w:t>
      </w:r>
    </w:p>
    <w:p w14:paraId="58F8A22E" w14:textId="0451A95E" w:rsidR="00E6093F" w:rsidRPr="002A1884" w:rsidRDefault="00E6093F" w:rsidP="00FD7B88">
      <w:pPr>
        <w:pStyle w:val="ListParagraph"/>
        <w:numPr>
          <w:ilvl w:val="1"/>
          <w:numId w:val="25"/>
        </w:numPr>
        <w:spacing w:before="120" w:line="276" w:lineRule="auto"/>
        <w:ind w:left="426"/>
        <w:jc w:val="both"/>
        <w:rPr>
          <w:color w:val="000000"/>
        </w:rPr>
      </w:pPr>
      <w:r w:rsidRPr="002A1884">
        <w:rPr>
          <w:color w:val="000000"/>
        </w:rPr>
        <w:t>apvienotu resursus pētījumiem un tehnoloģijas attīstībai;</w:t>
      </w:r>
    </w:p>
    <w:p w14:paraId="55729C72" w14:textId="77777777" w:rsidR="00E6093F" w:rsidRPr="002A1884" w:rsidRDefault="00E6093F" w:rsidP="00FD7B88">
      <w:pPr>
        <w:pStyle w:val="ListParagraph"/>
        <w:numPr>
          <w:ilvl w:val="1"/>
          <w:numId w:val="25"/>
        </w:numPr>
        <w:spacing w:before="120" w:line="276" w:lineRule="auto"/>
        <w:ind w:left="426"/>
        <w:jc w:val="both"/>
        <w:rPr>
          <w:color w:val="000000"/>
        </w:rPr>
      </w:pPr>
      <w:r w:rsidRPr="002A1884">
        <w:rPr>
          <w:color w:val="000000"/>
        </w:rPr>
        <w:t>nodrošinātu piekļuvi liela apjoma datiem;</w:t>
      </w:r>
    </w:p>
    <w:p w14:paraId="28E8A42C" w14:textId="77777777" w:rsidR="00E6093F" w:rsidRPr="00DC28AC" w:rsidRDefault="00E6093F" w:rsidP="00FD7B88">
      <w:pPr>
        <w:pStyle w:val="ListParagraph"/>
        <w:numPr>
          <w:ilvl w:val="1"/>
          <w:numId w:val="25"/>
        </w:numPr>
        <w:spacing w:before="120" w:line="276" w:lineRule="auto"/>
        <w:ind w:left="426"/>
        <w:jc w:val="both"/>
        <w:rPr>
          <w:color w:val="000000"/>
        </w:rPr>
      </w:pPr>
      <w:r w:rsidRPr="002A1884">
        <w:rPr>
          <w:color w:val="000000"/>
        </w:rPr>
        <w:t>piedalītos reģionālu un globālu standartu un normu izstrādāšanā attiecībā uz MI.</w:t>
      </w:r>
    </w:p>
    <w:p w14:paraId="6FBB430A" w14:textId="77777777" w:rsidR="00E6093F" w:rsidRPr="00E6093F" w:rsidRDefault="00E6093F" w:rsidP="00E6093F">
      <w:pPr>
        <w:spacing w:line="276" w:lineRule="auto"/>
        <w:jc w:val="both"/>
        <w:rPr>
          <w:bCs/>
        </w:rPr>
      </w:pPr>
    </w:p>
    <w:p w14:paraId="486E0808" w14:textId="77777777" w:rsidR="00AE5597" w:rsidRPr="00A66552" w:rsidRDefault="002A1884" w:rsidP="000D29B1">
      <w:pPr>
        <w:pStyle w:val="ListParagraph"/>
        <w:numPr>
          <w:ilvl w:val="0"/>
          <w:numId w:val="25"/>
        </w:numPr>
        <w:spacing w:line="276" w:lineRule="auto"/>
        <w:ind w:left="426" w:hanging="426"/>
        <w:jc w:val="both"/>
        <w:rPr>
          <w:rFonts w:eastAsiaTheme="minorHAnsi"/>
          <w:bCs/>
        </w:rPr>
      </w:pPr>
      <w:r w:rsidRPr="00A66552">
        <w:rPr>
          <w:rFonts w:eastAsiaTheme="minorHAnsi"/>
          <w:bCs/>
        </w:rPr>
        <w:t>Komunikācija</w:t>
      </w:r>
      <w:r w:rsidR="000D7C48" w:rsidRPr="00A66552">
        <w:rPr>
          <w:rFonts w:eastAsiaTheme="minorHAnsi"/>
          <w:bCs/>
        </w:rPr>
        <w:t>.</w:t>
      </w:r>
      <w:r w:rsidR="00F710F3" w:rsidRPr="00A66552">
        <w:rPr>
          <w:rFonts w:eastAsiaTheme="minorHAnsi"/>
          <w:bCs/>
        </w:rPr>
        <w:t xml:space="preserve"> </w:t>
      </w:r>
    </w:p>
    <w:p w14:paraId="15591C6D" w14:textId="5538ED94" w:rsidR="00C13FC4" w:rsidRPr="00424EB1" w:rsidRDefault="00AE5597" w:rsidP="00A66552">
      <w:pPr>
        <w:pStyle w:val="ListParagraph"/>
        <w:spacing w:line="276" w:lineRule="auto"/>
        <w:ind w:left="426"/>
        <w:jc w:val="both"/>
        <w:rPr>
          <w:rFonts w:eastAsiaTheme="minorHAnsi"/>
          <w:bCs/>
        </w:rPr>
      </w:pPr>
      <w:r w:rsidRPr="00A66552">
        <w:rPr>
          <w:rFonts w:eastAsiaTheme="minorHAnsi"/>
          <w:bCs/>
        </w:rPr>
        <w:t xml:space="preserve">Lai starptautiski </w:t>
      </w:r>
      <w:r w:rsidR="00A66552" w:rsidRPr="00A66552">
        <w:rPr>
          <w:rFonts w:eastAsiaTheme="minorHAnsi"/>
          <w:bCs/>
        </w:rPr>
        <w:t>popularizētu</w:t>
      </w:r>
      <w:r w:rsidRPr="00A66552">
        <w:rPr>
          <w:rFonts w:eastAsiaTheme="minorHAnsi"/>
          <w:bCs/>
        </w:rPr>
        <w:t xml:space="preserve"> Latvijas panākumus </w:t>
      </w:r>
      <w:r w:rsidR="00A66552" w:rsidRPr="00A66552">
        <w:rPr>
          <w:rFonts w:eastAsiaTheme="minorHAnsi"/>
          <w:bCs/>
        </w:rPr>
        <w:t xml:space="preserve">un plānus </w:t>
      </w:r>
      <w:r w:rsidRPr="00A66552">
        <w:rPr>
          <w:rFonts w:eastAsiaTheme="minorHAnsi"/>
          <w:bCs/>
        </w:rPr>
        <w:t xml:space="preserve">MI jomā, tādā veidā prezentējot Latviju kā modernu un </w:t>
      </w:r>
      <w:r w:rsidR="00A66552" w:rsidRPr="00A66552">
        <w:rPr>
          <w:rFonts w:eastAsiaTheme="minorHAnsi"/>
          <w:bCs/>
        </w:rPr>
        <w:t>konkurētspējīgu valsti</w:t>
      </w:r>
      <w:r w:rsidRPr="00A66552">
        <w:rPr>
          <w:rFonts w:eastAsiaTheme="minorHAnsi"/>
          <w:bCs/>
        </w:rPr>
        <w:t xml:space="preserve">, </w:t>
      </w:r>
      <w:r w:rsidR="00E000F5">
        <w:rPr>
          <w:rFonts w:eastAsiaTheme="minorHAnsi"/>
          <w:bCs/>
        </w:rPr>
        <w:t xml:space="preserve">valstij </w:t>
      </w:r>
      <w:r w:rsidRPr="00A66552">
        <w:rPr>
          <w:rFonts w:eastAsiaTheme="minorHAnsi"/>
          <w:bCs/>
        </w:rPr>
        <w:t>ir nepieciešams izstr</w:t>
      </w:r>
      <w:bookmarkStart w:id="15" w:name="_GoBack"/>
      <w:bookmarkEnd w:id="15"/>
      <w:r w:rsidRPr="00A66552">
        <w:rPr>
          <w:rFonts w:eastAsiaTheme="minorHAnsi"/>
          <w:bCs/>
        </w:rPr>
        <w:t xml:space="preserve">ādāt </w:t>
      </w:r>
      <w:r w:rsidR="00A66552" w:rsidRPr="00A66552">
        <w:rPr>
          <w:rFonts w:eastAsiaTheme="minorHAnsi"/>
          <w:bCs/>
        </w:rPr>
        <w:t>vienotu</w:t>
      </w:r>
      <w:r w:rsidRPr="00A66552">
        <w:rPr>
          <w:rFonts w:eastAsiaTheme="minorHAnsi"/>
          <w:bCs/>
        </w:rPr>
        <w:t xml:space="preserve"> komunikācijas plānu</w:t>
      </w:r>
      <w:r w:rsidR="00A66552" w:rsidRPr="00A66552">
        <w:rPr>
          <w:rFonts w:eastAsiaTheme="minorHAnsi"/>
          <w:bCs/>
        </w:rPr>
        <w:t xml:space="preserve"> starptautiskajā</w:t>
      </w:r>
      <w:r w:rsidRPr="00A66552">
        <w:rPr>
          <w:rFonts w:eastAsiaTheme="minorHAnsi"/>
          <w:bCs/>
        </w:rPr>
        <w:t xml:space="preserve"> sadarbībā iesaistītām institūcijām</w:t>
      </w:r>
      <w:r w:rsidR="00F710F3" w:rsidRPr="00A66552">
        <w:rPr>
          <w:rFonts w:eastAsiaTheme="minorHAnsi"/>
          <w:bCs/>
        </w:rPr>
        <w:t>.</w:t>
      </w:r>
    </w:p>
    <w:p w14:paraId="06017BCB" w14:textId="77777777" w:rsidR="002A1884" w:rsidRDefault="002A1884">
      <w:pPr>
        <w:pStyle w:val="ListParagraph"/>
        <w:spacing w:line="276" w:lineRule="auto"/>
        <w:ind w:left="426"/>
        <w:jc w:val="both"/>
        <w:rPr>
          <w:rFonts w:eastAsiaTheme="minorHAnsi"/>
          <w:bCs/>
        </w:rPr>
      </w:pPr>
    </w:p>
    <w:p w14:paraId="4C6DB966" w14:textId="77777777" w:rsidR="00E6093F" w:rsidRPr="00DC28AC" w:rsidRDefault="00E6093F" w:rsidP="00E6093F">
      <w:pPr>
        <w:spacing w:before="120" w:line="276" w:lineRule="auto"/>
        <w:jc w:val="both"/>
        <w:rPr>
          <w:rFonts w:ascii="Times New Roman" w:hAnsi="Times New Roman" w:cs="Times New Roman"/>
          <w:color w:val="000000"/>
          <w:sz w:val="24"/>
          <w:szCs w:val="24"/>
        </w:rPr>
      </w:pPr>
      <w:r w:rsidRPr="00DC28AC">
        <w:rPr>
          <w:rFonts w:ascii="Times New Roman" w:hAnsi="Times New Roman" w:cs="Times New Roman"/>
          <w:color w:val="000000"/>
          <w:sz w:val="24"/>
          <w:szCs w:val="24"/>
        </w:rPr>
        <w:t>Rīcības kopsavilkums tabulas veidā pievienots</w:t>
      </w:r>
      <w:r>
        <w:rPr>
          <w:rFonts w:ascii="Times New Roman" w:hAnsi="Times New Roman" w:cs="Times New Roman"/>
          <w:color w:val="000000"/>
          <w:sz w:val="24"/>
          <w:szCs w:val="24"/>
        </w:rPr>
        <w:t xml:space="preserve"> šī informatīvā ziņojuma</w:t>
      </w:r>
      <w:r w:rsidRPr="00DC28AC">
        <w:rPr>
          <w:rFonts w:ascii="Times New Roman" w:hAnsi="Times New Roman" w:cs="Times New Roman"/>
          <w:color w:val="000000"/>
          <w:sz w:val="24"/>
          <w:szCs w:val="24"/>
        </w:rPr>
        <w:t xml:space="preserve"> 2. pielikumā.</w:t>
      </w:r>
    </w:p>
    <w:p w14:paraId="221FDF32" w14:textId="13AFDD92" w:rsidR="009049ED" w:rsidRPr="000F149C" w:rsidRDefault="009049ED" w:rsidP="00DC28AC">
      <w:pPr>
        <w:keepNext/>
        <w:keepLines/>
        <w:spacing w:before="240" w:after="0" w:line="276" w:lineRule="auto"/>
        <w:outlineLvl w:val="0"/>
      </w:pPr>
    </w:p>
    <w:sectPr w:rsidR="009049ED" w:rsidRPr="000F149C" w:rsidSect="00DC28AC">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C90561" w14:textId="77777777" w:rsidR="00633FB0" w:rsidRDefault="00633FB0" w:rsidP="005D514C">
      <w:pPr>
        <w:spacing w:after="0" w:line="240" w:lineRule="auto"/>
      </w:pPr>
      <w:r>
        <w:separator/>
      </w:r>
    </w:p>
  </w:endnote>
  <w:endnote w:type="continuationSeparator" w:id="0">
    <w:p w14:paraId="187F8654" w14:textId="77777777" w:rsidR="00633FB0" w:rsidRDefault="00633FB0" w:rsidP="005D51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FGVGN I+ Helvetica Neue">
    <w:altName w:val="Times New Roman"/>
    <w:charset w:val="00"/>
    <w:family w:val="auto"/>
    <w:pitch w:val="default"/>
  </w:font>
  <w:font w:name="HelveticaNeueLT Std Lt">
    <w:altName w:val="Times New Roman"/>
    <w:charset w:val="00"/>
    <w:family w:val="auto"/>
    <w:pitch w:val="default"/>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S PGothic">
    <w:panose1 w:val="020B0600070205080204"/>
    <w:charset w:val="80"/>
    <w:family w:val="swiss"/>
    <w:pitch w:val="variable"/>
    <w:sig w:usb0="E00002FF" w:usb1="6AC7FDFB" w:usb2="00000012" w:usb3="00000000" w:csb0="0002009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DE091A" w14:textId="6BB9EFEB" w:rsidR="00023B2E" w:rsidRDefault="005918EE">
    <w:pPr>
      <w:pStyle w:val="Footer"/>
    </w:pPr>
    <w:r>
      <w:rPr>
        <w:noProof/>
      </w:rPr>
      <w:fldChar w:fldCharType="begin"/>
    </w:r>
    <w:r>
      <w:rPr>
        <w:noProof/>
      </w:rPr>
      <w:instrText xml:space="preserve"> FILENAME   \* MERGEFORMAT </w:instrText>
    </w:r>
    <w:r>
      <w:rPr>
        <w:noProof/>
      </w:rPr>
      <w:fldChar w:fldCharType="separate"/>
    </w:r>
    <w:r w:rsidR="00BF5BF1">
      <w:rPr>
        <w:noProof/>
      </w:rPr>
      <w:t>IZ_MI</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C4F38E" w14:textId="77777777" w:rsidR="00633FB0" w:rsidRDefault="00633FB0" w:rsidP="005D514C">
      <w:pPr>
        <w:spacing w:after="0" w:line="240" w:lineRule="auto"/>
      </w:pPr>
      <w:r>
        <w:separator/>
      </w:r>
    </w:p>
  </w:footnote>
  <w:footnote w:type="continuationSeparator" w:id="0">
    <w:p w14:paraId="39F5F8C0" w14:textId="77777777" w:rsidR="00633FB0" w:rsidRDefault="00633FB0" w:rsidP="005D514C">
      <w:pPr>
        <w:spacing w:after="0" w:line="240" w:lineRule="auto"/>
      </w:pPr>
      <w:r>
        <w:continuationSeparator/>
      </w:r>
    </w:p>
  </w:footnote>
  <w:footnote w:id="1">
    <w:p w14:paraId="6D3449D0" w14:textId="32F88556" w:rsidR="00023B2E" w:rsidRDefault="00023B2E">
      <w:pPr>
        <w:pStyle w:val="FootnoteText"/>
      </w:pPr>
      <w:r>
        <w:rPr>
          <w:rStyle w:val="FootnoteReference"/>
        </w:rPr>
        <w:footnoteRef/>
      </w:r>
      <w:r>
        <w:t xml:space="preserve"> </w:t>
      </w:r>
      <w:proofErr w:type="spellStart"/>
      <w:r w:rsidRPr="000C4D26">
        <w:t>Coordinated</w:t>
      </w:r>
      <w:proofErr w:type="spellEnd"/>
      <w:r w:rsidRPr="000C4D26">
        <w:t xml:space="preserve"> </w:t>
      </w:r>
      <w:proofErr w:type="spellStart"/>
      <w:r w:rsidRPr="000C4D26">
        <w:t>Plan</w:t>
      </w:r>
      <w:proofErr w:type="spellEnd"/>
      <w:r w:rsidRPr="000C4D26">
        <w:t xml:space="preserve"> </w:t>
      </w:r>
      <w:proofErr w:type="spellStart"/>
      <w:r w:rsidRPr="000C4D26">
        <w:t>on</w:t>
      </w:r>
      <w:proofErr w:type="spellEnd"/>
      <w:r w:rsidRPr="000C4D26">
        <w:t xml:space="preserve"> </w:t>
      </w:r>
      <w:proofErr w:type="spellStart"/>
      <w:r w:rsidRPr="000C4D26">
        <w:t>Artificial</w:t>
      </w:r>
      <w:proofErr w:type="spellEnd"/>
      <w:r w:rsidRPr="000C4D26">
        <w:t xml:space="preserve"> </w:t>
      </w:r>
      <w:proofErr w:type="spellStart"/>
      <w:r w:rsidRPr="000C4D26">
        <w:t>Intelligence</w:t>
      </w:r>
      <w:proofErr w:type="spellEnd"/>
      <w:r w:rsidRPr="000C4D26">
        <w:t xml:space="preserve"> (COM(2018) 795 </w:t>
      </w:r>
      <w:proofErr w:type="spellStart"/>
      <w:r w:rsidRPr="000C4D26">
        <w:t>final</w:t>
      </w:r>
      <w:proofErr w:type="spellEnd"/>
      <w:r w:rsidRPr="000C4D26">
        <w:t>)</w:t>
      </w:r>
      <w:r>
        <w:t xml:space="preserve">. </w:t>
      </w:r>
      <w:r w:rsidRPr="00CC5F8A">
        <w:rPr>
          <w:i/>
        </w:rPr>
        <w:t>Eiropas komisijas tīmekļvietne.</w:t>
      </w:r>
      <w:r>
        <w:t xml:space="preserve"> Pieejams: </w:t>
      </w:r>
      <w:hyperlink r:id="rId1" w:history="1">
        <w:r>
          <w:rPr>
            <w:rStyle w:val="Hyperlink"/>
          </w:rPr>
          <w:t>https://ec.europa.eu/knowledge4policy/publication/coordinated-plan-artificial-intelligence-com2018-795-final_en</w:t>
        </w:r>
      </w:hyperlink>
      <w:r>
        <w:t xml:space="preserve"> [aplūkots 06.06.2019.]</w:t>
      </w:r>
    </w:p>
  </w:footnote>
  <w:footnote w:id="2">
    <w:p w14:paraId="1823EB17" w14:textId="161D310C" w:rsidR="00023B2E" w:rsidRPr="0086171B" w:rsidRDefault="00023B2E" w:rsidP="00E84B0D">
      <w:pPr>
        <w:spacing w:after="0"/>
        <w:rPr>
          <w:rFonts w:ascii="Times New Roman" w:hAnsi="Times New Roman" w:cs="Times New Roman"/>
          <w:bCs/>
          <w:sz w:val="24"/>
          <w:szCs w:val="24"/>
        </w:rPr>
      </w:pPr>
      <w:r>
        <w:rPr>
          <w:rStyle w:val="FootnoteReference"/>
        </w:rPr>
        <w:footnoteRef/>
      </w:r>
      <w:r>
        <w:t xml:space="preserve"> </w:t>
      </w:r>
      <w:r>
        <w:rPr>
          <w:rFonts w:ascii="Times New Roman" w:hAnsi="Times New Roman" w:cs="Times New Roman"/>
          <w:bCs/>
          <w:sz w:val="20"/>
          <w:szCs w:val="20"/>
        </w:rPr>
        <w:t xml:space="preserve">Pasaules valstu aktuālie </w:t>
      </w:r>
      <w:r w:rsidRPr="00D83D4A">
        <w:rPr>
          <w:rFonts w:ascii="Times New Roman" w:hAnsi="Times New Roman" w:cs="Times New Roman"/>
          <w:bCs/>
          <w:sz w:val="20"/>
          <w:szCs w:val="20"/>
        </w:rPr>
        <w:t>plānošanas dokumenti MI jomā</w:t>
      </w:r>
      <w:r>
        <w:rPr>
          <w:rFonts w:ascii="Times New Roman" w:hAnsi="Times New Roman" w:cs="Times New Roman"/>
          <w:bCs/>
          <w:sz w:val="20"/>
          <w:szCs w:val="20"/>
        </w:rPr>
        <w:t>.</w:t>
      </w:r>
      <w:r w:rsidRPr="00D83D4A">
        <w:rPr>
          <w:rFonts w:ascii="Times New Roman" w:hAnsi="Times New Roman" w:cs="Times New Roman"/>
          <w:bCs/>
          <w:sz w:val="20"/>
          <w:szCs w:val="20"/>
        </w:rPr>
        <w:t xml:space="preserve"> </w:t>
      </w:r>
      <w:r w:rsidRPr="00CC5F8A">
        <w:rPr>
          <w:rFonts w:ascii="Times New Roman" w:hAnsi="Times New Roman" w:cs="Times New Roman"/>
          <w:bCs/>
          <w:i/>
          <w:sz w:val="20"/>
          <w:szCs w:val="20"/>
        </w:rPr>
        <w:t>OECD tīmekļvietne.</w:t>
      </w:r>
      <w:r>
        <w:rPr>
          <w:rFonts w:ascii="Times New Roman" w:hAnsi="Times New Roman" w:cs="Times New Roman"/>
          <w:bCs/>
          <w:sz w:val="20"/>
          <w:szCs w:val="20"/>
        </w:rPr>
        <w:t xml:space="preserve"> Pieejams: </w:t>
      </w:r>
      <w:hyperlink r:id="rId2" w:history="1">
        <w:r w:rsidRPr="006B2BDF">
          <w:rPr>
            <w:rStyle w:val="Hyperlink"/>
            <w:rFonts w:ascii="Times New Roman" w:hAnsi="Times New Roman" w:cs="Times New Roman"/>
            <w:bCs/>
            <w:sz w:val="20"/>
            <w:szCs w:val="20"/>
          </w:rPr>
          <w:t>http://www.oecd.org/going-digital/ai/initiatives-worldwide/</w:t>
        </w:r>
      </w:hyperlink>
      <w:r>
        <w:rPr>
          <w:rFonts w:ascii="Times New Roman" w:hAnsi="Times New Roman" w:cs="Times New Roman"/>
          <w:bCs/>
          <w:sz w:val="20"/>
          <w:szCs w:val="20"/>
        </w:rPr>
        <w:t xml:space="preserve"> [aplūkots </w:t>
      </w:r>
      <w:r w:rsidRPr="00D83D4A">
        <w:rPr>
          <w:rFonts w:ascii="Times New Roman" w:hAnsi="Times New Roman" w:cs="Times New Roman"/>
          <w:bCs/>
          <w:sz w:val="20"/>
          <w:szCs w:val="20"/>
        </w:rPr>
        <w:t>02.05.2019.</w:t>
      </w:r>
      <w:r>
        <w:rPr>
          <w:rFonts w:ascii="Times New Roman" w:hAnsi="Times New Roman" w:cs="Times New Roman"/>
          <w:bCs/>
          <w:sz w:val="20"/>
          <w:szCs w:val="20"/>
        </w:rPr>
        <w:t>]</w:t>
      </w:r>
      <w:r w:rsidRPr="00D83D4A">
        <w:rPr>
          <w:rFonts w:ascii="Times New Roman" w:hAnsi="Times New Roman" w:cs="Times New Roman"/>
          <w:bCs/>
          <w:sz w:val="20"/>
          <w:szCs w:val="20"/>
        </w:rPr>
        <w:t xml:space="preserve"> </w:t>
      </w:r>
    </w:p>
  </w:footnote>
  <w:footnote w:id="3">
    <w:p w14:paraId="2CB7974C" w14:textId="158D00CE" w:rsidR="00023B2E" w:rsidRPr="00D83D4A" w:rsidRDefault="00023B2E" w:rsidP="00E84B0D">
      <w:pPr>
        <w:pStyle w:val="FootnoteText"/>
      </w:pPr>
      <w:r>
        <w:rPr>
          <w:rStyle w:val="FootnoteReference"/>
        </w:rPr>
        <w:footnoteRef/>
      </w:r>
      <w:r w:rsidRPr="00757795">
        <w:t xml:space="preserve"> </w:t>
      </w:r>
      <w:r w:rsidRPr="000C4D26">
        <w:t xml:space="preserve">A </w:t>
      </w:r>
      <w:proofErr w:type="spellStart"/>
      <w:r w:rsidRPr="000C4D26">
        <w:t>definition</w:t>
      </w:r>
      <w:proofErr w:type="spellEnd"/>
      <w:r w:rsidRPr="000C4D26">
        <w:t xml:space="preserve"> </w:t>
      </w:r>
      <w:proofErr w:type="spellStart"/>
      <w:r w:rsidRPr="000C4D26">
        <w:t>of</w:t>
      </w:r>
      <w:proofErr w:type="spellEnd"/>
      <w:r w:rsidRPr="000C4D26">
        <w:t xml:space="preserve"> </w:t>
      </w:r>
      <w:proofErr w:type="spellStart"/>
      <w:r w:rsidRPr="000C4D26">
        <w:t>Artificial</w:t>
      </w:r>
      <w:proofErr w:type="spellEnd"/>
      <w:r w:rsidRPr="000C4D26">
        <w:t xml:space="preserve"> </w:t>
      </w:r>
      <w:proofErr w:type="spellStart"/>
      <w:r w:rsidRPr="000C4D26">
        <w:t>Intelligence</w:t>
      </w:r>
      <w:proofErr w:type="spellEnd"/>
      <w:r w:rsidRPr="000C4D26">
        <w:t xml:space="preserve">: </w:t>
      </w:r>
      <w:proofErr w:type="spellStart"/>
      <w:r w:rsidRPr="000C4D26">
        <w:t>main</w:t>
      </w:r>
      <w:proofErr w:type="spellEnd"/>
      <w:r w:rsidRPr="000C4D26">
        <w:t xml:space="preserve"> </w:t>
      </w:r>
      <w:proofErr w:type="spellStart"/>
      <w:r w:rsidRPr="000C4D26">
        <w:t>capabilities</w:t>
      </w:r>
      <w:proofErr w:type="spellEnd"/>
      <w:r w:rsidRPr="000C4D26">
        <w:t xml:space="preserve"> </w:t>
      </w:r>
      <w:proofErr w:type="spellStart"/>
      <w:r w:rsidRPr="000C4D26">
        <w:t>and</w:t>
      </w:r>
      <w:proofErr w:type="spellEnd"/>
      <w:r w:rsidRPr="000C4D26">
        <w:t xml:space="preserve"> </w:t>
      </w:r>
      <w:proofErr w:type="spellStart"/>
      <w:r w:rsidRPr="000C4D26">
        <w:t>scientific</w:t>
      </w:r>
      <w:proofErr w:type="spellEnd"/>
      <w:r w:rsidRPr="000C4D26">
        <w:t xml:space="preserve"> </w:t>
      </w:r>
      <w:proofErr w:type="spellStart"/>
      <w:r w:rsidRPr="000C4D26">
        <w:t>disciplines</w:t>
      </w:r>
      <w:proofErr w:type="spellEnd"/>
      <w:r>
        <w:t>.</w:t>
      </w:r>
      <w:r w:rsidRPr="00D83D4A">
        <w:t xml:space="preserve"> </w:t>
      </w:r>
      <w:r w:rsidRPr="00CC5F8A">
        <w:rPr>
          <w:i/>
        </w:rPr>
        <w:t>Eiropas komisijas tīmekļvietne.</w:t>
      </w:r>
      <w:r w:rsidRPr="00CC5F8A">
        <w:t xml:space="preserve"> </w:t>
      </w:r>
      <w:r>
        <w:rPr>
          <w:bCs/>
        </w:rPr>
        <w:t xml:space="preserve">Pieejams: </w:t>
      </w:r>
      <w:hyperlink r:id="rId3" w:history="1">
        <w:r w:rsidRPr="00D83D4A">
          <w:rPr>
            <w:rStyle w:val="Hyperlink"/>
            <w:color w:val="auto"/>
          </w:rPr>
          <w:t>https://ec.europa.eu/digital-single-market/en/news/definition-artificial-intelligence-main-capabilities-and-scientific-disciplines</w:t>
        </w:r>
      </w:hyperlink>
      <w:r w:rsidRPr="00D83D4A">
        <w:rPr>
          <w:rStyle w:val="Hyperlink"/>
          <w:color w:val="auto"/>
        </w:rPr>
        <w:t xml:space="preserve"> </w:t>
      </w:r>
      <w:r>
        <w:rPr>
          <w:rStyle w:val="Hyperlink"/>
          <w:color w:val="auto"/>
        </w:rPr>
        <w:t xml:space="preserve">[aplūkots </w:t>
      </w:r>
      <w:r w:rsidRPr="00D83D4A">
        <w:rPr>
          <w:rStyle w:val="Hyperlink"/>
          <w:color w:val="auto"/>
        </w:rPr>
        <w:t>02.05.2019.</w:t>
      </w:r>
      <w:r>
        <w:rPr>
          <w:rStyle w:val="Hyperlink"/>
          <w:color w:val="auto"/>
        </w:rPr>
        <w:t>]</w:t>
      </w:r>
    </w:p>
  </w:footnote>
  <w:footnote w:id="4">
    <w:p w14:paraId="6740CC5D" w14:textId="1D303FF6" w:rsidR="00023B2E" w:rsidRDefault="00023B2E">
      <w:pPr>
        <w:pStyle w:val="FootnoteText"/>
      </w:pPr>
      <w:r>
        <w:rPr>
          <w:rStyle w:val="FootnoteReference"/>
        </w:rPr>
        <w:footnoteRef/>
      </w:r>
      <w:r>
        <w:t xml:space="preserve"> </w:t>
      </w:r>
      <w:r w:rsidRPr="000C4D26">
        <w:t>Ekspertsistēma</w:t>
      </w:r>
      <w:r>
        <w:t xml:space="preserve">. </w:t>
      </w:r>
      <w:r w:rsidRPr="00CC5F8A">
        <w:rPr>
          <w:i/>
        </w:rPr>
        <w:t>Vikipēdija.</w:t>
      </w:r>
      <w:r>
        <w:t xml:space="preserve"> </w:t>
      </w:r>
      <w:r>
        <w:rPr>
          <w:bCs/>
        </w:rPr>
        <w:t xml:space="preserve">Pieejams: </w:t>
      </w:r>
      <w:hyperlink r:id="rId4" w:history="1">
        <w:r>
          <w:rPr>
            <w:rStyle w:val="Hyperlink"/>
          </w:rPr>
          <w:t>https://lv.wikipedia.org/wiki/Ekspertsist%C4%93ma</w:t>
        </w:r>
      </w:hyperlink>
      <w:r>
        <w:t xml:space="preserve"> [aplūkots 06.06.2019.]</w:t>
      </w:r>
    </w:p>
  </w:footnote>
  <w:footnote w:id="5">
    <w:p w14:paraId="22952F59" w14:textId="66AA40D2" w:rsidR="00023B2E" w:rsidRDefault="00023B2E">
      <w:pPr>
        <w:pStyle w:val="FootnoteText"/>
      </w:pPr>
      <w:r>
        <w:rPr>
          <w:rStyle w:val="FootnoteReference"/>
        </w:rPr>
        <w:footnoteRef/>
      </w:r>
      <w:r>
        <w:t xml:space="preserve"> </w:t>
      </w:r>
      <w:proofErr w:type="spellStart"/>
      <w:r w:rsidRPr="00364B70">
        <w:t>Fourth</w:t>
      </w:r>
      <w:proofErr w:type="spellEnd"/>
      <w:r w:rsidRPr="00364B70">
        <w:t xml:space="preserve"> </w:t>
      </w:r>
      <w:proofErr w:type="spellStart"/>
      <w:r w:rsidRPr="00364B70">
        <w:t>Industrial</w:t>
      </w:r>
      <w:proofErr w:type="spellEnd"/>
      <w:r w:rsidRPr="00364B70">
        <w:t xml:space="preserve"> </w:t>
      </w:r>
      <w:proofErr w:type="spellStart"/>
      <w:r w:rsidRPr="00364B70">
        <w:t>Revolution</w:t>
      </w:r>
      <w:proofErr w:type="spellEnd"/>
      <w:r>
        <w:t xml:space="preserve">. </w:t>
      </w:r>
      <w:r w:rsidRPr="00CC5F8A">
        <w:rPr>
          <w:i/>
        </w:rPr>
        <w:t>Vikipēdija.</w:t>
      </w:r>
      <w:r>
        <w:t xml:space="preserve"> </w:t>
      </w:r>
      <w:r>
        <w:rPr>
          <w:bCs/>
        </w:rPr>
        <w:t xml:space="preserve">Pieejams: </w:t>
      </w:r>
      <w:hyperlink r:id="rId5" w:history="1">
        <w:r>
          <w:rPr>
            <w:rStyle w:val="Hyperlink"/>
          </w:rPr>
          <w:t>https://en.wikipedia.org/wiki/Fourth_Industrial_Revolution</w:t>
        </w:r>
      </w:hyperlink>
      <w:r>
        <w:rPr>
          <w:rStyle w:val="Hyperlink"/>
        </w:rPr>
        <w:t xml:space="preserve"> [aplūkots 02.05.2019.]</w:t>
      </w:r>
    </w:p>
  </w:footnote>
  <w:footnote w:id="6">
    <w:p w14:paraId="6CE3A6BD" w14:textId="31E22105" w:rsidR="00023B2E" w:rsidRDefault="00023B2E">
      <w:pPr>
        <w:pStyle w:val="FootnoteText"/>
      </w:pPr>
      <w:r>
        <w:rPr>
          <w:rStyle w:val="FootnoteReference"/>
        </w:rPr>
        <w:footnoteRef/>
      </w:r>
      <w:r>
        <w:t xml:space="preserve"> </w:t>
      </w:r>
      <w:r w:rsidRPr="000C4D26">
        <w:t>3D drukāšana</w:t>
      </w:r>
      <w:r>
        <w:t xml:space="preserve">. </w:t>
      </w:r>
      <w:r w:rsidRPr="0047660F">
        <w:rPr>
          <w:i/>
        </w:rPr>
        <w:t>Vikipēdija.</w:t>
      </w:r>
      <w:r>
        <w:t xml:space="preserve"> </w:t>
      </w:r>
      <w:r>
        <w:rPr>
          <w:bCs/>
        </w:rPr>
        <w:t xml:space="preserve">Pieejams: </w:t>
      </w:r>
      <w:hyperlink r:id="rId6" w:history="1">
        <w:r>
          <w:rPr>
            <w:rStyle w:val="Hyperlink"/>
          </w:rPr>
          <w:t>https://lv.wikipedia.org/wiki/3D_druk%C4%81%C5%A1ana</w:t>
        </w:r>
      </w:hyperlink>
      <w:r>
        <w:t xml:space="preserve"> [aplūkots 06.06.2019.]</w:t>
      </w:r>
    </w:p>
  </w:footnote>
  <w:footnote w:id="7">
    <w:p w14:paraId="4A4E2305" w14:textId="4B1998AE" w:rsidR="00023B2E" w:rsidRDefault="00023B2E">
      <w:pPr>
        <w:pStyle w:val="FootnoteText"/>
      </w:pPr>
      <w:r>
        <w:rPr>
          <w:rStyle w:val="FootnoteReference"/>
        </w:rPr>
        <w:footnoteRef/>
      </w:r>
      <w:r>
        <w:t xml:space="preserve"> </w:t>
      </w:r>
      <w:r w:rsidRPr="000C4D26">
        <w:t xml:space="preserve">4D </w:t>
      </w:r>
      <w:proofErr w:type="spellStart"/>
      <w:r w:rsidRPr="000C4D26">
        <w:t>printing</w:t>
      </w:r>
      <w:proofErr w:type="spellEnd"/>
      <w:r>
        <w:t xml:space="preserve">. </w:t>
      </w:r>
      <w:r w:rsidRPr="0047660F">
        <w:rPr>
          <w:i/>
        </w:rPr>
        <w:t>Vikipēdija.</w:t>
      </w:r>
      <w:r>
        <w:t xml:space="preserve"> </w:t>
      </w:r>
      <w:r>
        <w:rPr>
          <w:bCs/>
        </w:rPr>
        <w:t xml:space="preserve">Pieejams: </w:t>
      </w:r>
      <w:hyperlink r:id="rId7" w:history="1">
        <w:r>
          <w:rPr>
            <w:rStyle w:val="Hyperlink"/>
          </w:rPr>
          <w:t>https://en.wikipedia.org/wiki/4D_printing</w:t>
        </w:r>
      </w:hyperlink>
      <w:r>
        <w:t xml:space="preserve"> [aplūkots 06.06.2019.]</w:t>
      </w:r>
    </w:p>
  </w:footnote>
  <w:footnote w:id="8">
    <w:p w14:paraId="25299F61" w14:textId="07438704" w:rsidR="00023B2E" w:rsidRDefault="00023B2E">
      <w:pPr>
        <w:pStyle w:val="FootnoteText"/>
      </w:pPr>
      <w:r>
        <w:rPr>
          <w:rStyle w:val="FootnoteReference"/>
        </w:rPr>
        <w:footnoteRef/>
      </w:r>
      <w:r>
        <w:t xml:space="preserve"> </w:t>
      </w:r>
      <w:proofErr w:type="spellStart"/>
      <w:r w:rsidRPr="006A49D8">
        <w:t>Ten</w:t>
      </w:r>
      <w:proofErr w:type="spellEnd"/>
      <w:r w:rsidRPr="006A49D8">
        <w:t xml:space="preserve"> HR Trends </w:t>
      </w:r>
      <w:proofErr w:type="spellStart"/>
      <w:r w:rsidRPr="006A49D8">
        <w:t>In</w:t>
      </w:r>
      <w:proofErr w:type="spellEnd"/>
      <w:r w:rsidRPr="006A49D8">
        <w:t xml:space="preserve"> </w:t>
      </w:r>
      <w:proofErr w:type="spellStart"/>
      <w:r w:rsidRPr="006A49D8">
        <w:t>The</w:t>
      </w:r>
      <w:proofErr w:type="spellEnd"/>
      <w:r w:rsidRPr="006A49D8">
        <w:t xml:space="preserve"> </w:t>
      </w:r>
      <w:proofErr w:type="spellStart"/>
      <w:r w:rsidRPr="006A49D8">
        <w:t>Age</w:t>
      </w:r>
      <w:proofErr w:type="spellEnd"/>
      <w:r w:rsidRPr="006A49D8">
        <w:t xml:space="preserve"> </w:t>
      </w:r>
      <w:proofErr w:type="spellStart"/>
      <w:r w:rsidRPr="006A49D8">
        <w:t>Of</w:t>
      </w:r>
      <w:proofErr w:type="spellEnd"/>
      <w:r w:rsidRPr="006A49D8">
        <w:t xml:space="preserve"> </w:t>
      </w:r>
      <w:proofErr w:type="spellStart"/>
      <w:r w:rsidRPr="006A49D8">
        <w:t>Artificial</w:t>
      </w:r>
      <w:proofErr w:type="spellEnd"/>
      <w:r w:rsidRPr="006A49D8">
        <w:t xml:space="preserve"> </w:t>
      </w:r>
      <w:proofErr w:type="spellStart"/>
      <w:r w:rsidRPr="006A49D8">
        <w:t>Intelligence</w:t>
      </w:r>
      <w:proofErr w:type="spellEnd"/>
      <w:r>
        <w:t xml:space="preserve">. </w:t>
      </w:r>
      <w:proofErr w:type="spellStart"/>
      <w:r w:rsidRPr="00CC5F8A">
        <w:rPr>
          <w:i/>
        </w:rPr>
        <w:t>Forbes</w:t>
      </w:r>
      <w:proofErr w:type="spellEnd"/>
      <w:r>
        <w:rPr>
          <w:i/>
        </w:rPr>
        <w:t xml:space="preserve"> tīmekļvietne</w:t>
      </w:r>
      <w:r w:rsidRPr="00CC5F8A">
        <w:rPr>
          <w:i/>
        </w:rPr>
        <w:t>.</w:t>
      </w:r>
      <w:r>
        <w:t xml:space="preserve"> </w:t>
      </w:r>
      <w:r>
        <w:rPr>
          <w:bCs/>
        </w:rPr>
        <w:t xml:space="preserve">Pieejams: </w:t>
      </w:r>
      <w:hyperlink r:id="rId8" w:anchor="4d615dce3219" w:history="1">
        <w:r>
          <w:rPr>
            <w:rStyle w:val="Hyperlink"/>
          </w:rPr>
          <w:t>https://www.forbes.com/sites/jeannemeister/2019/01/08/ten-hr-trends-in-the-age-of-artificial-intelligence/#4d615dce3219</w:t>
        </w:r>
      </w:hyperlink>
      <w:r>
        <w:rPr>
          <w:rStyle w:val="Hyperlink"/>
        </w:rPr>
        <w:t xml:space="preserve"> [aplūkots 05.02.2019.]</w:t>
      </w:r>
    </w:p>
  </w:footnote>
  <w:footnote w:id="9">
    <w:p w14:paraId="6AB215C0" w14:textId="779CC933" w:rsidR="00023B2E" w:rsidRDefault="00023B2E">
      <w:pPr>
        <w:pStyle w:val="FootnoteText"/>
      </w:pPr>
      <w:r>
        <w:rPr>
          <w:rStyle w:val="FootnoteReference"/>
        </w:rPr>
        <w:footnoteRef/>
      </w:r>
      <w:r>
        <w:t xml:space="preserve"> </w:t>
      </w:r>
      <w:proofErr w:type="spellStart"/>
      <w:r w:rsidRPr="00DC787A">
        <w:t>Accelerating</w:t>
      </w:r>
      <w:proofErr w:type="spellEnd"/>
      <w:r w:rsidRPr="00DC787A">
        <w:t xml:space="preserve"> </w:t>
      </w:r>
      <w:proofErr w:type="spellStart"/>
      <w:r w:rsidRPr="00DC787A">
        <w:t>success</w:t>
      </w:r>
      <w:proofErr w:type="spellEnd"/>
      <w:r w:rsidRPr="00DC787A">
        <w:t xml:space="preserve"> </w:t>
      </w:r>
      <w:proofErr w:type="spellStart"/>
      <w:r w:rsidRPr="00DC787A">
        <w:t>in</w:t>
      </w:r>
      <w:proofErr w:type="spellEnd"/>
      <w:r w:rsidRPr="00DC787A">
        <w:t xml:space="preserve"> </w:t>
      </w:r>
      <w:proofErr w:type="spellStart"/>
      <w:r w:rsidRPr="00DC787A">
        <w:t>the</w:t>
      </w:r>
      <w:proofErr w:type="spellEnd"/>
      <w:r w:rsidRPr="00DC787A">
        <w:t xml:space="preserve"> 4th </w:t>
      </w:r>
      <w:proofErr w:type="spellStart"/>
      <w:r w:rsidRPr="00DC787A">
        <w:t>industrial</w:t>
      </w:r>
      <w:proofErr w:type="spellEnd"/>
      <w:r w:rsidRPr="00DC787A">
        <w:t xml:space="preserve"> </w:t>
      </w:r>
      <w:proofErr w:type="spellStart"/>
      <w:r w:rsidRPr="00DC787A">
        <w:t>revolution</w:t>
      </w:r>
      <w:proofErr w:type="spellEnd"/>
      <w:r>
        <w:t xml:space="preserve">. </w:t>
      </w:r>
      <w:proofErr w:type="spellStart"/>
      <w:r>
        <w:rPr>
          <w:i/>
        </w:rPr>
        <w:t>Huawei</w:t>
      </w:r>
      <w:proofErr w:type="spellEnd"/>
      <w:r>
        <w:rPr>
          <w:i/>
        </w:rPr>
        <w:t xml:space="preserve"> tīmekļvietne.</w:t>
      </w:r>
      <w:r>
        <w:t xml:space="preserve"> </w:t>
      </w:r>
      <w:r>
        <w:rPr>
          <w:bCs/>
        </w:rPr>
        <w:t xml:space="preserve">Pieejams: </w:t>
      </w:r>
      <w:hyperlink r:id="rId9" w:history="1">
        <w:r>
          <w:rPr>
            <w:rStyle w:val="Hyperlink"/>
          </w:rPr>
          <w:t>https://www.huawei.com/nz/about-huawei/publications/winwin-magazine/29/accelerating-success-in-the-4th-industrial-revolution</w:t>
        </w:r>
      </w:hyperlink>
      <w:r>
        <w:rPr>
          <w:rStyle w:val="Hyperlink"/>
        </w:rPr>
        <w:t xml:space="preserve"> [aplūkots 02.05.2019.]</w:t>
      </w:r>
    </w:p>
  </w:footnote>
  <w:footnote w:id="10">
    <w:p w14:paraId="4E1FA13B" w14:textId="52B846CE" w:rsidR="00023B2E" w:rsidRDefault="00023B2E" w:rsidP="009B2561">
      <w:pPr>
        <w:pStyle w:val="FootnoteText"/>
      </w:pPr>
      <w:r>
        <w:rPr>
          <w:rStyle w:val="FootnoteReference"/>
        </w:rPr>
        <w:footnoteRef/>
      </w:r>
      <w:r>
        <w:t xml:space="preserve"> </w:t>
      </w:r>
      <w:r w:rsidRPr="00DC787A">
        <w:t>ARTIFICIAL INTELLIGENCE IS THE FUTURE OF GROWTH</w:t>
      </w:r>
      <w:r>
        <w:t xml:space="preserve">. </w:t>
      </w:r>
      <w:r w:rsidRPr="00CC5F8A">
        <w:rPr>
          <w:i/>
        </w:rPr>
        <w:t>Accenture tīmekļvietne.</w:t>
      </w:r>
      <w:r>
        <w:t xml:space="preserve"> </w:t>
      </w:r>
      <w:r>
        <w:rPr>
          <w:bCs/>
        </w:rPr>
        <w:t xml:space="preserve">Pieejams: </w:t>
      </w:r>
      <w:hyperlink r:id="rId10" w:history="1">
        <w:r>
          <w:rPr>
            <w:rStyle w:val="Hyperlink"/>
          </w:rPr>
          <w:t>https://www.accenture.com/us-en/insight-artificial-intelligence-future-growth</w:t>
        </w:r>
      </w:hyperlink>
      <w:r>
        <w:rPr>
          <w:rStyle w:val="Hyperlink"/>
        </w:rPr>
        <w:t xml:space="preserve"> [aplūkots 02.05.2019.]</w:t>
      </w:r>
    </w:p>
  </w:footnote>
  <w:footnote w:id="11">
    <w:p w14:paraId="2A0AB5AD" w14:textId="05094B7A" w:rsidR="00023B2E" w:rsidRDefault="00023B2E">
      <w:pPr>
        <w:pStyle w:val="FootnoteText"/>
      </w:pPr>
      <w:r>
        <w:rPr>
          <w:rStyle w:val="FootnoteReference"/>
        </w:rPr>
        <w:footnoteRef/>
      </w:r>
      <w:r>
        <w:t xml:space="preserve"> </w:t>
      </w:r>
      <w:proofErr w:type="spellStart"/>
      <w:r w:rsidRPr="002807AB">
        <w:t>Gartner</w:t>
      </w:r>
      <w:proofErr w:type="spellEnd"/>
      <w:r w:rsidRPr="002807AB">
        <w:t xml:space="preserve"> </w:t>
      </w:r>
      <w:proofErr w:type="spellStart"/>
      <w:r w:rsidRPr="002807AB">
        <w:t>Says</w:t>
      </w:r>
      <w:proofErr w:type="spellEnd"/>
      <w:r w:rsidRPr="002807AB">
        <w:t xml:space="preserve"> AI Technologies </w:t>
      </w:r>
      <w:proofErr w:type="spellStart"/>
      <w:r w:rsidRPr="002807AB">
        <w:t>Will</w:t>
      </w:r>
      <w:proofErr w:type="spellEnd"/>
      <w:r w:rsidRPr="002807AB">
        <w:t xml:space="preserve"> </w:t>
      </w:r>
      <w:proofErr w:type="spellStart"/>
      <w:r w:rsidRPr="002807AB">
        <w:t>Be</w:t>
      </w:r>
      <w:proofErr w:type="spellEnd"/>
      <w:r w:rsidRPr="002807AB">
        <w:t xml:space="preserve"> </w:t>
      </w:r>
      <w:proofErr w:type="spellStart"/>
      <w:r w:rsidRPr="002807AB">
        <w:t>in</w:t>
      </w:r>
      <w:proofErr w:type="spellEnd"/>
      <w:r w:rsidRPr="002807AB">
        <w:t xml:space="preserve"> </w:t>
      </w:r>
      <w:proofErr w:type="spellStart"/>
      <w:r w:rsidRPr="002807AB">
        <w:t>Almost</w:t>
      </w:r>
      <w:proofErr w:type="spellEnd"/>
      <w:r w:rsidRPr="002807AB">
        <w:t xml:space="preserve"> </w:t>
      </w:r>
      <w:proofErr w:type="spellStart"/>
      <w:r w:rsidRPr="002807AB">
        <w:t>Every</w:t>
      </w:r>
      <w:proofErr w:type="spellEnd"/>
      <w:r w:rsidRPr="002807AB">
        <w:t xml:space="preserve"> </w:t>
      </w:r>
      <w:proofErr w:type="spellStart"/>
      <w:r w:rsidRPr="002807AB">
        <w:t>New</w:t>
      </w:r>
      <w:proofErr w:type="spellEnd"/>
      <w:r w:rsidRPr="002807AB">
        <w:t xml:space="preserve"> </w:t>
      </w:r>
      <w:proofErr w:type="spellStart"/>
      <w:r w:rsidRPr="002807AB">
        <w:t>Software</w:t>
      </w:r>
      <w:proofErr w:type="spellEnd"/>
      <w:r w:rsidRPr="002807AB">
        <w:t xml:space="preserve"> </w:t>
      </w:r>
      <w:proofErr w:type="spellStart"/>
      <w:r w:rsidRPr="002807AB">
        <w:t>Product</w:t>
      </w:r>
      <w:proofErr w:type="spellEnd"/>
      <w:r w:rsidRPr="002807AB">
        <w:t xml:space="preserve"> </w:t>
      </w:r>
      <w:proofErr w:type="spellStart"/>
      <w:r w:rsidRPr="002807AB">
        <w:t>by</w:t>
      </w:r>
      <w:proofErr w:type="spellEnd"/>
      <w:r w:rsidRPr="002807AB">
        <w:t xml:space="preserve"> 2020</w:t>
      </w:r>
      <w:r>
        <w:t xml:space="preserve">. </w:t>
      </w:r>
      <w:proofErr w:type="spellStart"/>
      <w:r w:rsidRPr="00CC5F8A">
        <w:rPr>
          <w:i/>
        </w:rPr>
        <w:t>Gertner</w:t>
      </w:r>
      <w:proofErr w:type="spellEnd"/>
      <w:r w:rsidRPr="00CC5F8A">
        <w:rPr>
          <w:i/>
        </w:rPr>
        <w:t xml:space="preserve"> tīmekļvietne.</w:t>
      </w:r>
      <w:r>
        <w:t xml:space="preserve"> </w:t>
      </w:r>
      <w:r>
        <w:rPr>
          <w:bCs/>
        </w:rPr>
        <w:t xml:space="preserve">Pieejams: </w:t>
      </w:r>
      <w:hyperlink r:id="rId11" w:history="1">
        <w:r w:rsidRPr="006B2BDF">
          <w:rPr>
            <w:rStyle w:val="Hyperlink"/>
          </w:rPr>
          <w:t>https://www.gartner.com/en/newsroom/press-releases/2017-07-18-gartner-says-ai-technologies-will-be-in-almost-every-new-software-product-by-2020</w:t>
        </w:r>
      </w:hyperlink>
      <w:r>
        <w:t xml:space="preserve"> [aplūkots 02.05.2019.]</w:t>
      </w:r>
    </w:p>
  </w:footnote>
  <w:footnote w:id="12">
    <w:p w14:paraId="60B246D5" w14:textId="3BC7E7CB" w:rsidR="00023B2E" w:rsidRDefault="00023B2E" w:rsidP="00EE198C">
      <w:pPr>
        <w:pStyle w:val="FootnoteText"/>
      </w:pPr>
      <w:r>
        <w:rPr>
          <w:rStyle w:val="FootnoteReference"/>
        </w:rPr>
        <w:footnoteRef/>
      </w:r>
      <w:r>
        <w:t xml:space="preserve"> Žurnāls “</w:t>
      </w:r>
      <w:proofErr w:type="spellStart"/>
      <w:r>
        <w:t>Innovations</w:t>
      </w:r>
      <w:proofErr w:type="spellEnd"/>
      <w:r>
        <w:t xml:space="preserve">” 5. numurs. </w:t>
      </w:r>
      <w:r w:rsidRPr="005531AE">
        <w:rPr>
          <w:i/>
        </w:rPr>
        <w:t>RTU tīmekļvietne.</w:t>
      </w:r>
      <w:r>
        <w:t xml:space="preserve"> </w:t>
      </w:r>
      <w:r>
        <w:rPr>
          <w:bCs/>
        </w:rPr>
        <w:t xml:space="preserve">Pieejams: </w:t>
      </w:r>
      <w:hyperlink r:id="rId12" w:history="1">
        <w:r w:rsidRPr="006B2BDF">
          <w:rPr>
            <w:rStyle w:val="Hyperlink"/>
          </w:rPr>
          <w:t>https://www.rtu.lv/lv/universitate/masu-medijiem/innovation</w:t>
        </w:r>
      </w:hyperlink>
      <w:r>
        <w:t xml:space="preserve"> 02.05.2019.</w:t>
      </w:r>
    </w:p>
  </w:footnote>
  <w:footnote w:id="13">
    <w:p w14:paraId="5C64B267" w14:textId="22FF0C1E" w:rsidR="00023B2E" w:rsidRDefault="00023B2E">
      <w:pPr>
        <w:pStyle w:val="FootnoteText"/>
      </w:pPr>
      <w:r>
        <w:rPr>
          <w:rStyle w:val="FootnoteReference"/>
        </w:rPr>
        <w:footnoteRef/>
      </w:r>
      <w:r>
        <w:t xml:space="preserve"> </w:t>
      </w:r>
      <w:proofErr w:type="spellStart"/>
      <w:r>
        <w:t>How</w:t>
      </w:r>
      <w:proofErr w:type="spellEnd"/>
      <w:r>
        <w:t xml:space="preserve"> </w:t>
      </w:r>
      <w:proofErr w:type="spellStart"/>
      <w:r>
        <w:t>much</w:t>
      </w:r>
      <w:proofErr w:type="spellEnd"/>
      <w:r>
        <w:t xml:space="preserve"> </w:t>
      </w:r>
      <w:proofErr w:type="spellStart"/>
      <w:r>
        <w:t>time</w:t>
      </w:r>
      <w:proofErr w:type="spellEnd"/>
      <w:r>
        <w:t xml:space="preserve"> </w:t>
      </w:r>
      <w:proofErr w:type="spellStart"/>
      <w:r>
        <w:t>and</w:t>
      </w:r>
      <w:proofErr w:type="spellEnd"/>
      <w:r>
        <w:t xml:space="preserve"> </w:t>
      </w:r>
      <w:proofErr w:type="spellStart"/>
      <w:r>
        <w:t>money</w:t>
      </w:r>
      <w:proofErr w:type="spellEnd"/>
      <w:r>
        <w:t xml:space="preserve"> </w:t>
      </w:r>
      <w:proofErr w:type="spellStart"/>
      <w:r>
        <w:t>can</w:t>
      </w:r>
      <w:proofErr w:type="spellEnd"/>
      <w:r>
        <w:t xml:space="preserve"> AI </w:t>
      </w:r>
      <w:proofErr w:type="spellStart"/>
      <w:r>
        <w:t>save</w:t>
      </w:r>
      <w:proofErr w:type="spellEnd"/>
      <w:r>
        <w:t xml:space="preserve"> </w:t>
      </w:r>
      <w:proofErr w:type="spellStart"/>
      <w:r>
        <w:t>government</w:t>
      </w:r>
      <w:proofErr w:type="spellEnd"/>
      <w:r>
        <w:t xml:space="preserve">? </w:t>
      </w:r>
      <w:proofErr w:type="spellStart"/>
      <w:r w:rsidRPr="00CC5F8A">
        <w:rPr>
          <w:i/>
        </w:rPr>
        <w:t>Deloitte</w:t>
      </w:r>
      <w:proofErr w:type="spellEnd"/>
      <w:r w:rsidRPr="00CC5F8A">
        <w:rPr>
          <w:i/>
        </w:rPr>
        <w:t xml:space="preserve"> tīmekļvietne.</w:t>
      </w:r>
      <w:r>
        <w:t xml:space="preserve"> </w:t>
      </w:r>
      <w:r>
        <w:rPr>
          <w:bCs/>
        </w:rPr>
        <w:t xml:space="preserve">Pieejams: </w:t>
      </w:r>
      <w:hyperlink r:id="rId13" w:history="1">
        <w:r w:rsidRPr="00EA30CE">
          <w:rPr>
            <w:rStyle w:val="Hyperlink"/>
          </w:rPr>
          <w:t>https://www2.deloitte.com/content/dam/insights/us/articles/3834_How-much-time-and-money-can-AI-save-government/DUP_How-much-time-and-money-can-AI-save-government.pdf</w:t>
        </w:r>
      </w:hyperlink>
      <w:r>
        <w:t xml:space="preserve"> [aplūkots 02.05.2019.]</w:t>
      </w:r>
    </w:p>
  </w:footnote>
  <w:footnote w:id="14">
    <w:p w14:paraId="1E1D10A2" w14:textId="6C636D5D" w:rsidR="00023B2E" w:rsidRDefault="00023B2E" w:rsidP="003111A0">
      <w:pPr>
        <w:pStyle w:val="FootnoteText"/>
      </w:pPr>
      <w:r>
        <w:rPr>
          <w:rStyle w:val="FootnoteReference"/>
        </w:rPr>
        <w:footnoteRef/>
      </w:r>
      <w:r>
        <w:t xml:space="preserve"> </w:t>
      </w:r>
      <w:proofErr w:type="spellStart"/>
      <w:r w:rsidRPr="00423C69">
        <w:t>Gartner</w:t>
      </w:r>
      <w:proofErr w:type="spellEnd"/>
      <w:r w:rsidRPr="00423C69">
        <w:t xml:space="preserve"> Top 10 </w:t>
      </w:r>
      <w:proofErr w:type="spellStart"/>
      <w:r w:rsidRPr="00423C69">
        <w:t>Strategic</w:t>
      </w:r>
      <w:proofErr w:type="spellEnd"/>
      <w:r w:rsidRPr="00423C69">
        <w:t xml:space="preserve"> </w:t>
      </w:r>
      <w:proofErr w:type="spellStart"/>
      <w:r w:rsidRPr="00423C69">
        <w:t>Technology</w:t>
      </w:r>
      <w:proofErr w:type="spellEnd"/>
      <w:r w:rsidRPr="00423C69">
        <w:t xml:space="preserve"> Trends </w:t>
      </w:r>
      <w:proofErr w:type="spellStart"/>
      <w:r w:rsidRPr="00423C69">
        <w:t>for</w:t>
      </w:r>
      <w:proofErr w:type="spellEnd"/>
      <w:r w:rsidRPr="00423C69">
        <w:t xml:space="preserve"> 2019</w:t>
      </w:r>
      <w:r>
        <w:t xml:space="preserve">. </w:t>
      </w:r>
      <w:proofErr w:type="spellStart"/>
      <w:r w:rsidRPr="00CC5F8A">
        <w:rPr>
          <w:i/>
        </w:rPr>
        <w:t>Gartner</w:t>
      </w:r>
      <w:proofErr w:type="spellEnd"/>
      <w:r w:rsidRPr="00CC5F8A">
        <w:rPr>
          <w:i/>
        </w:rPr>
        <w:t xml:space="preserve"> tīmekļvietne.</w:t>
      </w:r>
      <w:r w:rsidRPr="00423C69">
        <w:t xml:space="preserve"> </w:t>
      </w:r>
      <w:r>
        <w:rPr>
          <w:bCs/>
        </w:rPr>
        <w:t xml:space="preserve">Pieejams: </w:t>
      </w:r>
      <w:hyperlink r:id="rId14" w:history="1">
        <w:r>
          <w:rPr>
            <w:rStyle w:val="Hyperlink"/>
          </w:rPr>
          <w:t>https://www.gartner.com/smarterwithgartner/gartner-top-10-strategic-technology-trends-for-2019/</w:t>
        </w:r>
      </w:hyperlink>
      <w:r>
        <w:rPr>
          <w:rStyle w:val="Hyperlink"/>
        </w:rPr>
        <w:t xml:space="preserve"> [aplūkots </w:t>
      </w:r>
      <w:r>
        <w:t>02.05.2019.]</w:t>
      </w:r>
    </w:p>
  </w:footnote>
  <w:footnote w:id="15">
    <w:p w14:paraId="5C13C9F4" w14:textId="6531B24F" w:rsidR="00023B2E" w:rsidRDefault="00023B2E" w:rsidP="003111A0">
      <w:pPr>
        <w:pStyle w:val="FootnoteText"/>
      </w:pPr>
      <w:r>
        <w:rPr>
          <w:rStyle w:val="FootnoteReference"/>
        </w:rPr>
        <w:footnoteRef/>
      </w:r>
      <w:r>
        <w:t xml:space="preserve"> </w:t>
      </w:r>
      <w:r w:rsidRPr="00CD39E5">
        <w:t xml:space="preserve">80% </w:t>
      </w:r>
      <w:proofErr w:type="spellStart"/>
      <w:r w:rsidRPr="00CD39E5">
        <w:t>of</w:t>
      </w:r>
      <w:proofErr w:type="spellEnd"/>
      <w:r w:rsidRPr="00CD39E5">
        <w:t xml:space="preserve"> </w:t>
      </w:r>
      <w:proofErr w:type="spellStart"/>
      <w:r w:rsidRPr="00CD39E5">
        <w:t>businesses</w:t>
      </w:r>
      <w:proofErr w:type="spellEnd"/>
      <w:r w:rsidRPr="00CD39E5">
        <w:t xml:space="preserve"> </w:t>
      </w:r>
      <w:proofErr w:type="spellStart"/>
      <w:r w:rsidRPr="00CD39E5">
        <w:t>want</w:t>
      </w:r>
      <w:proofErr w:type="spellEnd"/>
      <w:r w:rsidRPr="00CD39E5">
        <w:t xml:space="preserve"> </w:t>
      </w:r>
      <w:proofErr w:type="spellStart"/>
      <w:r w:rsidRPr="00CD39E5">
        <w:t>chatbots</w:t>
      </w:r>
      <w:proofErr w:type="spellEnd"/>
      <w:r w:rsidRPr="00CD39E5">
        <w:t xml:space="preserve"> </w:t>
      </w:r>
      <w:proofErr w:type="spellStart"/>
      <w:r w:rsidRPr="00CD39E5">
        <w:t>by</w:t>
      </w:r>
      <w:proofErr w:type="spellEnd"/>
      <w:r w:rsidRPr="00CD39E5">
        <w:t xml:space="preserve"> 2020</w:t>
      </w:r>
      <w:r>
        <w:t xml:space="preserve">. </w:t>
      </w:r>
      <w:proofErr w:type="spellStart"/>
      <w:r w:rsidRPr="00CC5F8A">
        <w:rPr>
          <w:i/>
        </w:rPr>
        <w:t>Business</w:t>
      </w:r>
      <w:proofErr w:type="spellEnd"/>
      <w:r w:rsidRPr="00CC5F8A">
        <w:rPr>
          <w:i/>
        </w:rPr>
        <w:t xml:space="preserve"> </w:t>
      </w:r>
      <w:proofErr w:type="spellStart"/>
      <w:r w:rsidRPr="00CC5F8A">
        <w:rPr>
          <w:i/>
        </w:rPr>
        <w:t>insider</w:t>
      </w:r>
      <w:proofErr w:type="spellEnd"/>
      <w:r w:rsidRPr="00CC5F8A">
        <w:rPr>
          <w:i/>
        </w:rPr>
        <w:t xml:space="preserve"> tīmekļvietne.</w:t>
      </w:r>
      <w:r w:rsidRPr="00CD39E5">
        <w:t xml:space="preserve"> </w:t>
      </w:r>
      <w:r>
        <w:rPr>
          <w:bCs/>
        </w:rPr>
        <w:t xml:space="preserve">Pieejams: </w:t>
      </w:r>
      <w:hyperlink r:id="rId15" w:history="1">
        <w:r>
          <w:rPr>
            <w:rStyle w:val="Hyperlink"/>
          </w:rPr>
          <w:t>https://www.businessinsider.com/80-of-businesses-want-chatbots-by-2020-2016-12</w:t>
        </w:r>
      </w:hyperlink>
      <w:r>
        <w:rPr>
          <w:rStyle w:val="Hyperlink"/>
        </w:rPr>
        <w:t xml:space="preserve"> [aplūkots </w:t>
      </w:r>
      <w:r>
        <w:t>02.05.2019.]</w:t>
      </w:r>
    </w:p>
  </w:footnote>
  <w:footnote w:id="16">
    <w:p w14:paraId="6286F347" w14:textId="742B9E05" w:rsidR="00023B2E" w:rsidRDefault="00023B2E">
      <w:pPr>
        <w:pStyle w:val="FootnoteText"/>
      </w:pPr>
      <w:r>
        <w:rPr>
          <w:rStyle w:val="FootnoteReference"/>
        </w:rPr>
        <w:footnoteRef/>
      </w:r>
      <w:r>
        <w:t xml:space="preserve"> </w:t>
      </w:r>
      <w:proofErr w:type="spellStart"/>
      <w:r w:rsidRPr="000C4D26">
        <w:t>Fighting</w:t>
      </w:r>
      <w:proofErr w:type="spellEnd"/>
      <w:r w:rsidRPr="000C4D26">
        <w:t xml:space="preserve"> </w:t>
      </w:r>
      <w:proofErr w:type="spellStart"/>
      <w:r w:rsidRPr="000C4D26">
        <w:t>food</w:t>
      </w:r>
      <w:proofErr w:type="spellEnd"/>
      <w:r w:rsidRPr="000C4D26">
        <w:t xml:space="preserve"> </w:t>
      </w:r>
      <w:proofErr w:type="spellStart"/>
      <w:r w:rsidRPr="000C4D26">
        <w:t>poisoning</w:t>
      </w:r>
      <w:proofErr w:type="spellEnd"/>
      <w:r w:rsidRPr="000C4D26">
        <w:t xml:space="preserve"> </w:t>
      </w:r>
      <w:proofErr w:type="spellStart"/>
      <w:r w:rsidRPr="000C4D26">
        <w:t>in</w:t>
      </w:r>
      <w:proofErr w:type="spellEnd"/>
      <w:r w:rsidRPr="000C4D26">
        <w:t xml:space="preserve"> </w:t>
      </w:r>
      <w:proofErr w:type="spellStart"/>
      <w:r w:rsidRPr="000C4D26">
        <w:t>Las</w:t>
      </w:r>
      <w:proofErr w:type="spellEnd"/>
      <w:r w:rsidRPr="000C4D26">
        <w:t xml:space="preserve"> Vegas </w:t>
      </w:r>
      <w:proofErr w:type="spellStart"/>
      <w:r w:rsidRPr="000C4D26">
        <w:t>with</w:t>
      </w:r>
      <w:proofErr w:type="spellEnd"/>
      <w:r w:rsidRPr="000C4D26">
        <w:t xml:space="preserve"> </w:t>
      </w:r>
      <w:proofErr w:type="spellStart"/>
      <w:r w:rsidRPr="000C4D26">
        <w:t>machine</w:t>
      </w:r>
      <w:proofErr w:type="spellEnd"/>
      <w:r w:rsidRPr="000C4D26">
        <w:t xml:space="preserve"> </w:t>
      </w:r>
      <w:proofErr w:type="spellStart"/>
      <w:r w:rsidRPr="000C4D26">
        <w:t>learning</w:t>
      </w:r>
      <w:proofErr w:type="spellEnd"/>
      <w:r>
        <w:t xml:space="preserve">. </w:t>
      </w:r>
      <w:r w:rsidRPr="00CC5F8A">
        <w:rPr>
          <w:i/>
          <w:lang w:val="en-GB"/>
        </w:rPr>
        <w:t xml:space="preserve">National science foundation </w:t>
      </w:r>
      <w:r w:rsidRPr="00CC5F8A">
        <w:rPr>
          <w:i/>
        </w:rPr>
        <w:t>tīmekļvietne.</w:t>
      </w:r>
      <w:r>
        <w:t xml:space="preserve"> </w:t>
      </w:r>
      <w:r>
        <w:rPr>
          <w:bCs/>
        </w:rPr>
        <w:t xml:space="preserve">Pieejams: </w:t>
      </w:r>
      <w:hyperlink r:id="rId16" w:history="1">
        <w:r>
          <w:rPr>
            <w:rStyle w:val="Hyperlink"/>
          </w:rPr>
          <w:t>https://www.nsf.gov/news/news_summ.jsp?cntn_id=137848</w:t>
        </w:r>
      </w:hyperlink>
      <w:r>
        <w:t xml:space="preserve"> [aplūkots 06.06.2019.]</w:t>
      </w:r>
    </w:p>
  </w:footnote>
  <w:footnote w:id="17">
    <w:p w14:paraId="3C431485" w14:textId="535164A4" w:rsidR="00023B2E" w:rsidRDefault="00023B2E">
      <w:pPr>
        <w:pStyle w:val="FootnoteText"/>
      </w:pPr>
      <w:r>
        <w:rPr>
          <w:rStyle w:val="FootnoteReference"/>
        </w:rPr>
        <w:footnoteRef/>
      </w:r>
      <w:r>
        <w:t xml:space="preserve"> </w:t>
      </w:r>
      <w:proofErr w:type="spellStart"/>
      <w:r w:rsidRPr="000C4D26">
        <w:t>IBM’s</w:t>
      </w:r>
      <w:proofErr w:type="spellEnd"/>
      <w:r w:rsidRPr="000C4D26">
        <w:t xml:space="preserve"> </w:t>
      </w:r>
      <w:proofErr w:type="spellStart"/>
      <w:r w:rsidRPr="000C4D26">
        <w:t>Watson</w:t>
      </w:r>
      <w:proofErr w:type="spellEnd"/>
      <w:r w:rsidRPr="000C4D26">
        <w:t xml:space="preserve"> AI </w:t>
      </w:r>
      <w:proofErr w:type="spellStart"/>
      <w:r w:rsidRPr="000C4D26">
        <w:t>Recommends</w:t>
      </w:r>
      <w:proofErr w:type="spellEnd"/>
      <w:r w:rsidRPr="000C4D26">
        <w:t xml:space="preserve"> </w:t>
      </w:r>
      <w:proofErr w:type="spellStart"/>
      <w:r w:rsidRPr="000C4D26">
        <w:t>Same</w:t>
      </w:r>
      <w:proofErr w:type="spellEnd"/>
      <w:r w:rsidRPr="000C4D26">
        <w:t xml:space="preserve"> </w:t>
      </w:r>
      <w:proofErr w:type="spellStart"/>
      <w:r w:rsidRPr="000C4D26">
        <w:t>Treatment</w:t>
      </w:r>
      <w:proofErr w:type="spellEnd"/>
      <w:r w:rsidRPr="000C4D26">
        <w:t xml:space="preserve"> </w:t>
      </w:r>
      <w:proofErr w:type="spellStart"/>
      <w:r w:rsidRPr="000C4D26">
        <w:t>as</w:t>
      </w:r>
      <w:proofErr w:type="spellEnd"/>
      <w:r w:rsidRPr="000C4D26">
        <w:t xml:space="preserve"> </w:t>
      </w:r>
      <w:proofErr w:type="spellStart"/>
      <w:r w:rsidRPr="000C4D26">
        <w:t>Doctors</w:t>
      </w:r>
      <w:proofErr w:type="spellEnd"/>
      <w:r w:rsidRPr="000C4D26">
        <w:t xml:space="preserve"> </w:t>
      </w:r>
      <w:proofErr w:type="spellStart"/>
      <w:r w:rsidRPr="000C4D26">
        <w:t>in</w:t>
      </w:r>
      <w:proofErr w:type="spellEnd"/>
      <w:r w:rsidRPr="000C4D26">
        <w:t xml:space="preserve"> 99% </w:t>
      </w:r>
      <w:proofErr w:type="spellStart"/>
      <w:r w:rsidRPr="000C4D26">
        <w:t>of</w:t>
      </w:r>
      <w:proofErr w:type="spellEnd"/>
      <w:r w:rsidRPr="000C4D26">
        <w:t xml:space="preserve"> </w:t>
      </w:r>
      <w:proofErr w:type="spellStart"/>
      <w:r w:rsidRPr="000C4D26">
        <w:t>Cancer</w:t>
      </w:r>
      <w:proofErr w:type="spellEnd"/>
      <w:r w:rsidRPr="000C4D26">
        <w:t xml:space="preserve"> </w:t>
      </w:r>
      <w:proofErr w:type="spellStart"/>
      <w:r w:rsidRPr="000C4D26">
        <w:t>Cases</w:t>
      </w:r>
      <w:proofErr w:type="spellEnd"/>
      <w:r>
        <w:t xml:space="preserve">. </w:t>
      </w:r>
      <w:proofErr w:type="spellStart"/>
      <w:r w:rsidRPr="00CC5F8A">
        <w:rPr>
          <w:i/>
        </w:rPr>
        <w:t>Futurism</w:t>
      </w:r>
      <w:proofErr w:type="spellEnd"/>
      <w:r w:rsidRPr="00CC5F8A">
        <w:rPr>
          <w:i/>
        </w:rPr>
        <w:t xml:space="preserve"> tīmekļvietne.</w:t>
      </w:r>
      <w:r>
        <w:t xml:space="preserve"> </w:t>
      </w:r>
      <w:r>
        <w:rPr>
          <w:bCs/>
        </w:rPr>
        <w:t xml:space="preserve">Pieejams: </w:t>
      </w:r>
      <w:hyperlink r:id="rId17" w:history="1">
        <w:r>
          <w:rPr>
            <w:rStyle w:val="Hyperlink"/>
          </w:rPr>
          <w:t>https://futurism.com/ibms-watson-ai-recommends-same-treatment-as-doctors-in-99-of-cancer-cases</w:t>
        </w:r>
      </w:hyperlink>
      <w:r>
        <w:t xml:space="preserve"> [aplūkots 06.06.2019.]</w:t>
      </w:r>
    </w:p>
  </w:footnote>
  <w:footnote w:id="18">
    <w:p w14:paraId="7A8F695A" w14:textId="2014DFA5" w:rsidR="00023B2E" w:rsidRDefault="00023B2E">
      <w:pPr>
        <w:pStyle w:val="FootnoteText"/>
      </w:pPr>
      <w:r>
        <w:rPr>
          <w:rStyle w:val="FootnoteReference"/>
        </w:rPr>
        <w:footnoteRef/>
      </w:r>
      <w:r>
        <w:t xml:space="preserve"> </w:t>
      </w:r>
      <w:proofErr w:type="spellStart"/>
      <w:r w:rsidRPr="000C4D26">
        <w:t>Artificial</w:t>
      </w:r>
      <w:proofErr w:type="spellEnd"/>
      <w:r w:rsidRPr="000C4D26">
        <w:t xml:space="preserve"> </w:t>
      </w:r>
      <w:proofErr w:type="spellStart"/>
      <w:r w:rsidRPr="000C4D26">
        <w:t>Intelligence</w:t>
      </w:r>
      <w:proofErr w:type="spellEnd"/>
      <w:r w:rsidRPr="000C4D26">
        <w:t xml:space="preserve"> </w:t>
      </w:r>
      <w:proofErr w:type="spellStart"/>
      <w:r w:rsidRPr="000C4D26">
        <w:t>Systems</w:t>
      </w:r>
      <w:proofErr w:type="spellEnd"/>
      <w:r w:rsidRPr="000C4D26">
        <w:t xml:space="preserve"> </w:t>
      </w:r>
      <w:proofErr w:type="spellStart"/>
      <w:r w:rsidRPr="000C4D26">
        <w:t>Can</w:t>
      </w:r>
      <w:proofErr w:type="spellEnd"/>
      <w:r w:rsidRPr="000C4D26">
        <w:t xml:space="preserve"> </w:t>
      </w:r>
      <w:proofErr w:type="spellStart"/>
      <w:r w:rsidRPr="000C4D26">
        <w:t>Now</w:t>
      </w:r>
      <w:proofErr w:type="spellEnd"/>
      <w:r w:rsidRPr="000C4D26">
        <w:t xml:space="preserve"> </w:t>
      </w:r>
      <w:proofErr w:type="spellStart"/>
      <w:r w:rsidRPr="000C4D26">
        <w:t>Predict</w:t>
      </w:r>
      <w:proofErr w:type="spellEnd"/>
      <w:r w:rsidRPr="000C4D26">
        <w:t xml:space="preserve"> </w:t>
      </w:r>
      <w:proofErr w:type="spellStart"/>
      <w:r w:rsidRPr="000C4D26">
        <w:t>When</w:t>
      </w:r>
      <w:proofErr w:type="spellEnd"/>
      <w:r w:rsidRPr="000C4D26">
        <w:t xml:space="preserve"> </w:t>
      </w:r>
      <w:proofErr w:type="spellStart"/>
      <w:r w:rsidRPr="000C4D26">
        <w:t>You</w:t>
      </w:r>
      <w:proofErr w:type="spellEnd"/>
      <w:r w:rsidRPr="000C4D26">
        <w:t xml:space="preserve"> </w:t>
      </w:r>
      <w:proofErr w:type="spellStart"/>
      <w:r w:rsidRPr="000C4D26">
        <w:t>Will</w:t>
      </w:r>
      <w:proofErr w:type="spellEnd"/>
      <w:r w:rsidRPr="000C4D26">
        <w:t xml:space="preserve"> </w:t>
      </w:r>
      <w:proofErr w:type="spellStart"/>
      <w:r w:rsidRPr="000C4D26">
        <w:t>Die</w:t>
      </w:r>
      <w:proofErr w:type="spellEnd"/>
      <w:r>
        <w:t xml:space="preserve">. </w:t>
      </w:r>
      <w:r w:rsidRPr="00CC5F8A">
        <w:rPr>
          <w:i/>
          <w:lang w:val="en-GB"/>
        </w:rPr>
        <w:t>Interesting engineering</w:t>
      </w:r>
      <w:r w:rsidRPr="00CC5F8A">
        <w:rPr>
          <w:i/>
        </w:rPr>
        <w:t xml:space="preserve"> tīmekļvietne.</w:t>
      </w:r>
      <w:r>
        <w:t xml:space="preserve"> </w:t>
      </w:r>
      <w:r>
        <w:rPr>
          <w:bCs/>
        </w:rPr>
        <w:t xml:space="preserve">Pieejams: </w:t>
      </w:r>
      <w:hyperlink r:id="rId18" w:history="1">
        <w:r>
          <w:rPr>
            <w:rStyle w:val="Hyperlink"/>
          </w:rPr>
          <w:t>https://interestingengineering.com/artificial-intelligence-can-now-predict-when-you-will-die</w:t>
        </w:r>
      </w:hyperlink>
      <w:r>
        <w:t xml:space="preserve"> [aplūkots 06.06.2019.]</w:t>
      </w:r>
    </w:p>
  </w:footnote>
  <w:footnote w:id="19">
    <w:p w14:paraId="1DE5FB7F" w14:textId="184C095C" w:rsidR="00023B2E" w:rsidRDefault="00023B2E">
      <w:pPr>
        <w:pStyle w:val="FootnoteText"/>
      </w:pPr>
      <w:r>
        <w:rPr>
          <w:rStyle w:val="FootnoteReference"/>
        </w:rPr>
        <w:footnoteRef/>
      </w:r>
      <w:r>
        <w:t xml:space="preserve"> </w:t>
      </w:r>
      <w:r w:rsidRPr="000C4D26">
        <w:t xml:space="preserve">FBI </w:t>
      </w:r>
      <w:proofErr w:type="spellStart"/>
      <w:r w:rsidRPr="000C4D26">
        <w:t>Uses</w:t>
      </w:r>
      <w:proofErr w:type="spellEnd"/>
      <w:r w:rsidRPr="000C4D26">
        <w:t xml:space="preserve"> </w:t>
      </w:r>
      <w:proofErr w:type="spellStart"/>
      <w:r w:rsidRPr="000C4D26">
        <w:t>Big</w:t>
      </w:r>
      <w:proofErr w:type="spellEnd"/>
      <w:r w:rsidRPr="000C4D26">
        <w:t xml:space="preserve"> </w:t>
      </w:r>
      <w:proofErr w:type="spellStart"/>
      <w:r w:rsidRPr="000C4D26">
        <w:t>Data</w:t>
      </w:r>
      <w:proofErr w:type="spellEnd"/>
      <w:r w:rsidRPr="000C4D26">
        <w:t xml:space="preserve"> &amp; </w:t>
      </w:r>
      <w:proofErr w:type="spellStart"/>
      <w:r w:rsidRPr="000C4D26">
        <w:t>Crowdsourcing</w:t>
      </w:r>
      <w:proofErr w:type="spellEnd"/>
      <w:r w:rsidRPr="000C4D26">
        <w:t xml:space="preserve"> To </w:t>
      </w:r>
      <w:proofErr w:type="spellStart"/>
      <w:r w:rsidRPr="000C4D26">
        <w:t>Hunt</w:t>
      </w:r>
      <w:proofErr w:type="spellEnd"/>
      <w:r w:rsidRPr="000C4D26">
        <w:t xml:space="preserve"> </w:t>
      </w:r>
      <w:proofErr w:type="spellStart"/>
      <w:r w:rsidRPr="000C4D26">
        <w:t>The</w:t>
      </w:r>
      <w:proofErr w:type="spellEnd"/>
      <w:r w:rsidRPr="000C4D26">
        <w:t xml:space="preserve"> Boston </w:t>
      </w:r>
      <w:proofErr w:type="spellStart"/>
      <w:r w:rsidRPr="000C4D26">
        <w:t>Bomber</w:t>
      </w:r>
      <w:proofErr w:type="spellEnd"/>
      <w:r>
        <w:t xml:space="preserve">. </w:t>
      </w:r>
      <w:proofErr w:type="spellStart"/>
      <w:r w:rsidRPr="00CC5F8A">
        <w:rPr>
          <w:i/>
        </w:rPr>
        <w:t>Silicon</w:t>
      </w:r>
      <w:proofErr w:type="spellEnd"/>
      <w:r w:rsidRPr="00CC5F8A">
        <w:rPr>
          <w:i/>
        </w:rPr>
        <w:t xml:space="preserve"> </w:t>
      </w:r>
      <w:proofErr w:type="spellStart"/>
      <w:r w:rsidRPr="00CC5F8A">
        <w:rPr>
          <w:i/>
        </w:rPr>
        <w:t>angle</w:t>
      </w:r>
      <w:proofErr w:type="spellEnd"/>
      <w:r w:rsidRPr="00CC5F8A">
        <w:rPr>
          <w:i/>
        </w:rPr>
        <w:t xml:space="preserve"> tīmekļvietne.</w:t>
      </w:r>
      <w:r>
        <w:t xml:space="preserve"> </w:t>
      </w:r>
      <w:r>
        <w:rPr>
          <w:bCs/>
        </w:rPr>
        <w:t xml:space="preserve">Pieejams: </w:t>
      </w:r>
      <w:hyperlink r:id="rId19" w:history="1">
        <w:r>
          <w:rPr>
            <w:rStyle w:val="Hyperlink"/>
          </w:rPr>
          <w:t>https://siliconangle.com/2013/04/17/fbi-uses-big-data-crowdsourcing-to-hunt-the-boston-bomber/</w:t>
        </w:r>
      </w:hyperlink>
      <w:r>
        <w:t xml:space="preserve"> [aplūkots 06.06.2019.]</w:t>
      </w:r>
    </w:p>
  </w:footnote>
  <w:footnote w:id="20">
    <w:p w14:paraId="7E376AD5" w14:textId="2806E0EE" w:rsidR="00023B2E" w:rsidRDefault="00023B2E">
      <w:pPr>
        <w:pStyle w:val="FootnoteText"/>
      </w:pPr>
      <w:r>
        <w:rPr>
          <w:rStyle w:val="FootnoteReference"/>
        </w:rPr>
        <w:footnoteRef/>
      </w:r>
      <w:r>
        <w:t xml:space="preserve"> </w:t>
      </w:r>
      <w:proofErr w:type="spellStart"/>
      <w:r w:rsidRPr="000C4D26">
        <w:t>Chinese</w:t>
      </w:r>
      <w:proofErr w:type="spellEnd"/>
      <w:r w:rsidRPr="000C4D26">
        <w:t xml:space="preserve"> </w:t>
      </w:r>
      <w:proofErr w:type="spellStart"/>
      <w:r w:rsidRPr="000C4D26">
        <w:t>Police</w:t>
      </w:r>
      <w:proofErr w:type="spellEnd"/>
      <w:r w:rsidRPr="000C4D26">
        <w:t xml:space="preserve"> </w:t>
      </w:r>
      <w:proofErr w:type="spellStart"/>
      <w:r w:rsidRPr="000C4D26">
        <w:t>Add</w:t>
      </w:r>
      <w:proofErr w:type="spellEnd"/>
      <w:r w:rsidRPr="000C4D26">
        <w:t xml:space="preserve"> </w:t>
      </w:r>
      <w:proofErr w:type="spellStart"/>
      <w:r w:rsidRPr="000C4D26">
        <w:t>Facial</w:t>
      </w:r>
      <w:proofErr w:type="spellEnd"/>
      <w:r w:rsidRPr="000C4D26">
        <w:t xml:space="preserve"> </w:t>
      </w:r>
      <w:proofErr w:type="spellStart"/>
      <w:r w:rsidRPr="000C4D26">
        <w:t>Recognition</w:t>
      </w:r>
      <w:proofErr w:type="spellEnd"/>
      <w:r w:rsidRPr="000C4D26">
        <w:t xml:space="preserve"> </w:t>
      </w:r>
      <w:proofErr w:type="spellStart"/>
      <w:r w:rsidRPr="000C4D26">
        <w:t>Glasses</w:t>
      </w:r>
      <w:proofErr w:type="spellEnd"/>
      <w:r w:rsidRPr="000C4D26">
        <w:t xml:space="preserve"> to </w:t>
      </w:r>
      <w:proofErr w:type="spellStart"/>
      <w:r w:rsidRPr="000C4D26">
        <w:t>Their</w:t>
      </w:r>
      <w:proofErr w:type="spellEnd"/>
      <w:r w:rsidRPr="000C4D26">
        <w:t xml:space="preserve"> </w:t>
      </w:r>
      <w:proofErr w:type="spellStart"/>
      <w:r w:rsidRPr="000C4D26">
        <w:t>Surveillance</w:t>
      </w:r>
      <w:proofErr w:type="spellEnd"/>
      <w:r w:rsidRPr="000C4D26">
        <w:t xml:space="preserve"> </w:t>
      </w:r>
      <w:proofErr w:type="spellStart"/>
      <w:r w:rsidRPr="000C4D26">
        <w:t>Arsenal</w:t>
      </w:r>
      <w:proofErr w:type="spellEnd"/>
      <w:r>
        <w:t xml:space="preserve">. </w:t>
      </w:r>
      <w:proofErr w:type="spellStart"/>
      <w:r w:rsidRPr="00CC5F8A">
        <w:rPr>
          <w:i/>
        </w:rPr>
        <w:t>Futurism</w:t>
      </w:r>
      <w:proofErr w:type="spellEnd"/>
      <w:r w:rsidRPr="00CC5F8A">
        <w:rPr>
          <w:i/>
        </w:rPr>
        <w:t xml:space="preserve"> tīmekļvietne.</w:t>
      </w:r>
      <w:r>
        <w:t xml:space="preserve"> </w:t>
      </w:r>
      <w:r>
        <w:rPr>
          <w:bCs/>
        </w:rPr>
        <w:t xml:space="preserve">Pieejams: </w:t>
      </w:r>
      <w:hyperlink r:id="rId20" w:history="1">
        <w:r w:rsidRPr="00A45F7D">
          <w:rPr>
            <w:rStyle w:val="Hyperlink"/>
          </w:rPr>
          <w:t>https://futurism.com/chinese-police-facial-recognition-glasses-surveillance-arsenal/</w:t>
        </w:r>
      </w:hyperlink>
      <w:r>
        <w:t xml:space="preserve"> [aplūkots 02.05.2019.]</w:t>
      </w:r>
    </w:p>
  </w:footnote>
  <w:footnote w:id="21">
    <w:p w14:paraId="248D325E" w14:textId="7765F539" w:rsidR="00023B2E" w:rsidRDefault="00023B2E">
      <w:pPr>
        <w:pStyle w:val="FootnoteText"/>
      </w:pPr>
      <w:r>
        <w:rPr>
          <w:rStyle w:val="FootnoteReference"/>
        </w:rPr>
        <w:footnoteRef/>
      </w:r>
      <w:r>
        <w:t xml:space="preserve"> </w:t>
      </w:r>
      <w:proofErr w:type="spellStart"/>
      <w:r w:rsidRPr="000C4D26">
        <w:t>DeepMind</w:t>
      </w:r>
      <w:proofErr w:type="spellEnd"/>
      <w:r w:rsidRPr="000C4D26">
        <w:t xml:space="preserve"> </w:t>
      </w:r>
      <w:proofErr w:type="spellStart"/>
      <w:r w:rsidRPr="000C4D26">
        <w:t>and</w:t>
      </w:r>
      <w:proofErr w:type="spellEnd"/>
      <w:r w:rsidRPr="000C4D26">
        <w:t xml:space="preserve"> </w:t>
      </w:r>
      <w:proofErr w:type="spellStart"/>
      <w:r w:rsidRPr="000C4D26">
        <w:t>Moorfields</w:t>
      </w:r>
      <w:proofErr w:type="spellEnd"/>
      <w:r w:rsidRPr="000C4D26">
        <w:t xml:space="preserve"> </w:t>
      </w:r>
      <w:proofErr w:type="spellStart"/>
      <w:r w:rsidRPr="000C4D26">
        <w:t>Eye</w:t>
      </w:r>
      <w:proofErr w:type="spellEnd"/>
      <w:r w:rsidRPr="000C4D26">
        <w:t xml:space="preserve"> </w:t>
      </w:r>
      <w:proofErr w:type="spellStart"/>
      <w:r w:rsidRPr="000C4D26">
        <w:t>Hospital</w:t>
      </w:r>
      <w:proofErr w:type="spellEnd"/>
      <w:r w:rsidRPr="000C4D26">
        <w:t xml:space="preserve"> NHS </w:t>
      </w:r>
      <w:proofErr w:type="spellStart"/>
      <w:r w:rsidRPr="000C4D26">
        <w:t>Foundation</w:t>
      </w:r>
      <w:proofErr w:type="spellEnd"/>
      <w:r w:rsidRPr="000C4D26">
        <w:t xml:space="preserve"> </w:t>
      </w:r>
      <w:proofErr w:type="spellStart"/>
      <w:r w:rsidRPr="000C4D26">
        <w:t>Trust</w:t>
      </w:r>
      <w:proofErr w:type="spellEnd"/>
      <w:r>
        <w:t xml:space="preserve">. </w:t>
      </w:r>
      <w:proofErr w:type="spellStart"/>
      <w:r w:rsidRPr="005531AE">
        <w:rPr>
          <w:i/>
        </w:rPr>
        <w:t>Deepmind</w:t>
      </w:r>
      <w:proofErr w:type="spellEnd"/>
      <w:r w:rsidRPr="005531AE">
        <w:rPr>
          <w:i/>
        </w:rPr>
        <w:t xml:space="preserve"> tīmekļvietne.</w:t>
      </w:r>
      <w:r>
        <w:t xml:space="preserve"> </w:t>
      </w:r>
      <w:r>
        <w:rPr>
          <w:bCs/>
        </w:rPr>
        <w:t xml:space="preserve">Pieejams: </w:t>
      </w:r>
      <w:hyperlink r:id="rId21" w:history="1">
        <w:r>
          <w:rPr>
            <w:rStyle w:val="Hyperlink"/>
          </w:rPr>
          <w:t>https://deepmind.com/applied/deepmind-health/working-partners/health-research-tomorrow/moorfields-eye-hospital-nhs-foundation-trust/</w:t>
        </w:r>
      </w:hyperlink>
      <w:r>
        <w:t xml:space="preserve"> [aplūkots 06.06.2019.]</w:t>
      </w:r>
    </w:p>
  </w:footnote>
  <w:footnote w:id="22">
    <w:p w14:paraId="0D17BF6E" w14:textId="23782568" w:rsidR="00023B2E" w:rsidRDefault="00023B2E" w:rsidP="007220AB">
      <w:pPr>
        <w:pStyle w:val="FootnoteText"/>
      </w:pPr>
      <w:r>
        <w:rPr>
          <w:rStyle w:val="FootnoteReference"/>
        </w:rPr>
        <w:footnoteRef/>
      </w:r>
      <w:r>
        <w:t xml:space="preserve"> </w:t>
      </w:r>
      <w:r w:rsidRPr="00676530">
        <w:t>CAN AI BE A FAIR JUDGE IN COURT? ESTONIA THINKS SO</w:t>
      </w:r>
      <w:r>
        <w:t xml:space="preserve">. </w:t>
      </w:r>
      <w:proofErr w:type="spellStart"/>
      <w:r w:rsidRPr="005531AE">
        <w:rPr>
          <w:i/>
        </w:rPr>
        <w:t>Wired</w:t>
      </w:r>
      <w:proofErr w:type="spellEnd"/>
      <w:r w:rsidRPr="005531AE">
        <w:rPr>
          <w:i/>
        </w:rPr>
        <w:t xml:space="preserve"> tīmekļvietne.</w:t>
      </w:r>
      <w:r>
        <w:t xml:space="preserve"> </w:t>
      </w:r>
      <w:r>
        <w:rPr>
          <w:bCs/>
        </w:rPr>
        <w:t xml:space="preserve">Pieejams: </w:t>
      </w:r>
      <w:hyperlink r:id="rId22" w:history="1">
        <w:r>
          <w:rPr>
            <w:rStyle w:val="Hyperlink"/>
          </w:rPr>
          <w:t>https://www.wired.com/story/can-ai-be-fair-judge-court-estonia-thinks-so/</w:t>
        </w:r>
      </w:hyperlink>
      <w:r>
        <w:rPr>
          <w:rStyle w:val="Hyperlink"/>
        </w:rPr>
        <w:t xml:space="preserve"> [aplūkots </w:t>
      </w:r>
      <w:r>
        <w:t>02.05.2019.]</w:t>
      </w:r>
    </w:p>
  </w:footnote>
  <w:footnote w:id="23">
    <w:p w14:paraId="2F0A5B60" w14:textId="6838FF1D" w:rsidR="00023B2E" w:rsidRDefault="00023B2E" w:rsidP="006970C7">
      <w:pPr>
        <w:pStyle w:val="FootnoteText"/>
      </w:pPr>
      <w:r>
        <w:rPr>
          <w:rStyle w:val="FootnoteReference"/>
        </w:rPr>
        <w:footnoteRef/>
      </w:r>
      <w:r>
        <w:t xml:space="preserve"> ARTIFICIAL INTELLIGENCE THE NEXT DIGITAL FRONTIER? </w:t>
      </w:r>
      <w:proofErr w:type="spellStart"/>
      <w:r w:rsidRPr="005531AE">
        <w:rPr>
          <w:i/>
        </w:rPr>
        <w:t>Mckinsey</w:t>
      </w:r>
      <w:proofErr w:type="spellEnd"/>
      <w:r w:rsidRPr="005531AE">
        <w:rPr>
          <w:i/>
        </w:rPr>
        <w:t xml:space="preserve"> tīmekļvietne.</w:t>
      </w:r>
      <w:r>
        <w:t xml:space="preserve"> </w:t>
      </w:r>
      <w:r>
        <w:rPr>
          <w:bCs/>
        </w:rPr>
        <w:t xml:space="preserve">Pieejams: </w:t>
      </w:r>
      <w:hyperlink r:id="rId23" w:history="1">
        <w:r w:rsidRPr="008C6CAE">
          <w:rPr>
            <w:rStyle w:val="Hyperlink"/>
          </w:rPr>
          <w:t>https://www.mckinsey.com/~/media/mckinsey/industries/advanced%20electronics/our%20insights/how%20artificial%20intelligence%20can%20deliver%20real%20value%20to%20companies/mgi-artificial-intelligence-discussion-paper.ashx</w:t>
        </w:r>
      </w:hyperlink>
      <w:r>
        <w:t xml:space="preserve"> [aplūkots 02.05.2019.]</w:t>
      </w:r>
    </w:p>
  </w:footnote>
  <w:footnote w:id="24">
    <w:p w14:paraId="57888BB3" w14:textId="094417EC" w:rsidR="00023B2E" w:rsidRDefault="00023B2E">
      <w:pPr>
        <w:pStyle w:val="FootnoteText"/>
      </w:pPr>
      <w:r>
        <w:rPr>
          <w:rStyle w:val="FootnoteReference"/>
        </w:rPr>
        <w:footnoteRef/>
      </w:r>
      <w:r>
        <w:t xml:space="preserve"> </w:t>
      </w:r>
      <w:proofErr w:type="spellStart"/>
      <w:r w:rsidRPr="000C4D26">
        <w:t>The</w:t>
      </w:r>
      <w:proofErr w:type="spellEnd"/>
      <w:r w:rsidRPr="000C4D26">
        <w:t xml:space="preserve"> </w:t>
      </w:r>
      <w:proofErr w:type="spellStart"/>
      <w:r w:rsidRPr="000C4D26">
        <w:t>Digital</w:t>
      </w:r>
      <w:proofErr w:type="spellEnd"/>
      <w:r w:rsidRPr="000C4D26">
        <w:t xml:space="preserve"> </w:t>
      </w:r>
      <w:proofErr w:type="spellStart"/>
      <w:r w:rsidRPr="000C4D26">
        <w:t>Economy</w:t>
      </w:r>
      <w:proofErr w:type="spellEnd"/>
      <w:r w:rsidRPr="000C4D26">
        <w:t xml:space="preserve"> </w:t>
      </w:r>
      <w:proofErr w:type="spellStart"/>
      <w:r w:rsidRPr="000C4D26">
        <w:t>and</w:t>
      </w:r>
      <w:proofErr w:type="spellEnd"/>
      <w:r w:rsidRPr="000C4D26">
        <w:t xml:space="preserve"> </w:t>
      </w:r>
      <w:proofErr w:type="spellStart"/>
      <w:r w:rsidRPr="000C4D26">
        <w:t>Society</w:t>
      </w:r>
      <w:proofErr w:type="spellEnd"/>
      <w:r w:rsidRPr="000C4D26">
        <w:t xml:space="preserve"> </w:t>
      </w:r>
      <w:proofErr w:type="spellStart"/>
      <w:r w:rsidRPr="000C4D26">
        <w:t>Index</w:t>
      </w:r>
      <w:proofErr w:type="spellEnd"/>
      <w:r w:rsidRPr="000C4D26">
        <w:t xml:space="preserve"> (DESI)</w:t>
      </w:r>
      <w:r>
        <w:t xml:space="preserve">. Eiropas komisijas mājas lapa. </w:t>
      </w:r>
      <w:r>
        <w:rPr>
          <w:bCs/>
        </w:rPr>
        <w:t xml:space="preserve">Pieejams: </w:t>
      </w:r>
      <w:hyperlink r:id="rId24" w:history="1">
        <w:r>
          <w:rPr>
            <w:rStyle w:val="Hyperlink"/>
          </w:rPr>
          <w:t>https://ec.europa.eu/digital-single-market/en/desi</w:t>
        </w:r>
      </w:hyperlink>
      <w:r>
        <w:t xml:space="preserve"> [aplūkots 06.06.2019.]</w:t>
      </w:r>
    </w:p>
  </w:footnote>
  <w:footnote w:id="25">
    <w:p w14:paraId="73AF47E6" w14:textId="58D416A5" w:rsidR="00023B2E" w:rsidRPr="00AC72D3" w:rsidRDefault="00023B2E" w:rsidP="00AC72D3">
      <w:pPr>
        <w:pStyle w:val="FootnoteText"/>
      </w:pPr>
      <w:r>
        <w:rPr>
          <w:rStyle w:val="FootnoteReference"/>
        </w:rPr>
        <w:footnoteRef/>
      </w:r>
      <w:r>
        <w:t xml:space="preserve"> </w:t>
      </w:r>
      <w:r w:rsidRPr="000C4D26">
        <w:t>Latvijas ilgtspējīgas attīstības stratēģija 2030.gadam</w:t>
      </w:r>
      <w:r>
        <w:t xml:space="preserve">. </w:t>
      </w:r>
      <w:r w:rsidRPr="00CC5F8A">
        <w:t>Politikas plānošanas dokumentu datubāze</w:t>
      </w:r>
      <w:r>
        <w:t xml:space="preserve">. </w:t>
      </w:r>
      <w:r>
        <w:rPr>
          <w:bCs/>
        </w:rPr>
        <w:t xml:space="preserve">Pieejams: </w:t>
      </w:r>
      <w:hyperlink r:id="rId25" w:history="1">
        <w:r w:rsidRPr="00FA417F">
          <w:rPr>
            <w:rStyle w:val="Hyperlink"/>
            <w:rFonts w:eastAsia="Courier New"/>
          </w:rPr>
          <w:t>http://polsis.mk.gov.lv/documents/3323</w:t>
        </w:r>
      </w:hyperlink>
      <w:r>
        <w:t xml:space="preserve"> [aplūkots 06.06.2019.]</w:t>
      </w:r>
    </w:p>
  </w:footnote>
  <w:footnote w:id="26">
    <w:p w14:paraId="26664981" w14:textId="74CC332C" w:rsidR="00023B2E" w:rsidRPr="00AC72D3" w:rsidRDefault="00023B2E" w:rsidP="00AC72D3">
      <w:pPr>
        <w:pStyle w:val="FootnoteText"/>
      </w:pPr>
      <w:r>
        <w:rPr>
          <w:rStyle w:val="FootnoteReference"/>
        </w:rPr>
        <w:footnoteRef/>
      </w:r>
      <w:r>
        <w:t xml:space="preserve"> Deklarācija par Artura Krišjāņa Kariņa vadītā Ministru kabineta iecerēto darbību. Ministru kabineta tīmekļvietne. </w:t>
      </w:r>
      <w:r>
        <w:rPr>
          <w:bCs/>
        </w:rPr>
        <w:t xml:space="preserve">Pieejams: </w:t>
      </w:r>
      <w:hyperlink r:id="rId26" w:history="1">
        <w:r w:rsidRPr="00670800">
          <w:rPr>
            <w:rStyle w:val="Hyperlink"/>
          </w:rPr>
          <w:t>https://www.mk.gov.lv/sites/default/files/editor/kk-valdibas-deklaracija_red-gala.pdf</w:t>
        </w:r>
      </w:hyperlink>
      <w:r>
        <w:t xml:space="preserve"> [aplūkots 06.06.2019.]</w:t>
      </w:r>
    </w:p>
  </w:footnote>
  <w:footnote w:id="27">
    <w:p w14:paraId="5156755C" w14:textId="6D9FE734" w:rsidR="00023B2E" w:rsidRDefault="00023B2E">
      <w:pPr>
        <w:pStyle w:val="FootnoteText"/>
      </w:pPr>
      <w:r>
        <w:rPr>
          <w:rStyle w:val="FootnoteReference"/>
        </w:rPr>
        <w:footnoteRef/>
      </w:r>
      <w:r>
        <w:t xml:space="preserve"> </w:t>
      </w:r>
      <w:r w:rsidRPr="00B12F6F">
        <w:t xml:space="preserve">Virtuālais asistents </w:t>
      </w:r>
      <w:r>
        <w:t>–</w:t>
      </w:r>
      <w:r w:rsidRPr="00B12F6F">
        <w:t xml:space="preserve"> UNA</w:t>
      </w:r>
      <w:r>
        <w:t xml:space="preserve">. </w:t>
      </w:r>
      <w:r w:rsidRPr="005531AE">
        <w:rPr>
          <w:i/>
        </w:rPr>
        <w:t>Uzņēmumu reģistra tīmekļvietne.</w:t>
      </w:r>
      <w:r w:rsidRPr="00B12F6F">
        <w:t xml:space="preserve"> </w:t>
      </w:r>
      <w:r>
        <w:rPr>
          <w:bCs/>
        </w:rPr>
        <w:t xml:space="preserve">Pieejams: </w:t>
      </w:r>
      <w:hyperlink r:id="rId27" w:history="1">
        <w:r w:rsidRPr="00E65C19">
          <w:rPr>
            <w:rStyle w:val="Hyperlink"/>
          </w:rPr>
          <w:t>https://www.ur.gov.lv/lv/par-mums/una/</w:t>
        </w:r>
      </w:hyperlink>
      <w:r>
        <w:t xml:space="preserve"> [aplūkots 06.06.2019.]</w:t>
      </w:r>
    </w:p>
  </w:footnote>
  <w:footnote w:id="28">
    <w:p w14:paraId="7853DBB8" w14:textId="2F9C225B" w:rsidR="00023B2E" w:rsidRDefault="00023B2E">
      <w:pPr>
        <w:pStyle w:val="FootnoteText"/>
      </w:pPr>
      <w:r>
        <w:rPr>
          <w:rStyle w:val="FootnoteReference"/>
        </w:rPr>
        <w:footnoteRef/>
      </w:r>
      <w:r>
        <w:t xml:space="preserve"> </w:t>
      </w:r>
      <w:r w:rsidRPr="00B12F6F">
        <w:t>Lauku atbalsta dienestā darbu ir uzsācis robots Varis</w:t>
      </w:r>
      <w:r>
        <w:t xml:space="preserve">. </w:t>
      </w:r>
      <w:r w:rsidRPr="005531AE">
        <w:rPr>
          <w:i/>
        </w:rPr>
        <w:t>Lauku atbalsta dienesta tīmekļvietne.</w:t>
      </w:r>
      <w:r>
        <w:t xml:space="preserve"> </w:t>
      </w:r>
      <w:r>
        <w:rPr>
          <w:bCs/>
        </w:rPr>
        <w:t xml:space="preserve">Pieejams: </w:t>
      </w:r>
      <w:hyperlink r:id="rId28" w:history="1">
        <w:r>
          <w:rPr>
            <w:rStyle w:val="Hyperlink"/>
          </w:rPr>
          <w:t>http://www.lad.gov.lv/lv/aktualitates-un-kalendars/aktualitates/lauku-atbalsta-dienesta-darbu-ir-uzsacis-robots-varis-889</w:t>
        </w:r>
      </w:hyperlink>
      <w:r>
        <w:rPr>
          <w:rStyle w:val="Hyperlink"/>
        </w:rPr>
        <w:t xml:space="preserve"> [aplūkots 06.06.2019.]</w:t>
      </w:r>
    </w:p>
  </w:footnote>
  <w:footnote w:id="29">
    <w:p w14:paraId="23C70D21" w14:textId="28F95D26" w:rsidR="00023B2E" w:rsidRDefault="00023B2E">
      <w:pPr>
        <w:pStyle w:val="FootnoteText"/>
      </w:pPr>
      <w:r>
        <w:rPr>
          <w:rStyle w:val="FootnoteReference"/>
        </w:rPr>
        <w:footnoteRef/>
      </w:r>
      <w:r>
        <w:t xml:space="preserve"> </w:t>
      </w:r>
      <w:r w:rsidRPr="000C4D26">
        <w:t>Kultūras informācijas sistēmu centrs sācis vienotu valsts pārvaldes virtuālā asistenta platformas attīstību</w:t>
      </w:r>
      <w:r>
        <w:t xml:space="preserve">. </w:t>
      </w:r>
      <w:r w:rsidRPr="005531AE">
        <w:rPr>
          <w:i/>
        </w:rPr>
        <w:t>Latvijas avīze. Latvijas avīze.</w:t>
      </w:r>
      <w:r>
        <w:t xml:space="preserve"> 2019. 24. maijs. </w:t>
      </w:r>
      <w:r>
        <w:rPr>
          <w:bCs/>
        </w:rPr>
        <w:t xml:space="preserve">Pieejams: </w:t>
      </w:r>
      <w:hyperlink r:id="rId29" w:history="1">
        <w:r>
          <w:rPr>
            <w:rStyle w:val="Hyperlink"/>
          </w:rPr>
          <w:t>http://www.la.lv/kulturas-informacijas-sistemu-centrs-sacis-vienotu-valsts-parvaldes-virtuala-asistenta-platformas-attistibu</w:t>
        </w:r>
      </w:hyperlink>
      <w:r>
        <w:rPr>
          <w:rStyle w:val="Hyperlink"/>
        </w:rPr>
        <w:t xml:space="preserve"> [aplūkots 06.06.2019.]</w:t>
      </w:r>
    </w:p>
  </w:footnote>
  <w:footnote w:id="30">
    <w:p w14:paraId="4D819A00" w14:textId="50B92AB1" w:rsidR="00023B2E" w:rsidRDefault="00023B2E">
      <w:pPr>
        <w:pStyle w:val="FootnoteText"/>
      </w:pPr>
      <w:r>
        <w:rPr>
          <w:rStyle w:val="FootnoteReference"/>
        </w:rPr>
        <w:footnoteRef/>
      </w:r>
      <w:r>
        <w:t xml:space="preserve"> </w:t>
      </w:r>
      <w:r w:rsidRPr="00EE198C">
        <w:t>Tiesu administrācijā uzsāk ieviest robotizācijas procesus</w:t>
      </w:r>
      <w:r>
        <w:t xml:space="preserve">. </w:t>
      </w:r>
      <w:r w:rsidRPr="005531AE">
        <w:rPr>
          <w:i/>
        </w:rPr>
        <w:t xml:space="preserve">Tiesu administrācijas tīmekļvietne. </w:t>
      </w:r>
      <w:r>
        <w:rPr>
          <w:bCs/>
        </w:rPr>
        <w:t xml:space="preserve">Pieejams: </w:t>
      </w:r>
      <w:hyperlink r:id="rId30" w:history="1">
        <w:r>
          <w:rPr>
            <w:rStyle w:val="Hyperlink"/>
          </w:rPr>
          <w:t>https://www.ta.gov.lv/lv/aktualitates_17/tiesu_administracija_uzsak_ieviest_robotizacijas_procesus.html_C1647</w:t>
        </w:r>
      </w:hyperlink>
      <w:r>
        <w:t xml:space="preserve"> [aplūkots 06.06.2019.]</w:t>
      </w:r>
    </w:p>
  </w:footnote>
  <w:footnote w:id="31">
    <w:p w14:paraId="08B84292" w14:textId="434143A3" w:rsidR="00023B2E" w:rsidRDefault="00023B2E">
      <w:pPr>
        <w:pStyle w:val="FootnoteText"/>
      </w:pPr>
      <w:r>
        <w:rPr>
          <w:rStyle w:val="FootnoteReference"/>
        </w:rPr>
        <w:footnoteRef/>
      </w:r>
      <w:r>
        <w:t xml:space="preserve"> </w:t>
      </w:r>
      <w:r w:rsidRPr="00EE198C">
        <w:t xml:space="preserve">RTA lektors Sergejs </w:t>
      </w:r>
      <w:proofErr w:type="spellStart"/>
      <w:r w:rsidRPr="00EE198C">
        <w:t>Kodors</w:t>
      </w:r>
      <w:proofErr w:type="spellEnd"/>
      <w:r w:rsidRPr="00EE198C">
        <w:t xml:space="preserve"> izvirzīts Eižena Āriņa balvai datorikā 2016</w:t>
      </w:r>
      <w:r>
        <w:t xml:space="preserve">. </w:t>
      </w:r>
      <w:r w:rsidRPr="005531AE">
        <w:rPr>
          <w:i/>
        </w:rPr>
        <w:t>Rēzeknes tehnoloģiju akadēmijas tīmekļvietne.</w:t>
      </w:r>
      <w:r>
        <w:t xml:space="preserve"> </w:t>
      </w:r>
      <w:r>
        <w:rPr>
          <w:bCs/>
        </w:rPr>
        <w:t xml:space="preserve">Pieejams: </w:t>
      </w:r>
      <w:hyperlink r:id="rId31" w:history="1">
        <w:r>
          <w:rPr>
            <w:rStyle w:val="Hyperlink"/>
          </w:rPr>
          <w:t>https://www.rta.lv/aktualitates/479</w:t>
        </w:r>
      </w:hyperlink>
      <w:r>
        <w:t xml:space="preserve"> [aplūkots 06.06.2019.]</w:t>
      </w:r>
    </w:p>
  </w:footnote>
  <w:footnote w:id="32">
    <w:p w14:paraId="646249C0" w14:textId="0804D54D" w:rsidR="00023B2E" w:rsidRDefault="00023B2E" w:rsidP="005C5E98">
      <w:pPr>
        <w:pStyle w:val="FootnoteText"/>
      </w:pPr>
      <w:r>
        <w:rPr>
          <w:rStyle w:val="FootnoteReference"/>
        </w:rPr>
        <w:footnoteRef/>
      </w:r>
      <w:r>
        <w:t xml:space="preserve"> </w:t>
      </w:r>
      <w:r w:rsidRPr="000C4D26">
        <w:t xml:space="preserve">EU </w:t>
      </w:r>
      <w:proofErr w:type="spellStart"/>
      <w:r w:rsidRPr="000C4D26">
        <w:t>Member</w:t>
      </w:r>
      <w:proofErr w:type="spellEnd"/>
      <w:r w:rsidRPr="000C4D26">
        <w:t xml:space="preserve"> </w:t>
      </w:r>
      <w:proofErr w:type="spellStart"/>
      <w:r w:rsidRPr="000C4D26">
        <w:t>States</w:t>
      </w:r>
      <w:proofErr w:type="spellEnd"/>
      <w:r w:rsidRPr="000C4D26">
        <w:t xml:space="preserve"> </w:t>
      </w:r>
      <w:proofErr w:type="spellStart"/>
      <w:r w:rsidRPr="000C4D26">
        <w:t>sign</w:t>
      </w:r>
      <w:proofErr w:type="spellEnd"/>
      <w:r w:rsidRPr="000C4D26">
        <w:t xml:space="preserve"> </w:t>
      </w:r>
      <w:proofErr w:type="spellStart"/>
      <w:r w:rsidRPr="000C4D26">
        <w:t>up</w:t>
      </w:r>
      <w:proofErr w:type="spellEnd"/>
      <w:r w:rsidRPr="000C4D26">
        <w:t xml:space="preserve"> to </w:t>
      </w:r>
      <w:proofErr w:type="spellStart"/>
      <w:r w:rsidRPr="000C4D26">
        <w:t>cooperate</w:t>
      </w:r>
      <w:proofErr w:type="spellEnd"/>
      <w:r w:rsidRPr="000C4D26">
        <w:t xml:space="preserve"> </w:t>
      </w:r>
      <w:proofErr w:type="spellStart"/>
      <w:r w:rsidRPr="000C4D26">
        <w:t>on</w:t>
      </w:r>
      <w:proofErr w:type="spellEnd"/>
      <w:r w:rsidRPr="000C4D26">
        <w:t xml:space="preserve"> </w:t>
      </w:r>
      <w:proofErr w:type="spellStart"/>
      <w:r w:rsidRPr="000C4D26">
        <w:t>Artificial</w:t>
      </w:r>
      <w:proofErr w:type="spellEnd"/>
      <w:r w:rsidRPr="000C4D26">
        <w:t xml:space="preserve"> </w:t>
      </w:r>
      <w:proofErr w:type="spellStart"/>
      <w:r w:rsidRPr="000C4D26">
        <w:t>Intelligence</w:t>
      </w:r>
      <w:proofErr w:type="spellEnd"/>
      <w:r>
        <w:t xml:space="preserve">. </w:t>
      </w:r>
      <w:r w:rsidRPr="005531AE">
        <w:rPr>
          <w:i/>
        </w:rPr>
        <w:t>Eiropas komisijas tīmekļvietne.</w:t>
      </w:r>
      <w:r>
        <w:t xml:space="preserve"> </w:t>
      </w:r>
      <w:r>
        <w:rPr>
          <w:bCs/>
        </w:rPr>
        <w:t xml:space="preserve">Pieejams: </w:t>
      </w:r>
      <w:hyperlink r:id="rId32" w:history="1">
        <w:r w:rsidRPr="008C6CAE">
          <w:rPr>
            <w:rStyle w:val="Hyperlink"/>
          </w:rPr>
          <w:t>https://ec.europa.eu/digital-single-market/en/news/eu-member-states-sign-cooperate-artificial-intelligence</w:t>
        </w:r>
      </w:hyperlink>
      <w:r>
        <w:t xml:space="preserve"> [aplūkots 21.02.2019.]</w:t>
      </w:r>
    </w:p>
  </w:footnote>
  <w:footnote w:id="33">
    <w:p w14:paraId="69C20BCA" w14:textId="7CABB7A1" w:rsidR="00023B2E" w:rsidRDefault="00023B2E" w:rsidP="000C4D26">
      <w:pPr>
        <w:pStyle w:val="FootnoteText"/>
      </w:pPr>
      <w:r>
        <w:rPr>
          <w:rStyle w:val="FootnoteReference"/>
        </w:rPr>
        <w:footnoteRef/>
      </w:r>
      <w:r>
        <w:t xml:space="preserve"> Eiropas Ekonomikas un sociālo lietu komitejas atzinums par tematu “Mākslīgais intelekts: prognozēt tā ietekmi uz nodarbinātību, lai nodrošinātu taisnīgu pāreju” (pašiniciatīvas atzinums). </w:t>
      </w:r>
      <w:r w:rsidRPr="005531AE">
        <w:rPr>
          <w:i/>
        </w:rPr>
        <w:t xml:space="preserve">Eiropas Savienības tiesību aktu tīmekļvietne. </w:t>
      </w:r>
      <w:r>
        <w:rPr>
          <w:bCs/>
        </w:rPr>
        <w:t xml:space="preserve">Pieejams: </w:t>
      </w:r>
      <w:hyperlink r:id="rId33" w:history="1">
        <w:r>
          <w:rPr>
            <w:rStyle w:val="Hyperlink"/>
          </w:rPr>
          <w:t>https://eur-lex.europa.eu/legal-content/LV/TXT/?uri=uriserv:OJ.C_.2018.440.01.0001.01.LAV&amp;toc=OJ:C:2018:440:TOC</w:t>
        </w:r>
      </w:hyperlink>
      <w:r>
        <w:t xml:space="preserve"> [aplūkots 08.04.2019.]</w:t>
      </w:r>
    </w:p>
  </w:footnote>
  <w:footnote w:id="34">
    <w:p w14:paraId="29B4318E" w14:textId="5F93CAF6" w:rsidR="00023B2E" w:rsidRDefault="00023B2E" w:rsidP="005C5E98">
      <w:pPr>
        <w:pStyle w:val="FootnoteText"/>
      </w:pPr>
      <w:r>
        <w:rPr>
          <w:rStyle w:val="FootnoteReference"/>
        </w:rPr>
        <w:footnoteRef/>
      </w:r>
      <w:r>
        <w:t xml:space="preserve"> </w:t>
      </w:r>
      <w:proofErr w:type="spellStart"/>
      <w:r w:rsidRPr="00B8793F">
        <w:t>Have</w:t>
      </w:r>
      <w:proofErr w:type="spellEnd"/>
      <w:r w:rsidRPr="00B8793F">
        <w:t xml:space="preserve"> </w:t>
      </w:r>
      <w:proofErr w:type="spellStart"/>
      <w:r w:rsidRPr="00B8793F">
        <w:t>your</w:t>
      </w:r>
      <w:proofErr w:type="spellEnd"/>
      <w:r w:rsidRPr="00B8793F">
        <w:t xml:space="preserve"> </w:t>
      </w:r>
      <w:proofErr w:type="spellStart"/>
      <w:r w:rsidRPr="00B8793F">
        <w:t>say</w:t>
      </w:r>
      <w:proofErr w:type="spellEnd"/>
      <w:r w:rsidRPr="00B8793F">
        <w:t xml:space="preserve">: </w:t>
      </w:r>
      <w:proofErr w:type="spellStart"/>
      <w:r w:rsidRPr="00B8793F">
        <w:t>European</w:t>
      </w:r>
      <w:proofErr w:type="spellEnd"/>
      <w:r w:rsidRPr="00B8793F">
        <w:t xml:space="preserve"> </w:t>
      </w:r>
      <w:proofErr w:type="spellStart"/>
      <w:r w:rsidRPr="00B8793F">
        <w:t>expert</w:t>
      </w:r>
      <w:proofErr w:type="spellEnd"/>
      <w:r w:rsidRPr="00B8793F">
        <w:t xml:space="preserve"> </w:t>
      </w:r>
      <w:proofErr w:type="spellStart"/>
      <w:r w:rsidRPr="00B8793F">
        <w:t>group</w:t>
      </w:r>
      <w:proofErr w:type="spellEnd"/>
      <w:r w:rsidRPr="00B8793F">
        <w:t xml:space="preserve"> </w:t>
      </w:r>
      <w:proofErr w:type="spellStart"/>
      <w:r w:rsidRPr="00B8793F">
        <w:t>seeks</w:t>
      </w:r>
      <w:proofErr w:type="spellEnd"/>
      <w:r w:rsidRPr="00B8793F">
        <w:t xml:space="preserve"> </w:t>
      </w:r>
      <w:proofErr w:type="spellStart"/>
      <w:r w:rsidRPr="00B8793F">
        <w:t>feedback</w:t>
      </w:r>
      <w:proofErr w:type="spellEnd"/>
      <w:r w:rsidRPr="00B8793F">
        <w:t xml:space="preserve"> </w:t>
      </w:r>
      <w:proofErr w:type="spellStart"/>
      <w:r w:rsidRPr="00B8793F">
        <w:t>on</w:t>
      </w:r>
      <w:proofErr w:type="spellEnd"/>
      <w:r w:rsidRPr="00B8793F">
        <w:t xml:space="preserve"> </w:t>
      </w:r>
      <w:proofErr w:type="spellStart"/>
      <w:r w:rsidRPr="00B8793F">
        <w:t>draft</w:t>
      </w:r>
      <w:proofErr w:type="spellEnd"/>
      <w:r w:rsidRPr="00B8793F">
        <w:t xml:space="preserve"> </w:t>
      </w:r>
      <w:proofErr w:type="spellStart"/>
      <w:r w:rsidRPr="00B8793F">
        <w:t>ethics</w:t>
      </w:r>
      <w:proofErr w:type="spellEnd"/>
      <w:r w:rsidRPr="00B8793F">
        <w:t xml:space="preserve"> </w:t>
      </w:r>
      <w:proofErr w:type="spellStart"/>
      <w:r w:rsidRPr="00B8793F">
        <w:t>guidelines</w:t>
      </w:r>
      <w:proofErr w:type="spellEnd"/>
      <w:r w:rsidRPr="00B8793F">
        <w:t xml:space="preserve"> </w:t>
      </w:r>
      <w:proofErr w:type="spellStart"/>
      <w:r w:rsidRPr="00B8793F">
        <w:t>for</w:t>
      </w:r>
      <w:proofErr w:type="spellEnd"/>
      <w:r w:rsidRPr="00B8793F">
        <w:t xml:space="preserve"> </w:t>
      </w:r>
      <w:proofErr w:type="spellStart"/>
      <w:r w:rsidRPr="00B8793F">
        <w:t>trustworthy</w:t>
      </w:r>
      <w:proofErr w:type="spellEnd"/>
      <w:r w:rsidRPr="00B8793F">
        <w:t xml:space="preserve"> </w:t>
      </w:r>
      <w:proofErr w:type="spellStart"/>
      <w:r w:rsidRPr="00B8793F">
        <w:t>artificial</w:t>
      </w:r>
      <w:proofErr w:type="spellEnd"/>
      <w:r w:rsidRPr="00B8793F">
        <w:t xml:space="preserve"> </w:t>
      </w:r>
      <w:proofErr w:type="spellStart"/>
      <w:r w:rsidRPr="00B8793F">
        <w:t>intelligence</w:t>
      </w:r>
      <w:proofErr w:type="spellEnd"/>
      <w:r>
        <w:t xml:space="preserve">. </w:t>
      </w:r>
      <w:r w:rsidRPr="005531AE">
        <w:rPr>
          <w:i/>
        </w:rPr>
        <w:t>Eiropas komisijas tīmekļvietne.</w:t>
      </w:r>
      <w:r>
        <w:t xml:space="preserve"> </w:t>
      </w:r>
      <w:r>
        <w:rPr>
          <w:bCs/>
        </w:rPr>
        <w:t xml:space="preserve">Pieejams: </w:t>
      </w:r>
      <w:hyperlink r:id="rId34" w:history="1">
        <w:r w:rsidRPr="0094226A">
          <w:rPr>
            <w:rStyle w:val="Hyperlink"/>
          </w:rPr>
          <w:t>https://ec.europa.eu/digital-single-market/en/news/have-your-say-european-expert-group-seeks-feedback-draft-ethics-guidelines-trustworthy</w:t>
        </w:r>
      </w:hyperlink>
      <w:r>
        <w:t xml:space="preserve"> [aplūkots 20.02.2019.]</w:t>
      </w:r>
    </w:p>
  </w:footnote>
  <w:footnote w:id="35">
    <w:p w14:paraId="14BD3F3C" w14:textId="12DD803E" w:rsidR="00023B2E" w:rsidRDefault="00023B2E">
      <w:pPr>
        <w:pStyle w:val="FootnoteText"/>
      </w:pPr>
      <w:r>
        <w:rPr>
          <w:rStyle w:val="FootnoteReference"/>
        </w:rPr>
        <w:footnoteRef/>
      </w:r>
      <w:r>
        <w:t xml:space="preserve"> </w:t>
      </w:r>
      <w:r w:rsidRPr="00B8793F">
        <w:t xml:space="preserve">Building </w:t>
      </w:r>
      <w:proofErr w:type="spellStart"/>
      <w:r w:rsidRPr="00B8793F">
        <w:t>trust</w:t>
      </w:r>
      <w:proofErr w:type="spellEnd"/>
      <w:r w:rsidRPr="00B8793F">
        <w:t xml:space="preserve"> </w:t>
      </w:r>
      <w:proofErr w:type="spellStart"/>
      <w:r w:rsidRPr="00B8793F">
        <w:t>in</w:t>
      </w:r>
      <w:proofErr w:type="spellEnd"/>
      <w:r w:rsidRPr="00B8793F">
        <w:t xml:space="preserve"> </w:t>
      </w:r>
      <w:proofErr w:type="spellStart"/>
      <w:r w:rsidRPr="00B8793F">
        <w:t>human-centric</w:t>
      </w:r>
      <w:proofErr w:type="spellEnd"/>
      <w:r w:rsidRPr="00B8793F">
        <w:t xml:space="preserve"> AI</w:t>
      </w:r>
      <w:r>
        <w:t xml:space="preserve">. </w:t>
      </w:r>
      <w:r w:rsidRPr="005531AE">
        <w:rPr>
          <w:i/>
        </w:rPr>
        <w:t>Eiropas komisijas tīmekļvietne.</w:t>
      </w:r>
      <w:r>
        <w:t xml:space="preserve"> </w:t>
      </w:r>
      <w:r>
        <w:rPr>
          <w:bCs/>
        </w:rPr>
        <w:t xml:space="preserve">Pieejams: </w:t>
      </w:r>
      <w:hyperlink r:id="rId35" w:anchor="Top" w:history="1">
        <w:r>
          <w:rPr>
            <w:rStyle w:val="Hyperlink"/>
          </w:rPr>
          <w:t>https://ec.europa.eu/futurium/en/ai-alliance-consultation/guidelines#Top</w:t>
        </w:r>
      </w:hyperlink>
      <w:r>
        <w:t xml:space="preserve"> [aplūkots 02.05.2019.]</w:t>
      </w:r>
    </w:p>
  </w:footnote>
  <w:footnote w:id="36">
    <w:p w14:paraId="00DDD028" w14:textId="51D5248C" w:rsidR="00023B2E" w:rsidRDefault="00023B2E" w:rsidP="005C5E98">
      <w:pPr>
        <w:pStyle w:val="FootnoteText"/>
      </w:pPr>
      <w:r>
        <w:rPr>
          <w:rStyle w:val="FootnoteReference"/>
        </w:rPr>
        <w:footnoteRef/>
      </w:r>
      <w:r>
        <w:t xml:space="preserve"> </w:t>
      </w:r>
      <w:proofErr w:type="spellStart"/>
      <w:r w:rsidRPr="00B8793F">
        <w:t>Artificial</w:t>
      </w:r>
      <w:proofErr w:type="spellEnd"/>
      <w:r w:rsidRPr="00B8793F">
        <w:t xml:space="preserve"> </w:t>
      </w:r>
      <w:proofErr w:type="spellStart"/>
      <w:r w:rsidRPr="00B8793F">
        <w:t>Intelligence</w:t>
      </w:r>
      <w:proofErr w:type="spellEnd"/>
      <w:r w:rsidRPr="00B8793F">
        <w:t xml:space="preserve">: A </w:t>
      </w:r>
      <w:proofErr w:type="spellStart"/>
      <w:r w:rsidRPr="00B8793F">
        <w:t>European</w:t>
      </w:r>
      <w:proofErr w:type="spellEnd"/>
      <w:r w:rsidRPr="00B8793F">
        <w:t xml:space="preserve"> </w:t>
      </w:r>
      <w:proofErr w:type="spellStart"/>
      <w:r w:rsidRPr="00B8793F">
        <w:t>Perspective</w:t>
      </w:r>
      <w:proofErr w:type="spellEnd"/>
      <w:r>
        <w:t xml:space="preserve">. </w:t>
      </w:r>
      <w:r w:rsidRPr="005531AE">
        <w:rPr>
          <w:i/>
        </w:rPr>
        <w:t xml:space="preserve">Eiropas komisijas tīmekļvietne. </w:t>
      </w:r>
      <w:r>
        <w:rPr>
          <w:bCs/>
        </w:rPr>
        <w:t xml:space="preserve">Pieejams: </w:t>
      </w:r>
      <w:hyperlink r:id="rId36" w:history="1">
        <w:r w:rsidRPr="008C6CAE">
          <w:rPr>
            <w:rStyle w:val="Hyperlink"/>
          </w:rPr>
          <w:t>https://ec.europa.eu/jrc/en/publication/eur-scientific-and-technical-research-reports/artificial-intelligence-european-perspective</w:t>
        </w:r>
      </w:hyperlink>
      <w:r>
        <w:t xml:space="preserve"> [aplūkots 21.02.2019.]</w:t>
      </w:r>
    </w:p>
  </w:footnote>
  <w:footnote w:id="37">
    <w:p w14:paraId="58875184" w14:textId="143D6F76" w:rsidR="00023B2E" w:rsidRDefault="00023B2E" w:rsidP="005C5E98">
      <w:pPr>
        <w:pStyle w:val="FootnoteText"/>
      </w:pPr>
      <w:r>
        <w:rPr>
          <w:rStyle w:val="FootnoteReference"/>
        </w:rPr>
        <w:footnoteRef/>
      </w:r>
      <w:r>
        <w:t xml:space="preserve"> </w:t>
      </w:r>
      <w:proofErr w:type="spellStart"/>
      <w:r w:rsidRPr="00B8793F">
        <w:t>Coordinated</w:t>
      </w:r>
      <w:proofErr w:type="spellEnd"/>
      <w:r w:rsidRPr="00B8793F">
        <w:t xml:space="preserve"> </w:t>
      </w:r>
      <w:proofErr w:type="spellStart"/>
      <w:r w:rsidRPr="00B8793F">
        <w:t>Plan</w:t>
      </w:r>
      <w:proofErr w:type="spellEnd"/>
      <w:r w:rsidRPr="00B8793F">
        <w:t xml:space="preserve"> </w:t>
      </w:r>
      <w:proofErr w:type="spellStart"/>
      <w:r w:rsidRPr="00B8793F">
        <w:t>on</w:t>
      </w:r>
      <w:proofErr w:type="spellEnd"/>
      <w:r w:rsidRPr="00B8793F">
        <w:t xml:space="preserve"> </w:t>
      </w:r>
      <w:proofErr w:type="spellStart"/>
      <w:r w:rsidRPr="00B8793F">
        <w:t>Artificial</w:t>
      </w:r>
      <w:proofErr w:type="spellEnd"/>
      <w:r w:rsidRPr="00B8793F">
        <w:t xml:space="preserve"> </w:t>
      </w:r>
      <w:proofErr w:type="spellStart"/>
      <w:r w:rsidRPr="00B8793F">
        <w:t>Intelligence</w:t>
      </w:r>
      <w:proofErr w:type="spellEnd"/>
      <w:r>
        <w:t xml:space="preserve">. </w:t>
      </w:r>
      <w:r w:rsidRPr="005531AE">
        <w:rPr>
          <w:i/>
        </w:rPr>
        <w:t>Eiropas komisijas tīmekļvietne.</w:t>
      </w:r>
      <w:r>
        <w:t xml:space="preserve"> </w:t>
      </w:r>
      <w:r>
        <w:rPr>
          <w:bCs/>
        </w:rPr>
        <w:t xml:space="preserve">Pieejams: </w:t>
      </w:r>
      <w:hyperlink r:id="rId37" w:history="1">
        <w:r w:rsidRPr="0094226A">
          <w:rPr>
            <w:rStyle w:val="Hyperlink"/>
          </w:rPr>
          <w:t>https://ec.europa.eu/digital-single-market/en/news/coordinated-plan-artificial-intelligence</w:t>
        </w:r>
      </w:hyperlink>
      <w:r>
        <w:t xml:space="preserve"> [aplūkots 20.02.2019.]</w:t>
      </w:r>
    </w:p>
  </w:footnote>
  <w:footnote w:id="38">
    <w:p w14:paraId="5A4F1DA1" w14:textId="1D5357CA" w:rsidR="00023B2E" w:rsidRDefault="00023B2E" w:rsidP="005C5E98">
      <w:pPr>
        <w:pStyle w:val="FootnoteText"/>
      </w:pPr>
      <w:r>
        <w:rPr>
          <w:rStyle w:val="FootnoteReference"/>
        </w:rPr>
        <w:footnoteRef/>
      </w:r>
      <w:r>
        <w:t xml:space="preserve"> </w:t>
      </w:r>
      <w:r w:rsidRPr="00B8793F">
        <w:t>Koordinēts Eiropas plāns attiecībā uz mākslīgo intelektu</w:t>
      </w:r>
      <w:r>
        <w:t xml:space="preserve">. </w:t>
      </w:r>
      <w:r w:rsidRPr="005531AE">
        <w:rPr>
          <w:i/>
        </w:rPr>
        <w:t>Eiropadomes tīmekļvietne.</w:t>
      </w:r>
      <w:r>
        <w:t xml:space="preserve"> </w:t>
      </w:r>
      <w:r>
        <w:rPr>
          <w:bCs/>
        </w:rPr>
        <w:t xml:space="preserve">Pieejams: </w:t>
      </w:r>
      <w:hyperlink r:id="rId38" w:history="1">
        <w:r w:rsidRPr="00F0790D">
          <w:rPr>
            <w:rStyle w:val="Hyperlink"/>
            <w:bCs/>
            <w:noProof/>
          </w:rPr>
          <w:t>https://www.consilium.europa.eu/lv/press/press-releases/2019/02/18/european-coordinated-plan-on-artificial-intelligence/</w:t>
        </w:r>
      </w:hyperlink>
      <w:r>
        <w:rPr>
          <w:bCs/>
          <w:noProof/>
          <w:sz w:val="24"/>
          <w:szCs w:val="24"/>
        </w:rPr>
        <w:t xml:space="preserve"> </w:t>
      </w:r>
      <w:r w:rsidRPr="00DA3B48">
        <w:rPr>
          <w:bCs/>
          <w:noProof/>
        </w:rPr>
        <w:t>[aplūkots</w:t>
      </w:r>
      <w:r>
        <w:rPr>
          <w:bCs/>
          <w:noProof/>
          <w:sz w:val="24"/>
          <w:szCs w:val="24"/>
        </w:rPr>
        <w:t xml:space="preserve"> </w:t>
      </w:r>
      <w:r w:rsidRPr="00885ED7">
        <w:rPr>
          <w:bCs/>
          <w:noProof/>
        </w:rPr>
        <w:t>21.02.2019.</w:t>
      </w:r>
      <w:r>
        <w:rPr>
          <w:bCs/>
          <w:noProof/>
        </w:rPr>
        <w:t>]</w:t>
      </w:r>
    </w:p>
  </w:footnote>
  <w:footnote w:id="39">
    <w:p w14:paraId="28308547" w14:textId="65A741D8" w:rsidR="00023B2E" w:rsidRDefault="00023B2E" w:rsidP="005C5E98">
      <w:pPr>
        <w:pStyle w:val="FootnoteText"/>
      </w:pPr>
      <w:r>
        <w:rPr>
          <w:rStyle w:val="FootnoteReference"/>
        </w:rPr>
        <w:footnoteRef/>
      </w:r>
      <w:r>
        <w:t xml:space="preserve"> </w:t>
      </w:r>
      <w:proofErr w:type="spellStart"/>
      <w:r w:rsidRPr="00B8793F">
        <w:t>Artificial</w:t>
      </w:r>
      <w:proofErr w:type="spellEnd"/>
      <w:r w:rsidRPr="00B8793F">
        <w:t xml:space="preserve"> </w:t>
      </w:r>
      <w:proofErr w:type="spellStart"/>
      <w:r w:rsidRPr="00B8793F">
        <w:t>intelligence</w:t>
      </w:r>
      <w:proofErr w:type="spellEnd"/>
      <w:r>
        <w:t xml:space="preserve">. </w:t>
      </w:r>
      <w:r w:rsidRPr="005531AE">
        <w:rPr>
          <w:i/>
        </w:rPr>
        <w:t>OECD tīmekļvietne.</w:t>
      </w:r>
      <w:r>
        <w:t xml:space="preserve"> </w:t>
      </w:r>
      <w:r>
        <w:rPr>
          <w:bCs/>
        </w:rPr>
        <w:t xml:space="preserve">Pieejams: </w:t>
      </w:r>
      <w:hyperlink r:id="rId39" w:history="1">
        <w:r w:rsidRPr="008C6CAE">
          <w:rPr>
            <w:rStyle w:val="Hyperlink"/>
          </w:rPr>
          <w:t>http://www.oecd.org/going-digital/ai/</w:t>
        </w:r>
      </w:hyperlink>
      <w:r>
        <w:t xml:space="preserve"> [aplūkots 22.02.2019.]</w:t>
      </w:r>
    </w:p>
  </w:footnote>
  <w:footnote w:id="40">
    <w:p w14:paraId="7C887C4A" w14:textId="6215AC3F" w:rsidR="00023B2E" w:rsidRDefault="00023B2E" w:rsidP="007B4C82">
      <w:pPr>
        <w:pStyle w:val="FootnoteText"/>
      </w:pPr>
      <w:r>
        <w:rPr>
          <w:rStyle w:val="FootnoteReference"/>
        </w:rPr>
        <w:footnoteRef/>
      </w:r>
      <w:r>
        <w:t xml:space="preserve"> </w:t>
      </w:r>
      <w:proofErr w:type="spellStart"/>
      <w:r w:rsidRPr="00B8793F">
        <w:t>What</w:t>
      </w:r>
      <w:proofErr w:type="spellEnd"/>
      <w:r w:rsidRPr="00B8793F">
        <w:t xml:space="preserve"> </w:t>
      </w:r>
      <w:proofErr w:type="spellStart"/>
      <w:r w:rsidRPr="00B8793F">
        <w:t>are</w:t>
      </w:r>
      <w:proofErr w:type="spellEnd"/>
      <w:r w:rsidRPr="00B8793F">
        <w:t xml:space="preserve"> </w:t>
      </w:r>
      <w:proofErr w:type="spellStart"/>
      <w:r w:rsidRPr="00B8793F">
        <w:t>the</w:t>
      </w:r>
      <w:proofErr w:type="spellEnd"/>
      <w:r w:rsidRPr="00B8793F">
        <w:t xml:space="preserve"> OECD </w:t>
      </w:r>
      <w:proofErr w:type="spellStart"/>
      <w:r w:rsidRPr="00B8793F">
        <w:t>Principles</w:t>
      </w:r>
      <w:proofErr w:type="spellEnd"/>
      <w:r w:rsidRPr="00B8793F">
        <w:t xml:space="preserve"> </w:t>
      </w:r>
      <w:proofErr w:type="spellStart"/>
      <w:r w:rsidRPr="00B8793F">
        <w:t>on</w:t>
      </w:r>
      <w:proofErr w:type="spellEnd"/>
      <w:r w:rsidRPr="00B8793F">
        <w:t xml:space="preserve"> AI?</w:t>
      </w:r>
      <w:r>
        <w:t xml:space="preserve"> </w:t>
      </w:r>
      <w:r w:rsidRPr="005531AE">
        <w:rPr>
          <w:i/>
        </w:rPr>
        <w:t>OECD tīmekļvietne.</w:t>
      </w:r>
      <w:r>
        <w:t xml:space="preserve"> </w:t>
      </w:r>
      <w:r>
        <w:rPr>
          <w:bCs/>
        </w:rPr>
        <w:t xml:space="preserve">Pieejams: </w:t>
      </w:r>
      <w:hyperlink r:id="rId40" w:history="1">
        <w:r>
          <w:rPr>
            <w:rStyle w:val="Hyperlink"/>
          </w:rPr>
          <w:t>http://www.oecd.org/going-digital/ai/principles/</w:t>
        </w:r>
      </w:hyperlink>
      <w:r>
        <w:t xml:space="preserve"> [aplūkots 04.06.2019.]</w:t>
      </w:r>
    </w:p>
  </w:footnote>
  <w:footnote w:id="41">
    <w:p w14:paraId="242D6E91" w14:textId="5A8FCC4F" w:rsidR="00023B2E" w:rsidRDefault="00023B2E">
      <w:pPr>
        <w:pStyle w:val="FootnoteText"/>
      </w:pPr>
      <w:r>
        <w:rPr>
          <w:rStyle w:val="FootnoteReference"/>
        </w:rPr>
        <w:footnoteRef/>
      </w:r>
      <w:r>
        <w:t xml:space="preserve"> </w:t>
      </w:r>
      <w:proofErr w:type="spellStart"/>
      <w:r>
        <w:t>Global</w:t>
      </w:r>
      <w:proofErr w:type="spellEnd"/>
      <w:r>
        <w:t xml:space="preserve"> trends to 2030. </w:t>
      </w:r>
      <w:proofErr w:type="spellStart"/>
      <w:r>
        <w:t>Challenges</w:t>
      </w:r>
      <w:proofErr w:type="spellEnd"/>
      <w:r>
        <w:t xml:space="preserve"> </w:t>
      </w:r>
      <w:proofErr w:type="spellStart"/>
      <w:r>
        <w:t>and</w:t>
      </w:r>
      <w:proofErr w:type="spellEnd"/>
      <w:r>
        <w:t xml:space="preserve"> </w:t>
      </w:r>
      <w:proofErr w:type="spellStart"/>
      <w:r>
        <w:t>choices</w:t>
      </w:r>
      <w:proofErr w:type="spellEnd"/>
      <w:r>
        <w:t xml:space="preserve"> </w:t>
      </w:r>
      <w:proofErr w:type="spellStart"/>
      <w:r>
        <w:t>for</w:t>
      </w:r>
      <w:proofErr w:type="spellEnd"/>
      <w:r>
        <w:t xml:space="preserve"> </w:t>
      </w:r>
      <w:proofErr w:type="spellStart"/>
      <w:r>
        <w:t>Europe</w:t>
      </w:r>
      <w:proofErr w:type="spellEnd"/>
      <w:r>
        <w:t xml:space="preserve">. </w:t>
      </w:r>
      <w:r w:rsidRPr="005531AE">
        <w:rPr>
          <w:i/>
        </w:rPr>
        <w:t>Eiropas komisijas tīmekļvietne.</w:t>
      </w:r>
      <w:r>
        <w:t xml:space="preserve"> </w:t>
      </w:r>
      <w:r>
        <w:rPr>
          <w:bCs/>
        </w:rPr>
        <w:t xml:space="preserve">Pieejams: </w:t>
      </w:r>
      <w:hyperlink r:id="rId41" w:history="1">
        <w:r>
          <w:rPr>
            <w:rStyle w:val="Hyperlink"/>
          </w:rPr>
          <w:t>https://ec.europa.eu/epsc/sites/epsc/files/espas_report2019.pdf</w:t>
        </w:r>
      </w:hyperlink>
      <w:r>
        <w:t xml:space="preserve"> [aplūkots 06.06.2019.]</w:t>
      </w:r>
    </w:p>
  </w:footnote>
  <w:footnote w:id="42">
    <w:p w14:paraId="12C7358D" w14:textId="0BC7C265" w:rsidR="00023B2E" w:rsidRDefault="00023B2E">
      <w:pPr>
        <w:pStyle w:val="FootnoteText"/>
      </w:pPr>
      <w:r>
        <w:rPr>
          <w:rStyle w:val="FootnoteReference"/>
        </w:rPr>
        <w:footnoteRef/>
      </w:r>
      <w:r>
        <w:t xml:space="preserve"> </w:t>
      </w:r>
      <w:r w:rsidRPr="00E222C7">
        <w:t xml:space="preserve">Building </w:t>
      </w:r>
      <w:proofErr w:type="spellStart"/>
      <w:r w:rsidRPr="00E222C7">
        <w:t>Trust</w:t>
      </w:r>
      <w:proofErr w:type="spellEnd"/>
      <w:r w:rsidRPr="00E222C7">
        <w:t xml:space="preserve"> </w:t>
      </w:r>
      <w:proofErr w:type="spellStart"/>
      <w:r w:rsidRPr="00E222C7">
        <w:t>in</w:t>
      </w:r>
      <w:proofErr w:type="spellEnd"/>
      <w:r w:rsidRPr="00E222C7">
        <w:t xml:space="preserve"> </w:t>
      </w:r>
      <w:proofErr w:type="spellStart"/>
      <w:r w:rsidRPr="00E222C7">
        <w:t>Human</w:t>
      </w:r>
      <w:proofErr w:type="spellEnd"/>
      <w:r w:rsidRPr="00E222C7">
        <w:t xml:space="preserve"> </w:t>
      </w:r>
      <w:proofErr w:type="spellStart"/>
      <w:r w:rsidRPr="00E222C7">
        <w:t>Centric</w:t>
      </w:r>
      <w:proofErr w:type="spellEnd"/>
      <w:r w:rsidRPr="00E222C7">
        <w:t xml:space="preserve"> </w:t>
      </w:r>
      <w:proofErr w:type="spellStart"/>
      <w:r w:rsidRPr="00E222C7">
        <w:t>Artificial</w:t>
      </w:r>
      <w:proofErr w:type="spellEnd"/>
      <w:r w:rsidRPr="00E222C7">
        <w:t xml:space="preserve"> </w:t>
      </w:r>
      <w:proofErr w:type="spellStart"/>
      <w:r w:rsidRPr="00E222C7">
        <w:t>Intelligence</w:t>
      </w:r>
      <w:proofErr w:type="spellEnd"/>
      <w:r>
        <w:t xml:space="preserve">. </w:t>
      </w:r>
      <w:r w:rsidRPr="005531AE">
        <w:rPr>
          <w:i/>
        </w:rPr>
        <w:t>Eiropas komisijas tīmekļvietne.</w:t>
      </w:r>
      <w:r w:rsidRPr="00E222C7">
        <w:t xml:space="preserve"> </w:t>
      </w:r>
      <w:r>
        <w:rPr>
          <w:bCs/>
        </w:rPr>
        <w:t xml:space="preserve">Pieejams: </w:t>
      </w:r>
      <w:hyperlink r:id="rId42" w:history="1">
        <w:r>
          <w:rPr>
            <w:rStyle w:val="Hyperlink"/>
          </w:rPr>
          <w:t>https://ec.europa.eu/digital-single-market/en/news/communication-building-trust-human-centric-artificial-intelligence</w:t>
        </w:r>
      </w:hyperlink>
      <w:r>
        <w:t xml:space="preserve"> [aplūkots 02.05.2019.]</w:t>
      </w:r>
    </w:p>
  </w:footnote>
  <w:footnote w:id="43">
    <w:p w14:paraId="00DA8F4B" w14:textId="7EA92011" w:rsidR="00023B2E" w:rsidRDefault="00023B2E" w:rsidP="00B8793F">
      <w:pPr>
        <w:pStyle w:val="FootnoteText"/>
      </w:pPr>
      <w:r>
        <w:rPr>
          <w:rStyle w:val="FootnoteReference"/>
        </w:rPr>
        <w:footnoteRef/>
      </w:r>
      <w:r>
        <w:t xml:space="preserve"> </w:t>
      </w:r>
      <w:proofErr w:type="spellStart"/>
      <w:r>
        <w:t>Measuring</w:t>
      </w:r>
      <w:proofErr w:type="spellEnd"/>
      <w:r>
        <w:t xml:space="preserve"> </w:t>
      </w:r>
      <w:proofErr w:type="spellStart"/>
      <w:r>
        <w:t>the</w:t>
      </w:r>
      <w:proofErr w:type="spellEnd"/>
      <w:r>
        <w:t xml:space="preserve"> </w:t>
      </w:r>
      <w:proofErr w:type="spellStart"/>
      <w:r>
        <w:t>Digital</w:t>
      </w:r>
      <w:proofErr w:type="spellEnd"/>
      <w:r>
        <w:t xml:space="preserve"> </w:t>
      </w:r>
      <w:proofErr w:type="spellStart"/>
      <w:r>
        <w:t>Transformation</w:t>
      </w:r>
      <w:proofErr w:type="spellEnd"/>
      <w:r>
        <w:t xml:space="preserve"> A </w:t>
      </w:r>
      <w:proofErr w:type="spellStart"/>
      <w:r>
        <w:t>Roadmap</w:t>
      </w:r>
      <w:proofErr w:type="spellEnd"/>
      <w:r>
        <w:t xml:space="preserve"> </w:t>
      </w:r>
      <w:proofErr w:type="spellStart"/>
      <w:r>
        <w:t>for</w:t>
      </w:r>
      <w:proofErr w:type="spellEnd"/>
      <w:r>
        <w:t xml:space="preserve"> </w:t>
      </w:r>
      <w:proofErr w:type="spellStart"/>
      <w:r>
        <w:t>the</w:t>
      </w:r>
      <w:proofErr w:type="spellEnd"/>
      <w:r>
        <w:t xml:space="preserve"> </w:t>
      </w:r>
      <w:proofErr w:type="spellStart"/>
      <w:r>
        <w:t>Future</w:t>
      </w:r>
      <w:proofErr w:type="spellEnd"/>
      <w:r>
        <w:t xml:space="preserve">. </w:t>
      </w:r>
      <w:r w:rsidRPr="005531AE">
        <w:rPr>
          <w:i/>
        </w:rPr>
        <w:t>OECD tīmekļvietne.</w:t>
      </w:r>
      <w:r>
        <w:t xml:space="preserve"> </w:t>
      </w:r>
      <w:r>
        <w:rPr>
          <w:bCs/>
        </w:rPr>
        <w:t xml:space="preserve">Pieejams: </w:t>
      </w:r>
      <w:hyperlink r:id="rId43" w:anchor="_ga=2.257487433.399316007.1559824888-760773235.1554892506" w:history="1">
        <w:r>
          <w:rPr>
            <w:rStyle w:val="Hyperlink"/>
          </w:rPr>
          <w:t>https://www.oecd-ilibrary.org/docserver/9789264311992-en.pdf?expires=1559828990&amp;id=id&amp;accname=oid048312&amp;checksum=7E52BDC678BF798968974C834F118D7A#_ga=2.257487433.399316007.1559824888-760773235.1554892506</w:t>
        </w:r>
      </w:hyperlink>
      <w:r>
        <w:t xml:space="preserve"> [aplūkots 06.06.2019.]</w:t>
      </w:r>
    </w:p>
  </w:footnote>
  <w:footnote w:id="44">
    <w:p w14:paraId="7C93B5DD" w14:textId="09DB92C4" w:rsidR="00023B2E" w:rsidRDefault="00023B2E" w:rsidP="00384533">
      <w:pPr>
        <w:pStyle w:val="FootnoteText"/>
      </w:pPr>
      <w:r>
        <w:rPr>
          <w:rStyle w:val="FootnoteReference"/>
        </w:rPr>
        <w:footnoteRef/>
      </w:r>
      <w:r>
        <w:t xml:space="preserve"> </w:t>
      </w:r>
      <w:proofErr w:type="spellStart"/>
      <w:r>
        <w:t>Artificial</w:t>
      </w:r>
      <w:proofErr w:type="spellEnd"/>
      <w:r>
        <w:t xml:space="preserve"> </w:t>
      </w:r>
      <w:proofErr w:type="spellStart"/>
      <w:r>
        <w:t>Intelligence</w:t>
      </w:r>
      <w:proofErr w:type="spellEnd"/>
      <w:r>
        <w:t xml:space="preserve"> </w:t>
      </w:r>
      <w:proofErr w:type="spellStart"/>
      <w:r>
        <w:t>Benchmark</w:t>
      </w:r>
      <w:proofErr w:type="spellEnd"/>
      <w:r>
        <w:t xml:space="preserve">. </w:t>
      </w:r>
      <w:proofErr w:type="spellStart"/>
      <w:r w:rsidRPr="005531AE">
        <w:rPr>
          <w:i/>
        </w:rPr>
        <w:t>Capgemini</w:t>
      </w:r>
      <w:proofErr w:type="spellEnd"/>
      <w:r w:rsidRPr="005531AE">
        <w:rPr>
          <w:i/>
        </w:rPr>
        <w:t xml:space="preserve"> tīmekļvietne.</w:t>
      </w:r>
      <w:r>
        <w:t xml:space="preserve"> </w:t>
      </w:r>
      <w:r>
        <w:rPr>
          <w:bCs/>
        </w:rPr>
        <w:t xml:space="preserve">Pieejams: </w:t>
      </w:r>
      <w:hyperlink r:id="rId44" w:history="1">
        <w:r>
          <w:rPr>
            <w:rStyle w:val="Hyperlink"/>
          </w:rPr>
          <w:t>https://www.capgemini.com/wp-content/uploads/2018/07/AI-Readiness-Benchmark-POV.pdf</w:t>
        </w:r>
      </w:hyperlink>
      <w:r>
        <w:rPr>
          <w:rStyle w:val="Hyperlink"/>
        </w:rPr>
        <w:t xml:space="preserve"> [aplūkots 06.06.2019.]</w:t>
      </w:r>
    </w:p>
  </w:footnote>
  <w:footnote w:id="45">
    <w:p w14:paraId="41C0FF28" w14:textId="40825BBC" w:rsidR="00023B2E" w:rsidRPr="00D83D4A" w:rsidRDefault="00023B2E" w:rsidP="002931CE">
      <w:pPr>
        <w:spacing w:after="0"/>
        <w:rPr>
          <w:sz w:val="20"/>
          <w:szCs w:val="20"/>
        </w:rPr>
      </w:pPr>
      <w:r>
        <w:rPr>
          <w:rStyle w:val="FootnoteReference"/>
        </w:rPr>
        <w:footnoteRef/>
      </w:r>
      <w:r>
        <w:t xml:space="preserve"> </w:t>
      </w:r>
      <w:proofErr w:type="spellStart"/>
      <w:r w:rsidRPr="00DA3B48">
        <w:rPr>
          <w:rFonts w:ascii="Times New Roman" w:hAnsi="Times New Roman" w:cs="Times New Roman"/>
          <w:sz w:val="20"/>
          <w:szCs w:val="20"/>
        </w:rPr>
        <w:t>Artificial</w:t>
      </w:r>
      <w:proofErr w:type="spellEnd"/>
      <w:r w:rsidRPr="00DA3B48">
        <w:rPr>
          <w:rFonts w:ascii="Times New Roman" w:hAnsi="Times New Roman" w:cs="Times New Roman"/>
          <w:sz w:val="20"/>
          <w:szCs w:val="20"/>
        </w:rPr>
        <w:t xml:space="preserve"> </w:t>
      </w:r>
      <w:proofErr w:type="spellStart"/>
      <w:r w:rsidRPr="00DA3B48">
        <w:rPr>
          <w:rFonts w:ascii="Times New Roman" w:hAnsi="Times New Roman" w:cs="Times New Roman"/>
          <w:sz w:val="20"/>
          <w:szCs w:val="20"/>
        </w:rPr>
        <w:t>Intelligence</w:t>
      </w:r>
      <w:proofErr w:type="spellEnd"/>
      <w:r w:rsidRPr="00DA3B48">
        <w:rPr>
          <w:rFonts w:ascii="Times New Roman" w:hAnsi="Times New Roman" w:cs="Times New Roman"/>
          <w:sz w:val="20"/>
          <w:szCs w:val="20"/>
        </w:rPr>
        <w:t xml:space="preserve"> </w:t>
      </w:r>
      <w:proofErr w:type="spellStart"/>
      <w:r w:rsidRPr="00DA3B48">
        <w:rPr>
          <w:rFonts w:ascii="Times New Roman" w:hAnsi="Times New Roman" w:cs="Times New Roman"/>
          <w:sz w:val="20"/>
          <w:szCs w:val="20"/>
        </w:rPr>
        <w:t>Readiness</w:t>
      </w:r>
      <w:proofErr w:type="spellEnd"/>
      <w:r w:rsidRPr="00DA3B48">
        <w:rPr>
          <w:rFonts w:ascii="Times New Roman" w:hAnsi="Times New Roman" w:cs="Times New Roman"/>
          <w:sz w:val="20"/>
          <w:szCs w:val="20"/>
        </w:rPr>
        <w:t xml:space="preserve"> </w:t>
      </w:r>
      <w:proofErr w:type="spellStart"/>
      <w:r w:rsidRPr="00DA3B48">
        <w:rPr>
          <w:rFonts w:ascii="Times New Roman" w:hAnsi="Times New Roman" w:cs="Times New Roman"/>
          <w:sz w:val="20"/>
          <w:szCs w:val="20"/>
        </w:rPr>
        <w:t>and</w:t>
      </w:r>
      <w:proofErr w:type="spellEnd"/>
      <w:r w:rsidRPr="00DA3B48">
        <w:rPr>
          <w:rFonts w:ascii="Times New Roman" w:hAnsi="Times New Roman" w:cs="Times New Roman"/>
          <w:sz w:val="20"/>
          <w:szCs w:val="20"/>
        </w:rPr>
        <w:t xml:space="preserve"> -Performance </w:t>
      </w:r>
      <w:proofErr w:type="spellStart"/>
      <w:r w:rsidRPr="00DA3B48">
        <w:rPr>
          <w:rFonts w:ascii="Times New Roman" w:hAnsi="Times New Roman" w:cs="Times New Roman"/>
          <w:sz w:val="20"/>
          <w:szCs w:val="20"/>
        </w:rPr>
        <w:t>Benchmark</w:t>
      </w:r>
      <w:proofErr w:type="spellEnd"/>
      <w:r w:rsidRPr="00DA3B48">
        <w:rPr>
          <w:rFonts w:ascii="Times New Roman" w:hAnsi="Times New Roman" w:cs="Times New Roman"/>
          <w:sz w:val="20"/>
          <w:szCs w:val="20"/>
        </w:rPr>
        <w:t xml:space="preserve">. </w:t>
      </w:r>
      <w:proofErr w:type="spellStart"/>
      <w:r w:rsidRPr="005531AE">
        <w:rPr>
          <w:rFonts w:ascii="Times New Roman" w:hAnsi="Times New Roman" w:cs="Times New Roman"/>
          <w:i/>
          <w:sz w:val="20"/>
          <w:szCs w:val="20"/>
        </w:rPr>
        <w:t>Capgemini</w:t>
      </w:r>
      <w:proofErr w:type="spellEnd"/>
      <w:r w:rsidRPr="005531AE">
        <w:rPr>
          <w:rFonts w:ascii="Times New Roman" w:hAnsi="Times New Roman" w:cs="Times New Roman"/>
          <w:i/>
          <w:sz w:val="20"/>
          <w:szCs w:val="20"/>
        </w:rPr>
        <w:t xml:space="preserve"> tīmekļvietne.</w:t>
      </w:r>
      <w:r>
        <w:t xml:space="preserve"> </w:t>
      </w:r>
      <w:r w:rsidRPr="00DA3B48">
        <w:rPr>
          <w:rFonts w:ascii="Times New Roman" w:hAnsi="Times New Roman" w:cs="Times New Roman"/>
          <w:bCs/>
          <w:sz w:val="20"/>
          <w:szCs w:val="20"/>
        </w:rPr>
        <w:t>Pieejams</w:t>
      </w:r>
      <w:r>
        <w:rPr>
          <w:rFonts w:ascii="Times New Roman" w:hAnsi="Times New Roman" w:cs="Times New Roman"/>
          <w:bCs/>
          <w:sz w:val="20"/>
          <w:szCs w:val="20"/>
        </w:rPr>
        <w:t>:</w:t>
      </w:r>
      <w:r>
        <w:rPr>
          <w:bCs/>
        </w:rPr>
        <w:t xml:space="preserve"> </w:t>
      </w:r>
      <w:hyperlink r:id="rId45" w:history="1">
        <w:r w:rsidRPr="00556FE4">
          <w:rPr>
            <w:rStyle w:val="Hyperlink"/>
            <w:rFonts w:ascii="Times New Roman" w:hAnsi="Times New Roman" w:cs="Times New Roman"/>
            <w:sz w:val="20"/>
            <w:szCs w:val="20"/>
          </w:rPr>
          <w:t>https://www.capgemini.com/2018/07/artificial-intelligence-readiness-and-performance-benchmark/</w:t>
        </w:r>
      </w:hyperlink>
      <w:r w:rsidRPr="00556FE4">
        <w:rPr>
          <w:rFonts w:ascii="Times New Roman" w:hAnsi="Times New Roman" w:cs="Times New Roman"/>
          <w:sz w:val="20"/>
          <w:szCs w:val="20"/>
        </w:rPr>
        <w:t xml:space="preserve"> </w:t>
      </w:r>
      <w:r>
        <w:rPr>
          <w:rFonts w:ascii="Times New Roman" w:hAnsi="Times New Roman" w:cs="Times New Roman"/>
          <w:sz w:val="20"/>
          <w:szCs w:val="20"/>
        </w:rPr>
        <w:t xml:space="preserve">[aplūkots </w:t>
      </w:r>
      <w:r w:rsidRPr="00556FE4">
        <w:rPr>
          <w:rFonts w:ascii="Times New Roman" w:hAnsi="Times New Roman" w:cs="Times New Roman"/>
          <w:sz w:val="20"/>
          <w:szCs w:val="20"/>
        </w:rPr>
        <w:t>02.05.2019.</w:t>
      </w:r>
      <w:r>
        <w:rPr>
          <w:rFonts w:ascii="Times New Roman" w:hAnsi="Times New Roman" w:cs="Times New Roman"/>
          <w:sz w:val="20"/>
          <w:szCs w:val="20"/>
        </w:rPr>
        <w:t>]</w:t>
      </w:r>
    </w:p>
  </w:footnote>
  <w:footnote w:id="46">
    <w:p w14:paraId="2E039F77" w14:textId="6B8F06C8" w:rsidR="00023B2E" w:rsidRPr="00D83D4A" w:rsidRDefault="00023B2E" w:rsidP="00D83D4A">
      <w:pPr>
        <w:pStyle w:val="FootnoteText"/>
      </w:pPr>
      <w:r w:rsidRPr="00D83D4A">
        <w:rPr>
          <w:rStyle w:val="FootnoteReference"/>
        </w:rPr>
        <w:footnoteRef/>
      </w:r>
      <w:r w:rsidRPr="00D83D4A">
        <w:t xml:space="preserve"> </w:t>
      </w:r>
      <w:r w:rsidRPr="00384533">
        <w:t>THE AUTOMATION READINESS INDEX</w:t>
      </w:r>
      <w:r>
        <w:t xml:space="preserve">. </w:t>
      </w:r>
      <w:proofErr w:type="spellStart"/>
      <w:r w:rsidRPr="005531AE">
        <w:rPr>
          <w:i/>
        </w:rPr>
        <w:t>The</w:t>
      </w:r>
      <w:proofErr w:type="spellEnd"/>
      <w:r w:rsidRPr="005531AE">
        <w:rPr>
          <w:i/>
        </w:rPr>
        <w:t xml:space="preserve"> </w:t>
      </w:r>
      <w:proofErr w:type="spellStart"/>
      <w:r w:rsidRPr="005531AE">
        <w:rPr>
          <w:i/>
        </w:rPr>
        <w:t>Economist</w:t>
      </w:r>
      <w:proofErr w:type="spellEnd"/>
      <w:r w:rsidRPr="005531AE">
        <w:rPr>
          <w:i/>
        </w:rPr>
        <w:t>.</w:t>
      </w:r>
      <w:r>
        <w:t xml:space="preserve"> </w:t>
      </w:r>
      <w:r>
        <w:rPr>
          <w:bCs/>
        </w:rPr>
        <w:t xml:space="preserve">Pieejams: </w:t>
      </w:r>
      <w:hyperlink r:id="rId46" w:history="1">
        <w:r w:rsidRPr="00D83D4A">
          <w:rPr>
            <w:rStyle w:val="Hyperlink"/>
          </w:rPr>
          <w:t>http://www.automationreadiness.eiu.com/</w:t>
        </w:r>
      </w:hyperlink>
      <w:r w:rsidRPr="00D83D4A">
        <w:t xml:space="preserve"> </w:t>
      </w:r>
      <w:r>
        <w:t xml:space="preserve">[aplūkots </w:t>
      </w:r>
      <w:r w:rsidRPr="00D83D4A">
        <w:t>02.05.2019.</w:t>
      </w:r>
      <w:r>
        <w:t>]</w:t>
      </w:r>
    </w:p>
  </w:footnote>
  <w:footnote w:id="47">
    <w:p w14:paraId="5C096F4C" w14:textId="6CBC29C9" w:rsidR="00023B2E" w:rsidRDefault="00023B2E" w:rsidP="00D83D4A">
      <w:pPr>
        <w:pStyle w:val="FootnoteText"/>
      </w:pPr>
      <w:r w:rsidRPr="00D83D4A">
        <w:rPr>
          <w:rStyle w:val="FootnoteReference"/>
        </w:rPr>
        <w:footnoteRef/>
      </w:r>
      <w:r w:rsidRPr="00D83D4A">
        <w:t xml:space="preserve"> </w:t>
      </w:r>
      <w:proofErr w:type="spellStart"/>
      <w:r w:rsidRPr="00384533">
        <w:t>Artificial</w:t>
      </w:r>
      <w:proofErr w:type="spellEnd"/>
      <w:r w:rsidRPr="00384533">
        <w:t xml:space="preserve"> </w:t>
      </w:r>
      <w:proofErr w:type="spellStart"/>
      <w:r w:rsidRPr="00384533">
        <w:t>Intelligence</w:t>
      </w:r>
      <w:proofErr w:type="spellEnd"/>
      <w:r w:rsidRPr="00384533">
        <w:t xml:space="preserve">: A </w:t>
      </w:r>
      <w:proofErr w:type="spellStart"/>
      <w:r w:rsidRPr="00384533">
        <w:t>European</w:t>
      </w:r>
      <w:proofErr w:type="spellEnd"/>
      <w:r w:rsidRPr="00384533">
        <w:t xml:space="preserve"> </w:t>
      </w:r>
      <w:proofErr w:type="spellStart"/>
      <w:r w:rsidRPr="00384533">
        <w:t>Perspective</w:t>
      </w:r>
      <w:proofErr w:type="spellEnd"/>
      <w:r>
        <w:t xml:space="preserve">. </w:t>
      </w:r>
      <w:r w:rsidRPr="005531AE">
        <w:rPr>
          <w:i/>
        </w:rPr>
        <w:t>Eiropas komisijas tīmekļvietne.</w:t>
      </w:r>
      <w:r>
        <w:t xml:space="preserve"> </w:t>
      </w:r>
      <w:r>
        <w:rPr>
          <w:bCs/>
        </w:rPr>
        <w:t xml:space="preserve">Pieejams: </w:t>
      </w:r>
      <w:hyperlink r:id="rId47" w:history="1">
        <w:r w:rsidRPr="00D83D4A">
          <w:rPr>
            <w:rStyle w:val="Hyperlink"/>
          </w:rPr>
          <w:t>https://ec.europa.eu/jrc/en/publication/eur-scientific-and-technical-research-reports/artificial-intelligence-european-perspective</w:t>
        </w:r>
      </w:hyperlink>
      <w:r w:rsidRPr="00D83D4A">
        <w:t xml:space="preserve"> </w:t>
      </w:r>
      <w:r>
        <w:t xml:space="preserve">[aplūkots </w:t>
      </w:r>
      <w:r w:rsidRPr="00D83D4A">
        <w:t>02.05.2019.</w:t>
      </w:r>
      <w:r>
        <w:t>]</w:t>
      </w:r>
    </w:p>
  </w:footnote>
  <w:footnote w:id="48">
    <w:p w14:paraId="70FF92FE" w14:textId="3511E069" w:rsidR="00023B2E" w:rsidRDefault="00023B2E">
      <w:pPr>
        <w:pStyle w:val="FootnoteText"/>
      </w:pPr>
      <w:r>
        <w:rPr>
          <w:rStyle w:val="FootnoteReference"/>
        </w:rPr>
        <w:footnoteRef/>
      </w:r>
      <w:r>
        <w:t xml:space="preserve"> AI </w:t>
      </w:r>
      <w:proofErr w:type="spellStart"/>
      <w:r>
        <w:t>in</w:t>
      </w:r>
      <w:proofErr w:type="spellEnd"/>
      <w:r>
        <w:t xml:space="preserve"> </w:t>
      </w:r>
      <w:proofErr w:type="spellStart"/>
      <w:r>
        <w:t>Eastern</w:t>
      </w:r>
      <w:proofErr w:type="spellEnd"/>
      <w:r>
        <w:t xml:space="preserve"> </w:t>
      </w:r>
      <w:proofErr w:type="spellStart"/>
      <w:r>
        <w:t>Europe</w:t>
      </w:r>
      <w:proofErr w:type="spellEnd"/>
      <w:r>
        <w:t xml:space="preserve"> ARTIFICIAL INTELLIGENCE INDUSTRY LANDSCAPE OVERVIEW 2018. </w:t>
      </w:r>
      <w:proofErr w:type="spellStart"/>
      <w:r w:rsidRPr="005531AE">
        <w:rPr>
          <w:i/>
        </w:rPr>
        <w:t>Pharma</w:t>
      </w:r>
      <w:proofErr w:type="spellEnd"/>
      <w:r w:rsidRPr="005531AE">
        <w:rPr>
          <w:i/>
        </w:rPr>
        <w:t xml:space="preserve"> </w:t>
      </w:r>
      <w:proofErr w:type="spellStart"/>
      <w:r w:rsidRPr="005531AE">
        <w:rPr>
          <w:i/>
        </w:rPr>
        <w:t>Division</w:t>
      </w:r>
      <w:proofErr w:type="spellEnd"/>
      <w:r w:rsidRPr="005531AE">
        <w:rPr>
          <w:i/>
        </w:rPr>
        <w:t xml:space="preserve"> tīmekļvietne.</w:t>
      </w:r>
      <w:r>
        <w:t xml:space="preserve"> </w:t>
      </w:r>
      <w:r>
        <w:rPr>
          <w:bCs/>
        </w:rPr>
        <w:t xml:space="preserve">Pieejams: </w:t>
      </w:r>
      <w:hyperlink r:id="rId48" w:history="1">
        <w:r w:rsidRPr="00A45F7D">
          <w:rPr>
            <w:rStyle w:val="Hyperlink"/>
          </w:rPr>
          <w:t>http://analytics.dkv.global/data/pdf/AI-in-EE/AI-in-Eastern-Europe-Teaser.pdf</w:t>
        </w:r>
      </w:hyperlink>
      <w:r>
        <w:t xml:space="preserve"> 02.05.2019.</w:t>
      </w:r>
    </w:p>
  </w:footnote>
  <w:footnote w:id="49">
    <w:p w14:paraId="238FC93C" w14:textId="0D78CF27" w:rsidR="00023B2E" w:rsidRDefault="00023B2E" w:rsidP="00725B2C">
      <w:pPr>
        <w:pStyle w:val="FootnoteText"/>
      </w:pPr>
      <w:r>
        <w:rPr>
          <w:rStyle w:val="FootnoteReference"/>
        </w:rPr>
        <w:footnoteRef/>
      </w:r>
      <w:r>
        <w:t xml:space="preserve"> </w:t>
      </w:r>
      <w:r w:rsidRPr="00384533">
        <w:t>Latvijas E-indekss</w:t>
      </w:r>
      <w:r>
        <w:t xml:space="preserve">. </w:t>
      </w:r>
      <w:r w:rsidRPr="005531AE">
        <w:rPr>
          <w:i/>
        </w:rPr>
        <w:t>“Mana Latvija” tīmekļvietne.</w:t>
      </w:r>
      <w:r>
        <w:t xml:space="preserve"> </w:t>
      </w:r>
      <w:r>
        <w:rPr>
          <w:bCs/>
        </w:rPr>
        <w:t xml:space="preserve">Pieejams: </w:t>
      </w:r>
      <w:hyperlink r:id="rId49" w:history="1">
        <w:r>
          <w:rPr>
            <w:rStyle w:val="Hyperlink"/>
          </w:rPr>
          <w:t>https://mana.latvija.lv/e-indekss/</w:t>
        </w:r>
      </w:hyperlink>
      <w:r>
        <w:rPr>
          <w:rStyle w:val="Hyperlink"/>
        </w:rPr>
        <w:t xml:space="preserve"> [aplūkots 06.06.2019.]</w:t>
      </w:r>
    </w:p>
  </w:footnote>
  <w:footnote w:id="50">
    <w:p w14:paraId="4006CFA0" w14:textId="4C1B6B32" w:rsidR="00023B2E" w:rsidRDefault="00023B2E">
      <w:pPr>
        <w:pStyle w:val="FootnoteText"/>
      </w:pPr>
      <w:r>
        <w:rPr>
          <w:rStyle w:val="FootnoteReference"/>
        </w:rPr>
        <w:footnoteRef/>
      </w:r>
      <w:r>
        <w:t xml:space="preserve"> Vadlīnijas automatizētu transportlīdzekļu tehnoloģiju testēšanai. </w:t>
      </w:r>
      <w:r w:rsidRPr="005531AE">
        <w:rPr>
          <w:i/>
        </w:rPr>
        <w:t>Satiksmes ministrijas tīmekļvietne.</w:t>
      </w:r>
      <w:r>
        <w:t xml:space="preserve"> </w:t>
      </w:r>
      <w:r>
        <w:rPr>
          <w:bCs/>
        </w:rPr>
        <w:t xml:space="preserve">Pieejams: </w:t>
      </w:r>
      <w:hyperlink r:id="rId50" w:history="1">
        <w:r>
          <w:rPr>
            <w:rStyle w:val="Hyperlink"/>
          </w:rPr>
          <w:t>http://www.sam.gov.lv/images/modules/items/PDF/item_7222_test_vadlinijas.pdf</w:t>
        </w:r>
      </w:hyperlink>
      <w:r>
        <w:t xml:space="preserve"> [aplūkots 06.06.2019.]</w:t>
      </w:r>
    </w:p>
  </w:footnote>
  <w:footnote w:id="51">
    <w:p w14:paraId="6AAF0BAE" w14:textId="507C3355" w:rsidR="00023B2E" w:rsidRDefault="00023B2E">
      <w:pPr>
        <w:pStyle w:val="FootnoteText"/>
      </w:pPr>
      <w:r>
        <w:rPr>
          <w:rStyle w:val="FootnoteReference"/>
        </w:rPr>
        <w:footnoteRef/>
      </w:r>
      <w:r>
        <w:t xml:space="preserve"> </w:t>
      </w:r>
      <w:r w:rsidRPr="00BE4264">
        <w:t>Izkliedēta Heterogēnu Karšu Apv</w:t>
      </w:r>
      <w:r>
        <w:t xml:space="preserve">ienošana Daudzu Robotu Sistēmās. </w:t>
      </w:r>
      <w:r w:rsidRPr="005531AE">
        <w:rPr>
          <w:i/>
        </w:rPr>
        <w:t>RTU tīmekļvietne.</w:t>
      </w:r>
      <w:r>
        <w:t xml:space="preserve"> </w:t>
      </w:r>
      <w:r>
        <w:rPr>
          <w:bCs/>
        </w:rPr>
        <w:t xml:space="preserve">Pieejams: </w:t>
      </w:r>
      <w:hyperlink r:id="rId51" w:history="1">
        <w:r>
          <w:rPr>
            <w:rStyle w:val="Hyperlink"/>
          </w:rPr>
          <w:t>http://misik.rtu.lv/2018/02/1596/</w:t>
        </w:r>
      </w:hyperlink>
      <w:r>
        <w:t xml:space="preserve"> [aplūkots 06.06.2019.]</w:t>
      </w:r>
    </w:p>
  </w:footnote>
  <w:footnote w:id="52">
    <w:p w14:paraId="32DB1621" w14:textId="2BB4E27B" w:rsidR="00023B2E" w:rsidRDefault="00023B2E">
      <w:pPr>
        <w:pStyle w:val="FootnoteText"/>
      </w:pPr>
      <w:r>
        <w:rPr>
          <w:rStyle w:val="FootnoteReference"/>
        </w:rPr>
        <w:footnoteRef/>
      </w:r>
      <w:r>
        <w:t xml:space="preserve"> </w:t>
      </w:r>
      <w:r w:rsidRPr="005531AE">
        <w:rPr>
          <w:i/>
        </w:rPr>
        <w:t>ECSEL tīmekļvietne.</w:t>
      </w:r>
      <w:r>
        <w:t xml:space="preserve"> Pieejams: </w:t>
      </w:r>
      <w:hyperlink r:id="rId52" w:history="1">
        <w:r>
          <w:rPr>
            <w:rStyle w:val="Hyperlink"/>
          </w:rPr>
          <w:t>https://www.ecsel.eu/</w:t>
        </w:r>
      </w:hyperlink>
      <w:r>
        <w:rPr>
          <w:rStyle w:val="Hyperlink"/>
        </w:rPr>
        <w:t xml:space="preserve"> [aplūkots 06.06.2019.]</w:t>
      </w:r>
    </w:p>
  </w:footnote>
  <w:footnote w:id="53">
    <w:p w14:paraId="17B7190E" w14:textId="0C11707B" w:rsidR="00023B2E" w:rsidRDefault="00023B2E">
      <w:pPr>
        <w:pStyle w:val="FootnoteText"/>
      </w:pPr>
      <w:r>
        <w:rPr>
          <w:rStyle w:val="FootnoteReference"/>
        </w:rPr>
        <w:footnoteRef/>
      </w:r>
      <w:r>
        <w:t xml:space="preserve"> Elements </w:t>
      </w:r>
      <w:proofErr w:type="spellStart"/>
      <w:r>
        <w:t>of</w:t>
      </w:r>
      <w:proofErr w:type="spellEnd"/>
      <w:r>
        <w:t xml:space="preserve"> AI. </w:t>
      </w:r>
      <w:r w:rsidRPr="005531AE">
        <w:rPr>
          <w:i/>
        </w:rPr>
        <w:t xml:space="preserve">Elements </w:t>
      </w:r>
      <w:proofErr w:type="spellStart"/>
      <w:r w:rsidRPr="005531AE">
        <w:rPr>
          <w:i/>
        </w:rPr>
        <w:t>of</w:t>
      </w:r>
      <w:proofErr w:type="spellEnd"/>
      <w:r w:rsidRPr="005531AE">
        <w:rPr>
          <w:i/>
        </w:rPr>
        <w:t xml:space="preserve"> AI tīmekļvietne.</w:t>
      </w:r>
      <w:r w:rsidRPr="00DC28AC">
        <w:rPr>
          <w:bCs/>
        </w:rPr>
        <w:t xml:space="preserve"> </w:t>
      </w:r>
      <w:r>
        <w:rPr>
          <w:bCs/>
        </w:rPr>
        <w:t>Pieejams:</w:t>
      </w:r>
      <w:r>
        <w:t xml:space="preserve"> </w:t>
      </w:r>
      <w:hyperlink r:id="rId53" w:history="1">
        <w:r w:rsidRPr="00573906">
          <w:rPr>
            <w:rStyle w:val="Hyperlink"/>
          </w:rPr>
          <w:t>https://www.elementsofai.com/</w:t>
        </w:r>
      </w:hyperlink>
      <w:r>
        <w:t xml:space="preserve"> [aplūkots 02.05.2019.]</w:t>
      </w:r>
    </w:p>
  </w:footnote>
  <w:footnote w:id="54">
    <w:p w14:paraId="35D40C1A" w14:textId="1C670DAD" w:rsidR="00023B2E" w:rsidDel="00AB6667" w:rsidRDefault="00023B2E">
      <w:pPr>
        <w:pStyle w:val="FootnoteText"/>
        <w:rPr>
          <w:del w:id="9" w:author="Jānis Ratkevičs" w:date="2019-04-15T14:21:00Z"/>
        </w:rPr>
      </w:pPr>
    </w:p>
  </w:footnote>
  <w:footnote w:id="55">
    <w:p w14:paraId="62D4DDE7" w14:textId="17792934" w:rsidR="00023B2E" w:rsidRDefault="00023B2E">
      <w:pPr>
        <w:pStyle w:val="FootnoteText"/>
      </w:pPr>
      <w:r>
        <w:rPr>
          <w:rStyle w:val="FootnoteReference"/>
        </w:rPr>
        <w:footnoteRef/>
      </w:r>
      <w:r>
        <w:t xml:space="preserve"> </w:t>
      </w:r>
      <w:proofErr w:type="spellStart"/>
      <w:r w:rsidRPr="007C61A3">
        <w:t>Coordinated</w:t>
      </w:r>
      <w:proofErr w:type="spellEnd"/>
      <w:r w:rsidRPr="007C61A3">
        <w:t xml:space="preserve"> </w:t>
      </w:r>
      <w:proofErr w:type="spellStart"/>
      <w:r w:rsidRPr="007C61A3">
        <w:t>Plan</w:t>
      </w:r>
      <w:proofErr w:type="spellEnd"/>
      <w:r w:rsidRPr="007C61A3">
        <w:t xml:space="preserve"> </w:t>
      </w:r>
      <w:proofErr w:type="spellStart"/>
      <w:r w:rsidRPr="007C61A3">
        <w:t>on</w:t>
      </w:r>
      <w:proofErr w:type="spellEnd"/>
      <w:r w:rsidRPr="007C61A3">
        <w:t xml:space="preserve"> </w:t>
      </w:r>
      <w:proofErr w:type="spellStart"/>
      <w:r w:rsidRPr="007C61A3">
        <w:t>Artificial</w:t>
      </w:r>
      <w:proofErr w:type="spellEnd"/>
      <w:r w:rsidRPr="007C61A3">
        <w:t xml:space="preserve"> </w:t>
      </w:r>
      <w:proofErr w:type="spellStart"/>
      <w:r w:rsidRPr="007C61A3">
        <w:t>Intelligence</w:t>
      </w:r>
      <w:proofErr w:type="spellEnd"/>
      <w:r>
        <w:t xml:space="preserve">. </w:t>
      </w:r>
      <w:r w:rsidRPr="005531AE">
        <w:rPr>
          <w:i/>
        </w:rPr>
        <w:t>Eiropas komisijas tīmekļvietne.</w:t>
      </w:r>
      <w:r>
        <w:t xml:space="preserve"> Pieejams: </w:t>
      </w:r>
      <w:hyperlink r:id="rId54" w:history="1">
        <w:r>
          <w:rPr>
            <w:rStyle w:val="Hyperlink"/>
          </w:rPr>
          <w:t>https://ec.europa.eu/digital-single-market/en/news/coordinated-plan-artificial-intelligence</w:t>
        </w:r>
      </w:hyperlink>
      <w:r>
        <w:t xml:space="preserve"> [aplūkots 06.06.2019.]</w:t>
      </w:r>
    </w:p>
  </w:footnote>
  <w:footnote w:id="56">
    <w:p w14:paraId="3BDD12B5" w14:textId="03A4E773" w:rsidR="00023B2E" w:rsidRDefault="00023B2E">
      <w:pPr>
        <w:pStyle w:val="FootnoteText"/>
      </w:pPr>
      <w:r>
        <w:rPr>
          <w:rStyle w:val="FootnoteReference"/>
        </w:rPr>
        <w:footnoteRef/>
      </w:r>
      <w:r>
        <w:t xml:space="preserve"> </w:t>
      </w:r>
      <w:proofErr w:type="spellStart"/>
      <w:r w:rsidRPr="007C61A3">
        <w:t>How</w:t>
      </w:r>
      <w:proofErr w:type="spellEnd"/>
      <w:r w:rsidRPr="007C61A3">
        <w:t xml:space="preserve"> </w:t>
      </w:r>
      <w:proofErr w:type="spellStart"/>
      <w:r w:rsidRPr="007C61A3">
        <w:t>Much</w:t>
      </w:r>
      <w:proofErr w:type="spellEnd"/>
      <w:r w:rsidRPr="007C61A3">
        <w:t xml:space="preserve"> </w:t>
      </w:r>
      <w:proofErr w:type="spellStart"/>
      <w:r w:rsidRPr="007C61A3">
        <w:t>Data</w:t>
      </w:r>
      <w:proofErr w:type="spellEnd"/>
      <w:r w:rsidRPr="007C61A3">
        <w:t xml:space="preserve"> Do </w:t>
      </w:r>
      <w:proofErr w:type="spellStart"/>
      <w:r w:rsidRPr="007C61A3">
        <w:t>We</w:t>
      </w:r>
      <w:proofErr w:type="spellEnd"/>
      <w:r w:rsidRPr="007C61A3">
        <w:t xml:space="preserve"> </w:t>
      </w:r>
      <w:proofErr w:type="spellStart"/>
      <w:r w:rsidRPr="007C61A3">
        <w:t>Create</w:t>
      </w:r>
      <w:proofErr w:type="spellEnd"/>
      <w:r w:rsidRPr="007C61A3">
        <w:t xml:space="preserve"> </w:t>
      </w:r>
      <w:proofErr w:type="spellStart"/>
      <w:r w:rsidRPr="007C61A3">
        <w:t>Every</w:t>
      </w:r>
      <w:proofErr w:type="spellEnd"/>
      <w:r w:rsidRPr="007C61A3">
        <w:t xml:space="preserve"> </w:t>
      </w:r>
      <w:proofErr w:type="spellStart"/>
      <w:r w:rsidRPr="007C61A3">
        <w:t>Day</w:t>
      </w:r>
      <w:proofErr w:type="spellEnd"/>
      <w:r w:rsidRPr="007C61A3">
        <w:t xml:space="preserve">? </w:t>
      </w:r>
      <w:proofErr w:type="spellStart"/>
      <w:r w:rsidRPr="007C61A3">
        <w:t>The</w:t>
      </w:r>
      <w:proofErr w:type="spellEnd"/>
      <w:r w:rsidRPr="007C61A3">
        <w:t xml:space="preserve"> </w:t>
      </w:r>
      <w:proofErr w:type="spellStart"/>
      <w:r w:rsidRPr="007C61A3">
        <w:t>Mind-Blowing</w:t>
      </w:r>
      <w:proofErr w:type="spellEnd"/>
      <w:r w:rsidRPr="007C61A3">
        <w:t xml:space="preserve"> Stats </w:t>
      </w:r>
      <w:proofErr w:type="spellStart"/>
      <w:r w:rsidRPr="007C61A3">
        <w:t>Everyone</w:t>
      </w:r>
      <w:proofErr w:type="spellEnd"/>
      <w:r w:rsidRPr="007C61A3">
        <w:t xml:space="preserve"> </w:t>
      </w:r>
      <w:proofErr w:type="spellStart"/>
      <w:r w:rsidRPr="007C61A3">
        <w:t>Should</w:t>
      </w:r>
      <w:proofErr w:type="spellEnd"/>
      <w:r w:rsidRPr="007C61A3">
        <w:t xml:space="preserve"> </w:t>
      </w:r>
      <w:proofErr w:type="spellStart"/>
      <w:r w:rsidRPr="007C61A3">
        <w:t>Read</w:t>
      </w:r>
      <w:proofErr w:type="spellEnd"/>
      <w:r>
        <w:t xml:space="preserve">. </w:t>
      </w:r>
      <w:proofErr w:type="spellStart"/>
      <w:r w:rsidRPr="00A663EF">
        <w:rPr>
          <w:i/>
        </w:rPr>
        <w:t>Forbes</w:t>
      </w:r>
      <w:proofErr w:type="spellEnd"/>
      <w:r w:rsidRPr="00A663EF">
        <w:rPr>
          <w:i/>
        </w:rPr>
        <w:t xml:space="preserve"> tīmekļvietne.</w:t>
      </w:r>
      <w:r>
        <w:t xml:space="preserve"> </w:t>
      </w:r>
      <w:r>
        <w:rPr>
          <w:bCs/>
        </w:rPr>
        <w:t xml:space="preserve">Pieejams: </w:t>
      </w:r>
      <w:hyperlink r:id="rId55" w:anchor="1cd1928f60ba" w:history="1">
        <w:r>
          <w:rPr>
            <w:rStyle w:val="Hyperlink"/>
          </w:rPr>
          <w:t>https://www.forbes.com/sites/bernardmarr/2018/05/21/how-much-data-do-we-create-every-day-the-mind-blowing-stats-everyone-should-read/#1cd1928f60ba</w:t>
        </w:r>
      </w:hyperlink>
      <w:r>
        <w:t xml:space="preserve"> [aplūkots 06.06.2019.]</w:t>
      </w:r>
    </w:p>
  </w:footnote>
  <w:footnote w:id="57">
    <w:p w14:paraId="26C8064A" w14:textId="2A75B6C5" w:rsidR="00023B2E" w:rsidRPr="00AE6934" w:rsidRDefault="00023B2E" w:rsidP="0027017A">
      <w:pPr>
        <w:spacing w:after="0"/>
        <w:rPr>
          <w:rFonts w:ascii="Times New Roman" w:hAnsi="Times New Roman" w:cs="Times New Roman"/>
          <w:sz w:val="24"/>
          <w:szCs w:val="24"/>
        </w:rPr>
      </w:pPr>
      <w:r>
        <w:rPr>
          <w:rStyle w:val="FootnoteReference"/>
        </w:rPr>
        <w:footnoteRef/>
      </w:r>
      <w:r>
        <w:t xml:space="preserve"> </w:t>
      </w:r>
      <w:r w:rsidRPr="00DC28AC">
        <w:rPr>
          <w:rFonts w:ascii="Times New Roman" w:hAnsi="Times New Roman" w:cs="Times New Roman"/>
          <w:bCs/>
          <w:sz w:val="20"/>
          <w:szCs w:val="20"/>
        </w:rPr>
        <w:t>Augstās veiktspējas skaitļošana.</w:t>
      </w:r>
      <w:r w:rsidRPr="00721D61">
        <w:rPr>
          <w:rFonts w:ascii="Times New Roman" w:hAnsi="Times New Roman" w:cs="Times New Roman"/>
          <w:bCs/>
          <w:sz w:val="20"/>
          <w:szCs w:val="20"/>
        </w:rPr>
        <w:t xml:space="preserve"> </w:t>
      </w:r>
      <w:r w:rsidRPr="00A663EF">
        <w:rPr>
          <w:rFonts w:ascii="Times New Roman" w:hAnsi="Times New Roman" w:cs="Times New Roman"/>
          <w:bCs/>
          <w:i/>
          <w:sz w:val="20"/>
          <w:szCs w:val="20"/>
        </w:rPr>
        <w:t xml:space="preserve">Ventspils starptautiskā radioastronomijas centra tīmekļvietne. </w:t>
      </w:r>
      <w:r>
        <w:rPr>
          <w:rFonts w:ascii="Times New Roman" w:hAnsi="Times New Roman" w:cs="Times New Roman"/>
          <w:bCs/>
          <w:sz w:val="20"/>
          <w:szCs w:val="20"/>
        </w:rPr>
        <w:t>Pieejams:</w:t>
      </w:r>
      <w:r>
        <w:rPr>
          <w:bCs/>
        </w:rPr>
        <w:t xml:space="preserve"> </w:t>
      </w:r>
      <w:hyperlink r:id="rId56" w:history="1">
        <w:r w:rsidRPr="0027017A">
          <w:rPr>
            <w:rFonts w:ascii="Times New Roman" w:hAnsi="Times New Roman" w:cs="Times New Roman"/>
            <w:sz w:val="20"/>
            <w:szCs w:val="20"/>
          </w:rPr>
          <w:t>http://virac.eu/petnieciba/petniecibas-virzieni/augstas-veiktspejas-skaitlosanas/</w:t>
        </w:r>
      </w:hyperlink>
      <w:r>
        <w:rPr>
          <w:rFonts w:ascii="Times New Roman" w:hAnsi="Times New Roman" w:cs="Times New Roman"/>
          <w:sz w:val="20"/>
          <w:szCs w:val="20"/>
        </w:rPr>
        <w:t xml:space="preserve"> [aplūkots 06.06.2019.]</w:t>
      </w:r>
    </w:p>
  </w:footnote>
  <w:footnote w:id="58">
    <w:p w14:paraId="1439538D" w14:textId="36BE5DCE" w:rsidR="00023B2E" w:rsidRDefault="00023B2E" w:rsidP="00424EB1">
      <w:pPr>
        <w:pStyle w:val="FootnoteText"/>
      </w:pPr>
      <w:r>
        <w:rPr>
          <w:rStyle w:val="FootnoteReference"/>
        </w:rPr>
        <w:footnoteRef/>
      </w:r>
      <w:r>
        <w:t xml:space="preserve"> </w:t>
      </w:r>
      <w:proofErr w:type="spellStart"/>
      <w:r w:rsidRPr="00BD39F7">
        <w:t>Artificial</w:t>
      </w:r>
      <w:proofErr w:type="spellEnd"/>
      <w:r w:rsidRPr="00BD39F7">
        <w:t xml:space="preserve"> </w:t>
      </w:r>
      <w:proofErr w:type="spellStart"/>
      <w:r w:rsidRPr="00BD39F7">
        <w:t>intelligence</w:t>
      </w:r>
      <w:proofErr w:type="spellEnd"/>
      <w:r w:rsidRPr="00BD39F7">
        <w:t xml:space="preserve"> </w:t>
      </w:r>
      <w:proofErr w:type="spellStart"/>
      <w:r w:rsidRPr="00BD39F7">
        <w:t>controls</w:t>
      </w:r>
      <w:proofErr w:type="spellEnd"/>
      <w:r w:rsidRPr="00BD39F7">
        <w:t xml:space="preserve"> </w:t>
      </w:r>
      <w:proofErr w:type="spellStart"/>
      <w:r w:rsidRPr="00BD39F7">
        <w:t>quantum</w:t>
      </w:r>
      <w:proofErr w:type="spellEnd"/>
      <w:r w:rsidRPr="00BD39F7">
        <w:t xml:space="preserve"> </w:t>
      </w:r>
      <w:proofErr w:type="spellStart"/>
      <w:r w:rsidRPr="00BD39F7">
        <w:t>computers</w:t>
      </w:r>
      <w:proofErr w:type="spellEnd"/>
      <w:r>
        <w:t xml:space="preserve">. </w:t>
      </w:r>
      <w:proofErr w:type="spellStart"/>
      <w:r w:rsidRPr="00A663EF">
        <w:rPr>
          <w:i/>
        </w:rPr>
        <w:t>Science</w:t>
      </w:r>
      <w:proofErr w:type="spellEnd"/>
      <w:r w:rsidRPr="00A663EF">
        <w:rPr>
          <w:i/>
        </w:rPr>
        <w:t xml:space="preserve"> </w:t>
      </w:r>
      <w:proofErr w:type="spellStart"/>
      <w:r w:rsidRPr="00A663EF">
        <w:rPr>
          <w:i/>
        </w:rPr>
        <w:t>Daily</w:t>
      </w:r>
      <w:proofErr w:type="spellEnd"/>
      <w:r w:rsidRPr="00A663EF">
        <w:rPr>
          <w:i/>
        </w:rPr>
        <w:t xml:space="preserve"> tīmekļvietne.</w:t>
      </w:r>
      <w:r>
        <w:t xml:space="preserve"> 2018. 25. oktobris. </w:t>
      </w:r>
      <w:r>
        <w:rPr>
          <w:bCs/>
        </w:rPr>
        <w:t xml:space="preserve">Pieejams: </w:t>
      </w:r>
      <w:hyperlink r:id="rId57" w:history="1">
        <w:r w:rsidRPr="00455F26">
          <w:rPr>
            <w:rStyle w:val="Hyperlink"/>
          </w:rPr>
          <w:t>https://www.sciencedaily.com/releases/2018/10/181025113215.htm</w:t>
        </w:r>
      </w:hyperlink>
      <w:r>
        <w:t xml:space="preserve"> [aplūkots 02.05.2019.]</w:t>
      </w:r>
    </w:p>
  </w:footnote>
  <w:footnote w:id="59">
    <w:p w14:paraId="190F7B3A" w14:textId="3DC72D96" w:rsidR="00023B2E" w:rsidRDefault="00023B2E">
      <w:pPr>
        <w:pStyle w:val="FootnoteText"/>
      </w:pPr>
      <w:r>
        <w:rPr>
          <w:rStyle w:val="FootnoteReference"/>
        </w:rPr>
        <w:footnoteRef/>
      </w:r>
      <w:r>
        <w:t xml:space="preserve"> </w:t>
      </w:r>
      <w:proofErr w:type="spellStart"/>
      <w:r w:rsidRPr="00E86E52">
        <w:t>Quantum</w:t>
      </w:r>
      <w:r>
        <w:t>AI</w:t>
      </w:r>
      <w:proofErr w:type="spellEnd"/>
      <w:r>
        <w:t xml:space="preserve">. </w:t>
      </w:r>
      <w:proofErr w:type="spellStart"/>
      <w:r w:rsidRPr="00A663EF">
        <w:rPr>
          <w:i/>
        </w:rPr>
        <w:t>QuantumAI</w:t>
      </w:r>
      <w:proofErr w:type="spellEnd"/>
      <w:r w:rsidRPr="00A663EF">
        <w:rPr>
          <w:i/>
        </w:rPr>
        <w:t xml:space="preserve"> tīmekļvietne. </w:t>
      </w:r>
      <w:r>
        <w:rPr>
          <w:bCs/>
        </w:rPr>
        <w:t xml:space="preserve">Pieejams: </w:t>
      </w:r>
      <w:hyperlink r:id="rId58" w:history="1">
        <w:r w:rsidRPr="006B2BDF">
          <w:rPr>
            <w:rStyle w:val="Hyperlink"/>
          </w:rPr>
          <w:t>https://ai.google/research/teams/applied-science/quantum-ai/</w:t>
        </w:r>
      </w:hyperlink>
      <w:r>
        <w:t xml:space="preserve"> [aplūkots 02.05.2019.]</w:t>
      </w:r>
    </w:p>
  </w:footnote>
  <w:footnote w:id="60">
    <w:p w14:paraId="7E281A9E" w14:textId="5D319F21" w:rsidR="00023B2E" w:rsidRDefault="00023B2E" w:rsidP="00424EB1">
      <w:pPr>
        <w:pStyle w:val="FootnoteText"/>
      </w:pPr>
      <w:r>
        <w:rPr>
          <w:rStyle w:val="FootnoteReference"/>
        </w:rPr>
        <w:footnoteRef/>
      </w:r>
      <w:r>
        <w:t xml:space="preserve"> </w:t>
      </w:r>
      <w:proofErr w:type="spellStart"/>
      <w:r>
        <w:t>Quantum</w:t>
      </w:r>
      <w:proofErr w:type="spellEnd"/>
      <w:r>
        <w:t xml:space="preserve"> </w:t>
      </w:r>
      <w:proofErr w:type="spellStart"/>
      <w:r w:rsidRPr="005B3130">
        <w:t>tec</w:t>
      </w:r>
      <w:r>
        <w:t>hnology</w:t>
      </w:r>
      <w:proofErr w:type="spellEnd"/>
      <w:r>
        <w:t xml:space="preserve"> </w:t>
      </w:r>
      <w:proofErr w:type="spellStart"/>
      <w:r>
        <w:t>beginning</w:t>
      </w:r>
      <w:proofErr w:type="spellEnd"/>
      <w:r>
        <w:t xml:space="preserve"> </w:t>
      </w:r>
      <w:proofErr w:type="spellStart"/>
      <w:r>
        <w:t>come</w:t>
      </w:r>
      <w:proofErr w:type="spellEnd"/>
      <w:r>
        <w:t xml:space="preserve"> </w:t>
      </w:r>
      <w:proofErr w:type="spellStart"/>
      <w:r>
        <w:t>its</w:t>
      </w:r>
      <w:proofErr w:type="spellEnd"/>
      <w:r>
        <w:t xml:space="preserve"> </w:t>
      </w:r>
      <w:proofErr w:type="spellStart"/>
      <w:r w:rsidRPr="005B3130">
        <w:t>own</w:t>
      </w:r>
      <w:proofErr w:type="spellEnd"/>
      <w:r>
        <w:t xml:space="preserve">. </w:t>
      </w:r>
      <w:proofErr w:type="spellStart"/>
      <w:r w:rsidRPr="00A663EF">
        <w:rPr>
          <w:i/>
        </w:rPr>
        <w:t>The</w:t>
      </w:r>
      <w:proofErr w:type="spellEnd"/>
      <w:r w:rsidRPr="00A663EF">
        <w:rPr>
          <w:i/>
        </w:rPr>
        <w:t xml:space="preserve"> </w:t>
      </w:r>
      <w:proofErr w:type="spellStart"/>
      <w:r w:rsidRPr="00A663EF">
        <w:rPr>
          <w:i/>
        </w:rPr>
        <w:t>Economist</w:t>
      </w:r>
      <w:proofErr w:type="spellEnd"/>
      <w:r w:rsidRPr="00A663EF">
        <w:rPr>
          <w:i/>
        </w:rPr>
        <w:t>.</w:t>
      </w:r>
      <w:r w:rsidRPr="005B3130">
        <w:rPr>
          <w:rStyle w:val="Hyperlink"/>
          <w:color w:val="auto"/>
          <w:u w:val="none"/>
        </w:rPr>
        <w:t xml:space="preserve"> </w:t>
      </w:r>
      <w:r>
        <w:rPr>
          <w:bCs/>
        </w:rPr>
        <w:t xml:space="preserve">Pieejams: </w:t>
      </w:r>
      <w:hyperlink r:id="rId59" w:history="1">
        <w:r w:rsidRPr="006B2BDF">
          <w:rPr>
            <w:rStyle w:val="Hyperlink"/>
          </w:rPr>
          <w:t>https://www.economist.com/news/essays/21717782-quantum-technology-beginning-come-its-own</w:t>
        </w:r>
      </w:hyperlink>
      <w:r>
        <w:t xml:space="preserve"> [aplūkots 02.05.2019.]</w:t>
      </w:r>
    </w:p>
  </w:footnote>
  <w:footnote w:id="61">
    <w:p w14:paraId="500C5045" w14:textId="3CA03B3F" w:rsidR="00023B2E" w:rsidRDefault="00023B2E" w:rsidP="00424EB1">
      <w:pPr>
        <w:pStyle w:val="FootnoteText"/>
      </w:pPr>
      <w:r>
        <w:rPr>
          <w:rStyle w:val="FootnoteReference"/>
        </w:rPr>
        <w:footnoteRef/>
      </w:r>
      <w:r>
        <w:t xml:space="preserve"> </w:t>
      </w:r>
      <w:proofErr w:type="spellStart"/>
      <w:r>
        <w:t>Quantum</w:t>
      </w:r>
      <w:proofErr w:type="spellEnd"/>
      <w:r>
        <w:t xml:space="preserve"> </w:t>
      </w:r>
      <w:proofErr w:type="spellStart"/>
      <w:r>
        <w:t>computing</w:t>
      </w:r>
      <w:proofErr w:type="spellEnd"/>
      <w:r>
        <w:t xml:space="preserve"> </w:t>
      </w:r>
      <w:proofErr w:type="spellStart"/>
      <w:r>
        <w:t>not</w:t>
      </w:r>
      <w:proofErr w:type="spellEnd"/>
      <w:r>
        <w:t xml:space="preserve"> ai </w:t>
      </w:r>
      <w:proofErr w:type="spellStart"/>
      <w:r>
        <w:t>will</w:t>
      </w:r>
      <w:proofErr w:type="spellEnd"/>
      <w:r>
        <w:t xml:space="preserve"> </w:t>
      </w:r>
      <w:proofErr w:type="spellStart"/>
      <w:r>
        <w:t>define</w:t>
      </w:r>
      <w:proofErr w:type="spellEnd"/>
      <w:r>
        <w:t xml:space="preserve"> </w:t>
      </w:r>
      <w:proofErr w:type="spellStart"/>
      <w:r>
        <w:t>our</w:t>
      </w:r>
      <w:proofErr w:type="spellEnd"/>
      <w:r>
        <w:t xml:space="preserve"> </w:t>
      </w:r>
      <w:proofErr w:type="spellStart"/>
      <w:r w:rsidRPr="005B3130">
        <w:t>future</w:t>
      </w:r>
      <w:proofErr w:type="spellEnd"/>
      <w:r>
        <w:t xml:space="preserve">. </w:t>
      </w:r>
      <w:proofErr w:type="spellStart"/>
      <w:r w:rsidRPr="00A663EF">
        <w:rPr>
          <w:i/>
        </w:rPr>
        <w:t>Techcrunch</w:t>
      </w:r>
      <w:proofErr w:type="spellEnd"/>
      <w:r>
        <w:t>.</w:t>
      </w:r>
      <w:r w:rsidRPr="005B3130">
        <w:rPr>
          <w:rStyle w:val="Hyperlink"/>
          <w:color w:val="auto"/>
          <w:u w:val="none"/>
        </w:rPr>
        <w:t xml:space="preserve"> </w:t>
      </w:r>
      <w:r>
        <w:rPr>
          <w:bCs/>
        </w:rPr>
        <w:t xml:space="preserve">Pieejams: </w:t>
      </w:r>
      <w:hyperlink r:id="rId60" w:history="1">
        <w:r w:rsidRPr="006B2BDF">
          <w:rPr>
            <w:rStyle w:val="Hyperlink"/>
          </w:rPr>
          <w:t>https://techcrunch.com/2018/11/17/quantum-computing-not-ai-will-define-our-future/</w:t>
        </w:r>
      </w:hyperlink>
      <w:r>
        <w:t xml:space="preserve"> [aplūkots 02.05.2019.]</w:t>
      </w:r>
    </w:p>
  </w:footnote>
  <w:footnote w:id="62">
    <w:p w14:paraId="7B303F94" w14:textId="77777777" w:rsidR="00023B2E" w:rsidRDefault="00023B2E" w:rsidP="00EE756E">
      <w:pPr>
        <w:pStyle w:val="FootnoteText"/>
      </w:pPr>
      <w:r>
        <w:rPr>
          <w:rStyle w:val="FootnoteReference"/>
        </w:rPr>
        <w:footnoteRef/>
      </w:r>
      <w:r>
        <w:t xml:space="preserve"> </w:t>
      </w:r>
      <w:r w:rsidRPr="005B3130">
        <w:t>THE DANISH GOVERNMENT PRESENTS NATIONAL STRATEGY FOR ARTIFICIAL INTELLIGENCE</w:t>
      </w:r>
      <w:r>
        <w:t xml:space="preserve">. </w:t>
      </w:r>
      <w:r w:rsidRPr="00A663EF">
        <w:rPr>
          <w:i/>
        </w:rPr>
        <w:t>Dānijas Ārlietu ministrijas tīmekļvietne.</w:t>
      </w:r>
      <w:r w:rsidRPr="005B3130">
        <w:rPr>
          <w:rStyle w:val="Hyperlink"/>
          <w:color w:val="auto"/>
          <w:u w:val="none"/>
        </w:rPr>
        <w:t xml:space="preserve"> </w:t>
      </w:r>
      <w:r>
        <w:rPr>
          <w:bCs/>
        </w:rPr>
        <w:t xml:space="preserve">Pieejams: </w:t>
      </w:r>
      <w:hyperlink r:id="rId61" w:history="1">
        <w:r>
          <w:rPr>
            <w:rStyle w:val="Hyperlink"/>
          </w:rPr>
          <w:t>https://investindk.com/insights/the-danish-government-presents-national-ai-strategy</w:t>
        </w:r>
      </w:hyperlink>
      <w:r>
        <w:rPr>
          <w:rStyle w:val="Hyperlink"/>
        </w:rPr>
        <w:t xml:space="preserve"> [aplūkots 06.06.2019.]</w:t>
      </w:r>
    </w:p>
  </w:footnote>
  <w:footnote w:id="63">
    <w:p w14:paraId="7B3686F0" w14:textId="7F9F1143" w:rsidR="00023B2E" w:rsidRPr="00FA0A61" w:rsidRDefault="00023B2E" w:rsidP="0090004F">
      <w:pPr>
        <w:pStyle w:val="FootnoteText"/>
      </w:pPr>
      <w:r w:rsidRPr="00FA0A61">
        <w:rPr>
          <w:rStyle w:val="FootnoteReference"/>
        </w:rPr>
        <w:footnoteRef/>
      </w:r>
      <w:r>
        <w:t> </w:t>
      </w:r>
      <w:proofErr w:type="spellStart"/>
      <w:r w:rsidRPr="005B3130">
        <w:t>Evaluation</w:t>
      </w:r>
      <w:proofErr w:type="spellEnd"/>
      <w:r w:rsidRPr="005B3130">
        <w:t xml:space="preserve"> </w:t>
      </w:r>
      <w:proofErr w:type="spellStart"/>
      <w:r w:rsidRPr="005B3130">
        <w:t>of</w:t>
      </w:r>
      <w:proofErr w:type="spellEnd"/>
      <w:r w:rsidRPr="005B3130">
        <w:t xml:space="preserve"> </w:t>
      </w:r>
      <w:proofErr w:type="spellStart"/>
      <w:r w:rsidRPr="005B3130">
        <w:t>Council</w:t>
      </w:r>
      <w:proofErr w:type="spellEnd"/>
      <w:r w:rsidRPr="005B3130">
        <w:t xml:space="preserve"> </w:t>
      </w:r>
      <w:proofErr w:type="spellStart"/>
      <w:r w:rsidRPr="005B3130">
        <w:t>Directive</w:t>
      </w:r>
      <w:proofErr w:type="spellEnd"/>
      <w:r w:rsidRPr="005B3130">
        <w:t xml:space="preserve"> 85/374/EEC </w:t>
      </w:r>
      <w:proofErr w:type="spellStart"/>
      <w:r w:rsidRPr="005B3130">
        <w:t>on</w:t>
      </w:r>
      <w:proofErr w:type="spellEnd"/>
      <w:r w:rsidRPr="005B3130">
        <w:t xml:space="preserve"> </w:t>
      </w:r>
      <w:proofErr w:type="spellStart"/>
      <w:r w:rsidRPr="005B3130">
        <w:t>the</w:t>
      </w:r>
      <w:proofErr w:type="spellEnd"/>
      <w:r w:rsidRPr="005B3130">
        <w:t xml:space="preserve"> </w:t>
      </w:r>
      <w:proofErr w:type="spellStart"/>
      <w:r w:rsidRPr="005B3130">
        <w:t>approximation</w:t>
      </w:r>
      <w:proofErr w:type="spellEnd"/>
      <w:r w:rsidRPr="005B3130">
        <w:t xml:space="preserve"> </w:t>
      </w:r>
      <w:proofErr w:type="spellStart"/>
      <w:r w:rsidRPr="005B3130">
        <w:t>of</w:t>
      </w:r>
      <w:proofErr w:type="spellEnd"/>
      <w:r w:rsidRPr="005B3130">
        <w:t xml:space="preserve"> </w:t>
      </w:r>
      <w:proofErr w:type="spellStart"/>
      <w:r w:rsidRPr="005B3130">
        <w:t>laws</w:t>
      </w:r>
      <w:proofErr w:type="spellEnd"/>
      <w:r w:rsidRPr="005B3130">
        <w:t xml:space="preserve">, </w:t>
      </w:r>
      <w:proofErr w:type="spellStart"/>
      <w:r w:rsidRPr="005B3130">
        <w:t>regulations</w:t>
      </w:r>
      <w:proofErr w:type="spellEnd"/>
      <w:r w:rsidRPr="005B3130">
        <w:t xml:space="preserve"> </w:t>
      </w:r>
      <w:proofErr w:type="spellStart"/>
      <w:r w:rsidRPr="005B3130">
        <w:t>and</w:t>
      </w:r>
      <w:proofErr w:type="spellEnd"/>
      <w:r w:rsidRPr="005B3130">
        <w:t xml:space="preserve"> </w:t>
      </w:r>
      <w:proofErr w:type="spellStart"/>
      <w:r w:rsidRPr="005B3130">
        <w:t>administrative</w:t>
      </w:r>
      <w:proofErr w:type="spellEnd"/>
      <w:r w:rsidRPr="005B3130">
        <w:t xml:space="preserve"> </w:t>
      </w:r>
      <w:proofErr w:type="spellStart"/>
      <w:r w:rsidRPr="005B3130">
        <w:t>provisions</w:t>
      </w:r>
      <w:proofErr w:type="spellEnd"/>
      <w:r w:rsidRPr="005B3130">
        <w:t xml:space="preserve"> </w:t>
      </w:r>
      <w:proofErr w:type="spellStart"/>
      <w:r w:rsidRPr="005B3130">
        <w:t>of</w:t>
      </w:r>
      <w:proofErr w:type="spellEnd"/>
      <w:r w:rsidRPr="005B3130">
        <w:t xml:space="preserve"> </w:t>
      </w:r>
      <w:proofErr w:type="spellStart"/>
      <w:r w:rsidRPr="005B3130">
        <w:t>the</w:t>
      </w:r>
      <w:proofErr w:type="spellEnd"/>
      <w:r w:rsidRPr="005B3130">
        <w:t xml:space="preserve"> </w:t>
      </w:r>
      <w:proofErr w:type="spellStart"/>
      <w:r w:rsidRPr="005B3130">
        <w:t>Member</w:t>
      </w:r>
      <w:proofErr w:type="spellEnd"/>
      <w:r w:rsidRPr="005B3130">
        <w:t xml:space="preserve"> </w:t>
      </w:r>
      <w:proofErr w:type="spellStart"/>
      <w:r w:rsidRPr="005B3130">
        <w:t>States</w:t>
      </w:r>
      <w:proofErr w:type="spellEnd"/>
      <w:r w:rsidRPr="005B3130">
        <w:t xml:space="preserve"> </w:t>
      </w:r>
      <w:proofErr w:type="spellStart"/>
      <w:r w:rsidRPr="005B3130">
        <w:t>concerning</w:t>
      </w:r>
      <w:proofErr w:type="spellEnd"/>
      <w:r w:rsidRPr="005B3130">
        <w:t xml:space="preserve"> </w:t>
      </w:r>
      <w:proofErr w:type="spellStart"/>
      <w:r w:rsidRPr="005B3130">
        <w:t>liability</w:t>
      </w:r>
      <w:proofErr w:type="spellEnd"/>
      <w:r w:rsidRPr="005B3130">
        <w:t xml:space="preserve"> </w:t>
      </w:r>
      <w:proofErr w:type="spellStart"/>
      <w:r w:rsidRPr="005B3130">
        <w:t>for</w:t>
      </w:r>
      <w:proofErr w:type="spellEnd"/>
      <w:r w:rsidRPr="005B3130">
        <w:t xml:space="preserve"> </w:t>
      </w:r>
      <w:proofErr w:type="spellStart"/>
      <w:r w:rsidRPr="005B3130">
        <w:t>defective</w:t>
      </w:r>
      <w:proofErr w:type="spellEnd"/>
      <w:r w:rsidRPr="005B3130">
        <w:t xml:space="preserve"> </w:t>
      </w:r>
      <w:proofErr w:type="spellStart"/>
      <w:r w:rsidRPr="005B3130">
        <w:t>products</w:t>
      </w:r>
      <w:proofErr w:type="spellEnd"/>
      <w:r>
        <w:t xml:space="preserve">. </w:t>
      </w:r>
      <w:r w:rsidRPr="00A663EF">
        <w:rPr>
          <w:i/>
        </w:rPr>
        <w:t>Eiropas komisijas publikāciju tīmekļvietne.</w:t>
      </w:r>
      <w:r w:rsidRPr="005B3130">
        <w:rPr>
          <w:rStyle w:val="Hyperlink"/>
          <w:color w:val="auto"/>
          <w:u w:val="none"/>
        </w:rPr>
        <w:t xml:space="preserve"> </w:t>
      </w:r>
      <w:r>
        <w:rPr>
          <w:bCs/>
        </w:rPr>
        <w:t xml:space="preserve">Pieejams: </w:t>
      </w:r>
      <w:hyperlink r:id="rId62" w:history="1">
        <w:r w:rsidRPr="00BA2122">
          <w:rPr>
            <w:rStyle w:val="Hyperlink"/>
            <w:rFonts w:cs="Tahoma"/>
            <w:bCs/>
          </w:rPr>
          <w:t>https://publications.europa.eu/en/publication-detail/-/publication/d4e3e1f5-526c-11e8-be1d-01aa75ed71a1/language-en/format-PDF/source-73598901</w:t>
        </w:r>
      </w:hyperlink>
      <w:r w:rsidRPr="00C5528A">
        <w:rPr>
          <w:rFonts w:cs="Tahoma"/>
          <w:bCs/>
          <w:color w:val="000000"/>
        </w:rPr>
        <w:t>,</w:t>
      </w:r>
      <w:r>
        <w:rPr>
          <w:rFonts w:cs="Tahoma"/>
          <w:bCs/>
          <w:color w:val="000000"/>
        </w:rPr>
        <w:t xml:space="preserve"> </w:t>
      </w:r>
      <w:r w:rsidRPr="00C5528A">
        <w:rPr>
          <w:rFonts w:cs="Tahoma"/>
          <w:bCs/>
          <w:color w:val="000000"/>
        </w:rPr>
        <w:t xml:space="preserve"> 24., 36.</w:t>
      </w:r>
      <w:r>
        <w:rPr>
          <w:rFonts w:cs="Tahoma"/>
          <w:bCs/>
          <w:color w:val="000000"/>
        </w:rPr>
        <w:t xml:space="preserve"> [aplūkots </w:t>
      </w:r>
      <w:r>
        <w:t>02.05.2019.]</w:t>
      </w:r>
    </w:p>
  </w:footnote>
  <w:footnote w:id="64">
    <w:p w14:paraId="67F33BED" w14:textId="0A05FD46" w:rsidR="00023B2E" w:rsidRDefault="00023B2E" w:rsidP="00F66B80">
      <w:pPr>
        <w:pStyle w:val="FootnoteText"/>
      </w:pPr>
      <w:r>
        <w:rPr>
          <w:rStyle w:val="FootnoteReference"/>
        </w:rPr>
        <w:footnoteRef/>
      </w:r>
      <w:r>
        <w:t xml:space="preserve"> </w:t>
      </w:r>
      <w:proofErr w:type="spellStart"/>
      <w:r w:rsidRPr="00C75964">
        <w:t>Sandbox</w:t>
      </w:r>
      <w:proofErr w:type="spellEnd"/>
      <w:r w:rsidRPr="00C75964">
        <w:t xml:space="preserve"> (</w:t>
      </w:r>
      <w:proofErr w:type="spellStart"/>
      <w:r w:rsidRPr="00C75964">
        <w:t>software</w:t>
      </w:r>
      <w:proofErr w:type="spellEnd"/>
      <w:r w:rsidRPr="00C75964">
        <w:t xml:space="preserve"> </w:t>
      </w:r>
      <w:proofErr w:type="spellStart"/>
      <w:r w:rsidRPr="00C75964">
        <w:t>development</w:t>
      </w:r>
      <w:proofErr w:type="spellEnd"/>
      <w:r w:rsidRPr="00C75964">
        <w:t>)</w:t>
      </w:r>
      <w:r>
        <w:t xml:space="preserve">. </w:t>
      </w:r>
      <w:r w:rsidRPr="00A663EF">
        <w:rPr>
          <w:i/>
        </w:rPr>
        <w:t>Vikipēdija.</w:t>
      </w:r>
      <w:r>
        <w:t xml:space="preserve"> </w:t>
      </w:r>
      <w:r>
        <w:rPr>
          <w:bCs/>
        </w:rPr>
        <w:t xml:space="preserve">Pieejams: </w:t>
      </w:r>
      <w:hyperlink r:id="rId63" w:history="1">
        <w:r w:rsidRPr="006B2BDF">
          <w:rPr>
            <w:rStyle w:val="Hyperlink"/>
          </w:rPr>
          <w:t>https://en.wikipedia.org/wiki/Sandbox_(software_development)</w:t>
        </w:r>
      </w:hyperlink>
      <w:r>
        <w:t xml:space="preserve"> [aplūkots 02.05.2019.]</w:t>
      </w:r>
    </w:p>
  </w:footnote>
  <w:footnote w:id="65">
    <w:p w14:paraId="5F2A54F8" w14:textId="578F8751" w:rsidR="00023B2E" w:rsidRDefault="00023B2E" w:rsidP="005A2904">
      <w:pPr>
        <w:pStyle w:val="FootnoteText"/>
      </w:pPr>
      <w:r>
        <w:rPr>
          <w:rStyle w:val="FootnoteReference"/>
        </w:rPr>
        <w:footnoteRef/>
      </w:r>
      <w:r>
        <w:t xml:space="preserve"> </w:t>
      </w:r>
      <w:proofErr w:type="spellStart"/>
      <w:r w:rsidRPr="005B3130">
        <w:t>Have</w:t>
      </w:r>
      <w:proofErr w:type="spellEnd"/>
      <w:r w:rsidRPr="005B3130">
        <w:t xml:space="preserve"> </w:t>
      </w:r>
      <w:proofErr w:type="spellStart"/>
      <w:r w:rsidRPr="005B3130">
        <w:t>your</w:t>
      </w:r>
      <w:proofErr w:type="spellEnd"/>
      <w:r w:rsidRPr="005B3130">
        <w:t xml:space="preserve"> </w:t>
      </w:r>
      <w:proofErr w:type="spellStart"/>
      <w:r w:rsidRPr="005B3130">
        <w:t>say</w:t>
      </w:r>
      <w:proofErr w:type="spellEnd"/>
      <w:r w:rsidRPr="005B3130">
        <w:t xml:space="preserve">: </w:t>
      </w:r>
      <w:proofErr w:type="spellStart"/>
      <w:r w:rsidRPr="005B3130">
        <w:t>European</w:t>
      </w:r>
      <w:proofErr w:type="spellEnd"/>
      <w:r w:rsidRPr="005B3130">
        <w:t xml:space="preserve"> </w:t>
      </w:r>
      <w:proofErr w:type="spellStart"/>
      <w:r w:rsidRPr="005B3130">
        <w:t>expert</w:t>
      </w:r>
      <w:proofErr w:type="spellEnd"/>
      <w:r w:rsidRPr="005B3130">
        <w:t xml:space="preserve"> </w:t>
      </w:r>
      <w:proofErr w:type="spellStart"/>
      <w:r w:rsidRPr="005B3130">
        <w:t>group</w:t>
      </w:r>
      <w:proofErr w:type="spellEnd"/>
      <w:r w:rsidRPr="005B3130">
        <w:t xml:space="preserve"> </w:t>
      </w:r>
      <w:proofErr w:type="spellStart"/>
      <w:r w:rsidRPr="005B3130">
        <w:t>seeks</w:t>
      </w:r>
      <w:proofErr w:type="spellEnd"/>
      <w:r w:rsidRPr="005B3130">
        <w:t xml:space="preserve"> </w:t>
      </w:r>
      <w:proofErr w:type="spellStart"/>
      <w:r w:rsidRPr="005B3130">
        <w:t>feedback</w:t>
      </w:r>
      <w:proofErr w:type="spellEnd"/>
      <w:r w:rsidRPr="005B3130">
        <w:t xml:space="preserve"> </w:t>
      </w:r>
      <w:proofErr w:type="spellStart"/>
      <w:r w:rsidRPr="005B3130">
        <w:t>on</w:t>
      </w:r>
      <w:proofErr w:type="spellEnd"/>
      <w:r w:rsidRPr="005B3130">
        <w:t xml:space="preserve"> </w:t>
      </w:r>
      <w:proofErr w:type="spellStart"/>
      <w:r w:rsidRPr="005B3130">
        <w:t>draft</w:t>
      </w:r>
      <w:proofErr w:type="spellEnd"/>
      <w:r w:rsidRPr="005B3130">
        <w:t xml:space="preserve"> </w:t>
      </w:r>
      <w:proofErr w:type="spellStart"/>
      <w:r w:rsidRPr="005B3130">
        <w:t>ethics</w:t>
      </w:r>
      <w:proofErr w:type="spellEnd"/>
      <w:r w:rsidRPr="005B3130">
        <w:t xml:space="preserve"> </w:t>
      </w:r>
      <w:proofErr w:type="spellStart"/>
      <w:r w:rsidRPr="005B3130">
        <w:t>guidelines</w:t>
      </w:r>
      <w:proofErr w:type="spellEnd"/>
      <w:r w:rsidRPr="005B3130">
        <w:t xml:space="preserve"> </w:t>
      </w:r>
      <w:proofErr w:type="spellStart"/>
      <w:r w:rsidRPr="005B3130">
        <w:t>for</w:t>
      </w:r>
      <w:proofErr w:type="spellEnd"/>
      <w:r w:rsidRPr="005B3130">
        <w:t xml:space="preserve"> </w:t>
      </w:r>
      <w:proofErr w:type="spellStart"/>
      <w:r w:rsidRPr="005B3130">
        <w:t>trustworthy</w:t>
      </w:r>
      <w:proofErr w:type="spellEnd"/>
      <w:r w:rsidRPr="005B3130">
        <w:t xml:space="preserve"> </w:t>
      </w:r>
      <w:proofErr w:type="spellStart"/>
      <w:r w:rsidRPr="005B3130">
        <w:t>artificial</w:t>
      </w:r>
      <w:proofErr w:type="spellEnd"/>
      <w:r w:rsidRPr="005B3130">
        <w:t xml:space="preserve"> </w:t>
      </w:r>
      <w:proofErr w:type="spellStart"/>
      <w:r w:rsidRPr="005B3130">
        <w:t>intelligence</w:t>
      </w:r>
      <w:proofErr w:type="spellEnd"/>
      <w:r>
        <w:t xml:space="preserve">. </w:t>
      </w:r>
      <w:r w:rsidRPr="00A663EF">
        <w:rPr>
          <w:i/>
        </w:rPr>
        <w:t>Eiropas komisijas tīmekļvietne.</w:t>
      </w:r>
      <w:r w:rsidRPr="005B3130">
        <w:rPr>
          <w:rStyle w:val="Hyperlink"/>
          <w:color w:val="auto"/>
          <w:u w:val="none"/>
        </w:rPr>
        <w:t xml:space="preserve"> </w:t>
      </w:r>
      <w:r>
        <w:rPr>
          <w:bCs/>
        </w:rPr>
        <w:t xml:space="preserve">Pieejams: </w:t>
      </w:r>
      <w:hyperlink r:id="rId64" w:history="1">
        <w:r w:rsidRPr="0094226A">
          <w:rPr>
            <w:rStyle w:val="Hyperlink"/>
          </w:rPr>
          <w:t>https://ec.europa.eu/digital-single-market/en/news/have-your-say-european-expert-group-seeks-feedback-draft-ethics-guidelines-trustworthy</w:t>
        </w:r>
      </w:hyperlink>
      <w:r>
        <w:t xml:space="preserve"> [aplūkots 20.02.2019.]</w:t>
      </w:r>
    </w:p>
  </w:footnote>
  <w:footnote w:id="66">
    <w:p w14:paraId="2F6CAA24" w14:textId="46A728E8" w:rsidR="00023B2E" w:rsidRDefault="00023B2E" w:rsidP="005B3130">
      <w:pPr>
        <w:pStyle w:val="FootnoteText"/>
      </w:pPr>
      <w:r>
        <w:rPr>
          <w:rStyle w:val="FootnoteReference"/>
        </w:rPr>
        <w:footnoteRef/>
      </w:r>
      <w:r>
        <w:t xml:space="preserve"> </w:t>
      </w:r>
      <w:proofErr w:type="spellStart"/>
      <w:r>
        <w:t>Ethics</w:t>
      </w:r>
      <w:proofErr w:type="spellEnd"/>
      <w:r>
        <w:t xml:space="preserve"> </w:t>
      </w:r>
      <w:proofErr w:type="spellStart"/>
      <w:r>
        <w:t>Guidelines</w:t>
      </w:r>
      <w:proofErr w:type="spellEnd"/>
      <w:r>
        <w:t xml:space="preserve"> </w:t>
      </w:r>
      <w:proofErr w:type="spellStart"/>
      <w:r>
        <w:t>for</w:t>
      </w:r>
      <w:proofErr w:type="spellEnd"/>
      <w:r>
        <w:t xml:space="preserve"> </w:t>
      </w:r>
      <w:proofErr w:type="spellStart"/>
      <w:r>
        <w:t>Trustworthy</w:t>
      </w:r>
      <w:proofErr w:type="spellEnd"/>
      <w:r>
        <w:t xml:space="preserve"> AI. </w:t>
      </w:r>
      <w:r w:rsidRPr="00A663EF">
        <w:rPr>
          <w:i/>
        </w:rPr>
        <w:t>Eiropas komisijas tīmekļvietne.</w:t>
      </w:r>
      <w:r>
        <w:rPr>
          <w:rStyle w:val="Hyperlink"/>
        </w:rPr>
        <w:t xml:space="preserve"> </w:t>
      </w:r>
      <w:r>
        <w:rPr>
          <w:bCs/>
        </w:rPr>
        <w:t xml:space="preserve">Pieejams: </w:t>
      </w:r>
      <w:hyperlink r:id="rId65" w:anchor="Top" w:history="1">
        <w:r>
          <w:rPr>
            <w:rStyle w:val="Hyperlink"/>
          </w:rPr>
          <w:t>https://ec.europa.eu/futurium/en/ai-alliance-consultation/guidelines#Top</w:t>
        </w:r>
      </w:hyperlink>
      <w:r>
        <w:t xml:space="preserve"> [aplūkots 02.05.2019.]</w:t>
      </w:r>
    </w:p>
  </w:footnote>
  <w:footnote w:id="67">
    <w:p w14:paraId="53C20BCE" w14:textId="3D66A20A" w:rsidR="00023B2E" w:rsidRDefault="00023B2E" w:rsidP="00A56C96">
      <w:pPr>
        <w:pStyle w:val="FootnoteText"/>
      </w:pPr>
      <w:r>
        <w:rPr>
          <w:rStyle w:val="FootnoteReference"/>
        </w:rPr>
        <w:footnoteRef/>
      </w:r>
      <w:r>
        <w:t xml:space="preserve"> </w:t>
      </w:r>
      <w:r w:rsidRPr="005B3130">
        <w:t xml:space="preserve">CEPEJ </w:t>
      </w:r>
      <w:proofErr w:type="spellStart"/>
      <w:r w:rsidRPr="005B3130">
        <w:t>European</w:t>
      </w:r>
      <w:proofErr w:type="spellEnd"/>
      <w:r w:rsidRPr="005B3130">
        <w:t xml:space="preserve"> </w:t>
      </w:r>
      <w:proofErr w:type="spellStart"/>
      <w:r w:rsidRPr="005B3130">
        <w:t>Ethical</w:t>
      </w:r>
      <w:proofErr w:type="spellEnd"/>
      <w:r w:rsidRPr="005B3130">
        <w:t xml:space="preserve"> </w:t>
      </w:r>
      <w:proofErr w:type="spellStart"/>
      <w:r w:rsidRPr="005B3130">
        <w:t>Charter</w:t>
      </w:r>
      <w:proofErr w:type="spellEnd"/>
      <w:r w:rsidRPr="005B3130">
        <w:t xml:space="preserve"> </w:t>
      </w:r>
      <w:proofErr w:type="spellStart"/>
      <w:r w:rsidRPr="005B3130">
        <w:t>on</w:t>
      </w:r>
      <w:proofErr w:type="spellEnd"/>
      <w:r w:rsidRPr="005B3130">
        <w:t xml:space="preserve"> </w:t>
      </w:r>
      <w:proofErr w:type="spellStart"/>
      <w:r w:rsidRPr="005B3130">
        <w:t>the</w:t>
      </w:r>
      <w:proofErr w:type="spellEnd"/>
      <w:r w:rsidRPr="005B3130">
        <w:t xml:space="preserve"> </w:t>
      </w:r>
      <w:proofErr w:type="spellStart"/>
      <w:r w:rsidRPr="005B3130">
        <w:t>use</w:t>
      </w:r>
      <w:proofErr w:type="spellEnd"/>
      <w:r w:rsidRPr="005B3130">
        <w:t xml:space="preserve"> </w:t>
      </w:r>
      <w:proofErr w:type="spellStart"/>
      <w:r w:rsidRPr="005B3130">
        <w:t>of</w:t>
      </w:r>
      <w:proofErr w:type="spellEnd"/>
      <w:r w:rsidRPr="005B3130">
        <w:t xml:space="preserve"> </w:t>
      </w:r>
      <w:proofErr w:type="spellStart"/>
      <w:r w:rsidRPr="005B3130">
        <w:t>artificial</w:t>
      </w:r>
      <w:proofErr w:type="spellEnd"/>
      <w:r w:rsidRPr="005B3130">
        <w:t xml:space="preserve"> </w:t>
      </w:r>
      <w:proofErr w:type="spellStart"/>
      <w:r w:rsidRPr="005B3130">
        <w:t>intelligence</w:t>
      </w:r>
      <w:proofErr w:type="spellEnd"/>
      <w:r w:rsidRPr="005B3130">
        <w:t xml:space="preserve"> (AI) </w:t>
      </w:r>
      <w:proofErr w:type="spellStart"/>
      <w:r w:rsidRPr="005B3130">
        <w:t>in</w:t>
      </w:r>
      <w:proofErr w:type="spellEnd"/>
      <w:r w:rsidRPr="005B3130">
        <w:t xml:space="preserve"> </w:t>
      </w:r>
      <w:proofErr w:type="spellStart"/>
      <w:r w:rsidRPr="005B3130">
        <w:t>judicial</w:t>
      </w:r>
      <w:proofErr w:type="spellEnd"/>
      <w:r w:rsidRPr="005B3130">
        <w:t xml:space="preserve"> </w:t>
      </w:r>
      <w:proofErr w:type="spellStart"/>
      <w:r w:rsidRPr="005B3130">
        <w:t>systems</w:t>
      </w:r>
      <w:proofErr w:type="spellEnd"/>
      <w:r w:rsidRPr="005B3130">
        <w:t xml:space="preserve"> </w:t>
      </w:r>
      <w:proofErr w:type="spellStart"/>
      <w:r w:rsidRPr="005B3130">
        <w:t>and</w:t>
      </w:r>
      <w:proofErr w:type="spellEnd"/>
      <w:r w:rsidRPr="005B3130">
        <w:t xml:space="preserve"> </w:t>
      </w:r>
      <w:proofErr w:type="spellStart"/>
      <w:r w:rsidRPr="005B3130">
        <w:t>their</w:t>
      </w:r>
      <w:proofErr w:type="spellEnd"/>
      <w:r w:rsidRPr="005B3130">
        <w:t xml:space="preserve"> </w:t>
      </w:r>
      <w:proofErr w:type="spellStart"/>
      <w:r w:rsidRPr="005B3130">
        <w:t>environment</w:t>
      </w:r>
      <w:proofErr w:type="spellEnd"/>
      <w:r>
        <w:t xml:space="preserve">. </w:t>
      </w:r>
      <w:r w:rsidRPr="00A663EF">
        <w:rPr>
          <w:i/>
        </w:rPr>
        <w:t>Eiropas Padomes tīmekļvietne.</w:t>
      </w:r>
      <w:r w:rsidRPr="00A663EF">
        <w:rPr>
          <w:rStyle w:val="Hyperlink"/>
          <w:i/>
          <w:color w:val="auto"/>
          <w:u w:val="none"/>
        </w:rPr>
        <w:t xml:space="preserve"> </w:t>
      </w:r>
      <w:r>
        <w:rPr>
          <w:bCs/>
        </w:rPr>
        <w:t xml:space="preserve">Pieejams: </w:t>
      </w:r>
      <w:hyperlink r:id="rId66" w:history="1">
        <w:r w:rsidRPr="003F46D3">
          <w:rPr>
            <w:rStyle w:val="Hyperlink"/>
          </w:rPr>
          <w:t>https://www.coe.int/en/web/cepej/cepej-european-ethical-charter-on-the-use-of-artificial-intelligence-ai-in-judicial-systems-and-their-environment</w:t>
        </w:r>
      </w:hyperlink>
      <w:r>
        <w:t xml:space="preserve"> [aplūkots 02.05.2019.]</w:t>
      </w:r>
    </w:p>
  </w:footnote>
  <w:footnote w:id="68">
    <w:p w14:paraId="55622CAD" w14:textId="4C1024A1" w:rsidR="00023B2E" w:rsidRDefault="00023B2E">
      <w:pPr>
        <w:pStyle w:val="FootnoteText"/>
      </w:pPr>
      <w:r>
        <w:rPr>
          <w:rStyle w:val="FootnoteReference"/>
        </w:rPr>
        <w:footnoteRef/>
      </w:r>
      <w:r>
        <w:t xml:space="preserve"> </w:t>
      </w:r>
      <w:proofErr w:type="spellStart"/>
      <w:r w:rsidRPr="005B3130">
        <w:t>Ethics</w:t>
      </w:r>
      <w:proofErr w:type="spellEnd"/>
      <w:r w:rsidRPr="005B3130">
        <w:t xml:space="preserve"> </w:t>
      </w:r>
      <w:proofErr w:type="spellStart"/>
      <w:r w:rsidRPr="005B3130">
        <w:t>Guidelines</w:t>
      </w:r>
      <w:proofErr w:type="spellEnd"/>
      <w:r w:rsidRPr="005B3130">
        <w:t xml:space="preserve"> </w:t>
      </w:r>
      <w:proofErr w:type="spellStart"/>
      <w:r w:rsidRPr="005B3130">
        <w:t>for</w:t>
      </w:r>
      <w:proofErr w:type="spellEnd"/>
      <w:r w:rsidRPr="005B3130">
        <w:t xml:space="preserve"> </w:t>
      </w:r>
      <w:proofErr w:type="spellStart"/>
      <w:r w:rsidRPr="005B3130">
        <w:t>Trustworthy</w:t>
      </w:r>
      <w:proofErr w:type="spellEnd"/>
      <w:r w:rsidRPr="005B3130">
        <w:t xml:space="preserve"> AI</w:t>
      </w:r>
      <w:r>
        <w:t xml:space="preserve">. </w:t>
      </w:r>
      <w:r w:rsidRPr="00A663EF">
        <w:rPr>
          <w:i/>
        </w:rPr>
        <w:t>Eiropas komisijas tīmekļvietne.</w:t>
      </w:r>
      <w:r w:rsidRPr="005B3130">
        <w:rPr>
          <w:rStyle w:val="Hyperlink"/>
          <w:color w:val="auto"/>
          <w:u w:val="none"/>
        </w:rPr>
        <w:t xml:space="preserve"> </w:t>
      </w:r>
      <w:r>
        <w:rPr>
          <w:bCs/>
        </w:rPr>
        <w:t xml:space="preserve">Pieejams: </w:t>
      </w:r>
      <w:hyperlink r:id="rId67" w:anchor="Top" w:history="1">
        <w:r>
          <w:rPr>
            <w:rStyle w:val="Hyperlink"/>
          </w:rPr>
          <w:t>https://ec.europa.eu/futurium/en/ai-alliance-consultation/guidelines#Top</w:t>
        </w:r>
      </w:hyperlink>
      <w:r>
        <w:t xml:space="preserve"> [aplūkots 02.05.2019.]</w:t>
      </w:r>
    </w:p>
  </w:footnote>
  <w:footnote w:id="69">
    <w:p w14:paraId="483BAB2C" w14:textId="171B169F" w:rsidR="00023B2E" w:rsidRDefault="00023B2E">
      <w:pPr>
        <w:pStyle w:val="FootnoteText"/>
      </w:pPr>
      <w:r>
        <w:rPr>
          <w:rStyle w:val="FootnoteReference"/>
        </w:rPr>
        <w:footnoteRef/>
      </w:r>
      <w:r>
        <w:t xml:space="preserve"> </w:t>
      </w:r>
      <w:proofErr w:type="spellStart"/>
      <w:r w:rsidRPr="005B3130">
        <w:t>Meet</w:t>
      </w:r>
      <w:proofErr w:type="spellEnd"/>
      <w:r w:rsidRPr="005B3130">
        <w:t xml:space="preserve"> Aurora: </w:t>
      </w:r>
      <w:proofErr w:type="spellStart"/>
      <w:r w:rsidRPr="005B3130">
        <w:t>Finland's</w:t>
      </w:r>
      <w:proofErr w:type="spellEnd"/>
      <w:r w:rsidRPr="005B3130">
        <w:t xml:space="preserve"> AI </w:t>
      </w:r>
      <w:proofErr w:type="spellStart"/>
      <w:r w:rsidRPr="005B3130">
        <w:t>assistant</w:t>
      </w:r>
      <w:proofErr w:type="spellEnd"/>
      <w:r w:rsidRPr="005B3130">
        <w:t xml:space="preserve"> </w:t>
      </w:r>
      <w:proofErr w:type="spellStart"/>
      <w:r w:rsidRPr="005B3130">
        <w:t>aims</w:t>
      </w:r>
      <w:proofErr w:type="spellEnd"/>
      <w:r w:rsidRPr="005B3130">
        <w:t xml:space="preserve"> to </w:t>
      </w:r>
      <w:proofErr w:type="spellStart"/>
      <w:r w:rsidRPr="005B3130">
        <w:t>give</w:t>
      </w:r>
      <w:proofErr w:type="spellEnd"/>
      <w:r w:rsidRPr="005B3130">
        <w:t xml:space="preserve"> </w:t>
      </w:r>
      <w:proofErr w:type="spellStart"/>
      <w:r w:rsidRPr="005B3130">
        <w:t>each</w:t>
      </w:r>
      <w:proofErr w:type="spellEnd"/>
      <w:r w:rsidRPr="005B3130">
        <w:t xml:space="preserve"> </w:t>
      </w:r>
      <w:proofErr w:type="spellStart"/>
      <w:r w:rsidRPr="005B3130">
        <w:t>citizen</w:t>
      </w:r>
      <w:proofErr w:type="spellEnd"/>
      <w:r w:rsidRPr="005B3130">
        <w:t xml:space="preserve"> </w:t>
      </w:r>
      <w:proofErr w:type="spellStart"/>
      <w:r w:rsidRPr="005B3130">
        <w:t>tailored</w:t>
      </w:r>
      <w:proofErr w:type="spellEnd"/>
      <w:r w:rsidRPr="005B3130">
        <w:t xml:space="preserve"> </w:t>
      </w:r>
      <w:proofErr w:type="spellStart"/>
      <w:r w:rsidRPr="005B3130">
        <w:t>advice</w:t>
      </w:r>
      <w:proofErr w:type="spellEnd"/>
      <w:r>
        <w:t xml:space="preserve">. </w:t>
      </w:r>
      <w:proofErr w:type="spellStart"/>
      <w:r w:rsidRPr="00A663EF">
        <w:rPr>
          <w:i/>
        </w:rPr>
        <w:t>Zdnet</w:t>
      </w:r>
      <w:proofErr w:type="spellEnd"/>
      <w:r w:rsidRPr="00A663EF">
        <w:rPr>
          <w:i/>
        </w:rPr>
        <w:t>.</w:t>
      </w:r>
      <w:r>
        <w:t xml:space="preserve"> 2019. 7. februāris.</w:t>
      </w:r>
      <w:r w:rsidRPr="005B3130">
        <w:rPr>
          <w:rStyle w:val="Hyperlink"/>
          <w:color w:val="auto"/>
          <w:u w:val="none"/>
        </w:rPr>
        <w:t xml:space="preserve"> </w:t>
      </w:r>
      <w:r>
        <w:rPr>
          <w:bCs/>
        </w:rPr>
        <w:t xml:space="preserve">Pieejams: </w:t>
      </w:r>
      <w:hyperlink r:id="rId68" w:history="1">
        <w:r>
          <w:rPr>
            <w:rStyle w:val="Hyperlink"/>
          </w:rPr>
          <w:t>https://www.zdnet.com/article/meet-aurora-finlands-ai-assistant-aims-to-give-each-citizen-tailored-advice/</w:t>
        </w:r>
      </w:hyperlink>
      <w:r>
        <w:rPr>
          <w:rStyle w:val="Hyperlink"/>
        </w:rPr>
        <w:t xml:space="preserve"> [aplūkots </w:t>
      </w:r>
      <w:r>
        <w:t>02.05.2019.]</w:t>
      </w:r>
    </w:p>
  </w:footnote>
  <w:footnote w:id="70">
    <w:p w14:paraId="7A21DBA8" w14:textId="149EDA4B" w:rsidR="00023B2E" w:rsidRDefault="00023B2E">
      <w:pPr>
        <w:pStyle w:val="FootnoteText"/>
      </w:pPr>
      <w:r>
        <w:rPr>
          <w:rStyle w:val="FootnoteReference"/>
        </w:rPr>
        <w:footnoteRef/>
      </w:r>
      <w:r>
        <w:t xml:space="preserve"> </w:t>
      </w:r>
      <w:proofErr w:type="spellStart"/>
      <w:r>
        <w:t>Mapping</w:t>
      </w:r>
      <w:proofErr w:type="spellEnd"/>
      <w:r>
        <w:t xml:space="preserve"> </w:t>
      </w:r>
      <w:proofErr w:type="spellStart"/>
      <w:r>
        <w:t>the</w:t>
      </w:r>
      <w:proofErr w:type="spellEnd"/>
      <w:r>
        <w:t xml:space="preserve"> </w:t>
      </w:r>
      <w:proofErr w:type="spellStart"/>
      <w:r>
        <w:t>challenges</w:t>
      </w:r>
      <w:proofErr w:type="spellEnd"/>
      <w:r>
        <w:t xml:space="preserve"> </w:t>
      </w:r>
      <w:proofErr w:type="spellStart"/>
      <w:r>
        <w:t>and</w:t>
      </w:r>
      <w:proofErr w:type="spellEnd"/>
      <w:r>
        <w:t xml:space="preserve"> </w:t>
      </w:r>
      <w:proofErr w:type="spellStart"/>
      <w:r>
        <w:t>opportunities</w:t>
      </w:r>
      <w:proofErr w:type="spellEnd"/>
      <w:r>
        <w:t xml:space="preserve"> </w:t>
      </w:r>
      <w:proofErr w:type="spellStart"/>
      <w:r>
        <w:t>of</w:t>
      </w:r>
      <w:proofErr w:type="spellEnd"/>
      <w:r>
        <w:t xml:space="preserve"> </w:t>
      </w:r>
      <w:proofErr w:type="spellStart"/>
      <w:r>
        <w:t>artificial</w:t>
      </w:r>
      <w:proofErr w:type="spellEnd"/>
      <w:r>
        <w:t xml:space="preserve"> </w:t>
      </w:r>
      <w:proofErr w:type="spellStart"/>
      <w:r>
        <w:t>intelligence</w:t>
      </w:r>
      <w:proofErr w:type="spellEnd"/>
      <w:r>
        <w:t xml:space="preserve"> </w:t>
      </w:r>
      <w:proofErr w:type="spellStart"/>
      <w:r>
        <w:t>for</w:t>
      </w:r>
      <w:proofErr w:type="spellEnd"/>
      <w:r>
        <w:t xml:space="preserve"> </w:t>
      </w:r>
      <w:proofErr w:type="spellStart"/>
      <w:r>
        <w:t>the</w:t>
      </w:r>
      <w:proofErr w:type="spellEnd"/>
      <w:r>
        <w:t xml:space="preserve"> </w:t>
      </w:r>
      <w:proofErr w:type="spellStart"/>
      <w:r>
        <w:t>conduct</w:t>
      </w:r>
      <w:proofErr w:type="spellEnd"/>
      <w:r>
        <w:t xml:space="preserve"> </w:t>
      </w:r>
      <w:proofErr w:type="spellStart"/>
      <w:r>
        <w:t>of</w:t>
      </w:r>
      <w:proofErr w:type="spellEnd"/>
      <w:r>
        <w:t xml:space="preserve"> </w:t>
      </w:r>
      <w:proofErr w:type="spellStart"/>
      <w:r>
        <w:t>diplomacy</w:t>
      </w:r>
      <w:proofErr w:type="spellEnd"/>
      <w:r>
        <w:t xml:space="preserve">. </w:t>
      </w:r>
      <w:proofErr w:type="spellStart"/>
      <w:r w:rsidRPr="00A663EF">
        <w:rPr>
          <w:i/>
        </w:rPr>
        <w:t>Diplo</w:t>
      </w:r>
      <w:proofErr w:type="spellEnd"/>
      <w:r w:rsidRPr="00A663EF">
        <w:rPr>
          <w:i/>
        </w:rPr>
        <w:t xml:space="preserve"> </w:t>
      </w:r>
      <w:proofErr w:type="spellStart"/>
      <w:r w:rsidRPr="00A663EF">
        <w:rPr>
          <w:i/>
        </w:rPr>
        <w:t>foundation</w:t>
      </w:r>
      <w:proofErr w:type="spellEnd"/>
      <w:r w:rsidRPr="00A663EF">
        <w:rPr>
          <w:i/>
        </w:rPr>
        <w:t>.</w:t>
      </w:r>
      <w:r>
        <w:t xml:space="preserve"> </w:t>
      </w:r>
      <w:r>
        <w:rPr>
          <w:bCs/>
        </w:rPr>
        <w:t xml:space="preserve">Pieejams: </w:t>
      </w:r>
      <w:hyperlink r:id="rId69" w:history="1">
        <w:r>
          <w:rPr>
            <w:rStyle w:val="Hyperlink"/>
          </w:rPr>
          <w:t>https://www.diplomacy.edu/sites/default/files/AI-diplo-report.pdf</w:t>
        </w:r>
      </w:hyperlink>
      <w:r>
        <w:t xml:space="preserve"> [aplūkots 06.06.2019.]</w:t>
      </w:r>
    </w:p>
  </w:footnote>
  <w:footnote w:id="71">
    <w:p w14:paraId="7CE76A6D" w14:textId="2CA410DD" w:rsidR="00023B2E" w:rsidRDefault="00023B2E">
      <w:pPr>
        <w:pStyle w:val="FootnoteText"/>
      </w:pPr>
      <w:r>
        <w:rPr>
          <w:rStyle w:val="FootnoteReference"/>
        </w:rPr>
        <w:footnoteRef/>
      </w:r>
      <w:r>
        <w:t xml:space="preserve"> </w:t>
      </w:r>
      <w:proofErr w:type="spellStart"/>
      <w:r w:rsidRPr="005B3130">
        <w:t>European</w:t>
      </w:r>
      <w:proofErr w:type="spellEnd"/>
      <w:r w:rsidRPr="005B3130">
        <w:t xml:space="preserve"> </w:t>
      </w:r>
      <w:proofErr w:type="spellStart"/>
      <w:r w:rsidRPr="005B3130">
        <w:t>legislation</w:t>
      </w:r>
      <w:proofErr w:type="spellEnd"/>
      <w:r w:rsidRPr="005B3130">
        <w:t xml:space="preserve"> </w:t>
      </w:r>
      <w:proofErr w:type="spellStart"/>
      <w:r w:rsidRPr="005B3130">
        <w:t>on</w:t>
      </w:r>
      <w:proofErr w:type="spellEnd"/>
      <w:r w:rsidRPr="005B3130">
        <w:t xml:space="preserve"> </w:t>
      </w:r>
      <w:proofErr w:type="spellStart"/>
      <w:r w:rsidRPr="005B3130">
        <w:t>the</w:t>
      </w:r>
      <w:proofErr w:type="spellEnd"/>
      <w:r w:rsidRPr="005B3130">
        <w:t xml:space="preserve"> re-</w:t>
      </w:r>
      <w:proofErr w:type="spellStart"/>
      <w:r w:rsidRPr="005B3130">
        <w:t>use</w:t>
      </w:r>
      <w:proofErr w:type="spellEnd"/>
      <w:r w:rsidRPr="005B3130">
        <w:t xml:space="preserve"> </w:t>
      </w:r>
      <w:proofErr w:type="spellStart"/>
      <w:r w:rsidRPr="005B3130">
        <w:t>of</w:t>
      </w:r>
      <w:proofErr w:type="spellEnd"/>
      <w:r w:rsidRPr="005B3130">
        <w:t xml:space="preserve"> </w:t>
      </w:r>
      <w:proofErr w:type="spellStart"/>
      <w:r w:rsidRPr="005B3130">
        <w:t>public</w:t>
      </w:r>
      <w:proofErr w:type="spellEnd"/>
      <w:r w:rsidRPr="005B3130">
        <w:t xml:space="preserve"> </w:t>
      </w:r>
      <w:proofErr w:type="spellStart"/>
      <w:r w:rsidRPr="005B3130">
        <w:t>sector</w:t>
      </w:r>
      <w:proofErr w:type="spellEnd"/>
      <w:r w:rsidRPr="005B3130">
        <w:t xml:space="preserve"> </w:t>
      </w:r>
      <w:proofErr w:type="spellStart"/>
      <w:r w:rsidRPr="005B3130">
        <w:t>information</w:t>
      </w:r>
      <w:proofErr w:type="spellEnd"/>
      <w:r>
        <w:t xml:space="preserve">. </w:t>
      </w:r>
      <w:r w:rsidRPr="00A663EF">
        <w:rPr>
          <w:i/>
        </w:rPr>
        <w:t>Eiropas komisijas tīmekļvietne.</w:t>
      </w:r>
      <w:r w:rsidRPr="005B3130">
        <w:rPr>
          <w:rStyle w:val="Hyperlink"/>
          <w:color w:val="auto"/>
          <w:u w:val="none"/>
        </w:rPr>
        <w:t xml:space="preserve"> </w:t>
      </w:r>
      <w:r>
        <w:rPr>
          <w:bCs/>
        </w:rPr>
        <w:t xml:space="preserve">Pieejams: </w:t>
      </w:r>
      <w:hyperlink r:id="rId70" w:history="1">
        <w:r>
          <w:rPr>
            <w:rStyle w:val="Hyperlink"/>
          </w:rPr>
          <w:t>https://ec.europa.eu/digital-single-market/en/european-legislation-reuse-public-sector-information</w:t>
        </w:r>
      </w:hyperlink>
      <w:r>
        <w:rPr>
          <w:rStyle w:val="Hyperlink"/>
        </w:rPr>
        <w:t xml:space="preserve"> [aplūkots 06.06.2019.]</w:t>
      </w:r>
    </w:p>
  </w:footnote>
  <w:footnote w:id="72">
    <w:p w14:paraId="06C8B98E" w14:textId="00F1673B" w:rsidR="00023B2E" w:rsidDel="005910CE" w:rsidRDefault="00023B2E" w:rsidP="006C2DC6">
      <w:pPr>
        <w:pStyle w:val="FootnoteText"/>
        <w:rPr>
          <w:del w:id="14" w:author="Jānis Ratkevičs" w:date="2019-05-08T13:40:00Z"/>
        </w:rPr>
      </w:pPr>
    </w:p>
  </w:footnote>
  <w:footnote w:id="73">
    <w:p w14:paraId="3B20BB85" w14:textId="77777777" w:rsidR="00023B2E" w:rsidRDefault="00023B2E"/>
  </w:footnote>
  <w:footnote w:id="74">
    <w:p w14:paraId="71C6BFFF" w14:textId="77777777" w:rsidR="00023B2E" w:rsidRDefault="00023B2E"/>
  </w:footnote>
  <w:footnote w:id="75">
    <w:p w14:paraId="749729F3" w14:textId="51EB4BA6" w:rsidR="00023B2E" w:rsidRDefault="00023B2E">
      <w:pPr>
        <w:pStyle w:val="FootnoteText"/>
      </w:pPr>
      <w:r>
        <w:rPr>
          <w:rStyle w:val="FootnoteReference"/>
        </w:rPr>
        <w:footnoteRef/>
      </w:r>
      <w:r>
        <w:t xml:space="preserve"> </w:t>
      </w:r>
      <w:r w:rsidRPr="00F66B80">
        <w:t xml:space="preserve">CEPEJ </w:t>
      </w:r>
      <w:proofErr w:type="spellStart"/>
      <w:r w:rsidRPr="00F66B80">
        <w:t>European</w:t>
      </w:r>
      <w:proofErr w:type="spellEnd"/>
      <w:r w:rsidRPr="00F66B80">
        <w:t xml:space="preserve"> </w:t>
      </w:r>
      <w:proofErr w:type="spellStart"/>
      <w:r w:rsidRPr="00F66B80">
        <w:t>Ethical</w:t>
      </w:r>
      <w:proofErr w:type="spellEnd"/>
      <w:r w:rsidRPr="00F66B80">
        <w:t xml:space="preserve"> </w:t>
      </w:r>
      <w:proofErr w:type="spellStart"/>
      <w:r w:rsidRPr="00F66B80">
        <w:t>Charter</w:t>
      </w:r>
      <w:proofErr w:type="spellEnd"/>
      <w:r w:rsidRPr="00F66B80">
        <w:t xml:space="preserve"> </w:t>
      </w:r>
      <w:proofErr w:type="spellStart"/>
      <w:r w:rsidRPr="00F66B80">
        <w:t>on</w:t>
      </w:r>
      <w:proofErr w:type="spellEnd"/>
      <w:r w:rsidRPr="00F66B80">
        <w:t xml:space="preserve"> </w:t>
      </w:r>
      <w:proofErr w:type="spellStart"/>
      <w:r w:rsidRPr="00F66B80">
        <w:t>the</w:t>
      </w:r>
      <w:proofErr w:type="spellEnd"/>
      <w:r w:rsidRPr="00F66B80">
        <w:t xml:space="preserve"> </w:t>
      </w:r>
      <w:proofErr w:type="spellStart"/>
      <w:r w:rsidRPr="00F66B80">
        <w:t>use</w:t>
      </w:r>
      <w:proofErr w:type="spellEnd"/>
      <w:r w:rsidRPr="00F66B80">
        <w:t xml:space="preserve"> </w:t>
      </w:r>
      <w:proofErr w:type="spellStart"/>
      <w:r w:rsidRPr="00F66B80">
        <w:t>of</w:t>
      </w:r>
      <w:proofErr w:type="spellEnd"/>
      <w:r w:rsidRPr="00F66B80">
        <w:t xml:space="preserve"> </w:t>
      </w:r>
      <w:proofErr w:type="spellStart"/>
      <w:r w:rsidRPr="00F66B80">
        <w:t>artificial</w:t>
      </w:r>
      <w:proofErr w:type="spellEnd"/>
      <w:r w:rsidRPr="00F66B80">
        <w:t xml:space="preserve"> </w:t>
      </w:r>
      <w:proofErr w:type="spellStart"/>
      <w:r w:rsidRPr="00F66B80">
        <w:t>intelligence</w:t>
      </w:r>
      <w:proofErr w:type="spellEnd"/>
      <w:r w:rsidRPr="00F66B80">
        <w:t xml:space="preserve"> (AI) </w:t>
      </w:r>
      <w:proofErr w:type="spellStart"/>
      <w:r w:rsidRPr="00F66B80">
        <w:t>in</w:t>
      </w:r>
      <w:proofErr w:type="spellEnd"/>
      <w:r w:rsidRPr="00F66B80">
        <w:t xml:space="preserve"> </w:t>
      </w:r>
      <w:proofErr w:type="spellStart"/>
      <w:r w:rsidRPr="00F66B80">
        <w:t>judicial</w:t>
      </w:r>
      <w:proofErr w:type="spellEnd"/>
      <w:r w:rsidRPr="00F66B80">
        <w:t xml:space="preserve"> </w:t>
      </w:r>
      <w:proofErr w:type="spellStart"/>
      <w:r w:rsidRPr="00F66B80">
        <w:t>systems</w:t>
      </w:r>
      <w:proofErr w:type="spellEnd"/>
      <w:r w:rsidRPr="00F66B80">
        <w:t xml:space="preserve"> </w:t>
      </w:r>
      <w:proofErr w:type="spellStart"/>
      <w:r w:rsidRPr="00F66B80">
        <w:t>and</w:t>
      </w:r>
      <w:proofErr w:type="spellEnd"/>
      <w:r w:rsidRPr="00F66B80">
        <w:t xml:space="preserve"> </w:t>
      </w:r>
      <w:proofErr w:type="spellStart"/>
      <w:r w:rsidRPr="00F66B80">
        <w:t>their</w:t>
      </w:r>
      <w:proofErr w:type="spellEnd"/>
      <w:r w:rsidRPr="00F66B80">
        <w:t xml:space="preserve"> </w:t>
      </w:r>
      <w:proofErr w:type="spellStart"/>
      <w:r w:rsidRPr="00F66B80">
        <w:t>environment</w:t>
      </w:r>
      <w:proofErr w:type="spellEnd"/>
      <w:r>
        <w:t>.</w:t>
      </w:r>
      <w:r w:rsidRPr="00F66B80">
        <w:t xml:space="preserve"> </w:t>
      </w:r>
      <w:r w:rsidRPr="00A663EF">
        <w:rPr>
          <w:i/>
        </w:rPr>
        <w:t>Eiropas Padomes tīmekļvietne.</w:t>
      </w:r>
      <w:r>
        <w:t xml:space="preserve"> </w:t>
      </w:r>
      <w:r>
        <w:rPr>
          <w:bCs/>
        </w:rPr>
        <w:t xml:space="preserve">Pieejams: </w:t>
      </w:r>
      <w:hyperlink r:id="rId71" w:history="1">
        <w:r>
          <w:rPr>
            <w:rStyle w:val="Hyperlink"/>
          </w:rPr>
          <w:t>https://www.coe.int/en/web/cepej/cepej-european-ethical-charter-on-the-use-of-artificial-intelligence-ai-in-judicial-systems-and-their-environment</w:t>
        </w:r>
      </w:hyperlink>
      <w:r>
        <w:t xml:space="preserve"> [aplūkots 06.06.2019.]</w:t>
      </w:r>
    </w:p>
  </w:footnote>
  <w:footnote w:id="76">
    <w:p w14:paraId="2140B9BD" w14:textId="24EADA83" w:rsidR="00023B2E" w:rsidRDefault="00023B2E">
      <w:pPr>
        <w:pStyle w:val="FootnoteText"/>
      </w:pPr>
      <w:r>
        <w:rPr>
          <w:rStyle w:val="FootnoteReference"/>
        </w:rPr>
        <w:footnoteRef/>
      </w:r>
      <w:r>
        <w:t xml:space="preserve"> </w:t>
      </w:r>
      <w:proofErr w:type="spellStart"/>
      <w:r w:rsidRPr="005B3130">
        <w:t>Ethics</w:t>
      </w:r>
      <w:proofErr w:type="spellEnd"/>
      <w:r w:rsidRPr="005B3130">
        <w:t xml:space="preserve"> </w:t>
      </w:r>
      <w:proofErr w:type="spellStart"/>
      <w:r w:rsidRPr="005B3130">
        <w:t>guidelines</w:t>
      </w:r>
      <w:proofErr w:type="spellEnd"/>
      <w:r w:rsidRPr="005B3130">
        <w:t xml:space="preserve"> </w:t>
      </w:r>
      <w:proofErr w:type="spellStart"/>
      <w:r w:rsidRPr="005B3130">
        <w:t>for</w:t>
      </w:r>
      <w:proofErr w:type="spellEnd"/>
      <w:r w:rsidRPr="005B3130">
        <w:t xml:space="preserve"> </w:t>
      </w:r>
      <w:proofErr w:type="spellStart"/>
      <w:r w:rsidRPr="005B3130">
        <w:t>trustworthy</w:t>
      </w:r>
      <w:proofErr w:type="spellEnd"/>
      <w:r w:rsidRPr="005B3130">
        <w:t xml:space="preserve"> AI</w:t>
      </w:r>
      <w:r>
        <w:t xml:space="preserve">. </w:t>
      </w:r>
      <w:r w:rsidRPr="00A663EF">
        <w:rPr>
          <w:i/>
        </w:rPr>
        <w:t>Eiropas komisijas tīmekļvietne.</w:t>
      </w:r>
      <w:r w:rsidRPr="005B3130">
        <w:t xml:space="preserve"> </w:t>
      </w:r>
      <w:r>
        <w:rPr>
          <w:bCs/>
        </w:rPr>
        <w:t xml:space="preserve">Pieejams: </w:t>
      </w:r>
      <w:hyperlink r:id="rId72" w:history="1">
        <w:r>
          <w:rPr>
            <w:rStyle w:val="Hyperlink"/>
          </w:rPr>
          <w:t>https://ec.europa.eu/digital-single-market/en/news/ethics-guidelines-trustworthy-ai</w:t>
        </w:r>
      </w:hyperlink>
      <w:r>
        <w:t xml:space="preserve"> [aplūkots 06.06.2019.]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8332040"/>
      <w:docPartObj>
        <w:docPartGallery w:val="Page Numbers (Top of Page)"/>
        <w:docPartUnique/>
      </w:docPartObj>
    </w:sdtPr>
    <w:sdtEndPr>
      <w:rPr>
        <w:noProof/>
      </w:rPr>
    </w:sdtEndPr>
    <w:sdtContent>
      <w:p w14:paraId="7AEA22AC" w14:textId="528A3C4D" w:rsidR="00023B2E" w:rsidRDefault="00023B2E" w:rsidP="00B52045">
        <w:pPr>
          <w:pStyle w:val="Header"/>
          <w:jc w:val="center"/>
        </w:pPr>
        <w:r>
          <w:fldChar w:fldCharType="begin"/>
        </w:r>
        <w:r>
          <w:instrText xml:space="preserve"> PAGE   \* MERGEFORMAT </w:instrText>
        </w:r>
        <w:r>
          <w:fldChar w:fldCharType="separate"/>
        </w:r>
        <w:r w:rsidR="00FD7B88">
          <w:rPr>
            <w:noProof/>
          </w:rPr>
          <w:t>38</w:t>
        </w:r>
        <w:r>
          <w:rPr>
            <w:noProof/>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EB0D2A" w14:textId="77777777" w:rsidR="00023B2E" w:rsidRDefault="00023B2E" w:rsidP="00B52045">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E35DBD"/>
    <w:multiLevelType w:val="multilevel"/>
    <w:tmpl w:val="E3527C8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40F6CAC"/>
    <w:multiLevelType w:val="multilevel"/>
    <w:tmpl w:val="EAC40AF0"/>
    <w:lvl w:ilvl="0">
      <w:start w:val="1"/>
      <w:numFmt w:val="decimal"/>
      <w:lvlText w:val="%1."/>
      <w:lvlJc w:val="left"/>
      <w:pPr>
        <w:ind w:left="1080" w:hanging="360"/>
      </w:pPr>
      <w:rPr>
        <w:rFonts w:hint="default"/>
      </w:rPr>
    </w:lvl>
    <w:lvl w:ilvl="1">
      <w:start w:val="4"/>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 w15:restartNumberingAfterBreak="0">
    <w:nsid w:val="05164C2E"/>
    <w:multiLevelType w:val="multilevel"/>
    <w:tmpl w:val="DF960738"/>
    <w:lvl w:ilvl="0">
      <w:start w:val="1"/>
      <w:numFmt w:val="bullet"/>
      <w:pStyle w:val="ISBulletText"/>
      <w:lvlText w:val=""/>
      <w:lvlJc w:val="left"/>
      <w:pPr>
        <w:ind w:left="1080" w:hanging="360"/>
      </w:pPr>
      <w:rPr>
        <w:rFonts w:ascii="Wingdings" w:hAnsi="Wingdings" w:hint="default"/>
        <w:color w:val="auto"/>
        <w:sz w:val="18"/>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Symbol" w:hAnsi="Symbol" w:hint="default"/>
        <w:color w:val="5960A8"/>
        <w:sz w:val="18"/>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06EA6A50"/>
    <w:multiLevelType w:val="hybridMultilevel"/>
    <w:tmpl w:val="9B2C8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E416F2"/>
    <w:multiLevelType w:val="hybridMultilevel"/>
    <w:tmpl w:val="4ACE5996"/>
    <w:lvl w:ilvl="0" w:tplc="3A3EE6A0">
      <w:start w:val="1"/>
      <w:numFmt w:val="bullet"/>
      <w:pStyle w:val="VPBullet1"/>
      <w:lvlText w:val=""/>
      <w:lvlJc w:val="left"/>
      <w:pPr>
        <w:ind w:left="720" w:hanging="360"/>
      </w:pPr>
      <w:rPr>
        <w:rFonts w:ascii="Wingdings" w:hAnsi="Wingdings" w:hint="default"/>
        <w:color w:val="808080" w:themeColor="background1" w:themeShade="80"/>
        <w:sz w:val="24"/>
      </w:rPr>
    </w:lvl>
    <w:lvl w:ilvl="1" w:tplc="1EFCFF10">
      <w:start w:val="1"/>
      <w:numFmt w:val="bullet"/>
      <w:lvlText w:val="o"/>
      <w:lvlJc w:val="left"/>
      <w:pPr>
        <w:ind w:left="1440" w:hanging="360"/>
      </w:pPr>
      <w:rPr>
        <w:rFonts w:ascii="Courier New" w:hAnsi="Courier New" w:cs="Courier New" w:hint="default"/>
      </w:rPr>
    </w:lvl>
    <w:lvl w:ilvl="2" w:tplc="AE7C6AB2">
      <w:start w:val="1"/>
      <w:numFmt w:val="bullet"/>
      <w:lvlText w:val=""/>
      <w:lvlJc w:val="left"/>
      <w:pPr>
        <w:ind w:left="2160" w:hanging="360"/>
      </w:pPr>
      <w:rPr>
        <w:rFonts w:ascii="Wingdings" w:hAnsi="Wingdings" w:hint="default"/>
      </w:rPr>
    </w:lvl>
    <w:lvl w:ilvl="3" w:tplc="855ED19E" w:tentative="1">
      <w:start w:val="1"/>
      <w:numFmt w:val="bullet"/>
      <w:lvlText w:val=""/>
      <w:lvlJc w:val="left"/>
      <w:pPr>
        <w:ind w:left="2880" w:hanging="360"/>
      </w:pPr>
      <w:rPr>
        <w:rFonts w:ascii="Symbol" w:hAnsi="Symbol" w:hint="default"/>
      </w:rPr>
    </w:lvl>
    <w:lvl w:ilvl="4" w:tplc="4224B874" w:tentative="1">
      <w:start w:val="1"/>
      <w:numFmt w:val="bullet"/>
      <w:lvlText w:val="o"/>
      <w:lvlJc w:val="left"/>
      <w:pPr>
        <w:ind w:left="3600" w:hanging="360"/>
      </w:pPr>
      <w:rPr>
        <w:rFonts w:ascii="Courier New" w:hAnsi="Courier New" w:cs="Courier New" w:hint="default"/>
      </w:rPr>
    </w:lvl>
    <w:lvl w:ilvl="5" w:tplc="B2B65FA8" w:tentative="1">
      <w:start w:val="1"/>
      <w:numFmt w:val="bullet"/>
      <w:lvlText w:val=""/>
      <w:lvlJc w:val="left"/>
      <w:pPr>
        <w:ind w:left="4320" w:hanging="360"/>
      </w:pPr>
      <w:rPr>
        <w:rFonts w:ascii="Wingdings" w:hAnsi="Wingdings" w:hint="default"/>
      </w:rPr>
    </w:lvl>
    <w:lvl w:ilvl="6" w:tplc="1A1E347E" w:tentative="1">
      <w:start w:val="1"/>
      <w:numFmt w:val="bullet"/>
      <w:lvlText w:val=""/>
      <w:lvlJc w:val="left"/>
      <w:pPr>
        <w:ind w:left="5040" w:hanging="360"/>
      </w:pPr>
      <w:rPr>
        <w:rFonts w:ascii="Symbol" w:hAnsi="Symbol" w:hint="default"/>
      </w:rPr>
    </w:lvl>
    <w:lvl w:ilvl="7" w:tplc="1B7222DC" w:tentative="1">
      <w:start w:val="1"/>
      <w:numFmt w:val="bullet"/>
      <w:lvlText w:val="o"/>
      <w:lvlJc w:val="left"/>
      <w:pPr>
        <w:ind w:left="5760" w:hanging="360"/>
      </w:pPr>
      <w:rPr>
        <w:rFonts w:ascii="Courier New" w:hAnsi="Courier New" w:cs="Courier New" w:hint="default"/>
      </w:rPr>
    </w:lvl>
    <w:lvl w:ilvl="8" w:tplc="9F449B1A" w:tentative="1">
      <w:start w:val="1"/>
      <w:numFmt w:val="bullet"/>
      <w:lvlText w:val=""/>
      <w:lvlJc w:val="left"/>
      <w:pPr>
        <w:ind w:left="6480" w:hanging="360"/>
      </w:pPr>
      <w:rPr>
        <w:rFonts w:ascii="Wingdings" w:hAnsi="Wingdings" w:hint="default"/>
      </w:rPr>
    </w:lvl>
  </w:abstractNum>
  <w:abstractNum w:abstractNumId="5" w15:restartNumberingAfterBreak="0">
    <w:nsid w:val="0CCB7702"/>
    <w:multiLevelType w:val="hybridMultilevel"/>
    <w:tmpl w:val="A0821F5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0FBC4E68"/>
    <w:multiLevelType w:val="hybridMultilevel"/>
    <w:tmpl w:val="87DA150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157B370E"/>
    <w:multiLevelType w:val="multilevel"/>
    <w:tmpl w:val="6AE4396E"/>
    <w:lvl w:ilvl="0">
      <w:start w:val="1"/>
      <w:numFmt w:val="decimal"/>
      <w:lvlText w:val="%1."/>
      <w:lvlJc w:val="left"/>
      <w:pPr>
        <w:ind w:left="1584" w:hanging="360"/>
      </w:pPr>
      <w:rPr>
        <w:rFonts w:hint="default"/>
      </w:rPr>
    </w:lvl>
    <w:lvl w:ilvl="1">
      <w:start w:val="1"/>
      <w:numFmt w:val="decimal"/>
      <w:lvlText w:val="%2."/>
      <w:lvlJc w:val="left"/>
      <w:pPr>
        <w:ind w:left="1584"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1944" w:hanging="720"/>
      </w:pPr>
      <w:rPr>
        <w:rFonts w:hint="default"/>
      </w:rPr>
    </w:lvl>
    <w:lvl w:ilvl="4">
      <w:start w:val="1"/>
      <w:numFmt w:val="decimal"/>
      <w:isLgl/>
      <w:lvlText w:val="%1.%2.%3.%4.%5."/>
      <w:lvlJc w:val="left"/>
      <w:pPr>
        <w:ind w:left="2304" w:hanging="1080"/>
      </w:pPr>
      <w:rPr>
        <w:rFonts w:hint="default"/>
      </w:rPr>
    </w:lvl>
    <w:lvl w:ilvl="5">
      <w:start w:val="1"/>
      <w:numFmt w:val="decimal"/>
      <w:isLgl/>
      <w:lvlText w:val="%1.%2.%3.%4.%5.%6."/>
      <w:lvlJc w:val="left"/>
      <w:pPr>
        <w:ind w:left="2304" w:hanging="1080"/>
      </w:pPr>
      <w:rPr>
        <w:rFonts w:hint="default"/>
      </w:rPr>
    </w:lvl>
    <w:lvl w:ilvl="6">
      <w:start w:val="1"/>
      <w:numFmt w:val="decimal"/>
      <w:isLgl/>
      <w:lvlText w:val="%1.%2.%3.%4.%5.%6.%7."/>
      <w:lvlJc w:val="left"/>
      <w:pPr>
        <w:ind w:left="2664" w:hanging="1440"/>
      </w:pPr>
      <w:rPr>
        <w:rFonts w:hint="default"/>
      </w:rPr>
    </w:lvl>
    <w:lvl w:ilvl="7">
      <w:start w:val="1"/>
      <w:numFmt w:val="decimal"/>
      <w:isLgl/>
      <w:lvlText w:val="%1.%2.%3.%4.%5.%6.%7.%8."/>
      <w:lvlJc w:val="left"/>
      <w:pPr>
        <w:ind w:left="2664" w:hanging="1440"/>
      </w:pPr>
      <w:rPr>
        <w:rFonts w:hint="default"/>
      </w:rPr>
    </w:lvl>
    <w:lvl w:ilvl="8">
      <w:start w:val="1"/>
      <w:numFmt w:val="decimal"/>
      <w:isLgl/>
      <w:lvlText w:val="%1.%2.%3.%4.%5.%6.%7.%8.%9."/>
      <w:lvlJc w:val="left"/>
      <w:pPr>
        <w:ind w:left="3024" w:hanging="1800"/>
      </w:pPr>
      <w:rPr>
        <w:rFonts w:hint="default"/>
      </w:rPr>
    </w:lvl>
  </w:abstractNum>
  <w:abstractNum w:abstractNumId="8" w15:restartNumberingAfterBreak="0">
    <w:nsid w:val="1763743B"/>
    <w:multiLevelType w:val="hybridMultilevel"/>
    <w:tmpl w:val="8710DDB6"/>
    <w:lvl w:ilvl="0" w:tplc="04260001">
      <w:start w:val="1"/>
      <w:numFmt w:val="bullet"/>
      <w:lvlText w:val=""/>
      <w:lvlJc w:val="left"/>
      <w:pPr>
        <w:ind w:left="928" w:hanging="360"/>
      </w:pPr>
      <w:rPr>
        <w:rFonts w:ascii="Symbol" w:hAnsi="Symbol" w:hint="default"/>
      </w:rPr>
    </w:lvl>
    <w:lvl w:ilvl="1" w:tplc="04260003" w:tentative="1">
      <w:start w:val="1"/>
      <w:numFmt w:val="bullet"/>
      <w:lvlText w:val="o"/>
      <w:lvlJc w:val="left"/>
      <w:pPr>
        <w:ind w:left="1648" w:hanging="360"/>
      </w:pPr>
      <w:rPr>
        <w:rFonts w:ascii="Courier New" w:hAnsi="Courier New" w:cs="Courier New" w:hint="default"/>
      </w:rPr>
    </w:lvl>
    <w:lvl w:ilvl="2" w:tplc="04260005" w:tentative="1">
      <w:start w:val="1"/>
      <w:numFmt w:val="bullet"/>
      <w:lvlText w:val=""/>
      <w:lvlJc w:val="left"/>
      <w:pPr>
        <w:ind w:left="2368" w:hanging="360"/>
      </w:pPr>
      <w:rPr>
        <w:rFonts w:ascii="Wingdings" w:hAnsi="Wingdings" w:hint="default"/>
      </w:rPr>
    </w:lvl>
    <w:lvl w:ilvl="3" w:tplc="04260001" w:tentative="1">
      <w:start w:val="1"/>
      <w:numFmt w:val="bullet"/>
      <w:lvlText w:val=""/>
      <w:lvlJc w:val="left"/>
      <w:pPr>
        <w:ind w:left="3088" w:hanging="360"/>
      </w:pPr>
      <w:rPr>
        <w:rFonts w:ascii="Symbol" w:hAnsi="Symbol" w:hint="default"/>
      </w:rPr>
    </w:lvl>
    <w:lvl w:ilvl="4" w:tplc="04260003" w:tentative="1">
      <w:start w:val="1"/>
      <w:numFmt w:val="bullet"/>
      <w:lvlText w:val="o"/>
      <w:lvlJc w:val="left"/>
      <w:pPr>
        <w:ind w:left="3808" w:hanging="360"/>
      </w:pPr>
      <w:rPr>
        <w:rFonts w:ascii="Courier New" w:hAnsi="Courier New" w:cs="Courier New" w:hint="default"/>
      </w:rPr>
    </w:lvl>
    <w:lvl w:ilvl="5" w:tplc="04260005" w:tentative="1">
      <w:start w:val="1"/>
      <w:numFmt w:val="bullet"/>
      <w:lvlText w:val=""/>
      <w:lvlJc w:val="left"/>
      <w:pPr>
        <w:ind w:left="4528" w:hanging="360"/>
      </w:pPr>
      <w:rPr>
        <w:rFonts w:ascii="Wingdings" w:hAnsi="Wingdings" w:hint="default"/>
      </w:rPr>
    </w:lvl>
    <w:lvl w:ilvl="6" w:tplc="04260001" w:tentative="1">
      <w:start w:val="1"/>
      <w:numFmt w:val="bullet"/>
      <w:lvlText w:val=""/>
      <w:lvlJc w:val="left"/>
      <w:pPr>
        <w:ind w:left="5248" w:hanging="360"/>
      </w:pPr>
      <w:rPr>
        <w:rFonts w:ascii="Symbol" w:hAnsi="Symbol" w:hint="default"/>
      </w:rPr>
    </w:lvl>
    <w:lvl w:ilvl="7" w:tplc="04260003" w:tentative="1">
      <w:start w:val="1"/>
      <w:numFmt w:val="bullet"/>
      <w:lvlText w:val="o"/>
      <w:lvlJc w:val="left"/>
      <w:pPr>
        <w:ind w:left="5968" w:hanging="360"/>
      </w:pPr>
      <w:rPr>
        <w:rFonts w:ascii="Courier New" w:hAnsi="Courier New" w:cs="Courier New" w:hint="default"/>
      </w:rPr>
    </w:lvl>
    <w:lvl w:ilvl="8" w:tplc="04260005" w:tentative="1">
      <w:start w:val="1"/>
      <w:numFmt w:val="bullet"/>
      <w:lvlText w:val=""/>
      <w:lvlJc w:val="left"/>
      <w:pPr>
        <w:ind w:left="6688" w:hanging="360"/>
      </w:pPr>
      <w:rPr>
        <w:rFonts w:ascii="Wingdings" w:hAnsi="Wingdings" w:hint="default"/>
      </w:rPr>
    </w:lvl>
  </w:abstractNum>
  <w:abstractNum w:abstractNumId="9" w15:restartNumberingAfterBreak="0">
    <w:nsid w:val="183601DB"/>
    <w:multiLevelType w:val="hybridMultilevel"/>
    <w:tmpl w:val="CE2E5C7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9C25513"/>
    <w:multiLevelType w:val="hybridMultilevel"/>
    <w:tmpl w:val="57F2798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1C89776B"/>
    <w:multiLevelType w:val="hybridMultilevel"/>
    <w:tmpl w:val="3B14D054"/>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1D324B7E"/>
    <w:multiLevelType w:val="hybridMultilevel"/>
    <w:tmpl w:val="ACE2CF52"/>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3" w15:restartNumberingAfterBreak="0">
    <w:nsid w:val="221A0653"/>
    <w:multiLevelType w:val="hybridMultilevel"/>
    <w:tmpl w:val="1FCE9332"/>
    <w:lvl w:ilvl="0" w:tplc="D214C87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4" w15:restartNumberingAfterBreak="0">
    <w:nsid w:val="267C115C"/>
    <w:multiLevelType w:val="multilevel"/>
    <w:tmpl w:val="AC560F2A"/>
    <w:lvl w:ilvl="0">
      <w:start w:val="1"/>
      <w:numFmt w:val="decimal"/>
      <w:lvlText w:val="%1."/>
      <w:lvlJc w:val="left"/>
      <w:pPr>
        <w:ind w:left="360" w:hanging="360"/>
      </w:pPr>
      <w:rPr>
        <w:rFonts w:hint="default"/>
        <w:sz w:val="2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sz w:val="20"/>
      </w:rPr>
    </w:lvl>
    <w:lvl w:ilvl="4">
      <w:start w:val="1"/>
      <w:numFmt w:val="decimal"/>
      <w:lvlText w:val="%1.%2.%3.%4.%5."/>
      <w:lvlJc w:val="left"/>
      <w:pPr>
        <w:ind w:left="2232" w:hanging="792"/>
      </w:pPr>
      <w:rPr>
        <w:rFonts w:hint="default"/>
        <w:sz w:val="20"/>
      </w:rPr>
    </w:lvl>
    <w:lvl w:ilvl="5">
      <w:start w:val="1"/>
      <w:numFmt w:val="decimal"/>
      <w:lvlText w:val="%1.%2.%3.%4.%5.%6."/>
      <w:lvlJc w:val="left"/>
      <w:pPr>
        <w:ind w:left="2736" w:hanging="936"/>
      </w:pPr>
      <w:rPr>
        <w:rFonts w:hint="default"/>
        <w:sz w:val="20"/>
      </w:rPr>
    </w:lvl>
    <w:lvl w:ilvl="6">
      <w:start w:val="1"/>
      <w:numFmt w:val="decimal"/>
      <w:lvlText w:val="%1.%2.%3.%4.%5.%6.%7."/>
      <w:lvlJc w:val="left"/>
      <w:pPr>
        <w:ind w:left="3240" w:hanging="1080"/>
      </w:pPr>
      <w:rPr>
        <w:rFonts w:hint="default"/>
        <w:sz w:val="20"/>
      </w:rPr>
    </w:lvl>
    <w:lvl w:ilvl="7">
      <w:start w:val="1"/>
      <w:numFmt w:val="decimal"/>
      <w:lvlText w:val="%1.%2.%3.%4.%5.%6.%7.%8."/>
      <w:lvlJc w:val="left"/>
      <w:pPr>
        <w:ind w:left="3744" w:hanging="1224"/>
      </w:pPr>
      <w:rPr>
        <w:rFonts w:hint="default"/>
        <w:sz w:val="20"/>
      </w:rPr>
    </w:lvl>
    <w:lvl w:ilvl="8">
      <w:start w:val="1"/>
      <w:numFmt w:val="decimal"/>
      <w:lvlText w:val="%1.%2.%3.%4.%5.%6.%7.%8.%9."/>
      <w:lvlJc w:val="left"/>
      <w:pPr>
        <w:ind w:left="4320" w:hanging="1440"/>
      </w:pPr>
      <w:rPr>
        <w:rFonts w:hint="default"/>
        <w:sz w:val="20"/>
      </w:rPr>
    </w:lvl>
  </w:abstractNum>
  <w:abstractNum w:abstractNumId="15" w15:restartNumberingAfterBreak="0">
    <w:nsid w:val="2C6F6729"/>
    <w:multiLevelType w:val="hybridMultilevel"/>
    <w:tmpl w:val="FC3C4E16"/>
    <w:lvl w:ilvl="0" w:tplc="0426000F">
      <w:start w:val="1"/>
      <w:numFmt w:val="decimal"/>
      <w:lvlText w:val="%1."/>
      <w:lvlJc w:val="left"/>
      <w:pPr>
        <w:ind w:left="720" w:hanging="360"/>
      </w:pPr>
      <w:rPr>
        <w:rFonts w:hint="default"/>
      </w:rPr>
    </w:lvl>
    <w:lvl w:ilvl="1" w:tplc="04260001">
      <w:start w:val="1"/>
      <w:numFmt w:val="bullet"/>
      <w:lvlText w:val=""/>
      <w:lvlJc w:val="left"/>
      <w:pPr>
        <w:ind w:left="1440" w:hanging="360"/>
      </w:pPr>
      <w:rPr>
        <w:rFonts w:ascii="Symbol" w:hAnsi="Symbol" w:hint="default"/>
      </w:rPr>
    </w:lvl>
    <w:lvl w:ilvl="2" w:tplc="396C6B92">
      <w:start w:val="1"/>
      <w:numFmt w:val="upperLetter"/>
      <w:lvlText w:val="%3."/>
      <w:lvlJc w:val="left"/>
      <w:pPr>
        <w:ind w:left="2340" w:hanging="360"/>
      </w:pPr>
      <w:rPr>
        <w:rFonts w:hint="default"/>
      </w:r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0951227"/>
    <w:multiLevelType w:val="hybridMultilevel"/>
    <w:tmpl w:val="2B9098F6"/>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7" w15:restartNumberingAfterBreak="0">
    <w:nsid w:val="333C3FA0"/>
    <w:multiLevelType w:val="hybridMultilevel"/>
    <w:tmpl w:val="B0868418"/>
    <w:lvl w:ilvl="0" w:tplc="04260017">
      <w:start w:val="1"/>
      <w:numFmt w:val="lowerLetter"/>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336A39D8"/>
    <w:multiLevelType w:val="hybridMultilevel"/>
    <w:tmpl w:val="E38AA9B4"/>
    <w:lvl w:ilvl="0" w:tplc="04260001">
      <w:start w:val="1"/>
      <w:numFmt w:val="bullet"/>
      <w:lvlText w:val=""/>
      <w:lvlJc w:val="left"/>
      <w:pPr>
        <w:ind w:left="720" w:hanging="360"/>
      </w:pPr>
      <w:rPr>
        <w:rFonts w:ascii="Symbol" w:hAnsi="Symbol" w:hint="default"/>
      </w:rPr>
    </w:lvl>
    <w:lvl w:ilvl="1" w:tplc="04260001">
      <w:start w:val="1"/>
      <w:numFmt w:val="bullet"/>
      <w:lvlText w:val=""/>
      <w:lvlJc w:val="left"/>
      <w:pPr>
        <w:ind w:left="1440" w:hanging="360"/>
      </w:pPr>
      <w:rPr>
        <w:rFonts w:ascii="Symbol" w:hAnsi="Symbol" w:hint="default"/>
      </w:rPr>
    </w:lvl>
    <w:lvl w:ilvl="2" w:tplc="FE90800E">
      <w:start w:val="4"/>
      <w:numFmt w:val="bullet"/>
      <w:lvlText w:val="-"/>
      <w:lvlJc w:val="left"/>
      <w:pPr>
        <w:ind w:left="2160" w:hanging="360"/>
      </w:pPr>
      <w:rPr>
        <w:rFonts w:ascii="Times New Roman" w:eastAsiaTheme="minorHAnsi" w:hAnsi="Times New Roman" w:cs="Times New Roman"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15:restartNumberingAfterBreak="0">
    <w:nsid w:val="39703FA8"/>
    <w:multiLevelType w:val="hybridMultilevel"/>
    <w:tmpl w:val="C0CA9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6A0576"/>
    <w:multiLevelType w:val="hybridMultilevel"/>
    <w:tmpl w:val="1C2E845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3BED331B"/>
    <w:multiLevelType w:val="hybridMultilevel"/>
    <w:tmpl w:val="A044E142"/>
    <w:lvl w:ilvl="0" w:tplc="04260001">
      <w:start w:val="1"/>
      <w:numFmt w:val="bullet"/>
      <w:lvlText w:val=""/>
      <w:lvlJc w:val="left"/>
      <w:pPr>
        <w:ind w:left="720" w:hanging="360"/>
      </w:pPr>
      <w:rPr>
        <w:rFonts w:ascii="Symbol" w:hAnsi="Symbol"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440C30C7"/>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994665A"/>
    <w:multiLevelType w:val="hybridMultilevel"/>
    <w:tmpl w:val="B00645CC"/>
    <w:lvl w:ilvl="0" w:tplc="04260001">
      <w:start w:val="1"/>
      <w:numFmt w:val="bullet"/>
      <w:lvlText w:val=""/>
      <w:lvlJc w:val="left"/>
      <w:pPr>
        <w:ind w:left="1440" w:hanging="360"/>
      </w:pPr>
      <w:rPr>
        <w:rFonts w:ascii="Symbol" w:hAnsi="Symbol" w:hint="default"/>
      </w:rPr>
    </w:lvl>
    <w:lvl w:ilvl="1" w:tplc="04260003">
      <w:start w:val="1"/>
      <w:numFmt w:val="bullet"/>
      <w:lvlText w:val="o"/>
      <w:lvlJc w:val="left"/>
      <w:pPr>
        <w:ind w:left="2160" w:hanging="360"/>
      </w:pPr>
      <w:rPr>
        <w:rFonts w:ascii="Courier New" w:hAnsi="Courier New" w:cs="Courier New" w:hint="default"/>
      </w:rPr>
    </w:lvl>
    <w:lvl w:ilvl="2" w:tplc="04260005">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4" w15:restartNumberingAfterBreak="0">
    <w:nsid w:val="4D4D43C5"/>
    <w:multiLevelType w:val="multilevel"/>
    <w:tmpl w:val="CFCC743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5" w15:restartNumberingAfterBreak="0">
    <w:nsid w:val="5ACD2EA8"/>
    <w:multiLevelType w:val="multilevel"/>
    <w:tmpl w:val="24620B26"/>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05E4285"/>
    <w:multiLevelType w:val="multilevel"/>
    <w:tmpl w:val="4FE6C124"/>
    <w:lvl w:ilvl="0">
      <w:start w:val="1"/>
      <w:numFmt w:val="decimal"/>
      <w:lvlText w:val="%1."/>
      <w:lvlJc w:val="left"/>
      <w:pPr>
        <w:ind w:left="1584" w:hanging="360"/>
      </w:pPr>
      <w:rPr>
        <w:rFonts w:hint="default"/>
      </w:rPr>
    </w:lvl>
    <w:lvl w:ilvl="1">
      <w:start w:val="1"/>
      <w:numFmt w:val="decimal"/>
      <w:isLgl/>
      <w:lvlText w:val="%1.%2."/>
      <w:lvlJc w:val="left"/>
      <w:pPr>
        <w:ind w:left="1495"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1944" w:hanging="720"/>
      </w:pPr>
      <w:rPr>
        <w:rFonts w:hint="default"/>
      </w:rPr>
    </w:lvl>
    <w:lvl w:ilvl="4">
      <w:start w:val="1"/>
      <w:numFmt w:val="decimal"/>
      <w:isLgl/>
      <w:lvlText w:val="%1.%2.%3.%4.%5."/>
      <w:lvlJc w:val="left"/>
      <w:pPr>
        <w:ind w:left="2304" w:hanging="1080"/>
      </w:pPr>
      <w:rPr>
        <w:rFonts w:hint="default"/>
      </w:rPr>
    </w:lvl>
    <w:lvl w:ilvl="5">
      <w:start w:val="1"/>
      <w:numFmt w:val="decimal"/>
      <w:isLgl/>
      <w:lvlText w:val="%1.%2.%3.%4.%5.%6."/>
      <w:lvlJc w:val="left"/>
      <w:pPr>
        <w:ind w:left="2304" w:hanging="1080"/>
      </w:pPr>
      <w:rPr>
        <w:rFonts w:hint="default"/>
      </w:rPr>
    </w:lvl>
    <w:lvl w:ilvl="6">
      <w:start w:val="1"/>
      <w:numFmt w:val="decimal"/>
      <w:isLgl/>
      <w:lvlText w:val="%1.%2.%3.%4.%5.%6.%7."/>
      <w:lvlJc w:val="left"/>
      <w:pPr>
        <w:ind w:left="2664" w:hanging="1440"/>
      </w:pPr>
      <w:rPr>
        <w:rFonts w:hint="default"/>
      </w:rPr>
    </w:lvl>
    <w:lvl w:ilvl="7">
      <w:start w:val="1"/>
      <w:numFmt w:val="decimal"/>
      <w:isLgl/>
      <w:lvlText w:val="%1.%2.%3.%4.%5.%6.%7.%8."/>
      <w:lvlJc w:val="left"/>
      <w:pPr>
        <w:ind w:left="2664" w:hanging="1440"/>
      </w:pPr>
      <w:rPr>
        <w:rFonts w:hint="default"/>
      </w:rPr>
    </w:lvl>
    <w:lvl w:ilvl="8">
      <w:start w:val="1"/>
      <w:numFmt w:val="decimal"/>
      <w:isLgl/>
      <w:lvlText w:val="%1.%2.%3.%4.%5.%6.%7.%8.%9."/>
      <w:lvlJc w:val="left"/>
      <w:pPr>
        <w:ind w:left="3024" w:hanging="1800"/>
      </w:pPr>
      <w:rPr>
        <w:rFonts w:hint="default"/>
      </w:rPr>
    </w:lvl>
  </w:abstractNum>
  <w:abstractNum w:abstractNumId="27" w15:restartNumberingAfterBreak="0">
    <w:nsid w:val="62FB05C1"/>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5CF023F"/>
    <w:multiLevelType w:val="hybridMultilevel"/>
    <w:tmpl w:val="C3BA521A"/>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9" w15:restartNumberingAfterBreak="0">
    <w:nsid w:val="66A64B2D"/>
    <w:multiLevelType w:val="hybridMultilevel"/>
    <w:tmpl w:val="92B82A5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0" w15:restartNumberingAfterBreak="0">
    <w:nsid w:val="67F03188"/>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CB94E22"/>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CBD666E"/>
    <w:multiLevelType w:val="hybridMultilevel"/>
    <w:tmpl w:val="E29C1F8E"/>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6EB84EB5"/>
    <w:multiLevelType w:val="hybridMultilevel"/>
    <w:tmpl w:val="730882D8"/>
    <w:lvl w:ilvl="0" w:tplc="06288B82">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7B942C29"/>
    <w:multiLevelType w:val="hybridMultilevel"/>
    <w:tmpl w:val="AAEE149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5" w15:restartNumberingAfterBreak="0">
    <w:nsid w:val="7E7F22BF"/>
    <w:multiLevelType w:val="multilevel"/>
    <w:tmpl w:val="B218EBA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33"/>
  </w:num>
  <w:num w:numId="2">
    <w:abstractNumId w:val="4"/>
  </w:num>
  <w:num w:numId="3">
    <w:abstractNumId w:val="8"/>
  </w:num>
  <w:num w:numId="4">
    <w:abstractNumId w:val="3"/>
  </w:num>
  <w:num w:numId="5">
    <w:abstractNumId w:val="19"/>
  </w:num>
  <w:num w:numId="6">
    <w:abstractNumId w:val="6"/>
  </w:num>
  <w:num w:numId="7">
    <w:abstractNumId w:val="2"/>
  </w:num>
  <w:num w:numId="8">
    <w:abstractNumId w:val="11"/>
  </w:num>
  <w:num w:numId="9">
    <w:abstractNumId w:val="5"/>
  </w:num>
  <w:num w:numId="10">
    <w:abstractNumId w:val="35"/>
  </w:num>
  <w:num w:numId="11">
    <w:abstractNumId w:val="10"/>
  </w:num>
  <w:num w:numId="12">
    <w:abstractNumId w:val="16"/>
  </w:num>
  <w:num w:numId="13">
    <w:abstractNumId w:val="21"/>
  </w:num>
  <w:num w:numId="14">
    <w:abstractNumId w:val="18"/>
  </w:num>
  <w:num w:numId="15">
    <w:abstractNumId w:val="12"/>
  </w:num>
  <w:num w:numId="16">
    <w:abstractNumId w:val="14"/>
  </w:num>
  <w:num w:numId="17">
    <w:abstractNumId w:val="20"/>
  </w:num>
  <w:num w:numId="18">
    <w:abstractNumId w:val="24"/>
  </w:num>
  <w:num w:numId="19">
    <w:abstractNumId w:val="1"/>
  </w:num>
  <w:num w:numId="20">
    <w:abstractNumId w:val="17"/>
  </w:num>
  <w:num w:numId="21">
    <w:abstractNumId w:val="15"/>
  </w:num>
  <w:num w:numId="22">
    <w:abstractNumId w:val="32"/>
  </w:num>
  <w:num w:numId="23">
    <w:abstractNumId w:val="34"/>
  </w:num>
  <w:num w:numId="24">
    <w:abstractNumId w:val="28"/>
  </w:num>
  <w:num w:numId="25">
    <w:abstractNumId w:val="26"/>
  </w:num>
  <w:num w:numId="26">
    <w:abstractNumId w:val="7"/>
  </w:num>
  <w:num w:numId="27">
    <w:abstractNumId w:val="23"/>
  </w:num>
  <w:num w:numId="28">
    <w:abstractNumId w:val="13"/>
  </w:num>
  <w:num w:numId="29">
    <w:abstractNumId w:val="31"/>
  </w:num>
  <w:num w:numId="30">
    <w:abstractNumId w:val="29"/>
  </w:num>
  <w:num w:numId="31">
    <w:abstractNumId w:val="9"/>
  </w:num>
  <w:num w:numId="32">
    <w:abstractNumId w:val="0"/>
  </w:num>
  <w:num w:numId="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0"/>
  </w:num>
  <w:num w:numId="39">
    <w:abstractNumId w:val="25"/>
  </w:num>
  <w:num w:numId="40">
    <w:abstractNumId w:val="22"/>
  </w:num>
  <w:num w:numId="41">
    <w:abstractNumId w:val="27"/>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ānis Ratkevičs">
    <w15:presenceInfo w15:providerId="AD" w15:userId="S-1-5-21-1177238915-1417001333-839522115-156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096F"/>
    <w:rsid w:val="00000DA8"/>
    <w:rsid w:val="00000F88"/>
    <w:rsid w:val="00001F52"/>
    <w:rsid w:val="000045AB"/>
    <w:rsid w:val="0000718E"/>
    <w:rsid w:val="00013801"/>
    <w:rsid w:val="00013BA9"/>
    <w:rsid w:val="00015362"/>
    <w:rsid w:val="0001699D"/>
    <w:rsid w:val="00020035"/>
    <w:rsid w:val="00020E22"/>
    <w:rsid w:val="0002240B"/>
    <w:rsid w:val="0002295A"/>
    <w:rsid w:val="00022A77"/>
    <w:rsid w:val="00023B2E"/>
    <w:rsid w:val="00023F0A"/>
    <w:rsid w:val="00024D1D"/>
    <w:rsid w:val="00030083"/>
    <w:rsid w:val="00037600"/>
    <w:rsid w:val="00040C73"/>
    <w:rsid w:val="00047F03"/>
    <w:rsid w:val="00050D74"/>
    <w:rsid w:val="00050F74"/>
    <w:rsid w:val="00063EB7"/>
    <w:rsid w:val="000657D6"/>
    <w:rsid w:val="000747AF"/>
    <w:rsid w:val="00074D32"/>
    <w:rsid w:val="0007595C"/>
    <w:rsid w:val="00077E2C"/>
    <w:rsid w:val="00083508"/>
    <w:rsid w:val="00086182"/>
    <w:rsid w:val="00094861"/>
    <w:rsid w:val="00094ED2"/>
    <w:rsid w:val="00096D5C"/>
    <w:rsid w:val="00097B0D"/>
    <w:rsid w:val="000A62C9"/>
    <w:rsid w:val="000A69E7"/>
    <w:rsid w:val="000A6CD6"/>
    <w:rsid w:val="000B19C3"/>
    <w:rsid w:val="000B1F40"/>
    <w:rsid w:val="000B4E9F"/>
    <w:rsid w:val="000B730C"/>
    <w:rsid w:val="000C181F"/>
    <w:rsid w:val="000C4D26"/>
    <w:rsid w:val="000C7E82"/>
    <w:rsid w:val="000D29B1"/>
    <w:rsid w:val="000D2E87"/>
    <w:rsid w:val="000D47B1"/>
    <w:rsid w:val="000D6E35"/>
    <w:rsid w:val="000D773B"/>
    <w:rsid w:val="000D7C48"/>
    <w:rsid w:val="000D7C7F"/>
    <w:rsid w:val="000E14B2"/>
    <w:rsid w:val="000E57D1"/>
    <w:rsid w:val="000E7ED6"/>
    <w:rsid w:val="000F137F"/>
    <w:rsid w:val="000F149C"/>
    <w:rsid w:val="000F2A8E"/>
    <w:rsid w:val="000F4B3F"/>
    <w:rsid w:val="000F7B89"/>
    <w:rsid w:val="00102514"/>
    <w:rsid w:val="00107DED"/>
    <w:rsid w:val="0011067B"/>
    <w:rsid w:val="001156FC"/>
    <w:rsid w:val="00116BBD"/>
    <w:rsid w:val="00124ECE"/>
    <w:rsid w:val="00126504"/>
    <w:rsid w:val="001344B8"/>
    <w:rsid w:val="00134889"/>
    <w:rsid w:val="00136B8D"/>
    <w:rsid w:val="00136F8E"/>
    <w:rsid w:val="00147314"/>
    <w:rsid w:val="0015119B"/>
    <w:rsid w:val="00163769"/>
    <w:rsid w:val="00167269"/>
    <w:rsid w:val="00167C52"/>
    <w:rsid w:val="00172D08"/>
    <w:rsid w:val="00172EDF"/>
    <w:rsid w:val="001741FC"/>
    <w:rsid w:val="00176856"/>
    <w:rsid w:val="00180D4B"/>
    <w:rsid w:val="00182A47"/>
    <w:rsid w:val="00184C4B"/>
    <w:rsid w:val="00185E27"/>
    <w:rsid w:val="00187358"/>
    <w:rsid w:val="00187F89"/>
    <w:rsid w:val="00187FF0"/>
    <w:rsid w:val="0019133F"/>
    <w:rsid w:val="001926E2"/>
    <w:rsid w:val="00196D85"/>
    <w:rsid w:val="001A39A0"/>
    <w:rsid w:val="001A4BBB"/>
    <w:rsid w:val="001A6F74"/>
    <w:rsid w:val="001B2EF3"/>
    <w:rsid w:val="001B5865"/>
    <w:rsid w:val="001C18BE"/>
    <w:rsid w:val="001C36FA"/>
    <w:rsid w:val="001C466B"/>
    <w:rsid w:val="001C6F87"/>
    <w:rsid w:val="001C6F90"/>
    <w:rsid w:val="001D6AEF"/>
    <w:rsid w:val="001E0778"/>
    <w:rsid w:val="001E0A4D"/>
    <w:rsid w:val="001E16E4"/>
    <w:rsid w:val="001E3A48"/>
    <w:rsid w:val="001E461C"/>
    <w:rsid w:val="001E4E31"/>
    <w:rsid w:val="001E5A8F"/>
    <w:rsid w:val="001E6832"/>
    <w:rsid w:val="001E7236"/>
    <w:rsid w:val="001F120F"/>
    <w:rsid w:val="001F13D6"/>
    <w:rsid w:val="001F3670"/>
    <w:rsid w:val="001F595D"/>
    <w:rsid w:val="001F68F5"/>
    <w:rsid w:val="001F6BB7"/>
    <w:rsid w:val="00205514"/>
    <w:rsid w:val="0020571B"/>
    <w:rsid w:val="00207D70"/>
    <w:rsid w:val="002120FC"/>
    <w:rsid w:val="00215862"/>
    <w:rsid w:val="00223674"/>
    <w:rsid w:val="00223ED2"/>
    <w:rsid w:val="00224082"/>
    <w:rsid w:val="00224A61"/>
    <w:rsid w:val="00224ADA"/>
    <w:rsid w:val="00225B12"/>
    <w:rsid w:val="00230BE6"/>
    <w:rsid w:val="00231240"/>
    <w:rsid w:val="00231F3F"/>
    <w:rsid w:val="002345E3"/>
    <w:rsid w:val="00237662"/>
    <w:rsid w:val="00237F38"/>
    <w:rsid w:val="00241865"/>
    <w:rsid w:val="002420DF"/>
    <w:rsid w:val="00243143"/>
    <w:rsid w:val="00243225"/>
    <w:rsid w:val="00246811"/>
    <w:rsid w:val="00253647"/>
    <w:rsid w:val="002568A4"/>
    <w:rsid w:val="00261A96"/>
    <w:rsid w:val="00263DBD"/>
    <w:rsid w:val="0026444E"/>
    <w:rsid w:val="00264C10"/>
    <w:rsid w:val="00265C90"/>
    <w:rsid w:val="00266770"/>
    <w:rsid w:val="002669A6"/>
    <w:rsid w:val="002671E1"/>
    <w:rsid w:val="0027017A"/>
    <w:rsid w:val="002751C0"/>
    <w:rsid w:val="0027669D"/>
    <w:rsid w:val="002807AB"/>
    <w:rsid w:val="00285B7E"/>
    <w:rsid w:val="00292404"/>
    <w:rsid w:val="002931CE"/>
    <w:rsid w:val="0029455E"/>
    <w:rsid w:val="002A17EF"/>
    <w:rsid w:val="002A1884"/>
    <w:rsid w:val="002A3415"/>
    <w:rsid w:val="002A38D3"/>
    <w:rsid w:val="002A6EB9"/>
    <w:rsid w:val="002A6F13"/>
    <w:rsid w:val="002C55A1"/>
    <w:rsid w:val="002C7955"/>
    <w:rsid w:val="002D55BB"/>
    <w:rsid w:val="002D5C5D"/>
    <w:rsid w:val="002D5F4C"/>
    <w:rsid w:val="002D698E"/>
    <w:rsid w:val="002F07D5"/>
    <w:rsid w:val="002F3013"/>
    <w:rsid w:val="002F40E7"/>
    <w:rsid w:val="002F47DE"/>
    <w:rsid w:val="002F4C08"/>
    <w:rsid w:val="003034A9"/>
    <w:rsid w:val="003059AD"/>
    <w:rsid w:val="00306434"/>
    <w:rsid w:val="003111A0"/>
    <w:rsid w:val="0032116E"/>
    <w:rsid w:val="00327017"/>
    <w:rsid w:val="00330415"/>
    <w:rsid w:val="00330E0E"/>
    <w:rsid w:val="00331D5A"/>
    <w:rsid w:val="00332A4A"/>
    <w:rsid w:val="00333F42"/>
    <w:rsid w:val="00333FCD"/>
    <w:rsid w:val="00337175"/>
    <w:rsid w:val="00344693"/>
    <w:rsid w:val="00345158"/>
    <w:rsid w:val="00345E43"/>
    <w:rsid w:val="003546F5"/>
    <w:rsid w:val="00360C8D"/>
    <w:rsid w:val="00361B7B"/>
    <w:rsid w:val="00363123"/>
    <w:rsid w:val="00364AD2"/>
    <w:rsid w:val="00364B70"/>
    <w:rsid w:val="00365825"/>
    <w:rsid w:val="003718A4"/>
    <w:rsid w:val="003736ED"/>
    <w:rsid w:val="003743BE"/>
    <w:rsid w:val="00374B97"/>
    <w:rsid w:val="0037568D"/>
    <w:rsid w:val="00376B9C"/>
    <w:rsid w:val="00381FF4"/>
    <w:rsid w:val="003821D1"/>
    <w:rsid w:val="00383CBF"/>
    <w:rsid w:val="00384533"/>
    <w:rsid w:val="003849ED"/>
    <w:rsid w:val="003917E0"/>
    <w:rsid w:val="003938DF"/>
    <w:rsid w:val="00395BEA"/>
    <w:rsid w:val="003A1140"/>
    <w:rsid w:val="003A4753"/>
    <w:rsid w:val="003A606E"/>
    <w:rsid w:val="003A6275"/>
    <w:rsid w:val="003B0330"/>
    <w:rsid w:val="003B12FE"/>
    <w:rsid w:val="003B1763"/>
    <w:rsid w:val="003B2C12"/>
    <w:rsid w:val="003B4FE9"/>
    <w:rsid w:val="003C297B"/>
    <w:rsid w:val="003C3B30"/>
    <w:rsid w:val="003C4349"/>
    <w:rsid w:val="003C4D24"/>
    <w:rsid w:val="003C4E1C"/>
    <w:rsid w:val="003C5DC7"/>
    <w:rsid w:val="003C6A6A"/>
    <w:rsid w:val="003D0227"/>
    <w:rsid w:val="003D59FC"/>
    <w:rsid w:val="003D7540"/>
    <w:rsid w:val="003E150C"/>
    <w:rsid w:val="003E177F"/>
    <w:rsid w:val="003E2B54"/>
    <w:rsid w:val="003E577D"/>
    <w:rsid w:val="003F0649"/>
    <w:rsid w:val="003F7FDB"/>
    <w:rsid w:val="004063C9"/>
    <w:rsid w:val="004103C5"/>
    <w:rsid w:val="00417152"/>
    <w:rsid w:val="00417313"/>
    <w:rsid w:val="00417453"/>
    <w:rsid w:val="004235D6"/>
    <w:rsid w:val="00423C69"/>
    <w:rsid w:val="00424EB1"/>
    <w:rsid w:val="004263AF"/>
    <w:rsid w:val="004268F9"/>
    <w:rsid w:val="00433477"/>
    <w:rsid w:val="00433631"/>
    <w:rsid w:val="0043574A"/>
    <w:rsid w:val="00441485"/>
    <w:rsid w:val="00442D9D"/>
    <w:rsid w:val="004503A2"/>
    <w:rsid w:val="00454378"/>
    <w:rsid w:val="0045556B"/>
    <w:rsid w:val="004607A1"/>
    <w:rsid w:val="00463D3E"/>
    <w:rsid w:val="00466B93"/>
    <w:rsid w:val="00467C36"/>
    <w:rsid w:val="00480D58"/>
    <w:rsid w:val="004810B4"/>
    <w:rsid w:val="00482CC8"/>
    <w:rsid w:val="00483EDF"/>
    <w:rsid w:val="00484834"/>
    <w:rsid w:val="00493F30"/>
    <w:rsid w:val="004960D8"/>
    <w:rsid w:val="004A1F4D"/>
    <w:rsid w:val="004A26DC"/>
    <w:rsid w:val="004A5790"/>
    <w:rsid w:val="004A6BA1"/>
    <w:rsid w:val="004B78CA"/>
    <w:rsid w:val="004B7AB4"/>
    <w:rsid w:val="004C2ACB"/>
    <w:rsid w:val="004C79F0"/>
    <w:rsid w:val="004D5CFA"/>
    <w:rsid w:val="004D6A73"/>
    <w:rsid w:val="004D7235"/>
    <w:rsid w:val="004D7D02"/>
    <w:rsid w:val="004E265C"/>
    <w:rsid w:val="004E521E"/>
    <w:rsid w:val="004F3FBB"/>
    <w:rsid w:val="004F6E36"/>
    <w:rsid w:val="00500B21"/>
    <w:rsid w:val="00506739"/>
    <w:rsid w:val="0050685B"/>
    <w:rsid w:val="005072C0"/>
    <w:rsid w:val="00507E00"/>
    <w:rsid w:val="0052101F"/>
    <w:rsid w:val="0052119A"/>
    <w:rsid w:val="00521586"/>
    <w:rsid w:val="00524B5F"/>
    <w:rsid w:val="005256AE"/>
    <w:rsid w:val="00526879"/>
    <w:rsid w:val="005269FF"/>
    <w:rsid w:val="00527D0E"/>
    <w:rsid w:val="00537508"/>
    <w:rsid w:val="00542672"/>
    <w:rsid w:val="00543C8A"/>
    <w:rsid w:val="00546166"/>
    <w:rsid w:val="00547DE7"/>
    <w:rsid w:val="005531AE"/>
    <w:rsid w:val="0055607D"/>
    <w:rsid w:val="00556FE4"/>
    <w:rsid w:val="00560AB4"/>
    <w:rsid w:val="00565DB0"/>
    <w:rsid w:val="005663E1"/>
    <w:rsid w:val="00570477"/>
    <w:rsid w:val="0057261F"/>
    <w:rsid w:val="00572C37"/>
    <w:rsid w:val="00575134"/>
    <w:rsid w:val="0057568D"/>
    <w:rsid w:val="00580B5B"/>
    <w:rsid w:val="005818AA"/>
    <w:rsid w:val="00581A73"/>
    <w:rsid w:val="00581B69"/>
    <w:rsid w:val="005830B7"/>
    <w:rsid w:val="00590CDE"/>
    <w:rsid w:val="005910CE"/>
    <w:rsid w:val="005918EE"/>
    <w:rsid w:val="005929BC"/>
    <w:rsid w:val="005960A8"/>
    <w:rsid w:val="00596425"/>
    <w:rsid w:val="0059714C"/>
    <w:rsid w:val="005A2904"/>
    <w:rsid w:val="005A2BB8"/>
    <w:rsid w:val="005A4A34"/>
    <w:rsid w:val="005A7DA9"/>
    <w:rsid w:val="005B059F"/>
    <w:rsid w:val="005B3130"/>
    <w:rsid w:val="005B575A"/>
    <w:rsid w:val="005B7648"/>
    <w:rsid w:val="005C5E98"/>
    <w:rsid w:val="005C683C"/>
    <w:rsid w:val="005D3A0F"/>
    <w:rsid w:val="005D514C"/>
    <w:rsid w:val="005D7A26"/>
    <w:rsid w:val="005E096F"/>
    <w:rsid w:val="005E1B7E"/>
    <w:rsid w:val="005E1D4F"/>
    <w:rsid w:val="005E2477"/>
    <w:rsid w:val="005E620B"/>
    <w:rsid w:val="005F5DD5"/>
    <w:rsid w:val="00600D97"/>
    <w:rsid w:val="00605894"/>
    <w:rsid w:val="0061317B"/>
    <w:rsid w:val="0061322F"/>
    <w:rsid w:val="00614604"/>
    <w:rsid w:val="0061693F"/>
    <w:rsid w:val="00617AFD"/>
    <w:rsid w:val="00620E18"/>
    <w:rsid w:val="00621177"/>
    <w:rsid w:val="00626610"/>
    <w:rsid w:val="00627F0C"/>
    <w:rsid w:val="00632F91"/>
    <w:rsid w:val="00633FB0"/>
    <w:rsid w:val="0064276F"/>
    <w:rsid w:val="00646207"/>
    <w:rsid w:val="00652C7B"/>
    <w:rsid w:val="006547AE"/>
    <w:rsid w:val="00654D98"/>
    <w:rsid w:val="00656138"/>
    <w:rsid w:val="006623A1"/>
    <w:rsid w:val="00665983"/>
    <w:rsid w:val="006675CF"/>
    <w:rsid w:val="0067054E"/>
    <w:rsid w:val="00670DF1"/>
    <w:rsid w:val="00671288"/>
    <w:rsid w:val="00671CAF"/>
    <w:rsid w:val="0067428D"/>
    <w:rsid w:val="00676530"/>
    <w:rsid w:val="00677AB5"/>
    <w:rsid w:val="00677DA9"/>
    <w:rsid w:val="006843B0"/>
    <w:rsid w:val="00687666"/>
    <w:rsid w:val="0069283C"/>
    <w:rsid w:val="0069421E"/>
    <w:rsid w:val="00694798"/>
    <w:rsid w:val="006970C7"/>
    <w:rsid w:val="0069799C"/>
    <w:rsid w:val="00697D33"/>
    <w:rsid w:val="006A03B5"/>
    <w:rsid w:val="006A49D8"/>
    <w:rsid w:val="006A6C4C"/>
    <w:rsid w:val="006B30AC"/>
    <w:rsid w:val="006B5410"/>
    <w:rsid w:val="006C144C"/>
    <w:rsid w:val="006C2DC6"/>
    <w:rsid w:val="006C4526"/>
    <w:rsid w:val="006D201F"/>
    <w:rsid w:val="006D27E8"/>
    <w:rsid w:val="006D3287"/>
    <w:rsid w:val="006D59EB"/>
    <w:rsid w:val="006D7006"/>
    <w:rsid w:val="006E0A4F"/>
    <w:rsid w:val="006E0FC9"/>
    <w:rsid w:val="006E5BAA"/>
    <w:rsid w:val="006E6082"/>
    <w:rsid w:val="006E6947"/>
    <w:rsid w:val="006F30FF"/>
    <w:rsid w:val="0070340D"/>
    <w:rsid w:val="00703420"/>
    <w:rsid w:val="00705C03"/>
    <w:rsid w:val="007105A7"/>
    <w:rsid w:val="00711B7A"/>
    <w:rsid w:val="0071315F"/>
    <w:rsid w:val="007137EB"/>
    <w:rsid w:val="0071553D"/>
    <w:rsid w:val="00721D61"/>
    <w:rsid w:val="007220AB"/>
    <w:rsid w:val="007228F6"/>
    <w:rsid w:val="00724849"/>
    <w:rsid w:val="00725B2C"/>
    <w:rsid w:val="00726279"/>
    <w:rsid w:val="00727F94"/>
    <w:rsid w:val="00743DA4"/>
    <w:rsid w:val="00746167"/>
    <w:rsid w:val="007465A2"/>
    <w:rsid w:val="00751B1D"/>
    <w:rsid w:val="00751D9B"/>
    <w:rsid w:val="007555EA"/>
    <w:rsid w:val="00757795"/>
    <w:rsid w:val="00760D06"/>
    <w:rsid w:val="0076109D"/>
    <w:rsid w:val="007610A4"/>
    <w:rsid w:val="00762A89"/>
    <w:rsid w:val="00764D1D"/>
    <w:rsid w:val="007651FE"/>
    <w:rsid w:val="00767C6C"/>
    <w:rsid w:val="0077625C"/>
    <w:rsid w:val="00776EAB"/>
    <w:rsid w:val="0078441A"/>
    <w:rsid w:val="00787455"/>
    <w:rsid w:val="00791D67"/>
    <w:rsid w:val="007943F0"/>
    <w:rsid w:val="007962D0"/>
    <w:rsid w:val="007A5C2E"/>
    <w:rsid w:val="007B4C82"/>
    <w:rsid w:val="007C4682"/>
    <w:rsid w:val="007C4C22"/>
    <w:rsid w:val="007C54F7"/>
    <w:rsid w:val="007C61A3"/>
    <w:rsid w:val="007C6CE6"/>
    <w:rsid w:val="007D1B99"/>
    <w:rsid w:val="007D54FC"/>
    <w:rsid w:val="007D6880"/>
    <w:rsid w:val="007E1F75"/>
    <w:rsid w:val="007E69F5"/>
    <w:rsid w:val="007F2235"/>
    <w:rsid w:val="007F6993"/>
    <w:rsid w:val="00800A02"/>
    <w:rsid w:val="008011BF"/>
    <w:rsid w:val="00801F09"/>
    <w:rsid w:val="00803B51"/>
    <w:rsid w:val="008052A7"/>
    <w:rsid w:val="008118E0"/>
    <w:rsid w:val="008152FD"/>
    <w:rsid w:val="008210A0"/>
    <w:rsid w:val="00825197"/>
    <w:rsid w:val="00830622"/>
    <w:rsid w:val="00830D4E"/>
    <w:rsid w:val="008322BC"/>
    <w:rsid w:val="00832593"/>
    <w:rsid w:val="008404EE"/>
    <w:rsid w:val="00843099"/>
    <w:rsid w:val="00847404"/>
    <w:rsid w:val="00847AE3"/>
    <w:rsid w:val="00851D06"/>
    <w:rsid w:val="00851EB1"/>
    <w:rsid w:val="00852F56"/>
    <w:rsid w:val="0086171B"/>
    <w:rsid w:val="00863B4B"/>
    <w:rsid w:val="00863F23"/>
    <w:rsid w:val="00865809"/>
    <w:rsid w:val="00865DE4"/>
    <w:rsid w:val="00866E46"/>
    <w:rsid w:val="00867AB1"/>
    <w:rsid w:val="008702C6"/>
    <w:rsid w:val="008727A4"/>
    <w:rsid w:val="008744E5"/>
    <w:rsid w:val="0087770E"/>
    <w:rsid w:val="00884EF0"/>
    <w:rsid w:val="0088540B"/>
    <w:rsid w:val="00885ED7"/>
    <w:rsid w:val="00891ACE"/>
    <w:rsid w:val="008927C9"/>
    <w:rsid w:val="00892AD4"/>
    <w:rsid w:val="00897F8F"/>
    <w:rsid w:val="008A0217"/>
    <w:rsid w:val="008A13D5"/>
    <w:rsid w:val="008A4109"/>
    <w:rsid w:val="008A6097"/>
    <w:rsid w:val="008B238D"/>
    <w:rsid w:val="008B3A30"/>
    <w:rsid w:val="008B3A85"/>
    <w:rsid w:val="008B3FD4"/>
    <w:rsid w:val="008B49D8"/>
    <w:rsid w:val="008B51AD"/>
    <w:rsid w:val="008B528F"/>
    <w:rsid w:val="008B7BA7"/>
    <w:rsid w:val="008C03D5"/>
    <w:rsid w:val="008C4B9D"/>
    <w:rsid w:val="008C7442"/>
    <w:rsid w:val="008D05D2"/>
    <w:rsid w:val="008D17D9"/>
    <w:rsid w:val="008D1FCF"/>
    <w:rsid w:val="008D2CF5"/>
    <w:rsid w:val="008F0E08"/>
    <w:rsid w:val="008F184C"/>
    <w:rsid w:val="008F38B1"/>
    <w:rsid w:val="008F3D51"/>
    <w:rsid w:val="008F5F9B"/>
    <w:rsid w:val="008F652E"/>
    <w:rsid w:val="0090004F"/>
    <w:rsid w:val="009049ED"/>
    <w:rsid w:val="0091124E"/>
    <w:rsid w:val="009149E4"/>
    <w:rsid w:val="00916242"/>
    <w:rsid w:val="009172D3"/>
    <w:rsid w:val="00927D95"/>
    <w:rsid w:val="00932508"/>
    <w:rsid w:val="0093407B"/>
    <w:rsid w:val="009379EE"/>
    <w:rsid w:val="009455B9"/>
    <w:rsid w:val="00945A23"/>
    <w:rsid w:val="00945C75"/>
    <w:rsid w:val="009538C4"/>
    <w:rsid w:val="00954BBB"/>
    <w:rsid w:val="00956FFE"/>
    <w:rsid w:val="009632E7"/>
    <w:rsid w:val="00967BF4"/>
    <w:rsid w:val="0097213B"/>
    <w:rsid w:val="009729B2"/>
    <w:rsid w:val="00972E2B"/>
    <w:rsid w:val="0097536D"/>
    <w:rsid w:val="00985546"/>
    <w:rsid w:val="009955AE"/>
    <w:rsid w:val="00997C3B"/>
    <w:rsid w:val="009A191C"/>
    <w:rsid w:val="009A2821"/>
    <w:rsid w:val="009A52B7"/>
    <w:rsid w:val="009B0722"/>
    <w:rsid w:val="009B0773"/>
    <w:rsid w:val="009B2561"/>
    <w:rsid w:val="009B3F50"/>
    <w:rsid w:val="009B6ED8"/>
    <w:rsid w:val="009C01E3"/>
    <w:rsid w:val="009C46F8"/>
    <w:rsid w:val="009D0EB0"/>
    <w:rsid w:val="009D66B7"/>
    <w:rsid w:val="009D6B03"/>
    <w:rsid w:val="009E1370"/>
    <w:rsid w:val="009E1C38"/>
    <w:rsid w:val="009E22ED"/>
    <w:rsid w:val="009E384B"/>
    <w:rsid w:val="009E6CF3"/>
    <w:rsid w:val="009E6D79"/>
    <w:rsid w:val="009F231E"/>
    <w:rsid w:val="009F3A08"/>
    <w:rsid w:val="009F3FEE"/>
    <w:rsid w:val="009F6DA2"/>
    <w:rsid w:val="009F76CA"/>
    <w:rsid w:val="00A0512A"/>
    <w:rsid w:val="00A06A25"/>
    <w:rsid w:val="00A1156C"/>
    <w:rsid w:val="00A118E5"/>
    <w:rsid w:val="00A15AA3"/>
    <w:rsid w:val="00A16CAF"/>
    <w:rsid w:val="00A1799C"/>
    <w:rsid w:val="00A2084A"/>
    <w:rsid w:val="00A21B1F"/>
    <w:rsid w:val="00A24DD9"/>
    <w:rsid w:val="00A26214"/>
    <w:rsid w:val="00A27E33"/>
    <w:rsid w:val="00A31A3B"/>
    <w:rsid w:val="00A33DE1"/>
    <w:rsid w:val="00A34B3B"/>
    <w:rsid w:val="00A36C7C"/>
    <w:rsid w:val="00A37D04"/>
    <w:rsid w:val="00A40D88"/>
    <w:rsid w:val="00A4140C"/>
    <w:rsid w:val="00A46568"/>
    <w:rsid w:val="00A46BD7"/>
    <w:rsid w:val="00A501B7"/>
    <w:rsid w:val="00A513BC"/>
    <w:rsid w:val="00A51522"/>
    <w:rsid w:val="00A5303E"/>
    <w:rsid w:val="00A56C96"/>
    <w:rsid w:val="00A57A94"/>
    <w:rsid w:val="00A57C31"/>
    <w:rsid w:val="00A663EF"/>
    <w:rsid w:val="00A66552"/>
    <w:rsid w:val="00A73293"/>
    <w:rsid w:val="00A732B2"/>
    <w:rsid w:val="00A7394D"/>
    <w:rsid w:val="00A74088"/>
    <w:rsid w:val="00A74C36"/>
    <w:rsid w:val="00A80873"/>
    <w:rsid w:val="00A80DA9"/>
    <w:rsid w:val="00A81985"/>
    <w:rsid w:val="00A8289D"/>
    <w:rsid w:val="00A86674"/>
    <w:rsid w:val="00A8687D"/>
    <w:rsid w:val="00A872F3"/>
    <w:rsid w:val="00A87DEC"/>
    <w:rsid w:val="00A90783"/>
    <w:rsid w:val="00A90AD3"/>
    <w:rsid w:val="00A912E0"/>
    <w:rsid w:val="00A96163"/>
    <w:rsid w:val="00AA1497"/>
    <w:rsid w:val="00AA1639"/>
    <w:rsid w:val="00AA7284"/>
    <w:rsid w:val="00AA7922"/>
    <w:rsid w:val="00AB5CC3"/>
    <w:rsid w:val="00AB6667"/>
    <w:rsid w:val="00AB7764"/>
    <w:rsid w:val="00AC0690"/>
    <w:rsid w:val="00AC46E7"/>
    <w:rsid w:val="00AC52EA"/>
    <w:rsid w:val="00AC56F2"/>
    <w:rsid w:val="00AC6D8B"/>
    <w:rsid w:val="00AC72D3"/>
    <w:rsid w:val="00AD1B71"/>
    <w:rsid w:val="00AD1BF3"/>
    <w:rsid w:val="00AD44F5"/>
    <w:rsid w:val="00AE2CC0"/>
    <w:rsid w:val="00AE4521"/>
    <w:rsid w:val="00AE5597"/>
    <w:rsid w:val="00AE6934"/>
    <w:rsid w:val="00AF08C3"/>
    <w:rsid w:val="00AF2EF1"/>
    <w:rsid w:val="00AF509A"/>
    <w:rsid w:val="00B00936"/>
    <w:rsid w:val="00B11CD8"/>
    <w:rsid w:val="00B12F6F"/>
    <w:rsid w:val="00B14E5D"/>
    <w:rsid w:val="00B17A0A"/>
    <w:rsid w:val="00B17F6D"/>
    <w:rsid w:val="00B21969"/>
    <w:rsid w:val="00B26240"/>
    <w:rsid w:val="00B269AD"/>
    <w:rsid w:val="00B27067"/>
    <w:rsid w:val="00B272A5"/>
    <w:rsid w:val="00B36D2D"/>
    <w:rsid w:val="00B36EC8"/>
    <w:rsid w:val="00B42FE3"/>
    <w:rsid w:val="00B43A32"/>
    <w:rsid w:val="00B43E02"/>
    <w:rsid w:val="00B52045"/>
    <w:rsid w:val="00B6480E"/>
    <w:rsid w:val="00B665EF"/>
    <w:rsid w:val="00B67E16"/>
    <w:rsid w:val="00B70E4D"/>
    <w:rsid w:val="00B7143F"/>
    <w:rsid w:val="00B717C6"/>
    <w:rsid w:val="00B72FFD"/>
    <w:rsid w:val="00B738CD"/>
    <w:rsid w:val="00B740F7"/>
    <w:rsid w:val="00B748B9"/>
    <w:rsid w:val="00B77FD8"/>
    <w:rsid w:val="00B8100D"/>
    <w:rsid w:val="00B84938"/>
    <w:rsid w:val="00B859A9"/>
    <w:rsid w:val="00B85A9B"/>
    <w:rsid w:val="00B8793F"/>
    <w:rsid w:val="00B9044A"/>
    <w:rsid w:val="00B93BC5"/>
    <w:rsid w:val="00B9445F"/>
    <w:rsid w:val="00B94AF2"/>
    <w:rsid w:val="00B95BCC"/>
    <w:rsid w:val="00BB18C7"/>
    <w:rsid w:val="00BB3F7C"/>
    <w:rsid w:val="00BB448B"/>
    <w:rsid w:val="00BB6001"/>
    <w:rsid w:val="00BC039C"/>
    <w:rsid w:val="00BC170D"/>
    <w:rsid w:val="00BC4445"/>
    <w:rsid w:val="00BC724A"/>
    <w:rsid w:val="00BD39F7"/>
    <w:rsid w:val="00BD6E27"/>
    <w:rsid w:val="00BE0C5D"/>
    <w:rsid w:val="00BE35EC"/>
    <w:rsid w:val="00BE4264"/>
    <w:rsid w:val="00BF0ACF"/>
    <w:rsid w:val="00BF235F"/>
    <w:rsid w:val="00BF3AFA"/>
    <w:rsid w:val="00BF4DFF"/>
    <w:rsid w:val="00BF5BF1"/>
    <w:rsid w:val="00C01B82"/>
    <w:rsid w:val="00C11CB6"/>
    <w:rsid w:val="00C13FC4"/>
    <w:rsid w:val="00C17533"/>
    <w:rsid w:val="00C22F03"/>
    <w:rsid w:val="00C237E0"/>
    <w:rsid w:val="00C24A29"/>
    <w:rsid w:val="00C25A08"/>
    <w:rsid w:val="00C30363"/>
    <w:rsid w:val="00C30EB1"/>
    <w:rsid w:val="00C32453"/>
    <w:rsid w:val="00C33DB1"/>
    <w:rsid w:val="00C3481A"/>
    <w:rsid w:val="00C362D0"/>
    <w:rsid w:val="00C419E9"/>
    <w:rsid w:val="00C42805"/>
    <w:rsid w:val="00C43AD4"/>
    <w:rsid w:val="00C45805"/>
    <w:rsid w:val="00C515C3"/>
    <w:rsid w:val="00C52982"/>
    <w:rsid w:val="00C54177"/>
    <w:rsid w:val="00C55E7A"/>
    <w:rsid w:val="00C5795F"/>
    <w:rsid w:val="00C622EA"/>
    <w:rsid w:val="00C63D59"/>
    <w:rsid w:val="00C662C5"/>
    <w:rsid w:val="00C715CA"/>
    <w:rsid w:val="00C75964"/>
    <w:rsid w:val="00C86E7A"/>
    <w:rsid w:val="00C87353"/>
    <w:rsid w:val="00C93EA0"/>
    <w:rsid w:val="00C951F9"/>
    <w:rsid w:val="00C97D90"/>
    <w:rsid w:val="00CA0C27"/>
    <w:rsid w:val="00CA1BCE"/>
    <w:rsid w:val="00CA7442"/>
    <w:rsid w:val="00CA7A5D"/>
    <w:rsid w:val="00CB22E0"/>
    <w:rsid w:val="00CB26C0"/>
    <w:rsid w:val="00CB3B68"/>
    <w:rsid w:val="00CB4240"/>
    <w:rsid w:val="00CB438F"/>
    <w:rsid w:val="00CC04DC"/>
    <w:rsid w:val="00CC07A0"/>
    <w:rsid w:val="00CC0EE2"/>
    <w:rsid w:val="00CC3115"/>
    <w:rsid w:val="00CC3C0D"/>
    <w:rsid w:val="00CC5F8A"/>
    <w:rsid w:val="00CC65B2"/>
    <w:rsid w:val="00CC68C6"/>
    <w:rsid w:val="00CD129C"/>
    <w:rsid w:val="00CD3721"/>
    <w:rsid w:val="00CD39E5"/>
    <w:rsid w:val="00CD4735"/>
    <w:rsid w:val="00CD4BBF"/>
    <w:rsid w:val="00CE4DDF"/>
    <w:rsid w:val="00CF1173"/>
    <w:rsid w:val="00CF2166"/>
    <w:rsid w:val="00CF2721"/>
    <w:rsid w:val="00CF4A73"/>
    <w:rsid w:val="00CF6693"/>
    <w:rsid w:val="00CF7E6F"/>
    <w:rsid w:val="00D0008B"/>
    <w:rsid w:val="00D004E7"/>
    <w:rsid w:val="00D11896"/>
    <w:rsid w:val="00D14B43"/>
    <w:rsid w:val="00D15241"/>
    <w:rsid w:val="00D16E3B"/>
    <w:rsid w:val="00D2263B"/>
    <w:rsid w:val="00D22B86"/>
    <w:rsid w:val="00D30CF3"/>
    <w:rsid w:val="00D367CC"/>
    <w:rsid w:val="00D37D6B"/>
    <w:rsid w:val="00D41F57"/>
    <w:rsid w:val="00D44813"/>
    <w:rsid w:val="00D52056"/>
    <w:rsid w:val="00D524DA"/>
    <w:rsid w:val="00D5569F"/>
    <w:rsid w:val="00D564A2"/>
    <w:rsid w:val="00D57738"/>
    <w:rsid w:val="00D634C7"/>
    <w:rsid w:val="00D63EEB"/>
    <w:rsid w:val="00D64084"/>
    <w:rsid w:val="00D65DE4"/>
    <w:rsid w:val="00D65E03"/>
    <w:rsid w:val="00D66F9C"/>
    <w:rsid w:val="00D7166C"/>
    <w:rsid w:val="00D75DA3"/>
    <w:rsid w:val="00D82F91"/>
    <w:rsid w:val="00D8382F"/>
    <w:rsid w:val="00D83D4A"/>
    <w:rsid w:val="00D861DF"/>
    <w:rsid w:val="00D865B1"/>
    <w:rsid w:val="00D902F0"/>
    <w:rsid w:val="00D91261"/>
    <w:rsid w:val="00D97C7B"/>
    <w:rsid w:val="00DA256B"/>
    <w:rsid w:val="00DA3B48"/>
    <w:rsid w:val="00DA476D"/>
    <w:rsid w:val="00DA5D15"/>
    <w:rsid w:val="00DA61EA"/>
    <w:rsid w:val="00DB27D0"/>
    <w:rsid w:val="00DB5018"/>
    <w:rsid w:val="00DB61C1"/>
    <w:rsid w:val="00DB6374"/>
    <w:rsid w:val="00DC28AC"/>
    <w:rsid w:val="00DC4A27"/>
    <w:rsid w:val="00DC6AA1"/>
    <w:rsid w:val="00DC760C"/>
    <w:rsid w:val="00DC787A"/>
    <w:rsid w:val="00DC7CD2"/>
    <w:rsid w:val="00DD2B18"/>
    <w:rsid w:val="00DD760B"/>
    <w:rsid w:val="00DD7921"/>
    <w:rsid w:val="00DE2572"/>
    <w:rsid w:val="00DE7B84"/>
    <w:rsid w:val="00DF2231"/>
    <w:rsid w:val="00DF59E4"/>
    <w:rsid w:val="00E000F5"/>
    <w:rsid w:val="00E022DF"/>
    <w:rsid w:val="00E0558B"/>
    <w:rsid w:val="00E06F4D"/>
    <w:rsid w:val="00E07086"/>
    <w:rsid w:val="00E13169"/>
    <w:rsid w:val="00E14874"/>
    <w:rsid w:val="00E164D0"/>
    <w:rsid w:val="00E16691"/>
    <w:rsid w:val="00E21219"/>
    <w:rsid w:val="00E222C7"/>
    <w:rsid w:val="00E233A4"/>
    <w:rsid w:val="00E236F6"/>
    <w:rsid w:val="00E252B3"/>
    <w:rsid w:val="00E27357"/>
    <w:rsid w:val="00E27B04"/>
    <w:rsid w:val="00E30355"/>
    <w:rsid w:val="00E32A75"/>
    <w:rsid w:val="00E37488"/>
    <w:rsid w:val="00E42C96"/>
    <w:rsid w:val="00E43DFE"/>
    <w:rsid w:val="00E449B2"/>
    <w:rsid w:val="00E46161"/>
    <w:rsid w:val="00E52AF5"/>
    <w:rsid w:val="00E568B1"/>
    <w:rsid w:val="00E604C2"/>
    <w:rsid w:val="00E6093F"/>
    <w:rsid w:val="00E61CCF"/>
    <w:rsid w:val="00E64722"/>
    <w:rsid w:val="00E70674"/>
    <w:rsid w:val="00E77026"/>
    <w:rsid w:val="00E8208F"/>
    <w:rsid w:val="00E83477"/>
    <w:rsid w:val="00E84B0D"/>
    <w:rsid w:val="00E85252"/>
    <w:rsid w:val="00E8696E"/>
    <w:rsid w:val="00E86E52"/>
    <w:rsid w:val="00E87C56"/>
    <w:rsid w:val="00E9046A"/>
    <w:rsid w:val="00E90A42"/>
    <w:rsid w:val="00E91FD5"/>
    <w:rsid w:val="00E92586"/>
    <w:rsid w:val="00E94FD7"/>
    <w:rsid w:val="00EA3D0E"/>
    <w:rsid w:val="00EA656C"/>
    <w:rsid w:val="00EA72AD"/>
    <w:rsid w:val="00EB75D5"/>
    <w:rsid w:val="00EC2A88"/>
    <w:rsid w:val="00EC4FF1"/>
    <w:rsid w:val="00EC7069"/>
    <w:rsid w:val="00ED694F"/>
    <w:rsid w:val="00EE0B84"/>
    <w:rsid w:val="00EE0C66"/>
    <w:rsid w:val="00EE139E"/>
    <w:rsid w:val="00EE198C"/>
    <w:rsid w:val="00EE2773"/>
    <w:rsid w:val="00EE756E"/>
    <w:rsid w:val="00F017DC"/>
    <w:rsid w:val="00F05AEE"/>
    <w:rsid w:val="00F074DB"/>
    <w:rsid w:val="00F0790D"/>
    <w:rsid w:val="00F07B29"/>
    <w:rsid w:val="00F103B5"/>
    <w:rsid w:val="00F137AA"/>
    <w:rsid w:val="00F14925"/>
    <w:rsid w:val="00F15C3C"/>
    <w:rsid w:val="00F15C81"/>
    <w:rsid w:val="00F17282"/>
    <w:rsid w:val="00F24CD9"/>
    <w:rsid w:val="00F255A7"/>
    <w:rsid w:val="00F32600"/>
    <w:rsid w:val="00F336E1"/>
    <w:rsid w:val="00F33B25"/>
    <w:rsid w:val="00F34A23"/>
    <w:rsid w:val="00F413F1"/>
    <w:rsid w:val="00F432A6"/>
    <w:rsid w:val="00F4630E"/>
    <w:rsid w:val="00F50C27"/>
    <w:rsid w:val="00F511A1"/>
    <w:rsid w:val="00F52B67"/>
    <w:rsid w:val="00F576E8"/>
    <w:rsid w:val="00F66B80"/>
    <w:rsid w:val="00F710F3"/>
    <w:rsid w:val="00F7455E"/>
    <w:rsid w:val="00F81A70"/>
    <w:rsid w:val="00F86B40"/>
    <w:rsid w:val="00F91749"/>
    <w:rsid w:val="00F92FF0"/>
    <w:rsid w:val="00F933F0"/>
    <w:rsid w:val="00F94174"/>
    <w:rsid w:val="00FA0F9C"/>
    <w:rsid w:val="00FA2B72"/>
    <w:rsid w:val="00FA544F"/>
    <w:rsid w:val="00FA6895"/>
    <w:rsid w:val="00FB1DC9"/>
    <w:rsid w:val="00FB2218"/>
    <w:rsid w:val="00FB5C99"/>
    <w:rsid w:val="00FB6306"/>
    <w:rsid w:val="00FB76C7"/>
    <w:rsid w:val="00FC0097"/>
    <w:rsid w:val="00FC1116"/>
    <w:rsid w:val="00FC52BE"/>
    <w:rsid w:val="00FC7C87"/>
    <w:rsid w:val="00FD1F09"/>
    <w:rsid w:val="00FD450C"/>
    <w:rsid w:val="00FD7B88"/>
    <w:rsid w:val="00FD7F10"/>
    <w:rsid w:val="00FE071A"/>
    <w:rsid w:val="00FE17B0"/>
    <w:rsid w:val="00FE2602"/>
    <w:rsid w:val="00FE4C5D"/>
    <w:rsid w:val="00FE7D00"/>
    <w:rsid w:val="00FF028B"/>
    <w:rsid w:val="00FF059A"/>
    <w:rsid w:val="00FF57D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A8A579"/>
  <w15:docId w15:val="{35E3582D-7CFF-454D-9404-1F09D1F93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autoRedefine/>
    <w:uiPriority w:val="9"/>
    <w:qFormat/>
    <w:rsid w:val="00224082"/>
    <w:pPr>
      <w:keepNext/>
      <w:keepLines/>
      <w:spacing w:before="240" w:after="0" w:line="276" w:lineRule="auto"/>
      <w:jc w:val="center"/>
      <w:outlineLvl w:val="0"/>
    </w:pPr>
    <w:rPr>
      <w:rFonts w:ascii="Times New Roman" w:eastAsiaTheme="majorEastAsia" w:hAnsi="Times New Roman" w:cs="Times New Roman"/>
      <w:b/>
      <w:bCs/>
      <w:sz w:val="32"/>
      <w:szCs w:val="24"/>
    </w:rPr>
  </w:style>
  <w:style w:type="paragraph" w:styleId="Heading2">
    <w:name w:val="heading 2"/>
    <w:basedOn w:val="Normal"/>
    <w:next w:val="Normal"/>
    <w:link w:val="Heading2Char"/>
    <w:uiPriority w:val="9"/>
    <w:unhideWhenUsed/>
    <w:qFormat/>
    <w:rsid w:val="007F223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07595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D514C"/>
    <w:rPr>
      <w:color w:val="0563C1"/>
      <w:u w:val="single"/>
    </w:rPr>
  </w:style>
  <w:style w:type="paragraph" w:styleId="NormalWeb">
    <w:name w:val="Normal (Web)"/>
    <w:basedOn w:val="Normal"/>
    <w:uiPriority w:val="99"/>
    <w:rsid w:val="005D514C"/>
    <w:pPr>
      <w:spacing w:before="100" w:beforeAutospacing="1" w:after="100" w:afterAutospacing="1" w:line="240" w:lineRule="auto"/>
    </w:pPr>
    <w:rPr>
      <w:rFonts w:ascii="Times New Roman" w:eastAsia="Arial Unicode MS" w:hAnsi="Times New Roman" w:cs="Times New Roman"/>
      <w:sz w:val="24"/>
      <w:szCs w:val="24"/>
      <w:lang w:val="en-GB"/>
    </w:rPr>
  </w:style>
  <w:style w:type="character" w:styleId="Strong">
    <w:name w:val="Strong"/>
    <w:uiPriority w:val="22"/>
    <w:qFormat/>
    <w:rsid w:val="005D514C"/>
    <w:rPr>
      <w:b/>
      <w:bCs/>
    </w:rPr>
  </w:style>
  <w:style w:type="paragraph" w:styleId="FootnoteText">
    <w:name w:val="footnote text"/>
    <w:aliases w:val="Stinking Styles23,Schriftart: 9 pt,Schriftart: 10 pt,Schriftart: 8 pt,Fußnotentext Char Char,WB-Fußnotentext,Footnote Char,fußn,Reference,Footnote text,o,Voetnoottekst Char,Voetnoottekst Char1,Voetnoottekst Char2 Char Char,Fußnote,Fußn,f"/>
    <w:basedOn w:val="Normal"/>
    <w:link w:val="FootnoteTextChar"/>
    <w:unhideWhenUsed/>
    <w:qFormat/>
    <w:rsid w:val="005D514C"/>
    <w:pPr>
      <w:spacing w:after="0" w:line="240" w:lineRule="auto"/>
    </w:pPr>
    <w:rPr>
      <w:rFonts w:ascii="Times New Roman" w:eastAsia="Times New Roman" w:hAnsi="Times New Roman" w:cs="Times New Roman"/>
      <w:sz w:val="20"/>
      <w:szCs w:val="20"/>
    </w:rPr>
  </w:style>
  <w:style w:type="character" w:customStyle="1" w:styleId="FootnoteTextChar">
    <w:name w:val="Footnote Text Char"/>
    <w:aliases w:val="Stinking Styles23 Char,Schriftart: 9 pt Char,Schriftart: 10 pt Char,Schriftart: 8 pt Char,Fußnotentext Char Char Char,WB-Fußnotentext Char,Footnote Char Char,fußn Char,Reference Char,Footnote text Char,o Char,Voetnoottekst Char Char"/>
    <w:basedOn w:val="DefaultParagraphFont"/>
    <w:link w:val="FootnoteText"/>
    <w:uiPriority w:val="99"/>
    <w:rsid w:val="005D514C"/>
    <w:rPr>
      <w:rFonts w:ascii="Times New Roman" w:eastAsia="Times New Roman" w:hAnsi="Times New Roman" w:cs="Times New Roman"/>
      <w:sz w:val="20"/>
      <w:szCs w:val="20"/>
    </w:rPr>
  </w:style>
  <w:style w:type="character" w:styleId="FootnoteReference">
    <w:name w:val="footnote reference"/>
    <w:aliases w:val="Footnote Reference Number,Footnote symbol,Stinking Styles22,SUPERS,BVI fnr,Footnote,Footnote Reference Superscript,(Footnote Reference),Footnote reference number,note TESI,EN Footnote Reference,Voetnootverwijzing,Times 10 Point,No,fr"/>
    <w:basedOn w:val="DefaultParagraphFont"/>
    <w:link w:val="FootnotesymbolCarZchn"/>
    <w:unhideWhenUsed/>
    <w:qFormat/>
    <w:rsid w:val="005D514C"/>
    <w:rPr>
      <w:vertAlign w:val="superscript"/>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uiPriority w:val="99"/>
    <w:rsid w:val="005D514C"/>
    <w:pPr>
      <w:spacing w:line="240" w:lineRule="exact"/>
      <w:jc w:val="both"/>
    </w:pPr>
    <w:rPr>
      <w:vertAlign w:val="superscript"/>
    </w:rPr>
  </w:style>
  <w:style w:type="paragraph" w:styleId="ListParagraph">
    <w:name w:val="List Paragraph"/>
    <w:aliases w:val="2,Numbered Para 1,Dot pt,No Spacing1,List Paragraph Char Char Char,Indicator Text,List Paragraph1,Bullet 1,Bullet Points,MAIN CONTENT,IFCL - List Paragraph,List Paragraph12,OBC Bullet,F5 List Paragraph,Colorful List - Accent 11,Strip,Bull"/>
    <w:basedOn w:val="Normal"/>
    <w:link w:val="ListParagraphChar"/>
    <w:uiPriority w:val="34"/>
    <w:qFormat/>
    <w:rsid w:val="005D514C"/>
    <w:pPr>
      <w:spacing w:after="0" w:line="240" w:lineRule="auto"/>
      <w:ind w:left="720"/>
      <w:contextualSpacing/>
    </w:pPr>
    <w:rPr>
      <w:rFonts w:ascii="Times New Roman" w:eastAsia="Times New Roman" w:hAnsi="Times New Roman" w:cs="Times New Roman"/>
      <w:sz w:val="24"/>
      <w:szCs w:val="24"/>
    </w:rPr>
  </w:style>
  <w:style w:type="character" w:customStyle="1" w:styleId="ListParagraphChar">
    <w:name w:val="List Paragraph Char"/>
    <w:aliases w:val="2 Char,Numbered Para 1 Char,Dot pt Char,No Spacing1 Char,List Paragraph Char Char Char Char,Indicator Text Char,List Paragraph1 Char,Bullet 1 Char,Bullet Points Char,MAIN CONTENT Char,IFCL - List Paragraph Char,List Paragraph12 Char"/>
    <w:link w:val="ListParagraph"/>
    <w:uiPriority w:val="34"/>
    <w:qFormat/>
    <w:locked/>
    <w:rsid w:val="005D514C"/>
    <w:rPr>
      <w:rFonts w:ascii="Times New Roman" w:eastAsia="Times New Roman" w:hAnsi="Times New Roman" w:cs="Times New Roman"/>
      <w:sz w:val="24"/>
      <w:szCs w:val="24"/>
    </w:rPr>
  </w:style>
  <w:style w:type="paragraph" w:customStyle="1" w:styleId="VPBullet1">
    <w:name w:val="VP Bullet 1"/>
    <w:basedOn w:val="Normal"/>
    <w:qFormat/>
    <w:rsid w:val="009E384B"/>
    <w:pPr>
      <w:numPr>
        <w:numId w:val="2"/>
      </w:numPr>
      <w:tabs>
        <w:tab w:val="left" w:pos="0"/>
      </w:tabs>
      <w:spacing w:before="120" w:after="80" w:line="240" w:lineRule="auto"/>
      <w:jc w:val="both"/>
    </w:pPr>
    <w:rPr>
      <w:rFonts w:ascii="Times New Roman" w:hAnsi="Times New Roman" w:cs="Times New Roman"/>
      <w:bCs/>
      <w:sz w:val="24"/>
    </w:rPr>
  </w:style>
  <w:style w:type="character" w:customStyle="1" w:styleId="Heading1Char">
    <w:name w:val="Heading 1 Char"/>
    <w:basedOn w:val="DefaultParagraphFont"/>
    <w:link w:val="Heading1"/>
    <w:uiPriority w:val="9"/>
    <w:rsid w:val="00224082"/>
    <w:rPr>
      <w:rFonts w:ascii="Times New Roman" w:eastAsiaTheme="majorEastAsia" w:hAnsi="Times New Roman" w:cs="Times New Roman"/>
      <w:b/>
      <w:bCs/>
      <w:sz w:val="32"/>
      <w:szCs w:val="24"/>
    </w:rPr>
  </w:style>
  <w:style w:type="character" w:customStyle="1" w:styleId="Heading2Char">
    <w:name w:val="Heading 2 Char"/>
    <w:basedOn w:val="DefaultParagraphFont"/>
    <w:link w:val="Heading2"/>
    <w:uiPriority w:val="9"/>
    <w:rsid w:val="007F2235"/>
    <w:rPr>
      <w:rFonts w:asciiTheme="majorHAnsi" w:eastAsiaTheme="majorEastAsia" w:hAnsiTheme="majorHAnsi" w:cstheme="majorBidi"/>
      <w:color w:val="2E74B5" w:themeColor="accent1" w:themeShade="BF"/>
      <w:sz w:val="26"/>
      <w:szCs w:val="26"/>
    </w:rPr>
  </w:style>
  <w:style w:type="paragraph" w:styleId="TOCHeading">
    <w:name w:val="TOC Heading"/>
    <w:basedOn w:val="Heading1"/>
    <w:next w:val="Normal"/>
    <w:uiPriority w:val="39"/>
    <w:unhideWhenUsed/>
    <w:qFormat/>
    <w:rsid w:val="007F2235"/>
    <w:pPr>
      <w:outlineLvl w:val="9"/>
    </w:pPr>
    <w:rPr>
      <w:lang w:val="en-US"/>
    </w:rPr>
  </w:style>
  <w:style w:type="paragraph" w:styleId="TOC2">
    <w:name w:val="toc 2"/>
    <w:basedOn w:val="Normal"/>
    <w:next w:val="Normal"/>
    <w:autoRedefine/>
    <w:uiPriority w:val="39"/>
    <w:unhideWhenUsed/>
    <w:rsid w:val="007F2235"/>
    <w:pPr>
      <w:spacing w:after="100"/>
      <w:ind w:left="220"/>
    </w:pPr>
    <w:rPr>
      <w:rFonts w:eastAsiaTheme="minorEastAsia" w:cs="Times New Roman"/>
      <w:lang w:val="en-US"/>
    </w:rPr>
  </w:style>
  <w:style w:type="paragraph" w:styleId="TOC1">
    <w:name w:val="toc 1"/>
    <w:basedOn w:val="Normal"/>
    <w:next w:val="Normal"/>
    <w:autoRedefine/>
    <w:uiPriority w:val="39"/>
    <w:unhideWhenUsed/>
    <w:rsid w:val="007F2235"/>
    <w:pPr>
      <w:spacing w:after="100"/>
    </w:pPr>
    <w:rPr>
      <w:rFonts w:eastAsiaTheme="minorEastAsia" w:cs="Times New Roman"/>
      <w:lang w:val="en-US"/>
    </w:rPr>
  </w:style>
  <w:style w:type="paragraph" w:styleId="TOC3">
    <w:name w:val="toc 3"/>
    <w:basedOn w:val="Normal"/>
    <w:next w:val="Normal"/>
    <w:autoRedefine/>
    <w:uiPriority w:val="39"/>
    <w:unhideWhenUsed/>
    <w:rsid w:val="007F2235"/>
    <w:pPr>
      <w:spacing w:after="100"/>
      <w:ind w:left="440"/>
    </w:pPr>
    <w:rPr>
      <w:rFonts w:eastAsiaTheme="minorEastAsia" w:cs="Times New Roman"/>
      <w:lang w:val="en-US"/>
    </w:rPr>
  </w:style>
  <w:style w:type="paragraph" w:customStyle="1" w:styleId="Default">
    <w:name w:val="Default"/>
    <w:basedOn w:val="Normal"/>
    <w:rsid w:val="0007595C"/>
    <w:pPr>
      <w:autoSpaceDE w:val="0"/>
      <w:autoSpaceDN w:val="0"/>
      <w:spacing w:after="0" w:line="240" w:lineRule="auto"/>
    </w:pPr>
    <w:rPr>
      <w:rFonts w:ascii="FGVGN I+ Helvetica Neue" w:eastAsia="Calibri" w:hAnsi="FGVGN I+ Helvetica Neue" w:cs="Times New Roman"/>
      <w:color w:val="000000"/>
      <w:sz w:val="24"/>
      <w:szCs w:val="24"/>
      <w:lang w:eastAsia="lv-LV"/>
    </w:rPr>
  </w:style>
  <w:style w:type="paragraph" w:customStyle="1" w:styleId="Pa8">
    <w:name w:val="Pa8"/>
    <w:basedOn w:val="Normal"/>
    <w:uiPriority w:val="99"/>
    <w:rsid w:val="0007595C"/>
    <w:pPr>
      <w:autoSpaceDE w:val="0"/>
      <w:autoSpaceDN w:val="0"/>
      <w:spacing w:after="0" w:line="181" w:lineRule="atLeast"/>
    </w:pPr>
    <w:rPr>
      <w:rFonts w:ascii="HelveticaNeueLT Std Lt" w:eastAsia="Calibri" w:hAnsi="HelveticaNeueLT Std Lt" w:cs="Times New Roman"/>
      <w:sz w:val="24"/>
      <w:szCs w:val="24"/>
      <w:lang w:eastAsia="lv-LV"/>
    </w:rPr>
  </w:style>
  <w:style w:type="character" w:customStyle="1" w:styleId="Heading3Char">
    <w:name w:val="Heading 3 Char"/>
    <w:basedOn w:val="DefaultParagraphFont"/>
    <w:link w:val="Heading3"/>
    <w:uiPriority w:val="9"/>
    <w:rsid w:val="0007595C"/>
    <w:rPr>
      <w:rFonts w:asciiTheme="majorHAnsi" w:eastAsiaTheme="majorEastAsia" w:hAnsiTheme="majorHAnsi" w:cstheme="majorBidi"/>
      <w:color w:val="1F4D78" w:themeColor="accent1" w:themeShade="7F"/>
      <w:sz w:val="24"/>
      <w:szCs w:val="24"/>
    </w:rPr>
  </w:style>
  <w:style w:type="paragraph" w:styleId="EndnoteText">
    <w:name w:val="endnote text"/>
    <w:basedOn w:val="Normal"/>
    <w:link w:val="EndnoteTextChar"/>
    <w:uiPriority w:val="99"/>
    <w:semiHidden/>
    <w:unhideWhenUsed/>
    <w:rsid w:val="00627F0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27F0C"/>
    <w:rPr>
      <w:sz w:val="20"/>
      <w:szCs w:val="20"/>
    </w:rPr>
  </w:style>
  <w:style w:type="character" w:styleId="EndnoteReference">
    <w:name w:val="endnote reference"/>
    <w:basedOn w:val="DefaultParagraphFont"/>
    <w:uiPriority w:val="99"/>
    <w:semiHidden/>
    <w:unhideWhenUsed/>
    <w:rsid w:val="00627F0C"/>
    <w:rPr>
      <w:vertAlign w:val="superscript"/>
    </w:rPr>
  </w:style>
  <w:style w:type="character" w:styleId="FollowedHyperlink">
    <w:name w:val="FollowedHyperlink"/>
    <w:basedOn w:val="DefaultParagraphFont"/>
    <w:uiPriority w:val="99"/>
    <w:semiHidden/>
    <w:unhideWhenUsed/>
    <w:rsid w:val="00626610"/>
    <w:rPr>
      <w:color w:val="954F72" w:themeColor="followedHyperlink"/>
      <w:u w:val="single"/>
    </w:rPr>
  </w:style>
  <w:style w:type="character" w:customStyle="1" w:styleId="word">
    <w:name w:val="word"/>
    <w:basedOn w:val="DefaultParagraphFont"/>
    <w:rsid w:val="004063C9"/>
  </w:style>
  <w:style w:type="table" w:styleId="TableGrid">
    <w:name w:val="Table Grid"/>
    <w:basedOn w:val="TableNormal"/>
    <w:uiPriority w:val="39"/>
    <w:rsid w:val="00B009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e">
    <w:name w:val="spelle"/>
    <w:rsid w:val="00094861"/>
    <w:rPr>
      <w:rFonts w:cs="Times New Roman"/>
    </w:rPr>
  </w:style>
  <w:style w:type="paragraph" w:customStyle="1" w:styleId="ISBulletText">
    <w:name w:val="IS Bullet Text"/>
    <w:basedOn w:val="Normal"/>
    <w:link w:val="ISBulletTextChar"/>
    <w:uiPriority w:val="99"/>
    <w:qFormat/>
    <w:rsid w:val="00094861"/>
    <w:pPr>
      <w:numPr>
        <w:numId w:val="7"/>
      </w:numPr>
      <w:overflowPunct w:val="0"/>
      <w:autoSpaceDE w:val="0"/>
      <w:autoSpaceDN w:val="0"/>
      <w:adjustRightInd w:val="0"/>
      <w:spacing w:before="120" w:after="120" w:line="240" w:lineRule="auto"/>
      <w:ind w:right="28"/>
      <w:jc w:val="both"/>
    </w:pPr>
    <w:rPr>
      <w:rFonts w:ascii="Segoe UI" w:eastAsia="MS Mincho" w:hAnsi="Segoe UI" w:cs="Segoe UI"/>
      <w:szCs w:val="18"/>
      <w:lang w:eastAsia="lv-LV"/>
    </w:rPr>
  </w:style>
  <w:style w:type="character" w:customStyle="1" w:styleId="ISBulletTextChar">
    <w:name w:val="IS Bullet Text Char"/>
    <w:link w:val="ISBulletText"/>
    <w:uiPriority w:val="99"/>
    <w:rsid w:val="00094861"/>
    <w:rPr>
      <w:rFonts w:ascii="Segoe UI" w:eastAsia="MS Mincho" w:hAnsi="Segoe UI" w:cs="Segoe UI"/>
      <w:szCs w:val="18"/>
      <w:lang w:eastAsia="lv-LV"/>
    </w:rPr>
  </w:style>
  <w:style w:type="character" w:styleId="Emphasis">
    <w:name w:val="Emphasis"/>
    <w:basedOn w:val="DefaultParagraphFont"/>
    <w:uiPriority w:val="20"/>
    <w:qFormat/>
    <w:rsid w:val="00AE6934"/>
    <w:rPr>
      <w:i/>
      <w:iCs/>
    </w:rPr>
  </w:style>
  <w:style w:type="character" w:customStyle="1" w:styleId="highlight">
    <w:name w:val="highlight"/>
    <w:basedOn w:val="DefaultParagraphFont"/>
    <w:rsid w:val="00AE6934"/>
  </w:style>
  <w:style w:type="paragraph" w:styleId="BalloonText">
    <w:name w:val="Balloon Text"/>
    <w:basedOn w:val="Normal"/>
    <w:link w:val="BalloonTextChar"/>
    <w:uiPriority w:val="99"/>
    <w:semiHidden/>
    <w:unhideWhenUsed/>
    <w:rsid w:val="00180D4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0D4B"/>
    <w:rPr>
      <w:rFonts w:ascii="Segoe UI" w:hAnsi="Segoe UI" w:cs="Segoe UI"/>
      <w:sz w:val="18"/>
      <w:szCs w:val="18"/>
    </w:rPr>
  </w:style>
  <w:style w:type="paragraph" w:styleId="Header">
    <w:name w:val="header"/>
    <w:basedOn w:val="Normal"/>
    <w:link w:val="HeaderChar"/>
    <w:uiPriority w:val="99"/>
    <w:unhideWhenUsed/>
    <w:rsid w:val="00C22F03"/>
    <w:pPr>
      <w:tabs>
        <w:tab w:val="center" w:pos="4153"/>
        <w:tab w:val="right" w:pos="8306"/>
      </w:tabs>
      <w:spacing w:after="0" w:line="240" w:lineRule="auto"/>
    </w:pPr>
  </w:style>
  <w:style w:type="character" w:customStyle="1" w:styleId="HeaderChar">
    <w:name w:val="Header Char"/>
    <w:basedOn w:val="DefaultParagraphFont"/>
    <w:link w:val="Header"/>
    <w:uiPriority w:val="99"/>
    <w:rsid w:val="00C22F03"/>
  </w:style>
  <w:style w:type="paragraph" w:styleId="Footer">
    <w:name w:val="footer"/>
    <w:basedOn w:val="Normal"/>
    <w:link w:val="FooterChar"/>
    <w:uiPriority w:val="99"/>
    <w:unhideWhenUsed/>
    <w:rsid w:val="00C22F03"/>
    <w:pPr>
      <w:tabs>
        <w:tab w:val="center" w:pos="4153"/>
        <w:tab w:val="right" w:pos="8306"/>
      </w:tabs>
      <w:spacing w:after="0" w:line="240" w:lineRule="auto"/>
    </w:pPr>
  </w:style>
  <w:style w:type="character" w:customStyle="1" w:styleId="FooterChar">
    <w:name w:val="Footer Char"/>
    <w:basedOn w:val="DefaultParagraphFont"/>
    <w:link w:val="Footer"/>
    <w:uiPriority w:val="99"/>
    <w:rsid w:val="00C22F03"/>
  </w:style>
  <w:style w:type="paragraph" w:styleId="HTMLPreformatted">
    <w:name w:val="HTML Preformatted"/>
    <w:basedOn w:val="Normal"/>
    <w:link w:val="HTMLPreformattedChar"/>
    <w:uiPriority w:val="99"/>
    <w:unhideWhenUsed/>
    <w:rsid w:val="00524B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v-LV"/>
    </w:rPr>
  </w:style>
  <w:style w:type="character" w:customStyle="1" w:styleId="HTMLPreformattedChar">
    <w:name w:val="HTML Preformatted Char"/>
    <w:basedOn w:val="DefaultParagraphFont"/>
    <w:link w:val="HTMLPreformatted"/>
    <w:uiPriority w:val="99"/>
    <w:rsid w:val="00524B5F"/>
    <w:rPr>
      <w:rFonts w:ascii="Courier New" w:eastAsia="Times New Roman" w:hAnsi="Courier New" w:cs="Courier New"/>
      <w:sz w:val="20"/>
      <w:szCs w:val="20"/>
      <w:lang w:eastAsia="lv-LV"/>
    </w:rPr>
  </w:style>
  <w:style w:type="character" w:styleId="CommentReference">
    <w:name w:val="annotation reference"/>
    <w:basedOn w:val="DefaultParagraphFont"/>
    <w:uiPriority w:val="99"/>
    <w:semiHidden/>
    <w:unhideWhenUsed/>
    <w:rsid w:val="00791D67"/>
    <w:rPr>
      <w:sz w:val="16"/>
      <w:szCs w:val="16"/>
    </w:rPr>
  </w:style>
  <w:style w:type="paragraph" w:styleId="CommentText">
    <w:name w:val="annotation text"/>
    <w:basedOn w:val="Normal"/>
    <w:link w:val="CommentTextChar"/>
    <w:uiPriority w:val="99"/>
    <w:unhideWhenUsed/>
    <w:rsid w:val="00791D67"/>
    <w:pPr>
      <w:spacing w:line="240" w:lineRule="auto"/>
    </w:pPr>
    <w:rPr>
      <w:sz w:val="20"/>
      <w:szCs w:val="20"/>
    </w:rPr>
  </w:style>
  <w:style w:type="character" w:customStyle="1" w:styleId="CommentTextChar">
    <w:name w:val="Comment Text Char"/>
    <w:basedOn w:val="DefaultParagraphFont"/>
    <w:link w:val="CommentText"/>
    <w:uiPriority w:val="99"/>
    <w:rsid w:val="00791D67"/>
    <w:rPr>
      <w:sz w:val="20"/>
      <w:szCs w:val="20"/>
    </w:rPr>
  </w:style>
  <w:style w:type="paragraph" w:styleId="CommentSubject">
    <w:name w:val="annotation subject"/>
    <w:basedOn w:val="CommentText"/>
    <w:next w:val="CommentText"/>
    <w:link w:val="CommentSubjectChar"/>
    <w:uiPriority w:val="99"/>
    <w:semiHidden/>
    <w:unhideWhenUsed/>
    <w:rsid w:val="00791D67"/>
    <w:rPr>
      <w:b/>
      <w:bCs/>
    </w:rPr>
  </w:style>
  <w:style w:type="character" w:customStyle="1" w:styleId="CommentSubjectChar">
    <w:name w:val="Comment Subject Char"/>
    <w:basedOn w:val="CommentTextChar"/>
    <w:link w:val="CommentSubject"/>
    <w:uiPriority w:val="99"/>
    <w:semiHidden/>
    <w:rsid w:val="00791D67"/>
    <w:rPr>
      <w:b/>
      <w:bCs/>
      <w:sz w:val="20"/>
      <w:szCs w:val="20"/>
    </w:rPr>
  </w:style>
  <w:style w:type="paragraph" w:customStyle="1" w:styleId="mt-translation">
    <w:name w:val="mt-translation"/>
    <w:basedOn w:val="Normal"/>
    <w:rsid w:val="001E16E4"/>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phrase">
    <w:name w:val="phrase"/>
    <w:basedOn w:val="DefaultParagraphFont"/>
    <w:rsid w:val="001E16E4"/>
  </w:style>
  <w:style w:type="paragraph" w:styleId="NoSpacing">
    <w:name w:val="No Spacing"/>
    <w:uiPriority w:val="1"/>
    <w:qFormat/>
    <w:rsid w:val="00F24CD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90115">
      <w:marLeft w:val="0"/>
      <w:marRight w:val="0"/>
      <w:marTop w:val="0"/>
      <w:marBottom w:val="0"/>
      <w:divBdr>
        <w:top w:val="none" w:sz="0" w:space="0" w:color="auto"/>
        <w:left w:val="none" w:sz="0" w:space="0" w:color="auto"/>
        <w:bottom w:val="none" w:sz="0" w:space="0" w:color="auto"/>
        <w:right w:val="none" w:sz="0" w:space="0" w:color="auto"/>
      </w:divBdr>
    </w:div>
    <w:div w:id="7022520">
      <w:marLeft w:val="0"/>
      <w:marRight w:val="0"/>
      <w:marTop w:val="0"/>
      <w:marBottom w:val="0"/>
      <w:divBdr>
        <w:top w:val="none" w:sz="0" w:space="0" w:color="auto"/>
        <w:left w:val="none" w:sz="0" w:space="0" w:color="auto"/>
        <w:bottom w:val="none" w:sz="0" w:space="0" w:color="auto"/>
        <w:right w:val="none" w:sz="0" w:space="0" w:color="auto"/>
      </w:divBdr>
    </w:div>
    <w:div w:id="11080418">
      <w:marLeft w:val="0"/>
      <w:marRight w:val="0"/>
      <w:marTop w:val="0"/>
      <w:marBottom w:val="0"/>
      <w:divBdr>
        <w:top w:val="none" w:sz="0" w:space="0" w:color="auto"/>
        <w:left w:val="none" w:sz="0" w:space="0" w:color="auto"/>
        <w:bottom w:val="none" w:sz="0" w:space="0" w:color="auto"/>
        <w:right w:val="none" w:sz="0" w:space="0" w:color="auto"/>
      </w:divBdr>
    </w:div>
    <w:div w:id="15430728">
      <w:marLeft w:val="0"/>
      <w:marRight w:val="0"/>
      <w:marTop w:val="0"/>
      <w:marBottom w:val="0"/>
      <w:divBdr>
        <w:top w:val="none" w:sz="0" w:space="0" w:color="auto"/>
        <w:left w:val="none" w:sz="0" w:space="0" w:color="auto"/>
        <w:bottom w:val="none" w:sz="0" w:space="0" w:color="auto"/>
        <w:right w:val="none" w:sz="0" w:space="0" w:color="auto"/>
      </w:divBdr>
    </w:div>
    <w:div w:id="15734737">
      <w:marLeft w:val="0"/>
      <w:marRight w:val="0"/>
      <w:marTop w:val="0"/>
      <w:marBottom w:val="0"/>
      <w:divBdr>
        <w:top w:val="none" w:sz="0" w:space="0" w:color="auto"/>
        <w:left w:val="none" w:sz="0" w:space="0" w:color="auto"/>
        <w:bottom w:val="none" w:sz="0" w:space="0" w:color="auto"/>
        <w:right w:val="none" w:sz="0" w:space="0" w:color="auto"/>
      </w:divBdr>
    </w:div>
    <w:div w:id="20447987">
      <w:marLeft w:val="0"/>
      <w:marRight w:val="0"/>
      <w:marTop w:val="0"/>
      <w:marBottom w:val="0"/>
      <w:divBdr>
        <w:top w:val="none" w:sz="0" w:space="0" w:color="auto"/>
        <w:left w:val="none" w:sz="0" w:space="0" w:color="auto"/>
        <w:bottom w:val="none" w:sz="0" w:space="0" w:color="auto"/>
        <w:right w:val="none" w:sz="0" w:space="0" w:color="auto"/>
      </w:divBdr>
    </w:div>
    <w:div w:id="22218289">
      <w:marLeft w:val="0"/>
      <w:marRight w:val="0"/>
      <w:marTop w:val="0"/>
      <w:marBottom w:val="0"/>
      <w:divBdr>
        <w:top w:val="none" w:sz="0" w:space="0" w:color="auto"/>
        <w:left w:val="none" w:sz="0" w:space="0" w:color="auto"/>
        <w:bottom w:val="none" w:sz="0" w:space="0" w:color="auto"/>
        <w:right w:val="none" w:sz="0" w:space="0" w:color="auto"/>
      </w:divBdr>
    </w:div>
    <w:div w:id="25566523">
      <w:marLeft w:val="0"/>
      <w:marRight w:val="0"/>
      <w:marTop w:val="0"/>
      <w:marBottom w:val="0"/>
      <w:divBdr>
        <w:top w:val="none" w:sz="0" w:space="0" w:color="auto"/>
        <w:left w:val="none" w:sz="0" w:space="0" w:color="auto"/>
        <w:bottom w:val="none" w:sz="0" w:space="0" w:color="auto"/>
        <w:right w:val="none" w:sz="0" w:space="0" w:color="auto"/>
      </w:divBdr>
    </w:div>
    <w:div w:id="26804272">
      <w:marLeft w:val="0"/>
      <w:marRight w:val="0"/>
      <w:marTop w:val="0"/>
      <w:marBottom w:val="0"/>
      <w:divBdr>
        <w:top w:val="none" w:sz="0" w:space="0" w:color="auto"/>
        <w:left w:val="none" w:sz="0" w:space="0" w:color="auto"/>
        <w:bottom w:val="none" w:sz="0" w:space="0" w:color="auto"/>
        <w:right w:val="none" w:sz="0" w:space="0" w:color="auto"/>
      </w:divBdr>
    </w:div>
    <w:div w:id="27033268">
      <w:marLeft w:val="0"/>
      <w:marRight w:val="0"/>
      <w:marTop w:val="0"/>
      <w:marBottom w:val="0"/>
      <w:divBdr>
        <w:top w:val="none" w:sz="0" w:space="0" w:color="auto"/>
        <w:left w:val="none" w:sz="0" w:space="0" w:color="auto"/>
        <w:bottom w:val="none" w:sz="0" w:space="0" w:color="auto"/>
        <w:right w:val="none" w:sz="0" w:space="0" w:color="auto"/>
      </w:divBdr>
    </w:div>
    <w:div w:id="31082019">
      <w:marLeft w:val="0"/>
      <w:marRight w:val="0"/>
      <w:marTop w:val="0"/>
      <w:marBottom w:val="0"/>
      <w:divBdr>
        <w:top w:val="none" w:sz="0" w:space="0" w:color="auto"/>
        <w:left w:val="none" w:sz="0" w:space="0" w:color="auto"/>
        <w:bottom w:val="none" w:sz="0" w:space="0" w:color="auto"/>
        <w:right w:val="none" w:sz="0" w:space="0" w:color="auto"/>
      </w:divBdr>
    </w:div>
    <w:div w:id="32922085">
      <w:bodyDiv w:val="1"/>
      <w:marLeft w:val="0"/>
      <w:marRight w:val="0"/>
      <w:marTop w:val="0"/>
      <w:marBottom w:val="0"/>
      <w:divBdr>
        <w:top w:val="none" w:sz="0" w:space="0" w:color="auto"/>
        <w:left w:val="none" w:sz="0" w:space="0" w:color="auto"/>
        <w:bottom w:val="none" w:sz="0" w:space="0" w:color="auto"/>
        <w:right w:val="none" w:sz="0" w:space="0" w:color="auto"/>
      </w:divBdr>
    </w:div>
    <w:div w:id="37050512">
      <w:marLeft w:val="0"/>
      <w:marRight w:val="0"/>
      <w:marTop w:val="0"/>
      <w:marBottom w:val="0"/>
      <w:divBdr>
        <w:top w:val="none" w:sz="0" w:space="0" w:color="auto"/>
        <w:left w:val="none" w:sz="0" w:space="0" w:color="auto"/>
        <w:bottom w:val="none" w:sz="0" w:space="0" w:color="auto"/>
        <w:right w:val="none" w:sz="0" w:space="0" w:color="auto"/>
      </w:divBdr>
    </w:div>
    <w:div w:id="40832036">
      <w:marLeft w:val="0"/>
      <w:marRight w:val="0"/>
      <w:marTop w:val="0"/>
      <w:marBottom w:val="0"/>
      <w:divBdr>
        <w:top w:val="none" w:sz="0" w:space="0" w:color="auto"/>
        <w:left w:val="none" w:sz="0" w:space="0" w:color="auto"/>
        <w:bottom w:val="none" w:sz="0" w:space="0" w:color="auto"/>
        <w:right w:val="none" w:sz="0" w:space="0" w:color="auto"/>
      </w:divBdr>
    </w:div>
    <w:div w:id="41681763">
      <w:marLeft w:val="0"/>
      <w:marRight w:val="0"/>
      <w:marTop w:val="0"/>
      <w:marBottom w:val="0"/>
      <w:divBdr>
        <w:top w:val="none" w:sz="0" w:space="0" w:color="auto"/>
        <w:left w:val="none" w:sz="0" w:space="0" w:color="auto"/>
        <w:bottom w:val="none" w:sz="0" w:space="0" w:color="auto"/>
        <w:right w:val="none" w:sz="0" w:space="0" w:color="auto"/>
      </w:divBdr>
    </w:div>
    <w:div w:id="45418422">
      <w:marLeft w:val="0"/>
      <w:marRight w:val="0"/>
      <w:marTop w:val="0"/>
      <w:marBottom w:val="0"/>
      <w:divBdr>
        <w:top w:val="none" w:sz="0" w:space="0" w:color="auto"/>
        <w:left w:val="none" w:sz="0" w:space="0" w:color="auto"/>
        <w:bottom w:val="none" w:sz="0" w:space="0" w:color="auto"/>
        <w:right w:val="none" w:sz="0" w:space="0" w:color="auto"/>
      </w:divBdr>
    </w:div>
    <w:div w:id="46691258">
      <w:marLeft w:val="0"/>
      <w:marRight w:val="0"/>
      <w:marTop w:val="0"/>
      <w:marBottom w:val="0"/>
      <w:divBdr>
        <w:top w:val="none" w:sz="0" w:space="0" w:color="auto"/>
        <w:left w:val="none" w:sz="0" w:space="0" w:color="auto"/>
        <w:bottom w:val="none" w:sz="0" w:space="0" w:color="auto"/>
        <w:right w:val="none" w:sz="0" w:space="0" w:color="auto"/>
      </w:divBdr>
    </w:div>
    <w:div w:id="52970576">
      <w:bodyDiv w:val="1"/>
      <w:marLeft w:val="0"/>
      <w:marRight w:val="0"/>
      <w:marTop w:val="0"/>
      <w:marBottom w:val="0"/>
      <w:divBdr>
        <w:top w:val="none" w:sz="0" w:space="0" w:color="auto"/>
        <w:left w:val="none" w:sz="0" w:space="0" w:color="auto"/>
        <w:bottom w:val="none" w:sz="0" w:space="0" w:color="auto"/>
        <w:right w:val="none" w:sz="0" w:space="0" w:color="auto"/>
      </w:divBdr>
    </w:div>
    <w:div w:id="61099209">
      <w:marLeft w:val="0"/>
      <w:marRight w:val="0"/>
      <w:marTop w:val="0"/>
      <w:marBottom w:val="0"/>
      <w:divBdr>
        <w:top w:val="none" w:sz="0" w:space="0" w:color="auto"/>
        <w:left w:val="none" w:sz="0" w:space="0" w:color="auto"/>
        <w:bottom w:val="none" w:sz="0" w:space="0" w:color="auto"/>
        <w:right w:val="none" w:sz="0" w:space="0" w:color="auto"/>
      </w:divBdr>
    </w:div>
    <w:div w:id="62878279">
      <w:marLeft w:val="0"/>
      <w:marRight w:val="0"/>
      <w:marTop w:val="0"/>
      <w:marBottom w:val="0"/>
      <w:divBdr>
        <w:top w:val="none" w:sz="0" w:space="0" w:color="auto"/>
        <w:left w:val="none" w:sz="0" w:space="0" w:color="auto"/>
        <w:bottom w:val="none" w:sz="0" w:space="0" w:color="auto"/>
        <w:right w:val="none" w:sz="0" w:space="0" w:color="auto"/>
      </w:divBdr>
    </w:div>
    <w:div w:id="63375414">
      <w:bodyDiv w:val="1"/>
      <w:marLeft w:val="0"/>
      <w:marRight w:val="0"/>
      <w:marTop w:val="0"/>
      <w:marBottom w:val="0"/>
      <w:divBdr>
        <w:top w:val="none" w:sz="0" w:space="0" w:color="auto"/>
        <w:left w:val="none" w:sz="0" w:space="0" w:color="auto"/>
        <w:bottom w:val="none" w:sz="0" w:space="0" w:color="auto"/>
        <w:right w:val="none" w:sz="0" w:space="0" w:color="auto"/>
      </w:divBdr>
      <w:divsChild>
        <w:div w:id="1090080637">
          <w:marLeft w:val="734"/>
          <w:marRight w:val="0"/>
          <w:marTop w:val="0"/>
          <w:marBottom w:val="120"/>
          <w:divBdr>
            <w:top w:val="none" w:sz="0" w:space="0" w:color="auto"/>
            <w:left w:val="none" w:sz="0" w:space="0" w:color="auto"/>
            <w:bottom w:val="none" w:sz="0" w:space="0" w:color="auto"/>
            <w:right w:val="none" w:sz="0" w:space="0" w:color="auto"/>
          </w:divBdr>
        </w:div>
      </w:divsChild>
    </w:div>
    <w:div w:id="65499863">
      <w:marLeft w:val="0"/>
      <w:marRight w:val="0"/>
      <w:marTop w:val="0"/>
      <w:marBottom w:val="0"/>
      <w:divBdr>
        <w:top w:val="none" w:sz="0" w:space="0" w:color="auto"/>
        <w:left w:val="none" w:sz="0" w:space="0" w:color="auto"/>
        <w:bottom w:val="none" w:sz="0" w:space="0" w:color="auto"/>
        <w:right w:val="none" w:sz="0" w:space="0" w:color="auto"/>
      </w:divBdr>
    </w:div>
    <w:div w:id="77409193">
      <w:marLeft w:val="0"/>
      <w:marRight w:val="0"/>
      <w:marTop w:val="0"/>
      <w:marBottom w:val="0"/>
      <w:divBdr>
        <w:top w:val="none" w:sz="0" w:space="0" w:color="auto"/>
        <w:left w:val="none" w:sz="0" w:space="0" w:color="auto"/>
        <w:bottom w:val="none" w:sz="0" w:space="0" w:color="auto"/>
        <w:right w:val="none" w:sz="0" w:space="0" w:color="auto"/>
      </w:divBdr>
    </w:div>
    <w:div w:id="80682535">
      <w:marLeft w:val="0"/>
      <w:marRight w:val="0"/>
      <w:marTop w:val="0"/>
      <w:marBottom w:val="0"/>
      <w:divBdr>
        <w:top w:val="none" w:sz="0" w:space="0" w:color="auto"/>
        <w:left w:val="none" w:sz="0" w:space="0" w:color="auto"/>
        <w:bottom w:val="none" w:sz="0" w:space="0" w:color="auto"/>
        <w:right w:val="none" w:sz="0" w:space="0" w:color="auto"/>
      </w:divBdr>
    </w:div>
    <w:div w:id="86385771">
      <w:marLeft w:val="0"/>
      <w:marRight w:val="0"/>
      <w:marTop w:val="0"/>
      <w:marBottom w:val="0"/>
      <w:divBdr>
        <w:top w:val="none" w:sz="0" w:space="0" w:color="auto"/>
        <w:left w:val="none" w:sz="0" w:space="0" w:color="auto"/>
        <w:bottom w:val="none" w:sz="0" w:space="0" w:color="auto"/>
        <w:right w:val="none" w:sz="0" w:space="0" w:color="auto"/>
      </w:divBdr>
    </w:div>
    <w:div w:id="88501127">
      <w:bodyDiv w:val="1"/>
      <w:marLeft w:val="0"/>
      <w:marRight w:val="0"/>
      <w:marTop w:val="0"/>
      <w:marBottom w:val="0"/>
      <w:divBdr>
        <w:top w:val="none" w:sz="0" w:space="0" w:color="auto"/>
        <w:left w:val="none" w:sz="0" w:space="0" w:color="auto"/>
        <w:bottom w:val="none" w:sz="0" w:space="0" w:color="auto"/>
        <w:right w:val="none" w:sz="0" w:space="0" w:color="auto"/>
      </w:divBdr>
      <w:divsChild>
        <w:div w:id="137767924">
          <w:marLeft w:val="734"/>
          <w:marRight w:val="0"/>
          <w:marTop w:val="0"/>
          <w:marBottom w:val="120"/>
          <w:divBdr>
            <w:top w:val="none" w:sz="0" w:space="0" w:color="auto"/>
            <w:left w:val="none" w:sz="0" w:space="0" w:color="auto"/>
            <w:bottom w:val="none" w:sz="0" w:space="0" w:color="auto"/>
            <w:right w:val="none" w:sz="0" w:space="0" w:color="auto"/>
          </w:divBdr>
        </w:div>
        <w:div w:id="436146924">
          <w:marLeft w:val="0"/>
          <w:marRight w:val="0"/>
          <w:marTop w:val="0"/>
          <w:marBottom w:val="120"/>
          <w:divBdr>
            <w:top w:val="none" w:sz="0" w:space="0" w:color="auto"/>
            <w:left w:val="none" w:sz="0" w:space="0" w:color="auto"/>
            <w:bottom w:val="none" w:sz="0" w:space="0" w:color="auto"/>
            <w:right w:val="none" w:sz="0" w:space="0" w:color="auto"/>
          </w:divBdr>
        </w:div>
        <w:div w:id="477264514">
          <w:marLeft w:val="734"/>
          <w:marRight w:val="0"/>
          <w:marTop w:val="0"/>
          <w:marBottom w:val="120"/>
          <w:divBdr>
            <w:top w:val="none" w:sz="0" w:space="0" w:color="auto"/>
            <w:left w:val="none" w:sz="0" w:space="0" w:color="auto"/>
            <w:bottom w:val="none" w:sz="0" w:space="0" w:color="auto"/>
            <w:right w:val="none" w:sz="0" w:space="0" w:color="auto"/>
          </w:divBdr>
        </w:div>
        <w:div w:id="688213069">
          <w:marLeft w:val="734"/>
          <w:marRight w:val="0"/>
          <w:marTop w:val="0"/>
          <w:marBottom w:val="120"/>
          <w:divBdr>
            <w:top w:val="none" w:sz="0" w:space="0" w:color="auto"/>
            <w:left w:val="none" w:sz="0" w:space="0" w:color="auto"/>
            <w:bottom w:val="none" w:sz="0" w:space="0" w:color="auto"/>
            <w:right w:val="none" w:sz="0" w:space="0" w:color="auto"/>
          </w:divBdr>
        </w:div>
        <w:div w:id="789321268">
          <w:marLeft w:val="0"/>
          <w:marRight w:val="0"/>
          <w:marTop w:val="180"/>
          <w:marBottom w:val="45"/>
          <w:divBdr>
            <w:top w:val="none" w:sz="0" w:space="0" w:color="auto"/>
            <w:left w:val="none" w:sz="0" w:space="0" w:color="auto"/>
            <w:bottom w:val="none" w:sz="0" w:space="0" w:color="auto"/>
            <w:right w:val="none" w:sz="0" w:space="0" w:color="auto"/>
          </w:divBdr>
        </w:div>
        <w:div w:id="800810083">
          <w:marLeft w:val="734"/>
          <w:marRight w:val="0"/>
          <w:marTop w:val="0"/>
          <w:marBottom w:val="120"/>
          <w:divBdr>
            <w:top w:val="none" w:sz="0" w:space="0" w:color="auto"/>
            <w:left w:val="none" w:sz="0" w:space="0" w:color="auto"/>
            <w:bottom w:val="none" w:sz="0" w:space="0" w:color="auto"/>
            <w:right w:val="none" w:sz="0" w:space="0" w:color="auto"/>
          </w:divBdr>
        </w:div>
        <w:div w:id="850098048">
          <w:marLeft w:val="0"/>
          <w:marRight w:val="0"/>
          <w:marTop w:val="0"/>
          <w:marBottom w:val="120"/>
          <w:divBdr>
            <w:top w:val="none" w:sz="0" w:space="0" w:color="auto"/>
            <w:left w:val="none" w:sz="0" w:space="0" w:color="auto"/>
            <w:bottom w:val="none" w:sz="0" w:space="0" w:color="auto"/>
            <w:right w:val="none" w:sz="0" w:space="0" w:color="auto"/>
          </w:divBdr>
        </w:div>
        <w:div w:id="857038118">
          <w:marLeft w:val="734"/>
          <w:marRight w:val="0"/>
          <w:marTop w:val="0"/>
          <w:marBottom w:val="120"/>
          <w:divBdr>
            <w:top w:val="none" w:sz="0" w:space="0" w:color="auto"/>
            <w:left w:val="none" w:sz="0" w:space="0" w:color="auto"/>
            <w:bottom w:val="none" w:sz="0" w:space="0" w:color="auto"/>
            <w:right w:val="none" w:sz="0" w:space="0" w:color="auto"/>
          </w:divBdr>
        </w:div>
        <w:div w:id="948853783">
          <w:marLeft w:val="734"/>
          <w:marRight w:val="0"/>
          <w:marTop w:val="0"/>
          <w:marBottom w:val="120"/>
          <w:divBdr>
            <w:top w:val="none" w:sz="0" w:space="0" w:color="auto"/>
            <w:left w:val="none" w:sz="0" w:space="0" w:color="auto"/>
            <w:bottom w:val="none" w:sz="0" w:space="0" w:color="auto"/>
            <w:right w:val="none" w:sz="0" w:space="0" w:color="auto"/>
          </w:divBdr>
        </w:div>
        <w:div w:id="1448045265">
          <w:marLeft w:val="734"/>
          <w:marRight w:val="0"/>
          <w:marTop w:val="0"/>
          <w:marBottom w:val="120"/>
          <w:divBdr>
            <w:top w:val="none" w:sz="0" w:space="0" w:color="auto"/>
            <w:left w:val="none" w:sz="0" w:space="0" w:color="auto"/>
            <w:bottom w:val="none" w:sz="0" w:space="0" w:color="auto"/>
            <w:right w:val="none" w:sz="0" w:space="0" w:color="auto"/>
          </w:divBdr>
        </w:div>
        <w:div w:id="1572278978">
          <w:marLeft w:val="734"/>
          <w:marRight w:val="0"/>
          <w:marTop w:val="0"/>
          <w:marBottom w:val="120"/>
          <w:divBdr>
            <w:top w:val="none" w:sz="0" w:space="0" w:color="auto"/>
            <w:left w:val="none" w:sz="0" w:space="0" w:color="auto"/>
            <w:bottom w:val="none" w:sz="0" w:space="0" w:color="auto"/>
            <w:right w:val="none" w:sz="0" w:space="0" w:color="auto"/>
          </w:divBdr>
        </w:div>
        <w:div w:id="1660842820">
          <w:marLeft w:val="734"/>
          <w:marRight w:val="0"/>
          <w:marTop w:val="0"/>
          <w:marBottom w:val="120"/>
          <w:divBdr>
            <w:top w:val="none" w:sz="0" w:space="0" w:color="auto"/>
            <w:left w:val="none" w:sz="0" w:space="0" w:color="auto"/>
            <w:bottom w:val="none" w:sz="0" w:space="0" w:color="auto"/>
            <w:right w:val="none" w:sz="0" w:space="0" w:color="auto"/>
          </w:divBdr>
        </w:div>
        <w:div w:id="1781365613">
          <w:marLeft w:val="734"/>
          <w:marRight w:val="0"/>
          <w:marTop w:val="0"/>
          <w:marBottom w:val="120"/>
          <w:divBdr>
            <w:top w:val="none" w:sz="0" w:space="0" w:color="auto"/>
            <w:left w:val="none" w:sz="0" w:space="0" w:color="auto"/>
            <w:bottom w:val="none" w:sz="0" w:space="0" w:color="auto"/>
            <w:right w:val="none" w:sz="0" w:space="0" w:color="auto"/>
          </w:divBdr>
        </w:div>
        <w:div w:id="1821073187">
          <w:marLeft w:val="734"/>
          <w:marRight w:val="0"/>
          <w:marTop w:val="0"/>
          <w:marBottom w:val="120"/>
          <w:divBdr>
            <w:top w:val="none" w:sz="0" w:space="0" w:color="auto"/>
            <w:left w:val="none" w:sz="0" w:space="0" w:color="auto"/>
            <w:bottom w:val="none" w:sz="0" w:space="0" w:color="auto"/>
            <w:right w:val="none" w:sz="0" w:space="0" w:color="auto"/>
          </w:divBdr>
        </w:div>
        <w:div w:id="1829664110">
          <w:marLeft w:val="734"/>
          <w:marRight w:val="0"/>
          <w:marTop w:val="0"/>
          <w:marBottom w:val="120"/>
          <w:divBdr>
            <w:top w:val="none" w:sz="0" w:space="0" w:color="auto"/>
            <w:left w:val="none" w:sz="0" w:space="0" w:color="auto"/>
            <w:bottom w:val="none" w:sz="0" w:space="0" w:color="auto"/>
            <w:right w:val="none" w:sz="0" w:space="0" w:color="auto"/>
          </w:divBdr>
        </w:div>
        <w:div w:id="1941643230">
          <w:marLeft w:val="734"/>
          <w:marRight w:val="0"/>
          <w:marTop w:val="0"/>
          <w:marBottom w:val="120"/>
          <w:divBdr>
            <w:top w:val="none" w:sz="0" w:space="0" w:color="auto"/>
            <w:left w:val="none" w:sz="0" w:space="0" w:color="auto"/>
            <w:bottom w:val="none" w:sz="0" w:space="0" w:color="auto"/>
            <w:right w:val="none" w:sz="0" w:space="0" w:color="auto"/>
          </w:divBdr>
        </w:div>
        <w:div w:id="2014797237">
          <w:marLeft w:val="734"/>
          <w:marRight w:val="0"/>
          <w:marTop w:val="0"/>
          <w:marBottom w:val="120"/>
          <w:divBdr>
            <w:top w:val="none" w:sz="0" w:space="0" w:color="auto"/>
            <w:left w:val="none" w:sz="0" w:space="0" w:color="auto"/>
            <w:bottom w:val="none" w:sz="0" w:space="0" w:color="auto"/>
            <w:right w:val="none" w:sz="0" w:space="0" w:color="auto"/>
          </w:divBdr>
        </w:div>
      </w:divsChild>
    </w:div>
    <w:div w:id="89007720">
      <w:marLeft w:val="0"/>
      <w:marRight w:val="0"/>
      <w:marTop w:val="0"/>
      <w:marBottom w:val="0"/>
      <w:divBdr>
        <w:top w:val="none" w:sz="0" w:space="0" w:color="auto"/>
        <w:left w:val="none" w:sz="0" w:space="0" w:color="auto"/>
        <w:bottom w:val="none" w:sz="0" w:space="0" w:color="auto"/>
        <w:right w:val="none" w:sz="0" w:space="0" w:color="auto"/>
      </w:divBdr>
    </w:div>
    <w:div w:id="89939166">
      <w:bodyDiv w:val="1"/>
      <w:marLeft w:val="0"/>
      <w:marRight w:val="0"/>
      <w:marTop w:val="0"/>
      <w:marBottom w:val="0"/>
      <w:divBdr>
        <w:top w:val="none" w:sz="0" w:space="0" w:color="auto"/>
        <w:left w:val="none" w:sz="0" w:space="0" w:color="auto"/>
        <w:bottom w:val="none" w:sz="0" w:space="0" w:color="auto"/>
        <w:right w:val="none" w:sz="0" w:space="0" w:color="auto"/>
      </w:divBdr>
    </w:div>
    <w:div w:id="91241155">
      <w:marLeft w:val="0"/>
      <w:marRight w:val="0"/>
      <w:marTop w:val="0"/>
      <w:marBottom w:val="0"/>
      <w:divBdr>
        <w:top w:val="none" w:sz="0" w:space="0" w:color="auto"/>
        <w:left w:val="none" w:sz="0" w:space="0" w:color="auto"/>
        <w:bottom w:val="none" w:sz="0" w:space="0" w:color="auto"/>
        <w:right w:val="none" w:sz="0" w:space="0" w:color="auto"/>
      </w:divBdr>
    </w:div>
    <w:div w:id="94056547">
      <w:bodyDiv w:val="1"/>
      <w:marLeft w:val="0"/>
      <w:marRight w:val="0"/>
      <w:marTop w:val="0"/>
      <w:marBottom w:val="0"/>
      <w:divBdr>
        <w:top w:val="none" w:sz="0" w:space="0" w:color="auto"/>
        <w:left w:val="none" w:sz="0" w:space="0" w:color="auto"/>
        <w:bottom w:val="none" w:sz="0" w:space="0" w:color="auto"/>
        <w:right w:val="none" w:sz="0" w:space="0" w:color="auto"/>
      </w:divBdr>
    </w:div>
    <w:div w:id="95713134">
      <w:marLeft w:val="0"/>
      <w:marRight w:val="0"/>
      <w:marTop w:val="0"/>
      <w:marBottom w:val="0"/>
      <w:divBdr>
        <w:top w:val="none" w:sz="0" w:space="0" w:color="auto"/>
        <w:left w:val="none" w:sz="0" w:space="0" w:color="auto"/>
        <w:bottom w:val="none" w:sz="0" w:space="0" w:color="auto"/>
        <w:right w:val="none" w:sz="0" w:space="0" w:color="auto"/>
      </w:divBdr>
    </w:div>
    <w:div w:id="97720790">
      <w:marLeft w:val="0"/>
      <w:marRight w:val="0"/>
      <w:marTop w:val="0"/>
      <w:marBottom w:val="0"/>
      <w:divBdr>
        <w:top w:val="none" w:sz="0" w:space="0" w:color="auto"/>
        <w:left w:val="none" w:sz="0" w:space="0" w:color="auto"/>
        <w:bottom w:val="none" w:sz="0" w:space="0" w:color="auto"/>
        <w:right w:val="none" w:sz="0" w:space="0" w:color="auto"/>
      </w:divBdr>
    </w:div>
    <w:div w:id="97990450">
      <w:marLeft w:val="0"/>
      <w:marRight w:val="0"/>
      <w:marTop w:val="0"/>
      <w:marBottom w:val="0"/>
      <w:divBdr>
        <w:top w:val="none" w:sz="0" w:space="0" w:color="auto"/>
        <w:left w:val="none" w:sz="0" w:space="0" w:color="auto"/>
        <w:bottom w:val="none" w:sz="0" w:space="0" w:color="auto"/>
        <w:right w:val="none" w:sz="0" w:space="0" w:color="auto"/>
      </w:divBdr>
    </w:div>
    <w:div w:id="98181695">
      <w:marLeft w:val="0"/>
      <w:marRight w:val="0"/>
      <w:marTop w:val="0"/>
      <w:marBottom w:val="0"/>
      <w:divBdr>
        <w:top w:val="none" w:sz="0" w:space="0" w:color="auto"/>
        <w:left w:val="none" w:sz="0" w:space="0" w:color="auto"/>
        <w:bottom w:val="none" w:sz="0" w:space="0" w:color="auto"/>
        <w:right w:val="none" w:sz="0" w:space="0" w:color="auto"/>
      </w:divBdr>
    </w:div>
    <w:div w:id="99104657">
      <w:marLeft w:val="0"/>
      <w:marRight w:val="0"/>
      <w:marTop w:val="0"/>
      <w:marBottom w:val="0"/>
      <w:divBdr>
        <w:top w:val="none" w:sz="0" w:space="0" w:color="auto"/>
        <w:left w:val="none" w:sz="0" w:space="0" w:color="auto"/>
        <w:bottom w:val="none" w:sz="0" w:space="0" w:color="auto"/>
        <w:right w:val="none" w:sz="0" w:space="0" w:color="auto"/>
      </w:divBdr>
    </w:div>
    <w:div w:id="99301505">
      <w:marLeft w:val="0"/>
      <w:marRight w:val="0"/>
      <w:marTop w:val="0"/>
      <w:marBottom w:val="0"/>
      <w:divBdr>
        <w:top w:val="none" w:sz="0" w:space="0" w:color="auto"/>
        <w:left w:val="none" w:sz="0" w:space="0" w:color="auto"/>
        <w:bottom w:val="none" w:sz="0" w:space="0" w:color="auto"/>
        <w:right w:val="none" w:sz="0" w:space="0" w:color="auto"/>
      </w:divBdr>
    </w:div>
    <w:div w:id="100029796">
      <w:bodyDiv w:val="1"/>
      <w:marLeft w:val="0"/>
      <w:marRight w:val="0"/>
      <w:marTop w:val="0"/>
      <w:marBottom w:val="0"/>
      <w:divBdr>
        <w:top w:val="none" w:sz="0" w:space="0" w:color="auto"/>
        <w:left w:val="none" w:sz="0" w:space="0" w:color="auto"/>
        <w:bottom w:val="none" w:sz="0" w:space="0" w:color="auto"/>
        <w:right w:val="none" w:sz="0" w:space="0" w:color="auto"/>
      </w:divBdr>
      <w:divsChild>
        <w:div w:id="1148479929">
          <w:marLeft w:val="720"/>
          <w:marRight w:val="0"/>
          <w:marTop w:val="96"/>
          <w:marBottom w:val="0"/>
          <w:divBdr>
            <w:top w:val="none" w:sz="0" w:space="0" w:color="auto"/>
            <w:left w:val="none" w:sz="0" w:space="0" w:color="auto"/>
            <w:bottom w:val="none" w:sz="0" w:space="0" w:color="auto"/>
            <w:right w:val="none" w:sz="0" w:space="0" w:color="auto"/>
          </w:divBdr>
        </w:div>
      </w:divsChild>
    </w:div>
    <w:div w:id="100877262">
      <w:marLeft w:val="0"/>
      <w:marRight w:val="0"/>
      <w:marTop w:val="0"/>
      <w:marBottom w:val="0"/>
      <w:divBdr>
        <w:top w:val="none" w:sz="0" w:space="0" w:color="auto"/>
        <w:left w:val="none" w:sz="0" w:space="0" w:color="auto"/>
        <w:bottom w:val="none" w:sz="0" w:space="0" w:color="auto"/>
        <w:right w:val="none" w:sz="0" w:space="0" w:color="auto"/>
      </w:divBdr>
    </w:div>
    <w:div w:id="103698176">
      <w:marLeft w:val="0"/>
      <w:marRight w:val="0"/>
      <w:marTop w:val="0"/>
      <w:marBottom w:val="0"/>
      <w:divBdr>
        <w:top w:val="none" w:sz="0" w:space="0" w:color="auto"/>
        <w:left w:val="none" w:sz="0" w:space="0" w:color="auto"/>
        <w:bottom w:val="none" w:sz="0" w:space="0" w:color="auto"/>
        <w:right w:val="none" w:sz="0" w:space="0" w:color="auto"/>
      </w:divBdr>
    </w:div>
    <w:div w:id="103816862">
      <w:marLeft w:val="0"/>
      <w:marRight w:val="0"/>
      <w:marTop w:val="0"/>
      <w:marBottom w:val="0"/>
      <w:divBdr>
        <w:top w:val="none" w:sz="0" w:space="0" w:color="auto"/>
        <w:left w:val="none" w:sz="0" w:space="0" w:color="auto"/>
        <w:bottom w:val="none" w:sz="0" w:space="0" w:color="auto"/>
        <w:right w:val="none" w:sz="0" w:space="0" w:color="auto"/>
      </w:divBdr>
    </w:div>
    <w:div w:id="104155653">
      <w:marLeft w:val="0"/>
      <w:marRight w:val="0"/>
      <w:marTop w:val="0"/>
      <w:marBottom w:val="0"/>
      <w:divBdr>
        <w:top w:val="none" w:sz="0" w:space="0" w:color="auto"/>
        <w:left w:val="none" w:sz="0" w:space="0" w:color="auto"/>
        <w:bottom w:val="none" w:sz="0" w:space="0" w:color="auto"/>
        <w:right w:val="none" w:sz="0" w:space="0" w:color="auto"/>
      </w:divBdr>
    </w:div>
    <w:div w:id="104161143">
      <w:marLeft w:val="0"/>
      <w:marRight w:val="0"/>
      <w:marTop w:val="0"/>
      <w:marBottom w:val="0"/>
      <w:divBdr>
        <w:top w:val="none" w:sz="0" w:space="0" w:color="auto"/>
        <w:left w:val="none" w:sz="0" w:space="0" w:color="auto"/>
        <w:bottom w:val="none" w:sz="0" w:space="0" w:color="auto"/>
        <w:right w:val="none" w:sz="0" w:space="0" w:color="auto"/>
      </w:divBdr>
    </w:div>
    <w:div w:id="104429676">
      <w:marLeft w:val="0"/>
      <w:marRight w:val="0"/>
      <w:marTop w:val="0"/>
      <w:marBottom w:val="0"/>
      <w:divBdr>
        <w:top w:val="none" w:sz="0" w:space="0" w:color="auto"/>
        <w:left w:val="none" w:sz="0" w:space="0" w:color="auto"/>
        <w:bottom w:val="none" w:sz="0" w:space="0" w:color="auto"/>
        <w:right w:val="none" w:sz="0" w:space="0" w:color="auto"/>
      </w:divBdr>
    </w:div>
    <w:div w:id="107315041">
      <w:marLeft w:val="0"/>
      <w:marRight w:val="0"/>
      <w:marTop w:val="0"/>
      <w:marBottom w:val="0"/>
      <w:divBdr>
        <w:top w:val="none" w:sz="0" w:space="0" w:color="auto"/>
        <w:left w:val="none" w:sz="0" w:space="0" w:color="auto"/>
        <w:bottom w:val="none" w:sz="0" w:space="0" w:color="auto"/>
        <w:right w:val="none" w:sz="0" w:space="0" w:color="auto"/>
      </w:divBdr>
    </w:div>
    <w:div w:id="108546700">
      <w:marLeft w:val="0"/>
      <w:marRight w:val="0"/>
      <w:marTop w:val="0"/>
      <w:marBottom w:val="0"/>
      <w:divBdr>
        <w:top w:val="none" w:sz="0" w:space="0" w:color="auto"/>
        <w:left w:val="none" w:sz="0" w:space="0" w:color="auto"/>
        <w:bottom w:val="none" w:sz="0" w:space="0" w:color="auto"/>
        <w:right w:val="none" w:sz="0" w:space="0" w:color="auto"/>
      </w:divBdr>
    </w:div>
    <w:div w:id="109858997">
      <w:marLeft w:val="0"/>
      <w:marRight w:val="0"/>
      <w:marTop w:val="0"/>
      <w:marBottom w:val="0"/>
      <w:divBdr>
        <w:top w:val="none" w:sz="0" w:space="0" w:color="auto"/>
        <w:left w:val="none" w:sz="0" w:space="0" w:color="auto"/>
        <w:bottom w:val="none" w:sz="0" w:space="0" w:color="auto"/>
        <w:right w:val="none" w:sz="0" w:space="0" w:color="auto"/>
      </w:divBdr>
    </w:div>
    <w:div w:id="116341759">
      <w:marLeft w:val="0"/>
      <w:marRight w:val="0"/>
      <w:marTop w:val="0"/>
      <w:marBottom w:val="0"/>
      <w:divBdr>
        <w:top w:val="none" w:sz="0" w:space="0" w:color="auto"/>
        <w:left w:val="none" w:sz="0" w:space="0" w:color="auto"/>
        <w:bottom w:val="none" w:sz="0" w:space="0" w:color="auto"/>
        <w:right w:val="none" w:sz="0" w:space="0" w:color="auto"/>
      </w:divBdr>
    </w:div>
    <w:div w:id="116488484">
      <w:marLeft w:val="0"/>
      <w:marRight w:val="0"/>
      <w:marTop w:val="0"/>
      <w:marBottom w:val="0"/>
      <w:divBdr>
        <w:top w:val="none" w:sz="0" w:space="0" w:color="auto"/>
        <w:left w:val="none" w:sz="0" w:space="0" w:color="auto"/>
        <w:bottom w:val="none" w:sz="0" w:space="0" w:color="auto"/>
        <w:right w:val="none" w:sz="0" w:space="0" w:color="auto"/>
      </w:divBdr>
    </w:div>
    <w:div w:id="123932012">
      <w:marLeft w:val="0"/>
      <w:marRight w:val="0"/>
      <w:marTop w:val="0"/>
      <w:marBottom w:val="0"/>
      <w:divBdr>
        <w:top w:val="none" w:sz="0" w:space="0" w:color="auto"/>
        <w:left w:val="none" w:sz="0" w:space="0" w:color="auto"/>
        <w:bottom w:val="none" w:sz="0" w:space="0" w:color="auto"/>
        <w:right w:val="none" w:sz="0" w:space="0" w:color="auto"/>
      </w:divBdr>
    </w:div>
    <w:div w:id="125246186">
      <w:bodyDiv w:val="1"/>
      <w:marLeft w:val="0"/>
      <w:marRight w:val="0"/>
      <w:marTop w:val="0"/>
      <w:marBottom w:val="0"/>
      <w:divBdr>
        <w:top w:val="none" w:sz="0" w:space="0" w:color="auto"/>
        <w:left w:val="none" w:sz="0" w:space="0" w:color="auto"/>
        <w:bottom w:val="none" w:sz="0" w:space="0" w:color="auto"/>
        <w:right w:val="none" w:sz="0" w:space="0" w:color="auto"/>
      </w:divBdr>
    </w:div>
    <w:div w:id="126244384">
      <w:marLeft w:val="0"/>
      <w:marRight w:val="0"/>
      <w:marTop w:val="0"/>
      <w:marBottom w:val="0"/>
      <w:divBdr>
        <w:top w:val="none" w:sz="0" w:space="0" w:color="auto"/>
        <w:left w:val="none" w:sz="0" w:space="0" w:color="auto"/>
        <w:bottom w:val="none" w:sz="0" w:space="0" w:color="auto"/>
        <w:right w:val="none" w:sz="0" w:space="0" w:color="auto"/>
      </w:divBdr>
    </w:div>
    <w:div w:id="127282127">
      <w:marLeft w:val="0"/>
      <w:marRight w:val="0"/>
      <w:marTop w:val="0"/>
      <w:marBottom w:val="0"/>
      <w:divBdr>
        <w:top w:val="none" w:sz="0" w:space="0" w:color="auto"/>
        <w:left w:val="none" w:sz="0" w:space="0" w:color="auto"/>
        <w:bottom w:val="none" w:sz="0" w:space="0" w:color="auto"/>
        <w:right w:val="none" w:sz="0" w:space="0" w:color="auto"/>
      </w:divBdr>
    </w:div>
    <w:div w:id="127742290">
      <w:marLeft w:val="0"/>
      <w:marRight w:val="0"/>
      <w:marTop w:val="0"/>
      <w:marBottom w:val="0"/>
      <w:divBdr>
        <w:top w:val="none" w:sz="0" w:space="0" w:color="auto"/>
        <w:left w:val="none" w:sz="0" w:space="0" w:color="auto"/>
        <w:bottom w:val="none" w:sz="0" w:space="0" w:color="auto"/>
        <w:right w:val="none" w:sz="0" w:space="0" w:color="auto"/>
      </w:divBdr>
    </w:div>
    <w:div w:id="132645963">
      <w:marLeft w:val="0"/>
      <w:marRight w:val="0"/>
      <w:marTop w:val="0"/>
      <w:marBottom w:val="0"/>
      <w:divBdr>
        <w:top w:val="none" w:sz="0" w:space="0" w:color="auto"/>
        <w:left w:val="none" w:sz="0" w:space="0" w:color="auto"/>
        <w:bottom w:val="none" w:sz="0" w:space="0" w:color="auto"/>
        <w:right w:val="none" w:sz="0" w:space="0" w:color="auto"/>
      </w:divBdr>
    </w:div>
    <w:div w:id="134184655">
      <w:bodyDiv w:val="1"/>
      <w:marLeft w:val="0"/>
      <w:marRight w:val="0"/>
      <w:marTop w:val="0"/>
      <w:marBottom w:val="0"/>
      <w:divBdr>
        <w:top w:val="none" w:sz="0" w:space="0" w:color="auto"/>
        <w:left w:val="none" w:sz="0" w:space="0" w:color="auto"/>
        <w:bottom w:val="none" w:sz="0" w:space="0" w:color="auto"/>
        <w:right w:val="none" w:sz="0" w:space="0" w:color="auto"/>
      </w:divBdr>
    </w:div>
    <w:div w:id="134184803">
      <w:bodyDiv w:val="1"/>
      <w:marLeft w:val="0"/>
      <w:marRight w:val="0"/>
      <w:marTop w:val="0"/>
      <w:marBottom w:val="0"/>
      <w:divBdr>
        <w:top w:val="none" w:sz="0" w:space="0" w:color="auto"/>
        <w:left w:val="none" w:sz="0" w:space="0" w:color="auto"/>
        <w:bottom w:val="none" w:sz="0" w:space="0" w:color="auto"/>
        <w:right w:val="none" w:sz="0" w:space="0" w:color="auto"/>
      </w:divBdr>
    </w:div>
    <w:div w:id="136147445">
      <w:marLeft w:val="0"/>
      <w:marRight w:val="0"/>
      <w:marTop w:val="0"/>
      <w:marBottom w:val="0"/>
      <w:divBdr>
        <w:top w:val="none" w:sz="0" w:space="0" w:color="auto"/>
        <w:left w:val="none" w:sz="0" w:space="0" w:color="auto"/>
        <w:bottom w:val="none" w:sz="0" w:space="0" w:color="auto"/>
        <w:right w:val="none" w:sz="0" w:space="0" w:color="auto"/>
      </w:divBdr>
    </w:div>
    <w:div w:id="136463157">
      <w:marLeft w:val="0"/>
      <w:marRight w:val="0"/>
      <w:marTop w:val="0"/>
      <w:marBottom w:val="0"/>
      <w:divBdr>
        <w:top w:val="none" w:sz="0" w:space="0" w:color="auto"/>
        <w:left w:val="none" w:sz="0" w:space="0" w:color="auto"/>
        <w:bottom w:val="none" w:sz="0" w:space="0" w:color="auto"/>
        <w:right w:val="none" w:sz="0" w:space="0" w:color="auto"/>
      </w:divBdr>
    </w:div>
    <w:div w:id="137501584">
      <w:marLeft w:val="0"/>
      <w:marRight w:val="0"/>
      <w:marTop w:val="0"/>
      <w:marBottom w:val="0"/>
      <w:divBdr>
        <w:top w:val="none" w:sz="0" w:space="0" w:color="auto"/>
        <w:left w:val="none" w:sz="0" w:space="0" w:color="auto"/>
        <w:bottom w:val="none" w:sz="0" w:space="0" w:color="auto"/>
        <w:right w:val="none" w:sz="0" w:space="0" w:color="auto"/>
      </w:divBdr>
    </w:div>
    <w:div w:id="142813005">
      <w:bodyDiv w:val="1"/>
      <w:marLeft w:val="0"/>
      <w:marRight w:val="0"/>
      <w:marTop w:val="0"/>
      <w:marBottom w:val="0"/>
      <w:divBdr>
        <w:top w:val="none" w:sz="0" w:space="0" w:color="auto"/>
        <w:left w:val="none" w:sz="0" w:space="0" w:color="auto"/>
        <w:bottom w:val="none" w:sz="0" w:space="0" w:color="auto"/>
        <w:right w:val="none" w:sz="0" w:space="0" w:color="auto"/>
      </w:divBdr>
    </w:div>
    <w:div w:id="145828120">
      <w:bodyDiv w:val="1"/>
      <w:marLeft w:val="0"/>
      <w:marRight w:val="0"/>
      <w:marTop w:val="0"/>
      <w:marBottom w:val="0"/>
      <w:divBdr>
        <w:top w:val="none" w:sz="0" w:space="0" w:color="auto"/>
        <w:left w:val="none" w:sz="0" w:space="0" w:color="auto"/>
        <w:bottom w:val="none" w:sz="0" w:space="0" w:color="auto"/>
        <w:right w:val="none" w:sz="0" w:space="0" w:color="auto"/>
      </w:divBdr>
    </w:div>
    <w:div w:id="148060022">
      <w:marLeft w:val="0"/>
      <w:marRight w:val="0"/>
      <w:marTop w:val="0"/>
      <w:marBottom w:val="0"/>
      <w:divBdr>
        <w:top w:val="none" w:sz="0" w:space="0" w:color="auto"/>
        <w:left w:val="none" w:sz="0" w:space="0" w:color="auto"/>
        <w:bottom w:val="none" w:sz="0" w:space="0" w:color="auto"/>
        <w:right w:val="none" w:sz="0" w:space="0" w:color="auto"/>
      </w:divBdr>
    </w:div>
    <w:div w:id="151257685">
      <w:marLeft w:val="0"/>
      <w:marRight w:val="0"/>
      <w:marTop w:val="0"/>
      <w:marBottom w:val="0"/>
      <w:divBdr>
        <w:top w:val="none" w:sz="0" w:space="0" w:color="auto"/>
        <w:left w:val="none" w:sz="0" w:space="0" w:color="auto"/>
        <w:bottom w:val="none" w:sz="0" w:space="0" w:color="auto"/>
        <w:right w:val="none" w:sz="0" w:space="0" w:color="auto"/>
      </w:divBdr>
    </w:div>
    <w:div w:id="153035888">
      <w:marLeft w:val="0"/>
      <w:marRight w:val="0"/>
      <w:marTop w:val="0"/>
      <w:marBottom w:val="0"/>
      <w:divBdr>
        <w:top w:val="none" w:sz="0" w:space="0" w:color="auto"/>
        <w:left w:val="none" w:sz="0" w:space="0" w:color="auto"/>
        <w:bottom w:val="none" w:sz="0" w:space="0" w:color="auto"/>
        <w:right w:val="none" w:sz="0" w:space="0" w:color="auto"/>
      </w:divBdr>
    </w:div>
    <w:div w:id="154146972">
      <w:marLeft w:val="0"/>
      <w:marRight w:val="0"/>
      <w:marTop w:val="0"/>
      <w:marBottom w:val="0"/>
      <w:divBdr>
        <w:top w:val="none" w:sz="0" w:space="0" w:color="auto"/>
        <w:left w:val="none" w:sz="0" w:space="0" w:color="auto"/>
        <w:bottom w:val="none" w:sz="0" w:space="0" w:color="auto"/>
        <w:right w:val="none" w:sz="0" w:space="0" w:color="auto"/>
      </w:divBdr>
    </w:div>
    <w:div w:id="161508657">
      <w:marLeft w:val="0"/>
      <w:marRight w:val="0"/>
      <w:marTop w:val="0"/>
      <w:marBottom w:val="0"/>
      <w:divBdr>
        <w:top w:val="none" w:sz="0" w:space="0" w:color="auto"/>
        <w:left w:val="none" w:sz="0" w:space="0" w:color="auto"/>
        <w:bottom w:val="none" w:sz="0" w:space="0" w:color="auto"/>
        <w:right w:val="none" w:sz="0" w:space="0" w:color="auto"/>
      </w:divBdr>
    </w:div>
    <w:div w:id="165872362">
      <w:marLeft w:val="0"/>
      <w:marRight w:val="0"/>
      <w:marTop w:val="0"/>
      <w:marBottom w:val="0"/>
      <w:divBdr>
        <w:top w:val="none" w:sz="0" w:space="0" w:color="auto"/>
        <w:left w:val="none" w:sz="0" w:space="0" w:color="auto"/>
        <w:bottom w:val="none" w:sz="0" w:space="0" w:color="auto"/>
        <w:right w:val="none" w:sz="0" w:space="0" w:color="auto"/>
      </w:divBdr>
    </w:div>
    <w:div w:id="169178856">
      <w:marLeft w:val="0"/>
      <w:marRight w:val="0"/>
      <w:marTop w:val="0"/>
      <w:marBottom w:val="0"/>
      <w:divBdr>
        <w:top w:val="none" w:sz="0" w:space="0" w:color="auto"/>
        <w:left w:val="none" w:sz="0" w:space="0" w:color="auto"/>
        <w:bottom w:val="none" w:sz="0" w:space="0" w:color="auto"/>
        <w:right w:val="none" w:sz="0" w:space="0" w:color="auto"/>
      </w:divBdr>
    </w:div>
    <w:div w:id="169301321">
      <w:marLeft w:val="0"/>
      <w:marRight w:val="0"/>
      <w:marTop w:val="0"/>
      <w:marBottom w:val="0"/>
      <w:divBdr>
        <w:top w:val="none" w:sz="0" w:space="0" w:color="auto"/>
        <w:left w:val="none" w:sz="0" w:space="0" w:color="auto"/>
        <w:bottom w:val="none" w:sz="0" w:space="0" w:color="auto"/>
        <w:right w:val="none" w:sz="0" w:space="0" w:color="auto"/>
      </w:divBdr>
    </w:div>
    <w:div w:id="169954847">
      <w:marLeft w:val="0"/>
      <w:marRight w:val="0"/>
      <w:marTop w:val="0"/>
      <w:marBottom w:val="0"/>
      <w:divBdr>
        <w:top w:val="none" w:sz="0" w:space="0" w:color="auto"/>
        <w:left w:val="none" w:sz="0" w:space="0" w:color="auto"/>
        <w:bottom w:val="none" w:sz="0" w:space="0" w:color="auto"/>
        <w:right w:val="none" w:sz="0" w:space="0" w:color="auto"/>
      </w:divBdr>
    </w:div>
    <w:div w:id="174685807">
      <w:bodyDiv w:val="1"/>
      <w:marLeft w:val="0"/>
      <w:marRight w:val="0"/>
      <w:marTop w:val="0"/>
      <w:marBottom w:val="0"/>
      <w:divBdr>
        <w:top w:val="none" w:sz="0" w:space="0" w:color="auto"/>
        <w:left w:val="none" w:sz="0" w:space="0" w:color="auto"/>
        <w:bottom w:val="none" w:sz="0" w:space="0" w:color="auto"/>
        <w:right w:val="none" w:sz="0" w:space="0" w:color="auto"/>
      </w:divBdr>
    </w:div>
    <w:div w:id="184944185">
      <w:marLeft w:val="0"/>
      <w:marRight w:val="0"/>
      <w:marTop w:val="0"/>
      <w:marBottom w:val="0"/>
      <w:divBdr>
        <w:top w:val="none" w:sz="0" w:space="0" w:color="auto"/>
        <w:left w:val="none" w:sz="0" w:space="0" w:color="auto"/>
        <w:bottom w:val="none" w:sz="0" w:space="0" w:color="auto"/>
        <w:right w:val="none" w:sz="0" w:space="0" w:color="auto"/>
      </w:divBdr>
    </w:div>
    <w:div w:id="188378457">
      <w:marLeft w:val="0"/>
      <w:marRight w:val="0"/>
      <w:marTop w:val="0"/>
      <w:marBottom w:val="0"/>
      <w:divBdr>
        <w:top w:val="none" w:sz="0" w:space="0" w:color="auto"/>
        <w:left w:val="none" w:sz="0" w:space="0" w:color="auto"/>
        <w:bottom w:val="none" w:sz="0" w:space="0" w:color="auto"/>
        <w:right w:val="none" w:sz="0" w:space="0" w:color="auto"/>
      </w:divBdr>
    </w:div>
    <w:div w:id="189029282">
      <w:marLeft w:val="0"/>
      <w:marRight w:val="0"/>
      <w:marTop w:val="0"/>
      <w:marBottom w:val="0"/>
      <w:divBdr>
        <w:top w:val="none" w:sz="0" w:space="0" w:color="auto"/>
        <w:left w:val="none" w:sz="0" w:space="0" w:color="auto"/>
        <w:bottom w:val="none" w:sz="0" w:space="0" w:color="auto"/>
        <w:right w:val="none" w:sz="0" w:space="0" w:color="auto"/>
      </w:divBdr>
    </w:div>
    <w:div w:id="190150933">
      <w:marLeft w:val="0"/>
      <w:marRight w:val="0"/>
      <w:marTop w:val="0"/>
      <w:marBottom w:val="0"/>
      <w:divBdr>
        <w:top w:val="none" w:sz="0" w:space="0" w:color="auto"/>
        <w:left w:val="none" w:sz="0" w:space="0" w:color="auto"/>
        <w:bottom w:val="none" w:sz="0" w:space="0" w:color="auto"/>
        <w:right w:val="none" w:sz="0" w:space="0" w:color="auto"/>
      </w:divBdr>
    </w:div>
    <w:div w:id="191843094">
      <w:marLeft w:val="0"/>
      <w:marRight w:val="0"/>
      <w:marTop w:val="0"/>
      <w:marBottom w:val="0"/>
      <w:divBdr>
        <w:top w:val="none" w:sz="0" w:space="0" w:color="auto"/>
        <w:left w:val="none" w:sz="0" w:space="0" w:color="auto"/>
        <w:bottom w:val="none" w:sz="0" w:space="0" w:color="auto"/>
        <w:right w:val="none" w:sz="0" w:space="0" w:color="auto"/>
      </w:divBdr>
    </w:div>
    <w:div w:id="193688253">
      <w:marLeft w:val="0"/>
      <w:marRight w:val="0"/>
      <w:marTop w:val="0"/>
      <w:marBottom w:val="0"/>
      <w:divBdr>
        <w:top w:val="none" w:sz="0" w:space="0" w:color="auto"/>
        <w:left w:val="none" w:sz="0" w:space="0" w:color="auto"/>
        <w:bottom w:val="none" w:sz="0" w:space="0" w:color="auto"/>
        <w:right w:val="none" w:sz="0" w:space="0" w:color="auto"/>
      </w:divBdr>
    </w:div>
    <w:div w:id="197158276">
      <w:marLeft w:val="0"/>
      <w:marRight w:val="0"/>
      <w:marTop w:val="0"/>
      <w:marBottom w:val="0"/>
      <w:divBdr>
        <w:top w:val="none" w:sz="0" w:space="0" w:color="auto"/>
        <w:left w:val="none" w:sz="0" w:space="0" w:color="auto"/>
        <w:bottom w:val="none" w:sz="0" w:space="0" w:color="auto"/>
        <w:right w:val="none" w:sz="0" w:space="0" w:color="auto"/>
      </w:divBdr>
    </w:div>
    <w:div w:id="199629297">
      <w:marLeft w:val="0"/>
      <w:marRight w:val="0"/>
      <w:marTop w:val="0"/>
      <w:marBottom w:val="0"/>
      <w:divBdr>
        <w:top w:val="none" w:sz="0" w:space="0" w:color="auto"/>
        <w:left w:val="none" w:sz="0" w:space="0" w:color="auto"/>
        <w:bottom w:val="none" w:sz="0" w:space="0" w:color="auto"/>
        <w:right w:val="none" w:sz="0" w:space="0" w:color="auto"/>
      </w:divBdr>
    </w:div>
    <w:div w:id="201019773">
      <w:marLeft w:val="0"/>
      <w:marRight w:val="0"/>
      <w:marTop w:val="0"/>
      <w:marBottom w:val="0"/>
      <w:divBdr>
        <w:top w:val="none" w:sz="0" w:space="0" w:color="auto"/>
        <w:left w:val="none" w:sz="0" w:space="0" w:color="auto"/>
        <w:bottom w:val="none" w:sz="0" w:space="0" w:color="auto"/>
        <w:right w:val="none" w:sz="0" w:space="0" w:color="auto"/>
      </w:divBdr>
    </w:div>
    <w:div w:id="202331843">
      <w:marLeft w:val="0"/>
      <w:marRight w:val="0"/>
      <w:marTop w:val="0"/>
      <w:marBottom w:val="0"/>
      <w:divBdr>
        <w:top w:val="none" w:sz="0" w:space="0" w:color="auto"/>
        <w:left w:val="none" w:sz="0" w:space="0" w:color="auto"/>
        <w:bottom w:val="none" w:sz="0" w:space="0" w:color="auto"/>
        <w:right w:val="none" w:sz="0" w:space="0" w:color="auto"/>
      </w:divBdr>
    </w:div>
    <w:div w:id="202448105">
      <w:bodyDiv w:val="1"/>
      <w:marLeft w:val="0"/>
      <w:marRight w:val="0"/>
      <w:marTop w:val="0"/>
      <w:marBottom w:val="0"/>
      <w:divBdr>
        <w:top w:val="none" w:sz="0" w:space="0" w:color="auto"/>
        <w:left w:val="none" w:sz="0" w:space="0" w:color="auto"/>
        <w:bottom w:val="none" w:sz="0" w:space="0" w:color="auto"/>
        <w:right w:val="none" w:sz="0" w:space="0" w:color="auto"/>
      </w:divBdr>
    </w:div>
    <w:div w:id="204174975">
      <w:marLeft w:val="0"/>
      <w:marRight w:val="0"/>
      <w:marTop w:val="0"/>
      <w:marBottom w:val="0"/>
      <w:divBdr>
        <w:top w:val="none" w:sz="0" w:space="0" w:color="auto"/>
        <w:left w:val="none" w:sz="0" w:space="0" w:color="auto"/>
        <w:bottom w:val="none" w:sz="0" w:space="0" w:color="auto"/>
        <w:right w:val="none" w:sz="0" w:space="0" w:color="auto"/>
      </w:divBdr>
    </w:div>
    <w:div w:id="205332308">
      <w:marLeft w:val="0"/>
      <w:marRight w:val="0"/>
      <w:marTop w:val="0"/>
      <w:marBottom w:val="0"/>
      <w:divBdr>
        <w:top w:val="none" w:sz="0" w:space="0" w:color="auto"/>
        <w:left w:val="none" w:sz="0" w:space="0" w:color="auto"/>
        <w:bottom w:val="none" w:sz="0" w:space="0" w:color="auto"/>
        <w:right w:val="none" w:sz="0" w:space="0" w:color="auto"/>
      </w:divBdr>
    </w:div>
    <w:div w:id="205871946">
      <w:bodyDiv w:val="1"/>
      <w:marLeft w:val="0"/>
      <w:marRight w:val="0"/>
      <w:marTop w:val="0"/>
      <w:marBottom w:val="0"/>
      <w:divBdr>
        <w:top w:val="none" w:sz="0" w:space="0" w:color="auto"/>
        <w:left w:val="none" w:sz="0" w:space="0" w:color="auto"/>
        <w:bottom w:val="none" w:sz="0" w:space="0" w:color="auto"/>
        <w:right w:val="none" w:sz="0" w:space="0" w:color="auto"/>
      </w:divBdr>
    </w:div>
    <w:div w:id="209348881">
      <w:marLeft w:val="0"/>
      <w:marRight w:val="0"/>
      <w:marTop w:val="0"/>
      <w:marBottom w:val="0"/>
      <w:divBdr>
        <w:top w:val="none" w:sz="0" w:space="0" w:color="auto"/>
        <w:left w:val="none" w:sz="0" w:space="0" w:color="auto"/>
        <w:bottom w:val="none" w:sz="0" w:space="0" w:color="auto"/>
        <w:right w:val="none" w:sz="0" w:space="0" w:color="auto"/>
      </w:divBdr>
    </w:div>
    <w:div w:id="209924575">
      <w:marLeft w:val="0"/>
      <w:marRight w:val="0"/>
      <w:marTop w:val="0"/>
      <w:marBottom w:val="0"/>
      <w:divBdr>
        <w:top w:val="none" w:sz="0" w:space="0" w:color="auto"/>
        <w:left w:val="none" w:sz="0" w:space="0" w:color="auto"/>
        <w:bottom w:val="none" w:sz="0" w:space="0" w:color="auto"/>
        <w:right w:val="none" w:sz="0" w:space="0" w:color="auto"/>
      </w:divBdr>
    </w:div>
    <w:div w:id="211235066">
      <w:marLeft w:val="0"/>
      <w:marRight w:val="0"/>
      <w:marTop w:val="0"/>
      <w:marBottom w:val="0"/>
      <w:divBdr>
        <w:top w:val="none" w:sz="0" w:space="0" w:color="auto"/>
        <w:left w:val="none" w:sz="0" w:space="0" w:color="auto"/>
        <w:bottom w:val="none" w:sz="0" w:space="0" w:color="auto"/>
        <w:right w:val="none" w:sz="0" w:space="0" w:color="auto"/>
      </w:divBdr>
    </w:div>
    <w:div w:id="212742811">
      <w:bodyDiv w:val="1"/>
      <w:marLeft w:val="0"/>
      <w:marRight w:val="0"/>
      <w:marTop w:val="0"/>
      <w:marBottom w:val="0"/>
      <w:divBdr>
        <w:top w:val="none" w:sz="0" w:space="0" w:color="auto"/>
        <w:left w:val="none" w:sz="0" w:space="0" w:color="auto"/>
        <w:bottom w:val="none" w:sz="0" w:space="0" w:color="auto"/>
        <w:right w:val="none" w:sz="0" w:space="0" w:color="auto"/>
      </w:divBdr>
    </w:div>
    <w:div w:id="213934797">
      <w:marLeft w:val="0"/>
      <w:marRight w:val="0"/>
      <w:marTop w:val="0"/>
      <w:marBottom w:val="0"/>
      <w:divBdr>
        <w:top w:val="none" w:sz="0" w:space="0" w:color="auto"/>
        <w:left w:val="none" w:sz="0" w:space="0" w:color="auto"/>
        <w:bottom w:val="none" w:sz="0" w:space="0" w:color="auto"/>
        <w:right w:val="none" w:sz="0" w:space="0" w:color="auto"/>
      </w:divBdr>
    </w:div>
    <w:div w:id="214894359">
      <w:marLeft w:val="0"/>
      <w:marRight w:val="0"/>
      <w:marTop w:val="0"/>
      <w:marBottom w:val="0"/>
      <w:divBdr>
        <w:top w:val="none" w:sz="0" w:space="0" w:color="auto"/>
        <w:left w:val="none" w:sz="0" w:space="0" w:color="auto"/>
        <w:bottom w:val="none" w:sz="0" w:space="0" w:color="auto"/>
        <w:right w:val="none" w:sz="0" w:space="0" w:color="auto"/>
      </w:divBdr>
    </w:div>
    <w:div w:id="217059500">
      <w:bodyDiv w:val="1"/>
      <w:marLeft w:val="0"/>
      <w:marRight w:val="0"/>
      <w:marTop w:val="0"/>
      <w:marBottom w:val="0"/>
      <w:divBdr>
        <w:top w:val="none" w:sz="0" w:space="0" w:color="auto"/>
        <w:left w:val="none" w:sz="0" w:space="0" w:color="auto"/>
        <w:bottom w:val="none" w:sz="0" w:space="0" w:color="auto"/>
        <w:right w:val="none" w:sz="0" w:space="0" w:color="auto"/>
      </w:divBdr>
    </w:div>
    <w:div w:id="219946131">
      <w:marLeft w:val="0"/>
      <w:marRight w:val="0"/>
      <w:marTop w:val="0"/>
      <w:marBottom w:val="0"/>
      <w:divBdr>
        <w:top w:val="none" w:sz="0" w:space="0" w:color="auto"/>
        <w:left w:val="none" w:sz="0" w:space="0" w:color="auto"/>
        <w:bottom w:val="none" w:sz="0" w:space="0" w:color="auto"/>
        <w:right w:val="none" w:sz="0" w:space="0" w:color="auto"/>
      </w:divBdr>
    </w:div>
    <w:div w:id="222522150">
      <w:marLeft w:val="0"/>
      <w:marRight w:val="0"/>
      <w:marTop w:val="0"/>
      <w:marBottom w:val="0"/>
      <w:divBdr>
        <w:top w:val="none" w:sz="0" w:space="0" w:color="auto"/>
        <w:left w:val="none" w:sz="0" w:space="0" w:color="auto"/>
        <w:bottom w:val="none" w:sz="0" w:space="0" w:color="auto"/>
        <w:right w:val="none" w:sz="0" w:space="0" w:color="auto"/>
      </w:divBdr>
    </w:div>
    <w:div w:id="223837788">
      <w:marLeft w:val="0"/>
      <w:marRight w:val="0"/>
      <w:marTop w:val="0"/>
      <w:marBottom w:val="0"/>
      <w:divBdr>
        <w:top w:val="none" w:sz="0" w:space="0" w:color="auto"/>
        <w:left w:val="none" w:sz="0" w:space="0" w:color="auto"/>
        <w:bottom w:val="none" w:sz="0" w:space="0" w:color="auto"/>
        <w:right w:val="none" w:sz="0" w:space="0" w:color="auto"/>
      </w:divBdr>
    </w:div>
    <w:div w:id="224267511">
      <w:marLeft w:val="0"/>
      <w:marRight w:val="0"/>
      <w:marTop w:val="0"/>
      <w:marBottom w:val="0"/>
      <w:divBdr>
        <w:top w:val="none" w:sz="0" w:space="0" w:color="auto"/>
        <w:left w:val="none" w:sz="0" w:space="0" w:color="auto"/>
        <w:bottom w:val="none" w:sz="0" w:space="0" w:color="auto"/>
        <w:right w:val="none" w:sz="0" w:space="0" w:color="auto"/>
      </w:divBdr>
    </w:div>
    <w:div w:id="228344514">
      <w:marLeft w:val="0"/>
      <w:marRight w:val="0"/>
      <w:marTop w:val="0"/>
      <w:marBottom w:val="0"/>
      <w:divBdr>
        <w:top w:val="none" w:sz="0" w:space="0" w:color="auto"/>
        <w:left w:val="none" w:sz="0" w:space="0" w:color="auto"/>
        <w:bottom w:val="none" w:sz="0" w:space="0" w:color="auto"/>
        <w:right w:val="none" w:sz="0" w:space="0" w:color="auto"/>
      </w:divBdr>
    </w:div>
    <w:div w:id="228804499">
      <w:marLeft w:val="0"/>
      <w:marRight w:val="0"/>
      <w:marTop w:val="0"/>
      <w:marBottom w:val="0"/>
      <w:divBdr>
        <w:top w:val="none" w:sz="0" w:space="0" w:color="auto"/>
        <w:left w:val="none" w:sz="0" w:space="0" w:color="auto"/>
        <w:bottom w:val="none" w:sz="0" w:space="0" w:color="auto"/>
        <w:right w:val="none" w:sz="0" w:space="0" w:color="auto"/>
      </w:divBdr>
    </w:div>
    <w:div w:id="231089235">
      <w:marLeft w:val="0"/>
      <w:marRight w:val="0"/>
      <w:marTop w:val="0"/>
      <w:marBottom w:val="0"/>
      <w:divBdr>
        <w:top w:val="none" w:sz="0" w:space="0" w:color="auto"/>
        <w:left w:val="none" w:sz="0" w:space="0" w:color="auto"/>
        <w:bottom w:val="none" w:sz="0" w:space="0" w:color="auto"/>
        <w:right w:val="none" w:sz="0" w:space="0" w:color="auto"/>
      </w:divBdr>
    </w:div>
    <w:div w:id="232476005">
      <w:bodyDiv w:val="1"/>
      <w:marLeft w:val="0"/>
      <w:marRight w:val="0"/>
      <w:marTop w:val="0"/>
      <w:marBottom w:val="0"/>
      <w:divBdr>
        <w:top w:val="none" w:sz="0" w:space="0" w:color="auto"/>
        <w:left w:val="none" w:sz="0" w:space="0" w:color="auto"/>
        <w:bottom w:val="none" w:sz="0" w:space="0" w:color="auto"/>
        <w:right w:val="none" w:sz="0" w:space="0" w:color="auto"/>
      </w:divBdr>
    </w:div>
    <w:div w:id="235359964">
      <w:marLeft w:val="0"/>
      <w:marRight w:val="0"/>
      <w:marTop w:val="0"/>
      <w:marBottom w:val="0"/>
      <w:divBdr>
        <w:top w:val="none" w:sz="0" w:space="0" w:color="auto"/>
        <w:left w:val="none" w:sz="0" w:space="0" w:color="auto"/>
        <w:bottom w:val="none" w:sz="0" w:space="0" w:color="auto"/>
        <w:right w:val="none" w:sz="0" w:space="0" w:color="auto"/>
      </w:divBdr>
    </w:div>
    <w:div w:id="235746509">
      <w:marLeft w:val="0"/>
      <w:marRight w:val="0"/>
      <w:marTop w:val="0"/>
      <w:marBottom w:val="0"/>
      <w:divBdr>
        <w:top w:val="none" w:sz="0" w:space="0" w:color="auto"/>
        <w:left w:val="none" w:sz="0" w:space="0" w:color="auto"/>
        <w:bottom w:val="none" w:sz="0" w:space="0" w:color="auto"/>
        <w:right w:val="none" w:sz="0" w:space="0" w:color="auto"/>
      </w:divBdr>
    </w:div>
    <w:div w:id="235943840">
      <w:marLeft w:val="0"/>
      <w:marRight w:val="0"/>
      <w:marTop w:val="0"/>
      <w:marBottom w:val="0"/>
      <w:divBdr>
        <w:top w:val="none" w:sz="0" w:space="0" w:color="auto"/>
        <w:left w:val="none" w:sz="0" w:space="0" w:color="auto"/>
        <w:bottom w:val="none" w:sz="0" w:space="0" w:color="auto"/>
        <w:right w:val="none" w:sz="0" w:space="0" w:color="auto"/>
      </w:divBdr>
    </w:div>
    <w:div w:id="244808482">
      <w:bodyDiv w:val="1"/>
      <w:marLeft w:val="0"/>
      <w:marRight w:val="0"/>
      <w:marTop w:val="0"/>
      <w:marBottom w:val="0"/>
      <w:divBdr>
        <w:top w:val="none" w:sz="0" w:space="0" w:color="auto"/>
        <w:left w:val="none" w:sz="0" w:space="0" w:color="auto"/>
        <w:bottom w:val="none" w:sz="0" w:space="0" w:color="auto"/>
        <w:right w:val="none" w:sz="0" w:space="0" w:color="auto"/>
      </w:divBdr>
    </w:div>
    <w:div w:id="246497901">
      <w:marLeft w:val="0"/>
      <w:marRight w:val="0"/>
      <w:marTop w:val="0"/>
      <w:marBottom w:val="0"/>
      <w:divBdr>
        <w:top w:val="none" w:sz="0" w:space="0" w:color="auto"/>
        <w:left w:val="none" w:sz="0" w:space="0" w:color="auto"/>
        <w:bottom w:val="none" w:sz="0" w:space="0" w:color="auto"/>
        <w:right w:val="none" w:sz="0" w:space="0" w:color="auto"/>
      </w:divBdr>
    </w:div>
    <w:div w:id="249044858">
      <w:marLeft w:val="0"/>
      <w:marRight w:val="0"/>
      <w:marTop w:val="0"/>
      <w:marBottom w:val="0"/>
      <w:divBdr>
        <w:top w:val="none" w:sz="0" w:space="0" w:color="auto"/>
        <w:left w:val="none" w:sz="0" w:space="0" w:color="auto"/>
        <w:bottom w:val="none" w:sz="0" w:space="0" w:color="auto"/>
        <w:right w:val="none" w:sz="0" w:space="0" w:color="auto"/>
      </w:divBdr>
    </w:div>
    <w:div w:id="252395969">
      <w:marLeft w:val="0"/>
      <w:marRight w:val="0"/>
      <w:marTop w:val="0"/>
      <w:marBottom w:val="0"/>
      <w:divBdr>
        <w:top w:val="none" w:sz="0" w:space="0" w:color="auto"/>
        <w:left w:val="none" w:sz="0" w:space="0" w:color="auto"/>
        <w:bottom w:val="none" w:sz="0" w:space="0" w:color="auto"/>
        <w:right w:val="none" w:sz="0" w:space="0" w:color="auto"/>
      </w:divBdr>
    </w:div>
    <w:div w:id="254288815">
      <w:marLeft w:val="0"/>
      <w:marRight w:val="0"/>
      <w:marTop w:val="0"/>
      <w:marBottom w:val="0"/>
      <w:divBdr>
        <w:top w:val="none" w:sz="0" w:space="0" w:color="auto"/>
        <w:left w:val="none" w:sz="0" w:space="0" w:color="auto"/>
        <w:bottom w:val="none" w:sz="0" w:space="0" w:color="auto"/>
        <w:right w:val="none" w:sz="0" w:space="0" w:color="auto"/>
      </w:divBdr>
    </w:div>
    <w:div w:id="257757622">
      <w:marLeft w:val="0"/>
      <w:marRight w:val="0"/>
      <w:marTop w:val="0"/>
      <w:marBottom w:val="0"/>
      <w:divBdr>
        <w:top w:val="none" w:sz="0" w:space="0" w:color="auto"/>
        <w:left w:val="none" w:sz="0" w:space="0" w:color="auto"/>
        <w:bottom w:val="none" w:sz="0" w:space="0" w:color="auto"/>
        <w:right w:val="none" w:sz="0" w:space="0" w:color="auto"/>
      </w:divBdr>
    </w:div>
    <w:div w:id="260797823">
      <w:marLeft w:val="0"/>
      <w:marRight w:val="0"/>
      <w:marTop w:val="0"/>
      <w:marBottom w:val="0"/>
      <w:divBdr>
        <w:top w:val="none" w:sz="0" w:space="0" w:color="auto"/>
        <w:left w:val="none" w:sz="0" w:space="0" w:color="auto"/>
        <w:bottom w:val="none" w:sz="0" w:space="0" w:color="auto"/>
        <w:right w:val="none" w:sz="0" w:space="0" w:color="auto"/>
      </w:divBdr>
    </w:div>
    <w:div w:id="263533448">
      <w:marLeft w:val="0"/>
      <w:marRight w:val="0"/>
      <w:marTop w:val="0"/>
      <w:marBottom w:val="0"/>
      <w:divBdr>
        <w:top w:val="none" w:sz="0" w:space="0" w:color="auto"/>
        <w:left w:val="none" w:sz="0" w:space="0" w:color="auto"/>
        <w:bottom w:val="none" w:sz="0" w:space="0" w:color="auto"/>
        <w:right w:val="none" w:sz="0" w:space="0" w:color="auto"/>
      </w:divBdr>
    </w:div>
    <w:div w:id="265161039">
      <w:marLeft w:val="0"/>
      <w:marRight w:val="0"/>
      <w:marTop w:val="0"/>
      <w:marBottom w:val="0"/>
      <w:divBdr>
        <w:top w:val="none" w:sz="0" w:space="0" w:color="auto"/>
        <w:left w:val="none" w:sz="0" w:space="0" w:color="auto"/>
        <w:bottom w:val="none" w:sz="0" w:space="0" w:color="auto"/>
        <w:right w:val="none" w:sz="0" w:space="0" w:color="auto"/>
      </w:divBdr>
    </w:div>
    <w:div w:id="265693623">
      <w:bodyDiv w:val="1"/>
      <w:marLeft w:val="0"/>
      <w:marRight w:val="0"/>
      <w:marTop w:val="0"/>
      <w:marBottom w:val="0"/>
      <w:divBdr>
        <w:top w:val="none" w:sz="0" w:space="0" w:color="auto"/>
        <w:left w:val="none" w:sz="0" w:space="0" w:color="auto"/>
        <w:bottom w:val="none" w:sz="0" w:space="0" w:color="auto"/>
        <w:right w:val="none" w:sz="0" w:space="0" w:color="auto"/>
      </w:divBdr>
    </w:div>
    <w:div w:id="265771690">
      <w:marLeft w:val="0"/>
      <w:marRight w:val="0"/>
      <w:marTop w:val="0"/>
      <w:marBottom w:val="0"/>
      <w:divBdr>
        <w:top w:val="none" w:sz="0" w:space="0" w:color="auto"/>
        <w:left w:val="none" w:sz="0" w:space="0" w:color="auto"/>
        <w:bottom w:val="none" w:sz="0" w:space="0" w:color="auto"/>
        <w:right w:val="none" w:sz="0" w:space="0" w:color="auto"/>
      </w:divBdr>
    </w:div>
    <w:div w:id="268200222">
      <w:marLeft w:val="0"/>
      <w:marRight w:val="0"/>
      <w:marTop w:val="0"/>
      <w:marBottom w:val="0"/>
      <w:divBdr>
        <w:top w:val="none" w:sz="0" w:space="0" w:color="auto"/>
        <w:left w:val="none" w:sz="0" w:space="0" w:color="auto"/>
        <w:bottom w:val="none" w:sz="0" w:space="0" w:color="auto"/>
        <w:right w:val="none" w:sz="0" w:space="0" w:color="auto"/>
      </w:divBdr>
    </w:div>
    <w:div w:id="270011771">
      <w:marLeft w:val="0"/>
      <w:marRight w:val="0"/>
      <w:marTop w:val="0"/>
      <w:marBottom w:val="0"/>
      <w:divBdr>
        <w:top w:val="none" w:sz="0" w:space="0" w:color="auto"/>
        <w:left w:val="none" w:sz="0" w:space="0" w:color="auto"/>
        <w:bottom w:val="none" w:sz="0" w:space="0" w:color="auto"/>
        <w:right w:val="none" w:sz="0" w:space="0" w:color="auto"/>
      </w:divBdr>
    </w:div>
    <w:div w:id="283075618">
      <w:marLeft w:val="0"/>
      <w:marRight w:val="0"/>
      <w:marTop w:val="0"/>
      <w:marBottom w:val="0"/>
      <w:divBdr>
        <w:top w:val="none" w:sz="0" w:space="0" w:color="auto"/>
        <w:left w:val="none" w:sz="0" w:space="0" w:color="auto"/>
        <w:bottom w:val="none" w:sz="0" w:space="0" w:color="auto"/>
        <w:right w:val="none" w:sz="0" w:space="0" w:color="auto"/>
      </w:divBdr>
    </w:div>
    <w:div w:id="283462822">
      <w:marLeft w:val="0"/>
      <w:marRight w:val="0"/>
      <w:marTop w:val="0"/>
      <w:marBottom w:val="0"/>
      <w:divBdr>
        <w:top w:val="none" w:sz="0" w:space="0" w:color="auto"/>
        <w:left w:val="none" w:sz="0" w:space="0" w:color="auto"/>
        <w:bottom w:val="none" w:sz="0" w:space="0" w:color="auto"/>
        <w:right w:val="none" w:sz="0" w:space="0" w:color="auto"/>
      </w:divBdr>
    </w:div>
    <w:div w:id="287778940">
      <w:marLeft w:val="0"/>
      <w:marRight w:val="0"/>
      <w:marTop w:val="0"/>
      <w:marBottom w:val="0"/>
      <w:divBdr>
        <w:top w:val="none" w:sz="0" w:space="0" w:color="auto"/>
        <w:left w:val="none" w:sz="0" w:space="0" w:color="auto"/>
        <w:bottom w:val="none" w:sz="0" w:space="0" w:color="auto"/>
        <w:right w:val="none" w:sz="0" w:space="0" w:color="auto"/>
      </w:divBdr>
    </w:div>
    <w:div w:id="288979516">
      <w:marLeft w:val="0"/>
      <w:marRight w:val="0"/>
      <w:marTop w:val="0"/>
      <w:marBottom w:val="0"/>
      <w:divBdr>
        <w:top w:val="none" w:sz="0" w:space="0" w:color="auto"/>
        <w:left w:val="none" w:sz="0" w:space="0" w:color="auto"/>
        <w:bottom w:val="none" w:sz="0" w:space="0" w:color="auto"/>
        <w:right w:val="none" w:sz="0" w:space="0" w:color="auto"/>
      </w:divBdr>
    </w:div>
    <w:div w:id="290869054">
      <w:marLeft w:val="0"/>
      <w:marRight w:val="0"/>
      <w:marTop w:val="0"/>
      <w:marBottom w:val="0"/>
      <w:divBdr>
        <w:top w:val="none" w:sz="0" w:space="0" w:color="auto"/>
        <w:left w:val="none" w:sz="0" w:space="0" w:color="auto"/>
        <w:bottom w:val="none" w:sz="0" w:space="0" w:color="auto"/>
        <w:right w:val="none" w:sz="0" w:space="0" w:color="auto"/>
      </w:divBdr>
    </w:div>
    <w:div w:id="292637779">
      <w:marLeft w:val="0"/>
      <w:marRight w:val="0"/>
      <w:marTop w:val="0"/>
      <w:marBottom w:val="0"/>
      <w:divBdr>
        <w:top w:val="none" w:sz="0" w:space="0" w:color="auto"/>
        <w:left w:val="none" w:sz="0" w:space="0" w:color="auto"/>
        <w:bottom w:val="none" w:sz="0" w:space="0" w:color="auto"/>
        <w:right w:val="none" w:sz="0" w:space="0" w:color="auto"/>
      </w:divBdr>
    </w:div>
    <w:div w:id="294601733">
      <w:marLeft w:val="0"/>
      <w:marRight w:val="0"/>
      <w:marTop w:val="0"/>
      <w:marBottom w:val="0"/>
      <w:divBdr>
        <w:top w:val="none" w:sz="0" w:space="0" w:color="auto"/>
        <w:left w:val="none" w:sz="0" w:space="0" w:color="auto"/>
        <w:bottom w:val="none" w:sz="0" w:space="0" w:color="auto"/>
        <w:right w:val="none" w:sz="0" w:space="0" w:color="auto"/>
      </w:divBdr>
    </w:div>
    <w:div w:id="302851440">
      <w:bodyDiv w:val="1"/>
      <w:marLeft w:val="0"/>
      <w:marRight w:val="0"/>
      <w:marTop w:val="0"/>
      <w:marBottom w:val="0"/>
      <w:divBdr>
        <w:top w:val="none" w:sz="0" w:space="0" w:color="auto"/>
        <w:left w:val="none" w:sz="0" w:space="0" w:color="auto"/>
        <w:bottom w:val="none" w:sz="0" w:space="0" w:color="auto"/>
        <w:right w:val="none" w:sz="0" w:space="0" w:color="auto"/>
      </w:divBdr>
      <w:divsChild>
        <w:div w:id="1104958600">
          <w:marLeft w:val="1195"/>
          <w:marRight w:val="0"/>
          <w:marTop w:val="91"/>
          <w:marBottom w:val="0"/>
          <w:divBdr>
            <w:top w:val="none" w:sz="0" w:space="0" w:color="auto"/>
            <w:left w:val="none" w:sz="0" w:space="0" w:color="auto"/>
            <w:bottom w:val="none" w:sz="0" w:space="0" w:color="auto"/>
            <w:right w:val="none" w:sz="0" w:space="0" w:color="auto"/>
          </w:divBdr>
        </w:div>
        <w:div w:id="1504516578">
          <w:marLeft w:val="1195"/>
          <w:marRight w:val="0"/>
          <w:marTop w:val="91"/>
          <w:marBottom w:val="0"/>
          <w:divBdr>
            <w:top w:val="none" w:sz="0" w:space="0" w:color="auto"/>
            <w:left w:val="none" w:sz="0" w:space="0" w:color="auto"/>
            <w:bottom w:val="none" w:sz="0" w:space="0" w:color="auto"/>
            <w:right w:val="none" w:sz="0" w:space="0" w:color="auto"/>
          </w:divBdr>
        </w:div>
      </w:divsChild>
    </w:div>
    <w:div w:id="305353111">
      <w:marLeft w:val="0"/>
      <w:marRight w:val="0"/>
      <w:marTop w:val="0"/>
      <w:marBottom w:val="0"/>
      <w:divBdr>
        <w:top w:val="none" w:sz="0" w:space="0" w:color="auto"/>
        <w:left w:val="none" w:sz="0" w:space="0" w:color="auto"/>
        <w:bottom w:val="none" w:sz="0" w:space="0" w:color="auto"/>
        <w:right w:val="none" w:sz="0" w:space="0" w:color="auto"/>
      </w:divBdr>
    </w:div>
    <w:div w:id="308945193">
      <w:marLeft w:val="0"/>
      <w:marRight w:val="0"/>
      <w:marTop w:val="0"/>
      <w:marBottom w:val="0"/>
      <w:divBdr>
        <w:top w:val="none" w:sz="0" w:space="0" w:color="auto"/>
        <w:left w:val="none" w:sz="0" w:space="0" w:color="auto"/>
        <w:bottom w:val="none" w:sz="0" w:space="0" w:color="auto"/>
        <w:right w:val="none" w:sz="0" w:space="0" w:color="auto"/>
      </w:divBdr>
    </w:div>
    <w:div w:id="313527438">
      <w:marLeft w:val="0"/>
      <w:marRight w:val="0"/>
      <w:marTop w:val="0"/>
      <w:marBottom w:val="0"/>
      <w:divBdr>
        <w:top w:val="none" w:sz="0" w:space="0" w:color="auto"/>
        <w:left w:val="none" w:sz="0" w:space="0" w:color="auto"/>
        <w:bottom w:val="none" w:sz="0" w:space="0" w:color="auto"/>
        <w:right w:val="none" w:sz="0" w:space="0" w:color="auto"/>
      </w:divBdr>
    </w:div>
    <w:div w:id="318385538">
      <w:bodyDiv w:val="1"/>
      <w:marLeft w:val="0"/>
      <w:marRight w:val="0"/>
      <w:marTop w:val="0"/>
      <w:marBottom w:val="0"/>
      <w:divBdr>
        <w:top w:val="none" w:sz="0" w:space="0" w:color="auto"/>
        <w:left w:val="none" w:sz="0" w:space="0" w:color="auto"/>
        <w:bottom w:val="none" w:sz="0" w:space="0" w:color="auto"/>
        <w:right w:val="none" w:sz="0" w:space="0" w:color="auto"/>
      </w:divBdr>
    </w:div>
    <w:div w:id="322051730">
      <w:bodyDiv w:val="1"/>
      <w:marLeft w:val="0"/>
      <w:marRight w:val="0"/>
      <w:marTop w:val="0"/>
      <w:marBottom w:val="0"/>
      <w:divBdr>
        <w:top w:val="none" w:sz="0" w:space="0" w:color="auto"/>
        <w:left w:val="none" w:sz="0" w:space="0" w:color="auto"/>
        <w:bottom w:val="none" w:sz="0" w:space="0" w:color="auto"/>
        <w:right w:val="none" w:sz="0" w:space="0" w:color="auto"/>
      </w:divBdr>
    </w:div>
    <w:div w:id="323246554">
      <w:marLeft w:val="0"/>
      <w:marRight w:val="0"/>
      <w:marTop w:val="0"/>
      <w:marBottom w:val="0"/>
      <w:divBdr>
        <w:top w:val="none" w:sz="0" w:space="0" w:color="auto"/>
        <w:left w:val="none" w:sz="0" w:space="0" w:color="auto"/>
        <w:bottom w:val="none" w:sz="0" w:space="0" w:color="auto"/>
        <w:right w:val="none" w:sz="0" w:space="0" w:color="auto"/>
      </w:divBdr>
    </w:div>
    <w:div w:id="330760898">
      <w:marLeft w:val="0"/>
      <w:marRight w:val="0"/>
      <w:marTop w:val="0"/>
      <w:marBottom w:val="0"/>
      <w:divBdr>
        <w:top w:val="none" w:sz="0" w:space="0" w:color="auto"/>
        <w:left w:val="none" w:sz="0" w:space="0" w:color="auto"/>
        <w:bottom w:val="none" w:sz="0" w:space="0" w:color="auto"/>
        <w:right w:val="none" w:sz="0" w:space="0" w:color="auto"/>
      </w:divBdr>
    </w:div>
    <w:div w:id="334039562">
      <w:marLeft w:val="0"/>
      <w:marRight w:val="0"/>
      <w:marTop w:val="0"/>
      <w:marBottom w:val="0"/>
      <w:divBdr>
        <w:top w:val="none" w:sz="0" w:space="0" w:color="auto"/>
        <w:left w:val="none" w:sz="0" w:space="0" w:color="auto"/>
        <w:bottom w:val="none" w:sz="0" w:space="0" w:color="auto"/>
        <w:right w:val="none" w:sz="0" w:space="0" w:color="auto"/>
      </w:divBdr>
    </w:div>
    <w:div w:id="335619341">
      <w:marLeft w:val="0"/>
      <w:marRight w:val="0"/>
      <w:marTop w:val="0"/>
      <w:marBottom w:val="0"/>
      <w:divBdr>
        <w:top w:val="none" w:sz="0" w:space="0" w:color="auto"/>
        <w:left w:val="none" w:sz="0" w:space="0" w:color="auto"/>
        <w:bottom w:val="none" w:sz="0" w:space="0" w:color="auto"/>
        <w:right w:val="none" w:sz="0" w:space="0" w:color="auto"/>
      </w:divBdr>
    </w:div>
    <w:div w:id="339085124">
      <w:marLeft w:val="0"/>
      <w:marRight w:val="0"/>
      <w:marTop w:val="0"/>
      <w:marBottom w:val="0"/>
      <w:divBdr>
        <w:top w:val="none" w:sz="0" w:space="0" w:color="auto"/>
        <w:left w:val="none" w:sz="0" w:space="0" w:color="auto"/>
        <w:bottom w:val="none" w:sz="0" w:space="0" w:color="auto"/>
        <w:right w:val="none" w:sz="0" w:space="0" w:color="auto"/>
      </w:divBdr>
    </w:div>
    <w:div w:id="344093580">
      <w:marLeft w:val="0"/>
      <w:marRight w:val="0"/>
      <w:marTop w:val="0"/>
      <w:marBottom w:val="0"/>
      <w:divBdr>
        <w:top w:val="none" w:sz="0" w:space="0" w:color="auto"/>
        <w:left w:val="none" w:sz="0" w:space="0" w:color="auto"/>
        <w:bottom w:val="none" w:sz="0" w:space="0" w:color="auto"/>
        <w:right w:val="none" w:sz="0" w:space="0" w:color="auto"/>
      </w:divBdr>
    </w:div>
    <w:div w:id="344209306">
      <w:marLeft w:val="0"/>
      <w:marRight w:val="0"/>
      <w:marTop w:val="0"/>
      <w:marBottom w:val="0"/>
      <w:divBdr>
        <w:top w:val="none" w:sz="0" w:space="0" w:color="auto"/>
        <w:left w:val="none" w:sz="0" w:space="0" w:color="auto"/>
        <w:bottom w:val="none" w:sz="0" w:space="0" w:color="auto"/>
        <w:right w:val="none" w:sz="0" w:space="0" w:color="auto"/>
      </w:divBdr>
    </w:div>
    <w:div w:id="348341065">
      <w:marLeft w:val="0"/>
      <w:marRight w:val="0"/>
      <w:marTop w:val="0"/>
      <w:marBottom w:val="0"/>
      <w:divBdr>
        <w:top w:val="none" w:sz="0" w:space="0" w:color="auto"/>
        <w:left w:val="none" w:sz="0" w:space="0" w:color="auto"/>
        <w:bottom w:val="none" w:sz="0" w:space="0" w:color="auto"/>
        <w:right w:val="none" w:sz="0" w:space="0" w:color="auto"/>
      </w:divBdr>
    </w:div>
    <w:div w:id="351222583">
      <w:marLeft w:val="0"/>
      <w:marRight w:val="0"/>
      <w:marTop w:val="0"/>
      <w:marBottom w:val="0"/>
      <w:divBdr>
        <w:top w:val="none" w:sz="0" w:space="0" w:color="auto"/>
        <w:left w:val="none" w:sz="0" w:space="0" w:color="auto"/>
        <w:bottom w:val="none" w:sz="0" w:space="0" w:color="auto"/>
        <w:right w:val="none" w:sz="0" w:space="0" w:color="auto"/>
      </w:divBdr>
    </w:div>
    <w:div w:id="352997273">
      <w:marLeft w:val="0"/>
      <w:marRight w:val="0"/>
      <w:marTop w:val="0"/>
      <w:marBottom w:val="0"/>
      <w:divBdr>
        <w:top w:val="none" w:sz="0" w:space="0" w:color="auto"/>
        <w:left w:val="none" w:sz="0" w:space="0" w:color="auto"/>
        <w:bottom w:val="none" w:sz="0" w:space="0" w:color="auto"/>
        <w:right w:val="none" w:sz="0" w:space="0" w:color="auto"/>
      </w:divBdr>
    </w:div>
    <w:div w:id="355086044">
      <w:marLeft w:val="0"/>
      <w:marRight w:val="0"/>
      <w:marTop w:val="0"/>
      <w:marBottom w:val="0"/>
      <w:divBdr>
        <w:top w:val="none" w:sz="0" w:space="0" w:color="auto"/>
        <w:left w:val="none" w:sz="0" w:space="0" w:color="auto"/>
        <w:bottom w:val="none" w:sz="0" w:space="0" w:color="auto"/>
        <w:right w:val="none" w:sz="0" w:space="0" w:color="auto"/>
      </w:divBdr>
    </w:div>
    <w:div w:id="358046576">
      <w:marLeft w:val="0"/>
      <w:marRight w:val="0"/>
      <w:marTop w:val="0"/>
      <w:marBottom w:val="0"/>
      <w:divBdr>
        <w:top w:val="none" w:sz="0" w:space="0" w:color="auto"/>
        <w:left w:val="none" w:sz="0" w:space="0" w:color="auto"/>
        <w:bottom w:val="none" w:sz="0" w:space="0" w:color="auto"/>
        <w:right w:val="none" w:sz="0" w:space="0" w:color="auto"/>
      </w:divBdr>
    </w:div>
    <w:div w:id="360252303">
      <w:marLeft w:val="0"/>
      <w:marRight w:val="0"/>
      <w:marTop w:val="0"/>
      <w:marBottom w:val="0"/>
      <w:divBdr>
        <w:top w:val="none" w:sz="0" w:space="0" w:color="auto"/>
        <w:left w:val="none" w:sz="0" w:space="0" w:color="auto"/>
        <w:bottom w:val="none" w:sz="0" w:space="0" w:color="auto"/>
        <w:right w:val="none" w:sz="0" w:space="0" w:color="auto"/>
      </w:divBdr>
    </w:div>
    <w:div w:id="360517815">
      <w:marLeft w:val="0"/>
      <w:marRight w:val="0"/>
      <w:marTop w:val="0"/>
      <w:marBottom w:val="0"/>
      <w:divBdr>
        <w:top w:val="none" w:sz="0" w:space="0" w:color="auto"/>
        <w:left w:val="none" w:sz="0" w:space="0" w:color="auto"/>
        <w:bottom w:val="none" w:sz="0" w:space="0" w:color="auto"/>
        <w:right w:val="none" w:sz="0" w:space="0" w:color="auto"/>
      </w:divBdr>
    </w:div>
    <w:div w:id="361441686">
      <w:marLeft w:val="0"/>
      <w:marRight w:val="0"/>
      <w:marTop w:val="0"/>
      <w:marBottom w:val="0"/>
      <w:divBdr>
        <w:top w:val="none" w:sz="0" w:space="0" w:color="auto"/>
        <w:left w:val="none" w:sz="0" w:space="0" w:color="auto"/>
        <w:bottom w:val="none" w:sz="0" w:space="0" w:color="auto"/>
        <w:right w:val="none" w:sz="0" w:space="0" w:color="auto"/>
      </w:divBdr>
    </w:div>
    <w:div w:id="363097790">
      <w:marLeft w:val="0"/>
      <w:marRight w:val="0"/>
      <w:marTop w:val="0"/>
      <w:marBottom w:val="0"/>
      <w:divBdr>
        <w:top w:val="none" w:sz="0" w:space="0" w:color="auto"/>
        <w:left w:val="none" w:sz="0" w:space="0" w:color="auto"/>
        <w:bottom w:val="none" w:sz="0" w:space="0" w:color="auto"/>
        <w:right w:val="none" w:sz="0" w:space="0" w:color="auto"/>
      </w:divBdr>
    </w:div>
    <w:div w:id="365253854">
      <w:marLeft w:val="0"/>
      <w:marRight w:val="0"/>
      <w:marTop w:val="0"/>
      <w:marBottom w:val="0"/>
      <w:divBdr>
        <w:top w:val="none" w:sz="0" w:space="0" w:color="auto"/>
        <w:left w:val="none" w:sz="0" w:space="0" w:color="auto"/>
        <w:bottom w:val="none" w:sz="0" w:space="0" w:color="auto"/>
        <w:right w:val="none" w:sz="0" w:space="0" w:color="auto"/>
      </w:divBdr>
    </w:div>
    <w:div w:id="365911712">
      <w:marLeft w:val="0"/>
      <w:marRight w:val="0"/>
      <w:marTop w:val="0"/>
      <w:marBottom w:val="0"/>
      <w:divBdr>
        <w:top w:val="none" w:sz="0" w:space="0" w:color="auto"/>
        <w:left w:val="none" w:sz="0" w:space="0" w:color="auto"/>
        <w:bottom w:val="none" w:sz="0" w:space="0" w:color="auto"/>
        <w:right w:val="none" w:sz="0" w:space="0" w:color="auto"/>
      </w:divBdr>
    </w:div>
    <w:div w:id="371002197">
      <w:bodyDiv w:val="1"/>
      <w:marLeft w:val="0"/>
      <w:marRight w:val="0"/>
      <w:marTop w:val="0"/>
      <w:marBottom w:val="0"/>
      <w:divBdr>
        <w:top w:val="none" w:sz="0" w:space="0" w:color="auto"/>
        <w:left w:val="none" w:sz="0" w:space="0" w:color="auto"/>
        <w:bottom w:val="none" w:sz="0" w:space="0" w:color="auto"/>
        <w:right w:val="none" w:sz="0" w:space="0" w:color="auto"/>
      </w:divBdr>
    </w:div>
    <w:div w:id="371996735">
      <w:marLeft w:val="0"/>
      <w:marRight w:val="0"/>
      <w:marTop w:val="0"/>
      <w:marBottom w:val="0"/>
      <w:divBdr>
        <w:top w:val="none" w:sz="0" w:space="0" w:color="auto"/>
        <w:left w:val="none" w:sz="0" w:space="0" w:color="auto"/>
        <w:bottom w:val="none" w:sz="0" w:space="0" w:color="auto"/>
        <w:right w:val="none" w:sz="0" w:space="0" w:color="auto"/>
      </w:divBdr>
    </w:div>
    <w:div w:id="373627479">
      <w:marLeft w:val="0"/>
      <w:marRight w:val="0"/>
      <w:marTop w:val="0"/>
      <w:marBottom w:val="0"/>
      <w:divBdr>
        <w:top w:val="none" w:sz="0" w:space="0" w:color="auto"/>
        <w:left w:val="none" w:sz="0" w:space="0" w:color="auto"/>
        <w:bottom w:val="none" w:sz="0" w:space="0" w:color="auto"/>
        <w:right w:val="none" w:sz="0" w:space="0" w:color="auto"/>
      </w:divBdr>
    </w:div>
    <w:div w:id="381179263">
      <w:marLeft w:val="0"/>
      <w:marRight w:val="0"/>
      <w:marTop w:val="0"/>
      <w:marBottom w:val="0"/>
      <w:divBdr>
        <w:top w:val="none" w:sz="0" w:space="0" w:color="auto"/>
        <w:left w:val="none" w:sz="0" w:space="0" w:color="auto"/>
        <w:bottom w:val="none" w:sz="0" w:space="0" w:color="auto"/>
        <w:right w:val="none" w:sz="0" w:space="0" w:color="auto"/>
      </w:divBdr>
    </w:div>
    <w:div w:id="383481649">
      <w:bodyDiv w:val="1"/>
      <w:marLeft w:val="0"/>
      <w:marRight w:val="0"/>
      <w:marTop w:val="0"/>
      <w:marBottom w:val="0"/>
      <w:divBdr>
        <w:top w:val="none" w:sz="0" w:space="0" w:color="auto"/>
        <w:left w:val="none" w:sz="0" w:space="0" w:color="auto"/>
        <w:bottom w:val="none" w:sz="0" w:space="0" w:color="auto"/>
        <w:right w:val="none" w:sz="0" w:space="0" w:color="auto"/>
      </w:divBdr>
    </w:div>
    <w:div w:id="385884167">
      <w:marLeft w:val="0"/>
      <w:marRight w:val="0"/>
      <w:marTop w:val="0"/>
      <w:marBottom w:val="0"/>
      <w:divBdr>
        <w:top w:val="none" w:sz="0" w:space="0" w:color="auto"/>
        <w:left w:val="none" w:sz="0" w:space="0" w:color="auto"/>
        <w:bottom w:val="none" w:sz="0" w:space="0" w:color="auto"/>
        <w:right w:val="none" w:sz="0" w:space="0" w:color="auto"/>
      </w:divBdr>
    </w:div>
    <w:div w:id="388774082">
      <w:marLeft w:val="0"/>
      <w:marRight w:val="0"/>
      <w:marTop w:val="0"/>
      <w:marBottom w:val="0"/>
      <w:divBdr>
        <w:top w:val="none" w:sz="0" w:space="0" w:color="auto"/>
        <w:left w:val="none" w:sz="0" w:space="0" w:color="auto"/>
        <w:bottom w:val="none" w:sz="0" w:space="0" w:color="auto"/>
        <w:right w:val="none" w:sz="0" w:space="0" w:color="auto"/>
      </w:divBdr>
    </w:div>
    <w:div w:id="390158874">
      <w:marLeft w:val="0"/>
      <w:marRight w:val="0"/>
      <w:marTop w:val="0"/>
      <w:marBottom w:val="0"/>
      <w:divBdr>
        <w:top w:val="none" w:sz="0" w:space="0" w:color="auto"/>
        <w:left w:val="none" w:sz="0" w:space="0" w:color="auto"/>
        <w:bottom w:val="none" w:sz="0" w:space="0" w:color="auto"/>
        <w:right w:val="none" w:sz="0" w:space="0" w:color="auto"/>
      </w:divBdr>
    </w:div>
    <w:div w:id="392430654">
      <w:marLeft w:val="0"/>
      <w:marRight w:val="0"/>
      <w:marTop w:val="0"/>
      <w:marBottom w:val="0"/>
      <w:divBdr>
        <w:top w:val="none" w:sz="0" w:space="0" w:color="auto"/>
        <w:left w:val="none" w:sz="0" w:space="0" w:color="auto"/>
        <w:bottom w:val="none" w:sz="0" w:space="0" w:color="auto"/>
        <w:right w:val="none" w:sz="0" w:space="0" w:color="auto"/>
      </w:divBdr>
    </w:div>
    <w:div w:id="402722618">
      <w:marLeft w:val="0"/>
      <w:marRight w:val="0"/>
      <w:marTop w:val="0"/>
      <w:marBottom w:val="0"/>
      <w:divBdr>
        <w:top w:val="none" w:sz="0" w:space="0" w:color="auto"/>
        <w:left w:val="none" w:sz="0" w:space="0" w:color="auto"/>
        <w:bottom w:val="none" w:sz="0" w:space="0" w:color="auto"/>
        <w:right w:val="none" w:sz="0" w:space="0" w:color="auto"/>
      </w:divBdr>
    </w:div>
    <w:div w:id="411197795">
      <w:marLeft w:val="0"/>
      <w:marRight w:val="0"/>
      <w:marTop w:val="0"/>
      <w:marBottom w:val="0"/>
      <w:divBdr>
        <w:top w:val="none" w:sz="0" w:space="0" w:color="auto"/>
        <w:left w:val="none" w:sz="0" w:space="0" w:color="auto"/>
        <w:bottom w:val="none" w:sz="0" w:space="0" w:color="auto"/>
        <w:right w:val="none" w:sz="0" w:space="0" w:color="auto"/>
      </w:divBdr>
    </w:div>
    <w:div w:id="416248834">
      <w:marLeft w:val="0"/>
      <w:marRight w:val="0"/>
      <w:marTop w:val="0"/>
      <w:marBottom w:val="0"/>
      <w:divBdr>
        <w:top w:val="none" w:sz="0" w:space="0" w:color="auto"/>
        <w:left w:val="none" w:sz="0" w:space="0" w:color="auto"/>
        <w:bottom w:val="none" w:sz="0" w:space="0" w:color="auto"/>
        <w:right w:val="none" w:sz="0" w:space="0" w:color="auto"/>
      </w:divBdr>
    </w:div>
    <w:div w:id="418134672">
      <w:marLeft w:val="0"/>
      <w:marRight w:val="0"/>
      <w:marTop w:val="0"/>
      <w:marBottom w:val="0"/>
      <w:divBdr>
        <w:top w:val="none" w:sz="0" w:space="0" w:color="auto"/>
        <w:left w:val="none" w:sz="0" w:space="0" w:color="auto"/>
        <w:bottom w:val="none" w:sz="0" w:space="0" w:color="auto"/>
        <w:right w:val="none" w:sz="0" w:space="0" w:color="auto"/>
      </w:divBdr>
    </w:div>
    <w:div w:id="418448359">
      <w:bodyDiv w:val="1"/>
      <w:marLeft w:val="0"/>
      <w:marRight w:val="0"/>
      <w:marTop w:val="0"/>
      <w:marBottom w:val="0"/>
      <w:divBdr>
        <w:top w:val="none" w:sz="0" w:space="0" w:color="auto"/>
        <w:left w:val="none" w:sz="0" w:space="0" w:color="auto"/>
        <w:bottom w:val="none" w:sz="0" w:space="0" w:color="auto"/>
        <w:right w:val="none" w:sz="0" w:space="0" w:color="auto"/>
      </w:divBdr>
    </w:div>
    <w:div w:id="427582226">
      <w:marLeft w:val="0"/>
      <w:marRight w:val="0"/>
      <w:marTop w:val="0"/>
      <w:marBottom w:val="0"/>
      <w:divBdr>
        <w:top w:val="none" w:sz="0" w:space="0" w:color="auto"/>
        <w:left w:val="none" w:sz="0" w:space="0" w:color="auto"/>
        <w:bottom w:val="none" w:sz="0" w:space="0" w:color="auto"/>
        <w:right w:val="none" w:sz="0" w:space="0" w:color="auto"/>
      </w:divBdr>
    </w:div>
    <w:div w:id="433671145">
      <w:marLeft w:val="0"/>
      <w:marRight w:val="0"/>
      <w:marTop w:val="0"/>
      <w:marBottom w:val="0"/>
      <w:divBdr>
        <w:top w:val="none" w:sz="0" w:space="0" w:color="auto"/>
        <w:left w:val="none" w:sz="0" w:space="0" w:color="auto"/>
        <w:bottom w:val="none" w:sz="0" w:space="0" w:color="auto"/>
        <w:right w:val="none" w:sz="0" w:space="0" w:color="auto"/>
      </w:divBdr>
    </w:div>
    <w:div w:id="434061890">
      <w:bodyDiv w:val="1"/>
      <w:marLeft w:val="0"/>
      <w:marRight w:val="0"/>
      <w:marTop w:val="0"/>
      <w:marBottom w:val="0"/>
      <w:divBdr>
        <w:top w:val="none" w:sz="0" w:space="0" w:color="auto"/>
        <w:left w:val="none" w:sz="0" w:space="0" w:color="auto"/>
        <w:bottom w:val="none" w:sz="0" w:space="0" w:color="auto"/>
        <w:right w:val="none" w:sz="0" w:space="0" w:color="auto"/>
      </w:divBdr>
    </w:div>
    <w:div w:id="435757217">
      <w:marLeft w:val="0"/>
      <w:marRight w:val="0"/>
      <w:marTop w:val="0"/>
      <w:marBottom w:val="0"/>
      <w:divBdr>
        <w:top w:val="none" w:sz="0" w:space="0" w:color="auto"/>
        <w:left w:val="none" w:sz="0" w:space="0" w:color="auto"/>
        <w:bottom w:val="none" w:sz="0" w:space="0" w:color="auto"/>
        <w:right w:val="none" w:sz="0" w:space="0" w:color="auto"/>
      </w:divBdr>
    </w:div>
    <w:div w:id="436603520">
      <w:marLeft w:val="0"/>
      <w:marRight w:val="0"/>
      <w:marTop w:val="0"/>
      <w:marBottom w:val="0"/>
      <w:divBdr>
        <w:top w:val="none" w:sz="0" w:space="0" w:color="auto"/>
        <w:left w:val="none" w:sz="0" w:space="0" w:color="auto"/>
        <w:bottom w:val="none" w:sz="0" w:space="0" w:color="auto"/>
        <w:right w:val="none" w:sz="0" w:space="0" w:color="auto"/>
      </w:divBdr>
    </w:div>
    <w:div w:id="439225702">
      <w:bodyDiv w:val="1"/>
      <w:marLeft w:val="0"/>
      <w:marRight w:val="0"/>
      <w:marTop w:val="0"/>
      <w:marBottom w:val="0"/>
      <w:divBdr>
        <w:top w:val="none" w:sz="0" w:space="0" w:color="auto"/>
        <w:left w:val="none" w:sz="0" w:space="0" w:color="auto"/>
        <w:bottom w:val="none" w:sz="0" w:space="0" w:color="auto"/>
        <w:right w:val="none" w:sz="0" w:space="0" w:color="auto"/>
      </w:divBdr>
      <w:divsChild>
        <w:div w:id="1143083210">
          <w:marLeft w:val="547"/>
          <w:marRight w:val="0"/>
          <w:marTop w:val="91"/>
          <w:marBottom w:val="0"/>
          <w:divBdr>
            <w:top w:val="none" w:sz="0" w:space="0" w:color="auto"/>
            <w:left w:val="none" w:sz="0" w:space="0" w:color="auto"/>
            <w:bottom w:val="none" w:sz="0" w:space="0" w:color="auto"/>
            <w:right w:val="none" w:sz="0" w:space="0" w:color="auto"/>
          </w:divBdr>
        </w:div>
        <w:div w:id="1332485764">
          <w:marLeft w:val="547"/>
          <w:marRight w:val="0"/>
          <w:marTop w:val="91"/>
          <w:marBottom w:val="0"/>
          <w:divBdr>
            <w:top w:val="none" w:sz="0" w:space="0" w:color="auto"/>
            <w:left w:val="none" w:sz="0" w:space="0" w:color="auto"/>
            <w:bottom w:val="none" w:sz="0" w:space="0" w:color="auto"/>
            <w:right w:val="none" w:sz="0" w:space="0" w:color="auto"/>
          </w:divBdr>
        </w:div>
        <w:div w:id="1871336416">
          <w:marLeft w:val="547"/>
          <w:marRight w:val="0"/>
          <w:marTop w:val="91"/>
          <w:marBottom w:val="0"/>
          <w:divBdr>
            <w:top w:val="none" w:sz="0" w:space="0" w:color="auto"/>
            <w:left w:val="none" w:sz="0" w:space="0" w:color="auto"/>
            <w:bottom w:val="none" w:sz="0" w:space="0" w:color="auto"/>
            <w:right w:val="none" w:sz="0" w:space="0" w:color="auto"/>
          </w:divBdr>
        </w:div>
        <w:div w:id="1939754187">
          <w:marLeft w:val="547"/>
          <w:marRight w:val="0"/>
          <w:marTop w:val="91"/>
          <w:marBottom w:val="0"/>
          <w:divBdr>
            <w:top w:val="none" w:sz="0" w:space="0" w:color="auto"/>
            <w:left w:val="none" w:sz="0" w:space="0" w:color="auto"/>
            <w:bottom w:val="none" w:sz="0" w:space="0" w:color="auto"/>
            <w:right w:val="none" w:sz="0" w:space="0" w:color="auto"/>
          </w:divBdr>
        </w:div>
      </w:divsChild>
    </w:div>
    <w:div w:id="440489444">
      <w:marLeft w:val="0"/>
      <w:marRight w:val="0"/>
      <w:marTop w:val="0"/>
      <w:marBottom w:val="0"/>
      <w:divBdr>
        <w:top w:val="none" w:sz="0" w:space="0" w:color="auto"/>
        <w:left w:val="none" w:sz="0" w:space="0" w:color="auto"/>
        <w:bottom w:val="none" w:sz="0" w:space="0" w:color="auto"/>
        <w:right w:val="none" w:sz="0" w:space="0" w:color="auto"/>
      </w:divBdr>
    </w:div>
    <w:div w:id="444422436">
      <w:bodyDiv w:val="1"/>
      <w:marLeft w:val="0"/>
      <w:marRight w:val="0"/>
      <w:marTop w:val="0"/>
      <w:marBottom w:val="0"/>
      <w:divBdr>
        <w:top w:val="none" w:sz="0" w:space="0" w:color="auto"/>
        <w:left w:val="none" w:sz="0" w:space="0" w:color="auto"/>
        <w:bottom w:val="none" w:sz="0" w:space="0" w:color="auto"/>
        <w:right w:val="none" w:sz="0" w:space="0" w:color="auto"/>
      </w:divBdr>
    </w:div>
    <w:div w:id="445932086">
      <w:marLeft w:val="0"/>
      <w:marRight w:val="0"/>
      <w:marTop w:val="0"/>
      <w:marBottom w:val="0"/>
      <w:divBdr>
        <w:top w:val="none" w:sz="0" w:space="0" w:color="auto"/>
        <w:left w:val="none" w:sz="0" w:space="0" w:color="auto"/>
        <w:bottom w:val="none" w:sz="0" w:space="0" w:color="auto"/>
        <w:right w:val="none" w:sz="0" w:space="0" w:color="auto"/>
      </w:divBdr>
    </w:div>
    <w:div w:id="446391227">
      <w:marLeft w:val="0"/>
      <w:marRight w:val="0"/>
      <w:marTop w:val="0"/>
      <w:marBottom w:val="0"/>
      <w:divBdr>
        <w:top w:val="none" w:sz="0" w:space="0" w:color="auto"/>
        <w:left w:val="none" w:sz="0" w:space="0" w:color="auto"/>
        <w:bottom w:val="none" w:sz="0" w:space="0" w:color="auto"/>
        <w:right w:val="none" w:sz="0" w:space="0" w:color="auto"/>
      </w:divBdr>
    </w:div>
    <w:div w:id="453444994">
      <w:marLeft w:val="0"/>
      <w:marRight w:val="0"/>
      <w:marTop w:val="0"/>
      <w:marBottom w:val="0"/>
      <w:divBdr>
        <w:top w:val="none" w:sz="0" w:space="0" w:color="auto"/>
        <w:left w:val="none" w:sz="0" w:space="0" w:color="auto"/>
        <w:bottom w:val="none" w:sz="0" w:space="0" w:color="auto"/>
        <w:right w:val="none" w:sz="0" w:space="0" w:color="auto"/>
      </w:divBdr>
    </w:div>
    <w:div w:id="453715420">
      <w:marLeft w:val="0"/>
      <w:marRight w:val="0"/>
      <w:marTop w:val="0"/>
      <w:marBottom w:val="0"/>
      <w:divBdr>
        <w:top w:val="none" w:sz="0" w:space="0" w:color="auto"/>
        <w:left w:val="none" w:sz="0" w:space="0" w:color="auto"/>
        <w:bottom w:val="none" w:sz="0" w:space="0" w:color="auto"/>
        <w:right w:val="none" w:sz="0" w:space="0" w:color="auto"/>
      </w:divBdr>
    </w:div>
    <w:div w:id="453794445">
      <w:marLeft w:val="0"/>
      <w:marRight w:val="0"/>
      <w:marTop w:val="0"/>
      <w:marBottom w:val="0"/>
      <w:divBdr>
        <w:top w:val="none" w:sz="0" w:space="0" w:color="auto"/>
        <w:left w:val="none" w:sz="0" w:space="0" w:color="auto"/>
        <w:bottom w:val="none" w:sz="0" w:space="0" w:color="auto"/>
        <w:right w:val="none" w:sz="0" w:space="0" w:color="auto"/>
      </w:divBdr>
    </w:div>
    <w:div w:id="461579203">
      <w:marLeft w:val="0"/>
      <w:marRight w:val="0"/>
      <w:marTop w:val="0"/>
      <w:marBottom w:val="0"/>
      <w:divBdr>
        <w:top w:val="none" w:sz="0" w:space="0" w:color="auto"/>
        <w:left w:val="none" w:sz="0" w:space="0" w:color="auto"/>
        <w:bottom w:val="none" w:sz="0" w:space="0" w:color="auto"/>
        <w:right w:val="none" w:sz="0" w:space="0" w:color="auto"/>
      </w:divBdr>
    </w:div>
    <w:div w:id="462574706">
      <w:bodyDiv w:val="1"/>
      <w:marLeft w:val="0"/>
      <w:marRight w:val="0"/>
      <w:marTop w:val="0"/>
      <w:marBottom w:val="0"/>
      <w:divBdr>
        <w:top w:val="none" w:sz="0" w:space="0" w:color="auto"/>
        <w:left w:val="none" w:sz="0" w:space="0" w:color="auto"/>
        <w:bottom w:val="none" w:sz="0" w:space="0" w:color="auto"/>
        <w:right w:val="none" w:sz="0" w:space="0" w:color="auto"/>
      </w:divBdr>
    </w:div>
    <w:div w:id="462697932">
      <w:marLeft w:val="0"/>
      <w:marRight w:val="0"/>
      <w:marTop w:val="0"/>
      <w:marBottom w:val="0"/>
      <w:divBdr>
        <w:top w:val="none" w:sz="0" w:space="0" w:color="auto"/>
        <w:left w:val="none" w:sz="0" w:space="0" w:color="auto"/>
        <w:bottom w:val="none" w:sz="0" w:space="0" w:color="auto"/>
        <w:right w:val="none" w:sz="0" w:space="0" w:color="auto"/>
      </w:divBdr>
    </w:div>
    <w:div w:id="465203662">
      <w:marLeft w:val="0"/>
      <w:marRight w:val="0"/>
      <w:marTop w:val="0"/>
      <w:marBottom w:val="0"/>
      <w:divBdr>
        <w:top w:val="none" w:sz="0" w:space="0" w:color="auto"/>
        <w:left w:val="none" w:sz="0" w:space="0" w:color="auto"/>
        <w:bottom w:val="none" w:sz="0" w:space="0" w:color="auto"/>
        <w:right w:val="none" w:sz="0" w:space="0" w:color="auto"/>
      </w:divBdr>
    </w:div>
    <w:div w:id="467092899">
      <w:marLeft w:val="0"/>
      <w:marRight w:val="0"/>
      <w:marTop w:val="0"/>
      <w:marBottom w:val="0"/>
      <w:divBdr>
        <w:top w:val="none" w:sz="0" w:space="0" w:color="auto"/>
        <w:left w:val="none" w:sz="0" w:space="0" w:color="auto"/>
        <w:bottom w:val="none" w:sz="0" w:space="0" w:color="auto"/>
        <w:right w:val="none" w:sz="0" w:space="0" w:color="auto"/>
      </w:divBdr>
    </w:div>
    <w:div w:id="469591523">
      <w:marLeft w:val="0"/>
      <w:marRight w:val="0"/>
      <w:marTop w:val="0"/>
      <w:marBottom w:val="0"/>
      <w:divBdr>
        <w:top w:val="none" w:sz="0" w:space="0" w:color="auto"/>
        <w:left w:val="none" w:sz="0" w:space="0" w:color="auto"/>
        <w:bottom w:val="none" w:sz="0" w:space="0" w:color="auto"/>
        <w:right w:val="none" w:sz="0" w:space="0" w:color="auto"/>
      </w:divBdr>
    </w:div>
    <w:div w:id="471289836">
      <w:bodyDiv w:val="1"/>
      <w:marLeft w:val="0"/>
      <w:marRight w:val="0"/>
      <w:marTop w:val="0"/>
      <w:marBottom w:val="0"/>
      <w:divBdr>
        <w:top w:val="none" w:sz="0" w:space="0" w:color="auto"/>
        <w:left w:val="none" w:sz="0" w:space="0" w:color="auto"/>
        <w:bottom w:val="none" w:sz="0" w:space="0" w:color="auto"/>
        <w:right w:val="none" w:sz="0" w:space="0" w:color="auto"/>
      </w:divBdr>
    </w:div>
    <w:div w:id="474101432">
      <w:marLeft w:val="0"/>
      <w:marRight w:val="0"/>
      <w:marTop w:val="0"/>
      <w:marBottom w:val="0"/>
      <w:divBdr>
        <w:top w:val="none" w:sz="0" w:space="0" w:color="auto"/>
        <w:left w:val="none" w:sz="0" w:space="0" w:color="auto"/>
        <w:bottom w:val="none" w:sz="0" w:space="0" w:color="auto"/>
        <w:right w:val="none" w:sz="0" w:space="0" w:color="auto"/>
      </w:divBdr>
    </w:div>
    <w:div w:id="479274042">
      <w:marLeft w:val="0"/>
      <w:marRight w:val="0"/>
      <w:marTop w:val="0"/>
      <w:marBottom w:val="0"/>
      <w:divBdr>
        <w:top w:val="none" w:sz="0" w:space="0" w:color="auto"/>
        <w:left w:val="none" w:sz="0" w:space="0" w:color="auto"/>
        <w:bottom w:val="none" w:sz="0" w:space="0" w:color="auto"/>
        <w:right w:val="none" w:sz="0" w:space="0" w:color="auto"/>
      </w:divBdr>
    </w:div>
    <w:div w:id="480272214">
      <w:bodyDiv w:val="1"/>
      <w:marLeft w:val="0"/>
      <w:marRight w:val="0"/>
      <w:marTop w:val="0"/>
      <w:marBottom w:val="0"/>
      <w:divBdr>
        <w:top w:val="none" w:sz="0" w:space="0" w:color="auto"/>
        <w:left w:val="none" w:sz="0" w:space="0" w:color="auto"/>
        <w:bottom w:val="none" w:sz="0" w:space="0" w:color="auto"/>
        <w:right w:val="none" w:sz="0" w:space="0" w:color="auto"/>
      </w:divBdr>
      <w:divsChild>
        <w:div w:id="601643085">
          <w:marLeft w:val="720"/>
          <w:marRight w:val="0"/>
          <w:marTop w:val="96"/>
          <w:marBottom w:val="0"/>
          <w:divBdr>
            <w:top w:val="none" w:sz="0" w:space="0" w:color="auto"/>
            <w:left w:val="none" w:sz="0" w:space="0" w:color="auto"/>
            <w:bottom w:val="none" w:sz="0" w:space="0" w:color="auto"/>
            <w:right w:val="none" w:sz="0" w:space="0" w:color="auto"/>
          </w:divBdr>
        </w:div>
        <w:div w:id="1065835657">
          <w:marLeft w:val="720"/>
          <w:marRight w:val="0"/>
          <w:marTop w:val="96"/>
          <w:marBottom w:val="0"/>
          <w:divBdr>
            <w:top w:val="none" w:sz="0" w:space="0" w:color="auto"/>
            <w:left w:val="none" w:sz="0" w:space="0" w:color="auto"/>
            <w:bottom w:val="none" w:sz="0" w:space="0" w:color="auto"/>
            <w:right w:val="none" w:sz="0" w:space="0" w:color="auto"/>
          </w:divBdr>
        </w:div>
        <w:div w:id="1165628495">
          <w:marLeft w:val="720"/>
          <w:marRight w:val="0"/>
          <w:marTop w:val="96"/>
          <w:marBottom w:val="0"/>
          <w:divBdr>
            <w:top w:val="none" w:sz="0" w:space="0" w:color="auto"/>
            <w:left w:val="none" w:sz="0" w:space="0" w:color="auto"/>
            <w:bottom w:val="none" w:sz="0" w:space="0" w:color="auto"/>
            <w:right w:val="none" w:sz="0" w:space="0" w:color="auto"/>
          </w:divBdr>
        </w:div>
        <w:div w:id="2011329732">
          <w:marLeft w:val="720"/>
          <w:marRight w:val="0"/>
          <w:marTop w:val="96"/>
          <w:marBottom w:val="0"/>
          <w:divBdr>
            <w:top w:val="none" w:sz="0" w:space="0" w:color="auto"/>
            <w:left w:val="none" w:sz="0" w:space="0" w:color="auto"/>
            <w:bottom w:val="none" w:sz="0" w:space="0" w:color="auto"/>
            <w:right w:val="none" w:sz="0" w:space="0" w:color="auto"/>
          </w:divBdr>
        </w:div>
        <w:div w:id="2047675926">
          <w:marLeft w:val="720"/>
          <w:marRight w:val="0"/>
          <w:marTop w:val="96"/>
          <w:marBottom w:val="0"/>
          <w:divBdr>
            <w:top w:val="none" w:sz="0" w:space="0" w:color="auto"/>
            <w:left w:val="none" w:sz="0" w:space="0" w:color="auto"/>
            <w:bottom w:val="none" w:sz="0" w:space="0" w:color="auto"/>
            <w:right w:val="none" w:sz="0" w:space="0" w:color="auto"/>
          </w:divBdr>
        </w:div>
      </w:divsChild>
    </w:div>
    <w:div w:id="480390426">
      <w:marLeft w:val="0"/>
      <w:marRight w:val="0"/>
      <w:marTop w:val="0"/>
      <w:marBottom w:val="0"/>
      <w:divBdr>
        <w:top w:val="none" w:sz="0" w:space="0" w:color="auto"/>
        <w:left w:val="none" w:sz="0" w:space="0" w:color="auto"/>
        <w:bottom w:val="none" w:sz="0" w:space="0" w:color="auto"/>
        <w:right w:val="none" w:sz="0" w:space="0" w:color="auto"/>
      </w:divBdr>
    </w:div>
    <w:div w:id="480924571">
      <w:marLeft w:val="0"/>
      <w:marRight w:val="0"/>
      <w:marTop w:val="0"/>
      <w:marBottom w:val="0"/>
      <w:divBdr>
        <w:top w:val="none" w:sz="0" w:space="0" w:color="auto"/>
        <w:left w:val="none" w:sz="0" w:space="0" w:color="auto"/>
        <w:bottom w:val="none" w:sz="0" w:space="0" w:color="auto"/>
        <w:right w:val="none" w:sz="0" w:space="0" w:color="auto"/>
      </w:divBdr>
    </w:div>
    <w:div w:id="482048243">
      <w:marLeft w:val="0"/>
      <w:marRight w:val="0"/>
      <w:marTop w:val="0"/>
      <w:marBottom w:val="0"/>
      <w:divBdr>
        <w:top w:val="none" w:sz="0" w:space="0" w:color="auto"/>
        <w:left w:val="none" w:sz="0" w:space="0" w:color="auto"/>
        <w:bottom w:val="none" w:sz="0" w:space="0" w:color="auto"/>
        <w:right w:val="none" w:sz="0" w:space="0" w:color="auto"/>
      </w:divBdr>
    </w:div>
    <w:div w:id="482502279">
      <w:bodyDiv w:val="1"/>
      <w:marLeft w:val="0"/>
      <w:marRight w:val="0"/>
      <w:marTop w:val="0"/>
      <w:marBottom w:val="0"/>
      <w:divBdr>
        <w:top w:val="none" w:sz="0" w:space="0" w:color="auto"/>
        <w:left w:val="none" w:sz="0" w:space="0" w:color="auto"/>
        <w:bottom w:val="none" w:sz="0" w:space="0" w:color="auto"/>
        <w:right w:val="none" w:sz="0" w:space="0" w:color="auto"/>
      </w:divBdr>
    </w:div>
    <w:div w:id="483738555">
      <w:marLeft w:val="0"/>
      <w:marRight w:val="0"/>
      <w:marTop w:val="0"/>
      <w:marBottom w:val="0"/>
      <w:divBdr>
        <w:top w:val="none" w:sz="0" w:space="0" w:color="auto"/>
        <w:left w:val="none" w:sz="0" w:space="0" w:color="auto"/>
        <w:bottom w:val="none" w:sz="0" w:space="0" w:color="auto"/>
        <w:right w:val="none" w:sz="0" w:space="0" w:color="auto"/>
      </w:divBdr>
    </w:div>
    <w:div w:id="486434415">
      <w:marLeft w:val="0"/>
      <w:marRight w:val="0"/>
      <w:marTop w:val="0"/>
      <w:marBottom w:val="0"/>
      <w:divBdr>
        <w:top w:val="none" w:sz="0" w:space="0" w:color="auto"/>
        <w:left w:val="none" w:sz="0" w:space="0" w:color="auto"/>
        <w:bottom w:val="none" w:sz="0" w:space="0" w:color="auto"/>
        <w:right w:val="none" w:sz="0" w:space="0" w:color="auto"/>
      </w:divBdr>
    </w:div>
    <w:div w:id="496772101">
      <w:marLeft w:val="0"/>
      <w:marRight w:val="0"/>
      <w:marTop w:val="0"/>
      <w:marBottom w:val="0"/>
      <w:divBdr>
        <w:top w:val="none" w:sz="0" w:space="0" w:color="auto"/>
        <w:left w:val="none" w:sz="0" w:space="0" w:color="auto"/>
        <w:bottom w:val="none" w:sz="0" w:space="0" w:color="auto"/>
        <w:right w:val="none" w:sz="0" w:space="0" w:color="auto"/>
      </w:divBdr>
    </w:div>
    <w:div w:id="499009798">
      <w:marLeft w:val="0"/>
      <w:marRight w:val="0"/>
      <w:marTop w:val="0"/>
      <w:marBottom w:val="0"/>
      <w:divBdr>
        <w:top w:val="none" w:sz="0" w:space="0" w:color="auto"/>
        <w:left w:val="none" w:sz="0" w:space="0" w:color="auto"/>
        <w:bottom w:val="none" w:sz="0" w:space="0" w:color="auto"/>
        <w:right w:val="none" w:sz="0" w:space="0" w:color="auto"/>
      </w:divBdr>
    </w:div>
    <w:div w:id="503133651">
      <w:marLeft w:val="0"/>
      <w:marRight w:val="0"/>
      <w:marTop w:val="0"/>
      <w:marBottom w:val="0"/>
      <w:divBdr>
        <w:top w:val="none" w:sz="0" w:space="0" w:color="auto"/>
        <w:left w:val="none" w:sz="0" w:space="0" w:color="auto"/>
        <w:bottom w:val="none" w:sz="0" w:space="0" w:color="auto"/>
        <w:right w:val="none" w:sz="0" w:space="0" w:color="auto"/>
      </w:divBdr>
    </w:div>
    <w:div w:id="505634165">
      <w:marLeft w:val="0"/>
      <w:marRight w:val="0"/>
      <w:marTop w:val="0"/>
      <w:marBottom w:val="0"/>
      <w:divBdr>
        <w:top w:val="none" w:sz="0" w:space="0" w:color="auto"/>
        <w:left w:val="none" w:sz="0" w:space="0" w:color="auto"/>
        <w:bottom w:val="none" w:sz="0" w:space="0" w:color="auto"/>
        <w:right w:val="none" w:sz="0" w:space="0" w:color="auto"/>
      </w:divBdr>
    </w:div>
    <w:div w:id="506752432">
      <w:marLeft w:val="0"/>
      <w:marRight w:val="0"/>
      <w:marTop w:val="0"/>
      <w:marBottom w:val="0"/>
      <w:divBdr>
        <w:top w:val="none" w:sz="0" w:space="0" w:color="auto"/>
        <w:left w:val="none" w:sz="0" w:space="0" w:color="auto"/>
        <w:bottom w:val="none" w:sz="0" w:space="0" w:color="auto"/>
        <w:right w:val="none" w:sz="0" w:space="0" w:color="auto"/>
      </w:divBdr>
    </w:div>
    <w:div w:id="508955854">
      <w:bodyDiv w:val="1"/>
      <w:marLeft w:val="0"/>
      <w:marRight w:val="0"/>
      <w:marTop w:val="0"/>
      <w:marBottom w:val="0"/>
      <w:divBdr>
        <w:top w:val="none" w:sz="0" w:space="0" w:color="auto"/>
        <w:left w:val="none" w:sz="0" w:space="0" w:color="auto"/>
        <w:bottom w:val="none" w:sz="0" w:space="0" w:color="auto"/>
        <w:right w:val="none" w:sz="0" w:space="0" w:color="auto"/>
      </w:divBdr>
    </w:div>
    <w:div w:id="510804759">
      <w:marLeft w:val="0"/>
      <w:marRight w:val="0"/>
      <w:marTop w:val="0"/>
      <w:marBottom w:val="0"/>
      <w:divBdr>
        <w:top w:val="none" w:sz="0" w:space="0" w:color="auto"/>
        <w:left w:val="none" w:sz="0" w:space="0" w:color="auto"/>
        <w:bottom w:val="none" w:sz="0" w:space="0" w:color="auto"/>
        <w:right w:val="none" w:sz="0" w:space="0" w:color="auto"/>
      </w:divBdr>
    </w:div>
    <w:div w:id="512885876">
      <w:marLeft w:val="0"/>
      <w:marRight w:val="0"/>
      <w:marTop w:val="0"/>
      <w:marBottom w:val="0"/>
      <w:divBdr>
        <w:top w:val="none" w:sz="0" w:space="0" w:color="auto"/>
        <w:left w:val="none" w:sz="0" w:space="0" w:color="auto"/>
        <w:bottom w:val="none" w:sz="0" w:space="0" w:color="auto"/>
        <w:right w:val="none" w:sz="0" w:space="0" w:color="auto"/>
      </w:divBdr>
    </w:div>
    <w:div w:id="513957780">
      <w:marLeft w:val="0"/>
      <w:marRight w:val="0"/>
      <w:marTop w:val="0"/>
      <w:marBottom w:val="0"/>
      <w:divBdr>
        <w:top w:val="none" w:sz="0" w:space="0" w:color="auto"/>
        <w:left w:val="none" w:sz="0" w:space="0" w:color="auto"/>
        <w:bottom w:val="none" w:sz="0" w:space="0" w:color="auto"/>
        <w:right w:val="none" w:sz="0" w:space="0" w:color="auto"/>
      </w:divBdr>
    </w:div>
    <w:div w:id="519396114">
      <w:marLeft w:val="0"/>
      <w:marRight w:val="0"/>
      <w:marTop w:val="0"/>
      <w:marBottom w:val="0"/>
      <w:divBdr>
        <w:top w:val="none" w:sz="0" w:space="0" w:color="auto"/>
        <w:left w:val="none" w:sz="0" w:space="0" w:color="auto"/>
        <w:bottom w:val="none" w:sz="0" w:space="0" w:color="auto"/>
        <w:right w:val="none" w:sz="0" w:space="0" w:color="auto"/>
      </w:divBdr>
    </w:div>
    <w:div w:id="519582953">
      <w:marLeft w:val="0"/>
      <w:marRight w:val="0"/>
      <w:marTop w:val="0"/>
      <w:marBottom w:val="0"/>
      <w:divBdr>
        <w:top w:val="none" w:sz="0" w:space="0" w:color="auto"/>
        <w:left w:val="none" w:sz="0" w:space="0" w:color="auto"/>
        <w:bottom w:val="none" w:sz="0" w:space="0" w:color="auto"/>
        <w:right w:val="none" w:sz="0" w:space="0" w:color="auto"/>
      </w:divBdr>
    </w:div>
    <w:div w:id="521939745">
      <w:marLeft w:val="0"/>
      <w:marRight w:val="0"/>
      <w:marTop w:val="0"/>
      <w:marBottom w:val="0"/>
      <w:divBdr>
        <w:top w:val="none" w:sz="0" w:space="0" w:color="auto"/>
        <w:left w:val="none" w:sz="0" w:space="0" w:color="auto"/>
        <w:bottom w:val="none" w:sz="0" w:space="0" w:color="auto"/>
        <w:right w:val="none" w:sz="0" w:space="0" w:color="auto"/>
      </w:divBdr>
    </w:div>
    <w:div w:id="522479892">
      <w:marLeft w:val="0"/>
      <w:marRight w:val="0"/>
      <w:marTop w:val="0"/>
      <w:marBottom w:val="0"/>
      <w:divBdr>
        <w:top w:val="none" w:sz="0" w:space="0" w:color="auto"/>
        <w:left w:val="none" w:sz="0" w:space="0" w:color="auto"/>
        <w:bottom w:val="none" w:sz="0" w:space="0" w:color="auto"/>
        <w:right w:val="none" w:sz="0" w:space="0" w:color="auto"/>
      </w:divBdr>
    </w:div>
    <w:div w:id="522742571">
      <w:bodyDiv w:val="1"/>
      <w:marLeft w:val="0"/>
      <w:marRight w:val="0"/>
      <w:marTop w:val="0"/>
      <w:marBottom w:val="0"/>
      <w:divBdr>
        <w:top w:val="none" w:sz="0" w:space="0" w:color="auto"/>
        <w:left w:val="none" w:sz="0" w:space="0" w:color="auto"/>
        <w:bottom w:val="none" w:sz="0" w:space="0" w:color="auto"/>
        <w:right w:val="none" w:sz="0" w:space="0" w:color="auto"/>
      </w:divBdr>
    </w:div>
    <w:div w:id="527720207">
      <w:marLeft w:val="0"/>
      <w:marRight w:val="0"/>
      <w:marTop w:val="0"/>
      <w:marBottom w:val="0"/>
      <w:divBdr>
        <w:top w:val="none" w:sz="0" w:space="0" w:color="auto"/>
        <w:left w:val="none" w:sz="0" w:space="0" w:color="auto"/>
        <w:bottom w:val="none" w:sz="0" w:space="0" w:color="auto"/>
        <w:right w:val="none" w:sz="0" w:space="0" w:color="auto"/>
      </w:divBdr>
    </w:div>
    <w:div w:id="531260778">
      <w:marLeft w:val="0"/>
      <w:marRight w:val="0"/>
      <w:marTop w:val="0"/>
      <w:marBottom w:val="0"/>
      <w:divBdr>
        <w:top w:val="none" w:sz="0" w:space="0" w:color="auto"/>
        <w:left w:val="none" w:sz="0" w:space="0" w:color="auto"/>
        <w:bottom w:val="none" w:sz="0" w:space="0" w:color="auto"/>
        <w:right w:val="none" w:sz="0" w:space="0" w:color="auto"/>
      </w:divBdr>
    </w:div>
    <w:div w:id="533929652">
      <w:bodyDiv w:val="1"/>
      <w:marLeft w:val="0"/>
      <w:marRight w:val="0"/>
      <w:marTop w:val="0"/>
      <w:marBottom w:val="0"/>
      <w:divBdr>
        <w:top w:val="none" w:sz="0" w:space="0" w:color="auto"/>
        <w:left w:val="none" w:sz="0" w:space="0" w:color="auto"/>
        <w:bottom w:val="none" w:sz="0" w:space="0" w:color="auto"/>
        <w:right w:val="none" w:sz="0" w:space="0" w:color="auto"/>
      </w:divBdr>
    </w:div>
    <w:div w:id="535628035">
      <w:bodyDiv w:val="1"/>
      <w:marLeft w:val="0"/>
      <w:marRight w:val="0"/>
      <w:marTop w:val="0"/>
      <w:marBottom w:val="0"/>
      <w:divBdr>
        <w:top w:val="none" w:sz="0" w:space="0" w:color="auto"/>
        <w:left w:val="none" w:sz="0" w:space="0" w:color="auto"/>
        <w:bottom w:val="none" w:sz="0" w:space="0" w:color="auto"/>
        <w:right w:val="none" w:sz="0" w:space="0" w:color="auto"/>
      </w:divBdr>
    </w:div>
    <w:div w:id="535891351">
      <w:marLeft w:val="0"/>
      <w:marRight w:val="0"/>
      <w:marTop w:val="0"/>
      <w:marBottom w:val="0"/>
      <w:divBdr>
        <w:top w:val="none" w:sz="0" w:space="0" w:color="auto"/>
        <w:left w:val="none" w:sz="0" w:space="0" w:color="auto"/>
        <w:bottom w:val="none" w:sz="0" w:space="0" w:color="auto"/>
        <w:right w:val="none" w:sz="0" w:space="0" w:color="auto"/>
      </w:divBdr>
    </w:div>
    <w:div w:id="535965596">
      <w:marLeft w:val="0"/>
      <w:marRight w:val="0"/>
      <w:marTop w:val="0"/>
      <w:marBottom w:val="0"/>
      <w:divBdr>
        <w:top w:val="none" w:sz="0" w:space="0" w:color="auto"/>
        <w:left w:val="none" w:sz="0" w:space="0" w:color="auto"/>
        <w:bottom w:val="none" w:sz="0" w:space="0" w:color="auto"/>
        <w:right w:val="none" w:sz="0" w:space="0" w:color="auto"/>
      </w:divBdr>
    </w:div>
    <w:div w:id="543098141">
      <w:marLeft w:val="0"/>
      <w:marRight w:val="0"/>
      <w:marTop w:val="0"/>
      <w:marBottom w:val="0"/>
      <w:divBdr>
        <w:top w:val="none" w:sz="0" w:space="0" w:color="auto"/>
        <w:left w:val="none" w:sz="0" w:space="0" w:color="auto"/>
        <w:bottom w:val="none" w:sz="0" w:space="0" w:color="auto"/>
        <w:right w:val="none" w:sz="0" w:space="0" w:color="auto"/>
      </w:divBdr>
    </w:div>
    <w:div w:id="544870869">
      <w:bodyDiv w:val="1"/>
      <w:marLeft w:val="0"/>
      <w:marRight w:val="0"/>
      <w:marTop w:val="0"/>
      <w:marBottom w:val="0"/>
      <w:divBdr>
        <w:top w:val="none" w:sz="0" w:space="0" w:color="auto"/>
        <w:left w:val="none" w:sz="0" w:space="0" w:color="auto"/>
        <w:bottom w:val="none" w:sz="0" w:space="0" w:color="auto"/>
        <w:right w:val="none" w:sz="0" w:space="0" w:color="auto"/>
      </w:divBdr>
    </w:div>
    <w:div w:id="545062973">
      <w:marLeft w:val="0"/>
      <w:marRight w:val="0"/>
      <w:marTop w:val="0"/>
      <w:marBottom w:val="0"/>
      <w:divBdr>
        <w:top w:val="none" w:sz="0" w:space="0" w:color="auto"/>
        <w:left w:val="none" w:sz="0" w:space="0" w:color="auto"/>
        <w:bottom w:val="none" w:sz="0" w:space="0" w:color="auto"/>
        <w:right w:val="none" w:sz="0" w:space="0" w:color="auto"/>
      </w:divBdr>
    </w:div>
    <w:div w:id="545413118">
      <w:marLeft w:val="0"/>
      <w:marRight w:val="0"/>
      <w:marTop w:val="0"/>
      <w:marBottom w:val="0"/>
      <w:divBdr>
        <w:top w:val="none" w:sz="0" w:space="0" w:color="auto"/>
        <w:left w:val="none" w:sz="0" w:space="0" w:color="auto"/>
        <w:bottom w:val="none" w:sz="0" w:space="0" w:color="auto"/>
        <w:right w:val="none" w:sz="0" w:space="0" w:color="auto"/>
      </w:divBdr>
    </w:div>
    <w:div w:id="546378604">
      <w:marLeft w:val="0"/>
      <w:marRight w:val="0"/>
      <w:marTop w:val="0"/>
      <w:marBottom w:val="0"/>
      <w:divBdr>
        <w:top w:val="none" w:sz="0" w:space="0" w:color="auto"/>
        <w:left w:val="none" w:sz="0" w:space="0" w:color="auto"/>
        <w:bottom w:val="none" w:sz="0" w:space="0" w:color="auto"/>
        <w:right w:val="none" w:sz="0" w:space="0" w:color="auto"/>
      </w:divBdr>
    </w:div>
    <w:div w:id="549415667">
      <w:marLeft w:val="0"/>
      <w:marRight w:val="0"/>
      <w:marTop w:val="0"/>
      <w:marBottom w:val="0"/>
      <w:divBdr>
        <w:top w:val="none" w:sz="0" w:space="0" w:color="auto"/>
        <w:left w:val="none" w:sz="0" w:space="0" w:color="auto"/>
        <w:bottom w:val="none" w:sz="0" w:space="0" w:color="auto"/>
        <w:right w:val="none" w:sz="0" w:space="0" w:color="auto"/>
      </w:divBdr>
    </w:div>
    <w:div w:id="551039292">
      <w:marLeft w:val="0"/>
      <w:marRight w:val="0"/>
      <w:marTop w:val="0"/>
      <w:marBottom w:val="0"/>
      <w:divBdr>
        <w:top w:val="none" w:sz="0" w:space="0" w:color="auto"/>
        <w:left w:val="none" w:sz="0" w:space="0" w:color="auto"/>
        <w:bottom w:val="none" w:sz="0" w:space="0" w:color="auto"/>
        <w:right w:val="none" w:sz="0" w:space="0" w:color="auto"/>
      </w:divBdr>
    </w:div>
    <w:div w:id="557591883">
      <w:bodyDiv w:val="1"/>
      <w:marLeft w:val="0"/>
      <w:marRight w:val="0"/>
      <w:marTop w:val="0"/>
      <w:marBottom w:val="0"/>
      <w:divBdr>
        <w:top w:val="none" w:sz="0" w:space="0" w:color="auto"/>
        <w:left w:val="none" w:sz="0" w:space="0" w:color="auto"/>
        <w:bottom w:val="none" w:sz="0" w:space="0" w:color="auto"/>
        <w:right w:val="none" w:sz="0" w:space="0" w:color="auto"/>
      </w:divBdr>
    </w:div>
    <w:div w:id="559828505">
      <w:marLeft w:val="0"/>
      <w:marRight w:val="0"/>
      <w:marTop w:val="0"/>
      <w:marBottom w:val="0"/>
      <w:divBdr>
        <w:top w:val="none" w:sz="0" w:space="0" w:color="auto"/>
        <w:left w:val="none" w:sz="0" w:space="0" w:color="auto"/>
        <w:bottom w:val="none" w:sz="0" w:space="0" w:color="auto"/>
        <w:right w:val="none" w:sz="0" w:space="0" w:color="auto"/>
      </w:divBdr>
    </w:div>
    <w:div w:id="566307024">
      <w:marLeft w:val="0"/>
      <w:marRight w:val="0"/>
      <w:marTop w:val="0"/>
      <w:marBottom w:val="0"/>
      <w:divBdr>
        <w:top w:val="none" w:sz="0" w:space="0" w:color="auto"/>
        <w:left w:val="none" w:sz="0" w:space="0" w:color="auto"/>
        <w:bottom w:val="none" w:sz="0" w:space="0" w:color="auto"/>
        <w:right w:val="none" w:sz="0" w:space="0" w:color="auto"/>
      </w:divBdr>
    </w:div>
    <w:div w:id="566308490">
      <w:marLeft w:val="0"/>
      <w:marRight w:val="0"/>
      <w:marTop w:val="0"/>
      <w:marBottom w:val="0"/>
      <w:divBdr>
        <w:top w:val="none" w:sz="0" w:space="0" w:color="auto"/>
        <w:left w:val="none" w:sz="0" w:space="0" w:color="auto"/>
        <w:bottom w:val="none" w:sz="0" w:space="0" w:color="auto"/>
        <w:right w:val="none" w:sz="0" w:space="0" w:color="auto"/>
      </w:divBdr>
    </w:div>
    <w:div w:id="567350608">
      <w:bodyDiv w:val="1"/>
      <w:marLeft w:val="0"/>
      <w:marRight w:val="0"/>
      <w:marTop w:val="0"/>
      <w:marBottom w:val="0"/>
      <w:divBdr>
        <w:top w:val="none" w:sz="0" w:space="0" w:color="auto"/>
        <w:left w:val="none" w:sz="0" w:space="0" w:color="auto"/>
        <w:bottom w:val="none" w:sz="0" w:space="0" w:color="auto"/>
        <w:right w:val="none" w:sz="0" w:space="0" w:color="auto"/>
      </w:divBdr>
    </w:div>
    <w:div w:id="568417257">
      <w:marLeft w:val="0"/>
      <w:marRight w:val="0"/>
      <w:marTop w:val="0"/>
      <w:marBottom w:val="0"/>
      <w:divBdr>
        <w:top w:val="none" w:sz="0" w:space="0" w:color="auto"/>
        <w:left w:val="none" w:sz="0" w:space="0" w:color="auto"/>
        <w:bottom w:val="none" w:sz="0" w:space="0" w:color="auto"/>
        <w:right w:val="none" w:sz="0" w:space="0" w:color="auto"/>
      </w:divBdr>
    </w:div>
    <w:div w:id="572080176">
      <w:marLeft w:val="0"/>
      <w:marRight w:val="0"/>
      <w:marTop w:val="0"/>
      <w:marBottom w:val="0"/>
      <w:divBdr>
        <w:top w:val="none" w:sz="0" w:space="0" w:color="auto"/>
        <w:left w:val="none" w:sz="0" w:space="0" w:color="auto"/>
        <w:bottom w:val="none" w:sz="0" w:space="0" w:color="auto"/>
        <w:right w:val="none" w:sz="0" w:space="0" w:color="auto"/>
      </w:divBdr>
    </w:div>
    <w:div w:id="574702172">
      <w:marLeft w:val="0"/>
      <w:marRight w:val="0"/>
      <w:marTop w:val="0"/>
      <w:marBottom w:val="0"/>
      <w:divBdr>
        <w:top w:val="none" w:sz="0" w:space="0" w:color="auto"/>
        <w:left w:val="none" w:sz="0" w:space="0" w:color="auto"/>
        <w:bottom w:val="none" w:sz="0" w:space="0" w:color="auto"/>
        <w:right w:val="none" w:sz="0" w:space="0" w:color="auto"/>
      </w:divBdr>
    </w:div>
    <w:div w:id="575674203">
      <w:marLeft w:val="0"/>
      <w:marRight w:val="0"/>
      <w:marTop w:val="0"/>
      <w:marBottom w:val="0"/>
      <w:divBdr>
        <w:top w:val="none" w:sz="0" w:space="0" w:color="auto"/>
        <w:left w:val="none" w:sz="0" w:space="0" w:color="auto"/>
        <w:bottom w:val="none" w:sz="0" w:space="0" w:color="auto"/>
        <w:right w:val="none" w:sz="0" w:space="0" w:color="auto"/>
      </w:divBdr>
    </w:div>
    <w:div w:id="575895402">
      <w:bodyDiv w:val="1"/>
      <w:marLeft w:val="0"/>
      <w:marRight w:val="0"/>
      <w:marTop w:val="0"/>
      <w:marBottom w:val="0"/>
      <w:divBdr>
        <w:top w:val="none" w:sz="0" w:space="0" w:color="auto"/>
        <w:left w:val="none" w:sz="0" w:space="0" w:color="auto"/>
        <w:bottom w:val="none" w:sz="0" w:space="0" w:color="auto"/>
        <w:right w:val="none" w:sz="0" w:space="0" w:color="auto"/>
      </w:divBdr>
    </w:div>
    <w:div w:id="576480947">
      <w:bodyDiv w:val="1"/>
      <w:marLeft w:val="0"/>
      <w:marRight w:val="0"/>
      <w:marTop w:val="0"/>
      <w:marBottom w:val="0"/>
      <w:divBdr>
        <w:top w:val="none" w:sz="0" w:space="0" w:color="auto"/>
        <w:left w:val="none" w:sz="0" w:space="0" w:color="auto"/>
        <w:bottom w:val="none" w:sz="0" w:space="0" w:color="auto"/>
        <w:right w:val="none" w:sz="0" w:space="0" w:color="auto"/>
      </w:divBdr>
    </w:div>
    <w:div w:id="578639651">
      <w:bodyDiv w:val="1"/>
      <w:marLeft w:val="0"/>
      <w:marRight w:val="0"/>
      <w:marTop w:val="0"/>
      <w:marBottom w:val="0"/>
      <w:divBdr>
        <w:top w:val="none" w:sz="0" w:space="0" w:color="auto"/>
        <w:left w:val="none" w:sz="0" w:space="0" w:color="auto"/>
        <w:bottom w:val="none" w:sz="0" w:space="0" w:color="auto"/>
        <w:right w:val="none" w:sz="0" w:space="0" w:color="auto"/>
      </w:divBdr>
    </w:div>
    <w:div w:id="580145031">
      <w:marLeft w:val="0"/>
      <w:marRight w:val="0"/>
      <w:marTop w:val="0"/>
      <w:marBottom w:val="0"/>
      <w:divBdr>
        <w:top w:val="none" w:sz="0" w:space="0" w:color="auto"/>
        <w:left w:val="none" w:sz="0" w:space="0" w:color="auto"/>
        <w:bottom w:val="none" w:sz="0" w:space="0" w:color="auto"/>
        <w:right w:val="none" w:sz="0" w:space="0" w:color="auto"/>
      </w:divBdr>
    </w:div>
    <w:div w:id="582959326">
      <w:marLeft w:val="0"/>
      <w:marRight w:val="0"/>
      <w:marTop w:val="0"/>
      <w:marBottom w:val="0"/>
      <w:divBdr>
        <w:top w:val="none" w:sz="0" w:space="0" w:color="auto"/>
        <w:left w:val="none" w:sz="0" w:space="0" w:color="auto"/>
        <w:bottom w:val="none" w:sz="0" w:space="0" w:color="auto"/>
        <w:right w:val="none" w:sz="0" w:space="0" w:color="auto"/>
      </w:divBdr>
    </w:div>
    <w:div w:id="583955787">
      <w:marLeft w:val="0"/>
      <w:marRight w:val="0"/>
      <w:marTop w:val="0"/>
      <w:marBottom w:val="0"/>
      <w:divBdr>
        <w:top w:val="none" w:sz="0" w:space="0" w:color="auto"/>
        <w:left w:val="none" w:sz="0" w:space="0" w:color="auto"/>
        <w:bottom w:val="none" w:sz="0" w:space="0" w:color="auto"/>
        <w:right w:val="none" w:sz="0" w:space="0" w:color="auto"/>
      </w:divBdr>
    </w:div>
    <w:div w:id="584076745">
      <w:marLeft w:val="0"/>
      <w:marRight w:val="0"/>
      <w:marTop w:val="0"/>
      <w:marBottom w:val="0"/>
      <w:divBdr>
        <w:top w:val="none" w:sz="0" w:space="0" w:color="auto"/>
        <w:left w:val="none" w:sz="0" w:space="0" w:color="auto"/>
        <w:bottom w:val="none" w:sz="0" w:space="0" w:color="auto"/>
        <w:right w:val="none" w:sz="0" w:space="0" w:color="auto"/>
      </w:divBdr>
    </w:div>
    <w:div w:id="584535098">
      <w:marLeft w:val="0"/>
      <w:marRight w:val="0"/>
      <w:marTop w:val="0"/>
      <w:marBottom w:val="0"/>
      <w:divBdr>
        <w:top w:val="none" w:sz="0" w:space="0" w:color="auto"/>
        <w:left w:val="none" w:sz="0" w:space="0" w:color="auto"/>
        <w:bottom w:val="none" w:sz="0" w:space="0" w:color="auto"/>
        <w:right w:val="none" w:sz="0" w:space="0" w:color="auto"/>
      </w:divBdr>
    </w:div>
    <w:div w:id="593515670">
      <w:marLeft w:val="0"/>
      <w:marRight w:val="0"/>
      <w:marTop w:val="0"/>
      <w:marBottom w:val="0"/>
      <w:divBdr>
        <w:top w:val="none" w:sz="0" w:space="0" w:color="auto"/>
        <w:left w:val="none" w:sz="0" w:space="0" w:color="auto"/>
        <w:bottom w:val="none" w:sz="0" w:space="0" w:color="auto"/>
        <w:right w:val="none" w:sz="0" w:space="0" w:color="auto"/>
      </w:divBdr>
    </w:div>
    <w:div w:id="596213120">
      <w:marLeft w:val="0"/>
      <w:marRight w:val="0"/>
      <w:marTop w:val="0"/>
      <w:marBottom w:val="0"/>
      <w:divBdr>
        <w:top w:val="none" w:sz="0" w:space="0" w:color="auto"/>
        <w:left w:val="none" w:sz="0" w:space="0" w:color="auto"/>
        <w:bottom w:val="none" w:sz="0" w:space="0" w:color="auto"/>
        <w:right w:val="none" w:sz="0" w:space="0" w:color="auto"/>
      </w:divBdr>
    </w:div>
    <w:div w:id="598804606">
      <w:marLeft w:val="0"/>
      <w:marRight w:val="0"/>
      <w:marTop w:val="0"/>
      <w:marBottom w:val="0"/>
      <w:divBdr>
        <w:top w:val="none" w:sz="0" w:space="0" w:color="auto"/>
        <w:left w:val="none" w:sz="0" w:space="0" w:color="auto"/>
        <w:bottom w:val="none" w:sz="0" w:space="0" w:color="auto"/>
        <w:right w:val="none" w:sz="0" w:space="0" w:color="auto"/>
      </w:divBdr>
    </w:div>
    <w:div w:id="599720820">
      <w:marLeft w:val="0"/>
      <w:marRight w:val="0"/>
      <w:marTop w:val="0"/>
      <w:marBottom w:val="0"/>
      <w:divBdr>
        <w:top w:val="none" w:sz="0" w:space="0" w:color="auto"/>
        <w:left w:val="none" w:sz="0" w:space="0" w:color="auto"/>
        <w:bottom w:val="none" w:sz="0" w:space="0" w:color="auto"/>
        <w:right w:val="none" w:sz="0" w:space="0" w:color="auto"/>
      </w:divBdr>
    </w:div>
    <w:div w:id="601449495">
      <w:bodyDiv w:val="1"/>
      <w:marLeft w:val="0"/>
      <w:marRight w:val="0"/>
      <w:marTop w:val="0"/>
      <w:marBottom w:val="0"/>
      <w:divBdr>
        <w:top w:val="none" w:sz="0" w:space="0" w:color="auto"/>
        <w:left w:val="none" w:sz="0" w:space="0" w:color="auto"/>
        <w:bottom w:val="none" w:sz="0" w:space="0" w:color="auto"/>
        <w:right w:val="none" w:sz="0" w:space="0" w:color="auto"/>
      </w:divBdr>
    </w:div>
    <w:div w:id="601886363">
      <w:marLeft w:val="0"/>
      <w:marRight w:val="0"/>
      <w:marTop w:val="0"/>
      <w:marBottom w:val="0"/>
      <w:divBdr>
        <w:top w:val="none" w:sz="0" w:space="0" w:color="auto"/>
        <w:left w:val="none" w:sz="0" w:space="0" w:color="auto"/>
        <w:bottom w:val="none" w:sz="0" w:space="0" w:color="auto"/>
        <w:right w:val="none" w:sz="0" w:space="0" w:color="auto"/>
      </w:divBdr>
    </w:div>
    <w:div w:id="606082073">
      <w:bodyDiv w:val="1"/>
      <w:marLeft w:val="0"/>
      <w:marRight w:val="0"/>
      <w:marTop w:val="0"/>
      <w:marBottom w:val="0"/>
      <w:divBdr>
        <w:top w:val="none" w:sz="0" w:space="0" w:color="auto"/>
        <w:left w:val="none" w:sz="0" w:space="0" w:color="auto"/>
        <w:bottom w:val="none" w:sz="0" w:space="0" w:color="auto"/>
        <w:right w:val="none" w:sz="0" w:space="0" w:color="auto"/>
      </w:divBdr>
    </w:div>
    <w:div w:id="608510970">
      <w:marLeft w:val="0"/>
      <w:marRight w:val="0"/>
      <w:marTop w:val="0"/>
      <w:marBottom w:val="0"/>
      <w:divBdr>
        <w:top w:val="none" w:sz="0" w:space="0" w:color="auto"/>
        <w:left w:val="none" w:sz="0" w:space="0" w:color="auto"/>
        <w:bottom w:val="none" w:sz="0" w:space="0" w:color="auto"/>
        <w:right w:val="none" w:sz="0" w:space="0" w:color="auto"/>
      </w:divBdr>
    </w:div>
    <w:div w:id="615140664">
      <w:marLeft w:val="0"/>
      <w:marRight w:val="0"/>
      <w:marTop w:val="0"/>
      <w:marBottom w:val="0"/>
      <w:divBdr>
        <w:top w:val="none" w:sz="0" w:space="0" w:color="auto"/>
        <w:left w:val="none" w:sz="0" w:space="0" w:color="auto"/>
        <w:bottom w:val="none" w:sz="0" w:space="0" w:color="auto"/>
        <w:right w:val="none" w:sz="0" w:space="0" w:color="auto"/>
      </w:divBdr>
    </w:div>
    <w:div w:id="615677862">
      <w:marLeft w:val="0"/>
      <w:marRight w:val="0"/>
      <w:marTop w:val="0"/>
      <w:marBottom w:val="0"/>
      <w:divBdr>
        <w:top w:val="none" w:sz="0" w:space="0" w:color="auto"/>
        <w:left w:val="none" w:sz="0" w:space="0" w:color="auto"/>
        <w:bottom w:val="none" w:sz="0" w:space="0" w:color="auto"/>
        <w:right w:val="none" w:sz="0" w:space="0" w:color="auto"/>
      </w:divBdr>
    </w:div>
    <w:div w:id="619846189">
      <w:bodyDiv w:val="1"/>
      <w:marLeft w:val="0"/>
      <w:marRight w:val="0"/>
      <w:marTop w:val="0"/>
      <w:marBottom w:val="0"/>
      <w:divBdr>
        <w:top w:val="none" w:sz="0" w:space="0" w:color="auto"/>
        <w:left w:val="none" w:sz="0" w:space="0" w:color="auto"/>
        <w:bottom w:val="none" w:sz="0" w:space="0" w:color="auto"/>
        <w:right w:val="none" w:sz="0" w:space="0" w:color="auto"/>
      </w:divBdr>
    </w:div>
    <w:div w:id="621114454">
      <w:marLeft w:val="0"/>
      <w:marRight w:val="0"/>
      <w:marTop w:val="0"/>
      <w:marBottom w:val="0"/>
      <w:divBdr>
        <w:top w:val="none" w:sz="0" w:space="0" w:color="auto"/>
        <w:left w:val="none" w:sz="0" w:space="0" w:color="auto"/>
        <w:bottom w:val="none" w:sz="0" w:space="0" w:color="auto"/>
        <w:right w:val="none" w:sz="0" w:space="0" w:color="auto"/>
      </w:divBdr>
    </w:div>
    <w:div w:id="625352397">
      <w:marLeft w:val="0"/>
      <w:marRight w:val="0"/>
      <w:marTop w:val="0"/>
      <w:marBottom w:val="0"/>
      <w:divBdr>
        <w:top w:val="none" w:sz="0" w:space="0" w:color="auto"/>
        <w:left w:val="none" w:sz="0" w:space="0" w:color="auto"/>
        <w:bottom w:val="none" w:sz="0" w:space="0" w:color="auto"/>
        <w:right w:val="none" w:sz="0" w:space="0" w:color="auto"/>
      </w:divBdr>
    </w:div>
    <w:div w:id="626400481">
      <w:bodyDiv w:val="1"/>
      <w:marLeft w:val="0"/>
      <w:marRight w:val="0"/>
      <w:marTop w:val="0"/>
      <w:marBottom w:val="0"/>
      <w:divBdr>
        <w:top w:val="none" w:sz="0" w:space="0" w:color="auto"/>
        <w:left w:val="none" w:sz="0" w:space="0" w:color="auto"/>
        <w:bottom w:val="none" w:sz="0" w:space="0" w:color="auto"/>
        <w:right w:val="none" w:sz="0" w:space="0" w:color="auto"/>
      </w:divBdr>
      <w:divsChild>
        <w:div w:id="1282495666">
          <w:marLeft w:val="1195"/>
          <w:marRight w:val="0"/>
          <w:marTop w:val="91"/>
          <w:marBottom w:val="0"/>
          <w:divBdr>
            <w:top w:val="none" w:sz="0" w:space="0" w:color="auto"/>
            <w:left w:val="none" w:sz="0" w:space="0" w:color="auto"/>
            <w:bottom w:val="none" w:sz="0" w:space="0" w:color="auto"/>
            <w:right w:val="none" w:sz="0" w:space="0" w:color="auto"/>
          </w:divBdr>
        </w:div>
        <w:div w:id="1525439015">
          <w:marLeft w:val="1195"/>
          <w:marRight w:val="0"/>
          <w:marTop w:val="91"/>
          <w:marBottom w:val="0"/>
          <w:divBdr>
            <w:top w:val="none" w:sz="0" w:space="0" w:color="auto"/>
            <w:left w:val="none" w:sz="0" w:space="0" w:color="auto"/>
            <w:bottom w:val="none" w:sz="0" w:space="0" w:color="auto"/>
            <w:right w:val="none" w:sz="0" w:space="0" w:color="auto"/>
          </w:divBdr>
        </w:div>
      </w:divsChild>
    </w:div>
    <w:div w:id="628514303">
      <w:bodyDiv w:val="1"/>
      <w:marLeft w:val="0"/>
      <w:marRight w:val="0"/>
      <w:marTop w:val="0"/>
      <w:marBottom w:val="0"/>
      <w:divBdr>
        <w:top w:val="none" w:sz="0" w:space="0" w:color="auto"/>
        <w:left w:val="none" w:sz="0" w:space="0" w:color="auto"/>
        <w:bottom w:val="none" w:sz="0" w:space="0" w:color="auto"/>
        <w:right w:val="none" w:sz="0" w:space="0" w:color="auto"/>
      </w:divBdr>
    </w:div>
    <w:div w:id="639463891">
      <w:marLeft w:val="0"/>
      <w:marRight w:val="0"/>
      <w:marTop w:val="0"/>
      <w:marBottom w:val="0"/>
      <w:divBdr>
        <w:top w:val="none" w:sz="0" w:space="0" w:color="auto"/>
        <w:left w:val="none" w:sz="0" w:space="0" w:color="auto"/>
        <w:bottom w:val="none" w:sz="0" w:space="0" w:color="auto"/>
        <w:right w:val="none" w:sz="0" w:space="0" w:color="auto"/>
      </w:divBdr>
    </w:div>
    <w:div w:id="645889331">
      <w:marLeft w:val="0"/>
      <w:marRight w:val="0"/>
      <w:marTop w:val="0"/>
      <w:marBottom w:val="0"/>
      <w:divBdr>
        <w:top w:val="none" w:sz="0" w:space="0" w:color="auto"/>
        <w:left w:val="none" w:sz="0" w:space="0" w:color="auto"/>
        <w:bottom w:val="none" w:sz="0" w:space="0" w:color="auto"/>
        <w:right w:val="none" w:sz="0" w:space="0" w:color="auto"/>
      </w:divBdr>
    </w:div>
    <w:div w:id="646323249">
      <w:bodyDiv w:val="1"/>
      <w:marLeft w:val="0"/>
      <w:marRight w:val="0"/>
      <w:marTop w:val="0"/>
      <w:marBottom w:val="0"/>
      <w:divBdr>
        <w:top w:val="none" w:sz="0" w:space="0" w:color="auto"/>
        <w:left w:val="none" w:sz="0" w:space="0" w:color="auto"/>
        <w:bottom w:val="none" w:sz="0" w:space="0" w:color="auto"/>
        <w:right w:val="none" w:sz="0" w:space="0" w:color="auto"/>
      </w:divBdr>
    </w:div>
    <w:div w:id="647899019">
      <w:bodyDiv w:val="1"/>
      <w:marLeft w:val="0"/>
      <w:marRight w:val="0"/>
      <w:marTop w:val="0"/>
      <w:marBottom w:val="0"/>
      <w:divBdr>
        <w:top w:val="none" w:sz="0" w:space="0" w:color="auto"/>
        <w:left w:val="none" w:sz="0" w:space="0" w:color="auto"/>
        <w:bottom w:val="none" w:sz="0" w:space="0" w:color="auto"/>
        <w:right w:val="none" w:sz="0" w:space="0" w:color="auto"/>
      </w:divBdr>
    </w:div>
    <w:div w:id="651713435">
      <w:bodyDiv w:val="1"/>
      <w:marLeft w:val="0"/>
      <w:marRight w:val="0"/>
      <w:marTop w:val="0"/>
      <w:marBottom w:val="0"/>
      <w:divBdr>
        <w:top w:val="none" w:sz="0" w:space="0" w:color="auto"/>
        <w:left w:val="none" w:sz="0" w:space="0" w:color="auto"/>
        <w:bottom w:val="none" w:sz="0" w:space="0" w:color="auto"/>
        <w:right w:val="none" w:sz="0" w:space="0" w:color="auto"/>
      </w:divBdr>
    </w:div>
    <w:div w:id="653143254">
      <w:marLeft w:val="0"/>
      <w:marRight w:val="0"/>
      <w:marTop w:val="0"/>
      <w:marBottom w:val="0"/>
      <w:divBdr>
        <w:top w:val="none" w:sz="0" w:space="0" w:color="auto"/>
        <w:left w:val="none" w:sz="0" w:space="0" w:color="auto"/>
        <w:bottom w:val="none" w:sz="0" w:space="0" w:color="auto"/>
        <w:right w:val="none" w:sz="0" w:space="0" w:color="auto"/>
      </w:divBdr>
    </w:div>
    <w:div w:id="655375507">
      <w:marLeft w:val="0"/>
      <w:marRight w:val="0"/>
      <w:marTop w:val="0"/>
      <w:marBottom w:val="0"/>
      <w:divBdr>
        <w:top w:val="none" w:sz="0" w:space="0" w:color="auto"/>
        <w:left w:val="none" w:sz="0" w:space="0" w:color="auto"/>
        <w:bottom w:val="none" w:sz="0" w:space="0" w:color="auto"/>
        <w:right w:val="none" w:sz="0" w:space="0" w:color="auto"/>
      </w:divBdr>
      <w:divsChild>
        <w:div w:id="602420345">
          <w:marLeft w:val="0"/>
          <w:marRight w:val="0"/>
          <w:marTop w:val="0"/>
          <w:marBottom w:val="0"/>
          <w:divBdr>
            <w:top w:val="none" w:sz="0" w:space="0" w:color="auto"/>
            <w:left w:val="none" w:sz="0" w:space="0" w:color="auto"/>
            <w:bottom w:val="none" w:sz="0" w:space="0" w:color="auto"/>
            <w:right w:val="none" w:sz="0" w:space="0" w:color="auto"/>
          </w:divBdr>
          <w:divsChild>
            <w:div w:id="1469395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094525">
      <w:bodyDiv w:val="1"/>
      <w:marLeft w:val="0"/>
      <w:marRight w:val="0"/>
      <w:marTop w:val="0"/>
      <w:marBottom w:val="0"/>
      <w:divBdr>
        <w:top w:val="none" w:sz="0" w:space="0" w:color="auto"/>
        <w:left w:val="none" w:sz="0" w:space="0" w:color="auto"/>
        <w:bottom w:val="none" w:sz="0" w:space="0" w:color="auto"/>
        <w:right w:val="none" w:sz="0" w:space="0" w:color="auto"/>
      </w:divBdr>
    </w:div>
    <w:div w:id="664355011">
      <w:bodyDiv w:val="1"/>
      <w:marLeft w:val="0"/>
      <w:marRight w:val="0"/>
      <w:marTop w:val="0"/>
      <w:marBottom w:val="0"/>
      <w:divBdr>
        <w:top w:val="none" w:sz="0" w:space="0" w:color="auto"/>
        <w:left w:val="none" w:sz="0" w:space="0" w:color="auto"/>
        <w:bottom w:val="none" w:sz="0" w:space="0" w:color="auto"/>
        <w:right w:val="none" w:sz="0" w:space="0" w:color="auto"/>
      </w:divBdr>
      <w:divsChild>
        <w:div w:id="427896785">
          <w:marLeft w:val="0"/>
          <w:marRight w:val="0"/>
          <w:marTop w:val="96"/>
          <w:marBottom w:val="0"/>
          <w:divBdr>
            <w:top w:val="none" w:sz="0" w:space="0" w:color="auto"/>
            <w:left w:val="none" w:sz="0" w:space="0" w:color="auto"/>
            <w:bottom w:val="none" w:sz="0" w:space="0" w:color="auto"/>
            <w:right w:val="none" w:sz="0" w:space="0" w:color="auto"/>
          </w:divBdr>
        </w:div>
        <w:div w:id="682977822">
          <w:marLeft w:val="0"/>
          <w:marRight w:val="0"/>
          <w:marTop w:val="96"/>
          <w:marBottom w:val="0"/>
          <w:divBdr>
            <w:top w:val="none" w:sz="0" w:space="0" w:color="auto"/>
            <w:left w:val="none" w:sz="0" w:space="0" w:color="auto"/>
            <w:bottom w:val="none" w:sz="0" w:space="0" w:color="auto"/>
            <w:right w:val="none" w:sz="0" w:space="0" w:color="auto"/>
          </w:divBdr>
        </w:div>
        <w:div w:id="1266234569">
          <w:marLeft w:val="0"/>
          <w:marRight w:val="0"/>
          <w:marTop w:val="96"/>
          <w:marBottom w:val="0"/>
          <w:divBdr>
            <w:top w:val="none" w:sz="0" w:space="0" w:color="auto"/>
            <w:left w:val="none" w:sz="0" w:space="0" w:color="auto"/>
            <w:bottom w:val="none" w:sz="0" w:space="0" w:color="auto"/>
            <w:right w:val="none" w:sz="0" w:space="0" w:color="auto"/>
          </w:divBdr>
        </w:div>
      </w:divsChild>
    </w:div>
    <w:div w:id="664862814">
      <w:marLeft w:val="0"/>
      <w:marRight w:val="0"/>
      <w:marTop w:val="0"/>
      <w:marBottom w:val="0"/>
      <w:divBdr>
        <w:top w:val="none" w:sz="0" w:space="0" w:color="auto"/>
        <w:left w:val="none" w:sz="0" w:space="0" w:color="auto"/>
        <w:bottom w:val="none" w:sz="0" w:space="0" w:color="auto"/>
        <w:right w:val="none" w:sz="0" w:space="0" w:color="auto"/>
      </w:divBdr>
    </w:div>
    <w:div w:id="665980161">
      <w:marLeft w:val="0"/>
      <w:marRight w:val="0"/>
      <w:marTop w:val="0"/>
      <w:marBottom w:val="0"/>
      <w:divBdr>
        <w:top w:val="none" w:sz="0" w:space="0" w:color="auto"/>
        <w:left w:val="none" w:sz="0" w:space="0" w:color="auto"/>
        <w:bottom w:val="none" w:sz="0" w:space="0" w:color="auto"/>
        <w:right w:val="none" w:sz="0" w:space="0" w:color="auto"/>
      </w:divBdr>
    </w:div>
    <w:div w:id="666175661">
      <w:marLeft w:val="0"/>
      <w:marRight w:val="0"/>
      <w:marTop w:val="0"/>
      <w:marBottom w:val="0"/>
      <w:divBdr>
        <w:top w:val="none" w:sz="0" w:space="0" w:color="auto"/>
        <w:left w:val="none" w:sz="0" w:space="0" w:color="auto"/>
        <w:bottom w:val="none" w:sz="0" w:space="0" w:color="auto"/>
        <w:right w:val="none" w:sz="0" w:space="0" w:color="auto"/>
      </w:divBdr>
    </w:div>
    <w:div w:id="667485425">
      <w:marLeft w:val="0"/>
      <w:marRight w:val="0"/>
      <w:marTop w:val="0"/>
      <w:marBottom w:val="0"/>
      <w:divBdr>
        <w:top w:val="none" w:sz="0" w:space="0" w:color="auto"/>
        <w:left w:val="none" w:sz="0" w:space="0" w:color="auto"/>
        <w:bottom w:val="none" w:sz="0" w:space="0" w:color="auto"/>
        <w:right w:val="none" w:sz="0" w:space="0" w:color="auto"/>
      </w:divBdr>
    </w:div>
    <w:div w:id="669871700">
      <w:marLeft w:val="0"/>
      <w:marRight w:val="0"/>
      <w:marTop w:val="0"/>
      <w:marBottom w:val="0"/>
      <w:divBdr>
        <w:top w:val="none" w:sz="0" w:space="0" w:color="auto"/>
        <w:left w:val="none" w:sz="0" w:space="0" w:color="auto"/>
        <w:bottom w:val="none" w:sz="0" w:space="0" w:color="auto"/>
        <w:right w:val="none" w:sz="0" w:space="0" w:color="auto"/>
      </w:divBdr>
    </w:div>
    <w:div w:id="671296359">
      <w:marLeft w:val="0"/>
      <w:marRight w:val="0"/>
      <w:marTop w:val="0"/>
      <w:marBottom w:val="0"/>
      <w:divBdr>
        <w:top w:val="none" w:sz="0" w:space="0" w:color="auto"/>
        <w:left w:val="none" w:sz="0" w:space="0" w:color="auto"/>
        <w:bottom w:val="none" w:sz="0" w:space="0" w:color="auto"/>
        <w:right w:val="none" w:sz="0" w:space="0" w:color="auto"/>
      </w:divBdr>
    </w:div>
    <w:div w:id="671641461">
      <w:marLeft w:val="0"/>
      <w:marRight w:val="0"/>
      <w:marTop w:val="0"/>
      <w:marBottom w:val="0"/>
      <w:divBdr>
        <w:top w:val="none" w:sz="0" w:space="0" w:color="auto"/>
        <w:left w:val="none" w:sz="0" w:space="0" w:color="auto"/>
        <w:bottom w:val="none" w:sz="0" w:space="0" w:color="auto"/>
        <w:right w:val="none" w:sz="0" w:space="0" w:color="auto"/>
      </w:divBdr>
    </w:div>
    <w:div w:id="672030358">
      <w:marLeft w:val="0"/>
      <w:marRight w:val="0"/>
      <w:marTop w:val="0"/>
      <w:marBottom w:val="0"/>
      <w:divBdr>
        <w:top w:val="none" w:sz="0" w:space="0" w:color="auto"/>
        <w:left w:val="none" w:sz="0" w:space="0" w:color="auto"/>
        <w:bottom w:val="none" w:sz="0" w:space="0" w:color="auto"/>
        <w:right w:val="none" w:sz="0" w:space="0" w:color="auto"/>
      </w:divBdr>
    </w:div>
    <w:div w:id="672221697">
      <w:marLeft w:val="0"/>
      <w:marRight w:val="0"/>
      <w:marTop w:val="0"/>
      <w:marBottom w:val="0"/>
      <w:divBdr>
        <w:top w:val="none" w:sz="0" w:space="0" w:color="auto"/>
        <w:left w:val="none" w:sz="0" w:space="0" w:color="auto"/>
        <w:bottom w:val="none" w:sz="0" w:space="0" w:color="auto"/>
        <w:right w:val="none" w:sz="0" w:space="0" w:color="auto"/>
      </w:divBdr>
    </w:div>
    <w:div w:id="672882014">
      <w:marLeft w:val="0"/>
      <w:marRight w:val="0"/>
      <w:marTop w:val="0"/>
      <w:marBottom w:val="0"/>
      <w:divBdr>
        <w:top w:val="none" w:sz="0" w:space="0" w:color="auto"/>
        <w:left w:val="none" w:sz="0" w:space="0" w:color="auto"/>
        <w:bottom w:val="none" w:sz="0" w:space="0" w:color="auto"/>
        <w:right w:val="none" w:sz="0" w:space="0" w:color="auto"/>
      </w:divBdr>
    </w:div>
    <w:div w:id="683095153">
      <w:marLeft w:val="0"/>
      <w:marRight w:val="0"/>
      <w:marTop w:val="0"/>
      <w:marBottom w:val="0"/>
      <w:divBdr>
        <w:top w:val="none" w:sz="0" w:space="0" w:color="auto"/>
        <w:left w:val="none" w:sz="0" w:space="0" w:color="auto"/>
        <w:bottom w:val="none" w:sz="0" w:space="0" w:color="auto"/>
        <w:right w:val="none" w:sz="0" w:space="0" w:color="auto"/>
      </w:divBdr>
    </w:div>
    <w:div w:id="684793339">
      <w:marLeft w:val="0"/>
      <w:marRight w:val="0"/>
      <w:marTop w:val="0"/>
      <w:marBottom w:val="0"/>
      <w:divBdr>
        <w:top w:val="none" w:sz="0" w:space="0" w:color="auto"/>
        <w:left w:val="none" w:sz="0" w:space="0" w:color="auto"/>
        <w:bottom w:val="none" w:sz="0" w:space="0" w:color="auto"/>
        <w:right w:val="none" w:sz="0" w:space="0" w:color="auto"/>
      </w:divBdr>
    </w:div>
    <w:div w:id="686441786">
      <w:marLeft w:val="0"/>
      <w:marRight w:val="0"/>
      <w:marTop w:val="0"/>
      <w:marBottom w:val="0"/>
      <w:divBdr>
        <w:top w:val="none" w:sz="0" w:space="0" w:color="auto"/>
        <w:left w:val="none" w:sz="0" w:space="0" w:color="auto"/>
        <w:bottom w:val="none" w:sz="0" w:space="0" w:color="auto"/>
        <w:right w:val="none" w:sz="0" w:space="0" w:color="auto"/>
      </w:divBdr>
    </w:div>
    <w:div w:id="688486046">
      <w:marLeft w:val="0"/>
      <w:marRight w:val="0"/>
      <w:marTop w:val="0"/>
      <w:marBottom w:val="0"/>
      <w:divBdr>
        <w:top w:val="none" w:sz="0" w:space="0" w:color="auto"/>
        <w:left w:val="none" w:sz="0" w:space="0" w:color="auto"/>
        <w:bottom w:val="none" w:sz="0" w:space="0" w:color="auto"/>
        <w:right w:val="none" w:sz="0" w:space="0" w:color="auto"/>
      </w:divBdr>
    </w:div>
    <w:div w:id="688684685">
      <w:marLeft w:val="0"/>
      <w:marRight w:val="0"/>
      <w:marTop w:val="0"/>
      <w:marBottom w:val="0"/>
      <w:divBdr>
        <w:top w:val="none" w:sz="0" w:space="0" w:color="auto"/>
        <w:left w:val="none" w:sz="0" w:space="0" w:color="auto"/>
        <w:bottom w:val="none" w:sz="0" w:space="0" w:color="auto"/>
        <w:right w:val="none" w:sz="0" w:space="0" w:color="auto"/>
      </w:divBdr>
    </w:div>
    <w:div w:id="691303295">
      <w:marLeft w:val="0"/>
      <w:marRight w:val="0"/>
      <w:marTop w:val="0"/>
      <w:marBottom w:val="0"/>
      <w:divBdr>
        <w:top w:val="none" w:sz="0" w:space="0" w:color="auto"/>
        <w:left w:val="none" w:sz="0" w:space="0" w:color="auto"/>
        <w:bottom w:val="none" w:sz="0" w:space="0" w:color="auto"/>
        <w:right w:val="none" w:sz="0" w:space="0" w:color="auto"/>
      </w:divBdr>
    </w:div>
    <w:div w:id="691804139">
      <w:marLeft w:val="0"/>
      <w:marRight w:val="0"/>
      <w:marTop w:val="0"/>
      <w:marBottom w:val="0"/>
      <w:divBdr>
        <w:top w:val="none" w:sz="0" w:space="0" w:color="auto"/>
        <w:left w:val="none" w:sz="0" w:space="0" w:color="auto"/>
        <w:bottom w:val="none" w:sz="0" w:space="0" w:color="auto"/>
        <w:right w:val="none" w:sz="0" w:space="0" w:color="auto"/>
      </w:divBdr>
    </w:div>
    <w:div w:id="698353911">
      <w:marLeft w:val="0"/>
      <w:marRight w:val="0"/>
      <w:marTop w:val="0"/>
      <w:marBottom w:val="0"/>
      <w:divBdr>
        <w:top w:val="none" w:sz="0" w:space="0" w:color="auto"/>
        <w:left w:val="none" w:sz="0" w:space="0" w:color="auto"/>
        <w:bottom w:val="none" w:sz="0" w:space="0" w:color="auto"/>
        <w:right w:val="none" w:sz="0" w:space="0" w:color="auto"/>
      </w:divBdr>
    </w:div>
    <w:div w:id="699236350">
      <w:marLeft w:val="0"/>
      <w:marRight w:val="0"/>
      <w:marTop w:val="0"/>
      <w:marBottom w:val="0"/>
      <w:divBdr>
        <w:top w:val="none" w:sz="0" w:space="0" w:color="auto"/>
        <w:left w:val="none" w:sz="0" w:space="0" w:color="auto"/>
        <w:bottom w:val="none" w:sz="0" w:space="0" w:color="auto"/>
        <w:right w:val="none" w:sz="0" w:space="0" w:color="auto"/>
      </w:divBdr>
    </w:div>
    <w:div w:id="702681054">
      <w:marLeft w:val="0"/>
      <w:marRight w:val="0"/>
      <w:marTop w:val="0"/>
      <w:marBottom w:val="0"/>
      <w:divBdr>
        <w:top w:val="none" w:sz="0" w:space="0" w:color="auto"/>
        <w:left w:val="none" w:sz="0" w:space="0" w:color="auto"/>
        <w:bottom w:val="none" w:sz="0" w:space="0" w:color="auto"/>
        <w:right w:val="none" w:sz="0" w:space="0" w:color="auto"/>
      </w:divBdr>
    </w:div>
    <w:div w:id="703671309">
      <w:marLeft w:val="0"/>
      <w:marRight w:val="0"/>
      <w:marTop w:val="0"/>
      <w:marBottom w:val="0"/>
      <w:divBdr>
        <w:top w:val="none" w:sz="0" w:space="0" w:color="auto"/>
        <w:left w:val="none" w:sz="0" w:space="0" w:color="auto"/>
        <w:bottom w:val="none" w:sz="0" w:space="0" w:color="auto"/>
        <w:right w:val="none" w:sz="0" w:space="0" w:color="auto"/>
      </w:divBdr>
    </w:div>
    <w:div w:id="704643147">
      <w:bodyDiv w:val="1"/>
      <w:marLeft w:val="0"/>
      <w:marRight w:val="0"/>
      <w:marTop w:val="0"/>
      <w:marBottom w:val="0"/>
      <w:divBdr>
        <w:top w:val="none" w:sz="0" w:space="0" w:color="auto"/>
        <w:left w:val="none" w:sz="0" w:space="0" w:color="auto"/>
        <w:bottom w:val="none" w:sz="0" w:space="0" w:color="auto"/>
        <w:right w:val="none" w:sz="0" w:space="0" w:color="auto"/>
      </w:divBdr>
    </w:div>
    <w:div w:id="708992757">
      <w:marLeft w:val="0"/>
      <w:marRight w:val="0"/>
      <w:marTop w:val="0"/>
      <w:marBottom w:val="0"/>
      <w:divBdr>
        <w:top w:val="none" w:sz="0" w:space="0" w:color="auto"/>
        <w:left w:val="none" w:sz="0" w:space="0" w:color="auto"/>
        <w:bottom w:val="none" w:sz="0" w:space="0" w:color="auto"/>
        <w:right w:val="none" w:sz="0" w:space="0" w:color="auto"/>
      </w:divBdr>
    </w:div>
    <w:div w:id="709384489">
      <w:marLeft w:val="0"/>
      <w:marRight w:val="0"/>
      <w:marTop w:val="0"/>
      <w:marBottom w:val="0"/>
      <w:divBdr>
        <w:top w:val="none" w:sz="0" w:space="0" w:color="auto"/>
        <w:left w:val="none" w:sz="0" w:space="0" w:color="auto"/>
        <w:bottom w:val="none" w:sz="0" w:space="0" w:color="auto"/>
        <w:right w:val="none" w:sz="0" w:space="0" w:color="auto"/>
      </w:divBdr>
    </w:div>
    <w:div w:id="714046838">
      <w:marLeft w:val="0"/>
      <w:marRight w:val="0"/>
      <w:marTop w:val="0"/>
      <w:marBottom w:val="0"/>
      <w:divBdr>
        <w:top w:val="none" w:sz="0" w:space="0" w:color="auto"/>
        <w:left w:val="none" w:sz="0" w:space="0" w:color="auto"/>
        <w:bottom w:val="none" w:sz="0" w:space="0" w:color="auto"/>
        <w:right w:val="none" w:sz="0" w:space="0" w:color="auto"/>
      </w:divBdr>
    </w:div>
    <w:div w:id="714548932">
      <w:marLeft w:val="0"/>
      <w:marRight w:val="0"/>
      <w:marTop w:val="0"/>
      <w:marBottom w:val="0"/>
      <w:divBdr>
        <w:top w:val="none" w:sz="0" w:space="0" w:color="auto"/>
        <w:left w:val="none" w:sz="0" w:space="0" w:color="auto"/>
        <w:bottom w:val="none" w:sz="0" w:space="0" w:color="auto"/>
        <w:right w:val="none" w:sz="0" w:space="0" w:color="auto"/>
      </w:divBdr>
    </w:div>
    <w:div w:id="715472153">
      <w:bodyDiv w:val="1"/>
      <w:marLeft w:val="0"/>
      <w:marRight w:val="0"/>
      <w:marTop w:val="0"/>
      <w:marBottom w:val="0"/>
      <w:divBdr>
        <w:top w:val="none" w:sz="0" w:space="0" w:color="auto"/>
        <w:left w:val="none" w:sz="0" w:space="0" w:color="auto"/>
        <w:bottom w:val="none" w:sz="0" w:space="0" w:color="auto"/>
        <w:right w:val="none" w:sz="0" w:space="0" w:color="auto"/>
      </w:divBdr>
    </w:div>
    <w:div w:id="716048090">
      <w:bodyDiv w:val="1"/>
      <w:marLeft w:val="0"/>
      <w:marRight w:val="0"/>
      <w:marTop w:val="0"/>
      <w:marBottom w:val="0"/>
      <w:divBdr>
        <w:top w:val="none" w:sz="0" w:space="0" w:color="auto"/>
        <w:left w:val="none" w:sz="0" w:space="0" w:color="auto"/>
        <w:bottom w:val="none" w:sz="0" w:space="0" w:color="auto"/>
        <w:right w:val="none" w:sz="0" w:space="0" w:color="auto"/>
      </w:divBdr>
    </w:div>
    <w:div w:id="716903327">
      <w:marLeft w:val="0"/>
      <w:marRight w:val="0"/>
      <w:marTop w:val="0"/>
      <w:marBottom w:val="0"/>
      <w:divBdr>
        <w:top w:val="none" w:sz="0" w:space="0" w:color="auto"/>
        <w:left w:val="none" w:sz="0" w:space="0" w:color="auto"/>
        <w:bottom w:val="none" w:sz="0" w:space="0" w:color="auto"/>
        <w:right w:val="none" w:sz="0" w:space="0" w:color="auto"/>
      </w:divBdr>
    </w:div>
    <w:div w:id="719549851">
      <w:marLeft w:val="0"/>
      <w:marRight w:val="0"/>
      <w:marTop w:val="0"/>
      <w:marBottom w:val="0"/>
      <w:divBdr>
        <w:top w:val="none" w:sz="0" w:space="0" w:color="auto"/>
        <w:left w:val="none" w:sz="0" w:space="0" w:color="auto"/>
        <w:bottom w:val="none" w:sz="0" w:space="0" w:color="auto"/>
        <w:right w:val="none" w:sz="0" w:space="0" w:color="auto"/>
      </w:divBdr>
    </w:div>
    <w:div w:id="720519288">
      <w:marLeft w:val="0"/>
      <w:marRight w:val="0"/>
      <w:marTop w:val="0"/>
      <w:marBottom w:val="0"/>
      <w:divBdr>
        <w:top w:val="none" w:sz="0" w:space="0" w:color="auto"/>
        <w:left w:val="none" w:sz="0" w:space="0" w:color="auto"/>
        <w:bottom w:val="none" w:sz="0" w:space="0" w:color="auto"/>
        <w:right w:val="none" w:sz="0" w:space="0" w:color="auto"/>
      </w:divBdr>
    </w:div>
    <w:div w:id="721639847">
      <w:marLeft w:val="0"/>
      <w:marRight w:val="0"/>
      <w:marTop w:val="0"/>
      <w:marBottom w:val="0"/>
      <w:divBdr>
        <w:top w:val="none" w:sz="0" w:space="0" w:color="auto"/>
        <w:left w:val="none" w:sz="0" w:space="0" w:color="auto"/>
        <w:bottom w:val="none" w:sz="0" w:space="0" w:color="auto"/>
        <w:right w:val="none" w:sz="0" w:space="0" w:color="auto"/>
      </w:divBdr>
    </w:div>
    <w:div w:id="724643937">
      <w:marLeft w:val="0"/>
      <w:marRight w:val="0"/>
      <w:marTop w:val="0"/>
      <w:marBottom w:val="0"/>
      <w:divBdr>
        <w:top w:val="none" w:sz="0" w:space="0" w:color="auto"/>
        <w:left w:val="none" w:sz="0" w:space="0" w:color="auto"/>
        <w:bottom w:val="none" w:sz="0" w:space="0" w:color="auto"/>
        <w:right w:val="none" w:sz="0" w:space="0" w:color="auto"/>
      </w:divBdr>
    </w:div>
    <w:div w:id="728649741">
      <w:marLeft w:val="0"/>
      <w:marRight w:val="0"/>
      <w:marTop w:val="0"/>
      <w:marBottom w:val="0"/>
      <w:divBdr>
        <w:top w:val="none" w:sz="0" w:space="0" w:color="auto"/>
        <w:left w:val="none" w:sz="0" w:space="0" w:color="auto"/>
        <w:bottom w:val="none" w:sz="0" w:space="0" w:color="auto"/>
        <w:right w:val="none" w:sz="0" w:space="0" w:color="auto"/>
      </w:divBdr>
    </w:div>
    <w:div w:id="729958779">
      <w:marLeft w:val="0"/>
      <w:marRight w:val="0"/>
      <w:marTop w:val="0"/>
      <w:marBottom w:val="0"/>
      <w:divBdr>
        <w:top w:val="none" w:sz="0" w:space="0" w:color="auto"/>
        <w:left w:val="none" w:sz="0" w:space="0" w:color="auto"/>
        <w:bottom w:val="none" w:sz="0" w:space="0" w:color="auto"/>
        <w:right w:val="none" w:sz="0" w:space="0" w:color="auto"/>
      </w:divBdr>
    </w:div>
    <w:div w:id="738678233">
      <w:marLeft w:val="0"/>
      <w:marRight w:val="0"/>
      <w:marTop w:val="0"/>
      <w:marBottom w:val="0"/>
      <w:divBdr>
        <w:top w:val="none" w:sz="0" w:space="0" w:color="auto"/>
        <w:left w:val="none" w:sz="0" w:space="0" w:color="auto"/>
        <w:bottom w:val="none" w:sz="0" w:space="0" w:color="auto"/>
        <w:right w:val="none" w:sz="0" w:space="0" w:color="auto"/>
      </w:divBdr>
    </w:div>
    <w:div w:id="739408010">
      <w:marLeft w:val="0"/>
      <w:marRight w:val="0"/>
      <w:marTop w:val="0"/>
      <w:marBottom w:val="0"/>
      <w:divBdr>
        <w:top w:val="none" w:sz="0" w:space="0" w:color="auto"/>
        <w:left w:val="none" w:sz="0" w:space="0" w:color="auto"/>
        <w:bottom w:val="none" w:sz="0" w:space="0" w:color="auto"/>
        <w:right w:val="none" w:sz="0" w:space="0" w:color="auto"/>
      </w:divBdr>
    </w:div>
    <w:div w:id="742872081">
      <w:marLeft w:val="0"/>
      <w:marRight w:val="0"/>
      <w:marTop w:val="0"/>
      <w:marBottom w:val="0"/>
      <w:divBdr>
        <w:top w:val="none" w:sz="0" w:space="0" w:color="auto"/>
        <w:left w:val="none" w:sz="0" w:space="0" w:color="auto"/>
        <w:bottom w:val="none" w:sz="0" w:space="0" w:color="auto"/>
        <w:right w:val="none" w:sz="0" w:space="0" w:color="auto"/>
      </w:divBdr>
    </w:div>
    <w:div w:id="746733859">
      <w:marLeft w:val="0"/>
      <w:marRight w:val="0"/>
      <w:marTop w:val="0"/>
      <w:marBottom w:val="0"/>
      <w:divBdr>
        <w:top w:val="none" w:sz="0" w:space="0" w:color="auto"/>
        <w:left w:val="none" w:sz="0" w:space="0" w:color="auto"/>
        <w:bottom w:val="none" w:sz="0" w:space="0" w:color="auto"/>
        <w:right w:val="none" w:sz="0" w:space="0" w:color="auto"/>
      </w:divBdr>
    </w:div>
    <w:div w:id="750807611">
      <w:marLeft w:val="0"/>
      <w:marRight w:val="0"/>
      <w:marTop w:val="0"/>
      <w:marBottom w:val="0"/>
      <w:divBdr>
        <w:top w:val="none" w:sz="0" w:space="0" w:color="auto"/>
        <w:left w:val="none" w:sz="0" w:space="0" w:color="auto"/>
        <w:bottom w:val="none" w:sz="0" w:space="0" w:color="auto"/>
        <w:right w:val="none" w:sz="0" w:space="0" w:color="auto"/>
      </w:divBdr>
    </w:div>
    <w:div w:id="752550849">
      <w:marLeft w:val="0"/>
      <w:marRight w:val="0"/>
      <w:marTop w:val="0"/>
      <w:marBottom w:val="0"/>
      <w:divBdr>
        <w:top w:val="none" w:sz="0" w:space="0" w:color="auto"/>
        <w:left w:val="none" w:sz="0" w:space="0" w:color="auto"/>
        <w:bottom w:val="none" w:sz="0" w:space="0" w:color="auto"/>
        <w:right w:val="none" w:sz="0" w:space="0" w:color="auto"/>
      </w:divBdr>
    </w:div>
    <w:div w:id="753164364">
      <w:marLeft w:val="0"/>
      <w:marRight w:val="0"/>
      <w:marTop w:val="0"/>
      <w:marBottom w:val="0"/>
      <w:divBdr>
        <w:top w:val="none" w:sz="0" w:space="0" w:color="auto"/>
        <w:left w:val="none" w:sz="0" w:space="0" w:color="auto"/>
        <w:bottom w:val="none" w:sz="0" w:space="0" w:color="auto"/>
        <w:right w:val="none" w:sz="0" w:space="0" w:color="auto"/>
      </w:divBdr>
    </w:div>
    <w:div w:id="760684003">
      <w:marLeft w:val="0"/>
      <w:marRight w:val="0"/>
      <w:marTop w:val="0"/>
      <w:marBottom w:val="0"/>
      <w:divBdr>
        <w:top w:val="none" w:sz="0" w:space="0" w:color="auto"/>
        <w:left w:val="none" w:sz="0" w:space="0" w:color="auto"/>
        <w:bottom w:val="none" w:sz="0" w:space="0" w:color="auto"/>
        <w:right w:val="none" w:sz="0" w:space="0" w:color="auto"/>
      </w:divBdr>
    </w:div>
    <w:div w:id="761225205">
      <w:marLeft w:val="0"/>
      <w:marRight w:val="0"/>
      <w:marTop w:val="0"/>
      <w:marBottom w:val="0"/>
      <w:divBdr>
        <w:top w:val="none" w:sz="0" w:space="0" w:color="auto"/>
        <w:left w:val="none" w:sz="0" w:space="0" w:color="auto"/>
        <w:bottom w:val="none" w:sz="0" w:space="0" w:color="auto"/>
        <w:right w:val="none" w:sz="0" w:space="0" w:color="auto"/>
      </w:divBdr>
    </w:div>
    <w:div w:id="763574167">
      <w:marLeft w:val="0"/>
      <w:marRight w:val="0"/>
      <w:marTop w:val="0"/>
      <w:marBottom w:val="0"/>
      <w:divBdr>
        <w:top w:val="none" w:sz="0" w:space="0" w:color="auto"/>
        <w:left w:val="none" w:sz="0" w:space="0" w:color="auto"/>
        <w:bottom w:val="none" w:sz="0" w:space="0" w:color="auto"/>
        <w:right w:val="none" w:sz="0" w:space="0" w:color="auto"/>
      </w:divBdr>
    </w:div>
    <w:div w:id="767190794">
      <w:marLeft w:val="0"/>
      <w:marRight w:val="0"/>
      <w:marTop w:val="0"/>
      <w:marBottom w:val="0"/>
      <w:divBdr>
        <w:top w:val="none" w:sz="0" w:space="0" w:color="auto"/>
        <w:left w:val="none" w:sz="0" w:space="0" w:color="auto"/>
        <w:bottom w:val="none" w:sz="0" w:space="0" w:color="auto"/>
        <w:right w:val="none" w:sz="0" w:space="0" w:color="auto"/>
      </w:divBdr>
    </w:div>
    <w:div w:id="768813676">
      <w:marLeft w:val="0"/>
      <w:marRight w:val="0"/>
      <w:marTop w:val="0"/>
      <w:marBottom w:val="0"/>
      <w:divBdr>
        <w:top w:val="none" w:sz="0" w:space="0" w:color="auto"/>
        <w:left w:val="none" w:sz="0" w:space="0" w:color="auto"/>
        <w:bottom w:val="none" w:sz="0" w:space="0" w:color="auto"/>
        <w:right w:val="none" w:sz="0" w:space="0" w:color="auto"/>
      </w:divBdr>
    </w:div>
    <w:div w:id="770510854">
      <w:marLeft w:val="0"/>
      <w:marRight w:val="0"/>
      <w:marTop w:val="0"/>
      <w:marBottom w:val="0"/>
      <w:divBdr>
        <w:top w:val="none" w:sz="0" w:space="0" w:color="auto"/>
        <w:left w:val="none" w:sz="0" w:space="0" w:color="auto"/>
        <w:bottom w:val="none" w:sz="0" w:space="0" w:color="auto"/>
        <w:right w:val="none" w:sz="0" w:space="0" w:color="auto"/>
      </w:divBdr>
    </w:div>
    <w:div w:id="771170495">
      <w:bodyDiv w:val="1"/>
      <w:marLeft w:val="0"/>
      <w:marRight w:val="0"/>
      <w:marTop w:val="0"/>
      <w:marBottom w:val="0"/>
      <w:divBdr>
        <w:top w:val="none" w:sz="0" w:space="0" w:color="auto"/>
        <w:left w:val="none" w:sz="0" w:space="0" w:color="auto"/>
        <w:bottom w:val="none" w:sz="0" w:space="0" w:color="auto"/>
        <w:right w:val="none" w:sz="0" w:space="0" w:color="auto"/>
      </w:divBdr>
    </w:div>
    <w:div w:id="773549968">
      <w:marLeft w:val="0"/>
      <w:marRight w:val="0"/>
      <w:marTop w:val="0"/>
      <w:marBottom w:val="0"/>
      <w:divBdr>
        <w:top w:val="none" w:sz="0" w:space="0" w:color="auto"/>
        <w:left w:val="none" w:sz="0" w:space="0" w:color="auto"/>
        <w:bottom w:val="none" w:sz="0" w:space="0" w:color="auto"/>
        <w:right w:val="none" w:sz="0" w:space="0" w:color="auto"/>
      </w:divBdr>
    </w:div>
    <w:div w:id="774591079">
      <w:marLeft w:val="0"/>
      <w:marRight w:val="0"/>
      <w:marTop w:val="0"/>
      <w:marBottom w:val="0"/>
      <w:divBdr>
        <w:top w:val="none" w:sz="0" w:space="0" w:color="auto"/>
        <w:left w:val="none" w:sz="0" w:space="0" w:color="auto"/>
        <w:bottom w:val="none" w:sz="0" w:space="0" w:color="auto"/>
        <w:right w:val="none" w:sz="0" w:space="0" w:color="auto"/>
      </w:divBdr>
    </w:div>
    <w:div w:id="777944000">
      <w:marLeft w:val="0"/>
      <w:marRight w:val="0"/>
      <w:marTop w:val="0"/>
      <w:marBottom w:val="0"/>
      <w:divBdr>
        <w:top w:val="none" w:sz="0" w:space="0" w:color="auto"/>
        <w:left w:val="none" w:sz="0" w:space="0" w:color="auto"/>
        <w:bottom w:val="none" w:sz="0" w:space="0" w:color="auto"/>
        <w:right w:val="none" w:sz="0" w:space="0" w:color="auto"/>
      </w:divBdr>
    </w:div>
    <w:div w:id="780416851">
      <w:marLeft w:val="0"/>
      <w:marRight w:val="0"/>
      <w:marTop w:val="0"/>
      <w:marBottom w:val="0"/>
      <w:divBdr>
        <w:top w:val="none" w:sz="0" w:space="0" w:color="auto"/>
        <w:left w:val="none" w:sz="0" w:space="0" w:color="auto"/>
        <w:bottom w:val="none" w:sz="0" w:space="0" w:color="auto"/>
        <w:right w:val="none" w:sz="0" w:space="0" w:color="auto"/>
      </w:divBdr>
    </w:div>
    <w:div w:id="784956966">
      <w:marLeft w:val="0"/>
      <w:marRight w:val="0"/>
      <w:marTop w:val="0"/>
      <w:marBottom w:val="0"/>
      <w:divBdr>
        <w:top w:val="none" w:sz="0" w:space="0" w:color="auto"/>
        <w:left w:val="none" w:sz="0" w:space="0" w:color="auto"/>
        <w:bottom w:val="none" w:sz="0" w:space="0" w:color="auto"/>
        <w:right w:val="none" w:sz="0" w:space="0" w:color="auto"/>
      </w:divBdr>
    </w:div>
    <w:div w:id="785347482">
      <w:bodyDiv w:val="1"/>
      <w:marLeft w:val="0"/>
      <w:marRight w:val="0"/>
      <w:marTop w:val="0"/>
      <w:marBottom w:val="0"/>
      <w:divBdr>
        <w:top w:val="none" w:sz="0" w:space="0" w:color="auto"/>
        <w:left w:val="none" w:sz="0" w:space="0" w:color="auto"/>
        <w:bottom w:val="none" w:sz="0" w:space="0" w:color="auto"/>
        <w:right w:val="none" w:sz="0" w:space="0" w:color="auto"/>
      </w:divBdr>
    </w:div>
    <w:div w:id="787164962">
      <w:bodyDiv w:val="1"/>
      <w:marLeft w:val="0"/>
      <w:marRight w:val="0"/>
      <w:marTop w:val="0"/>
      <w:marBottom w:val="0"/>
      <w:divBdr>
        <w:top w:val="none" w:sz="0" w:space="0" w:color="auto"/>
        <w:left w:val="none" w:sz="0" w:space="0" w:color="auto"/>
        <w:bottom w:val="none" w:sz="0" w:space="0" w:color="auto"/>
        <w:right w:val="none" w:sz="0" w:space="0" w:color="auto"/>
      </w:divBdr>
    </w:div>
    <w:div w:id="787625216">
      <w:marLeft w:val="0"/>
      <w:marRight w:val="0"/>
      <w:marTop w:val="0"/>
      <w:marBottom w:val="0"/>
      <w:divBdr>
        <w:top w:val="none" w:sz="0" w:space="0" w:color="auto"/>
        <w:left w:val="none" w:sz="0" w:space="0" w:color="auto"/>
        <w:bottom w:val="none" w:sz="0" w:space="0" w:color="auto"/>
        <w:right w:val="none" w:sz="0" w:space="0" w:color="auto"/>
      </w:divBdr>
    </w:div>
    <w:div w:id="788666250">
      <w:marLeft w:val="0"/>
      <w:marRight w:val="0"/>
      <w:marTop w:val="0"/>
      <w:marBottom w:val="0"/>
      <w:divBdr>
        <w:top w:val="none" w:sz="0" w:space="0" w:color="auto"/>
        <w:left w:val="none" w:sz="0" w:space="0" w:color="auto"/>
        <w:bottom w:val="none" w:sz="0" w:space="0" w:color="auto"/>
        <w:right w:val="none" w:sz="0" w:space="0" w:color="auto"/>
      </w:divBdr>
    </w:div>
    <w:div w:id="789056667">
      <w:marLeft w:val="0"/>
      <w:marRight w:val="0"/>
      <w:marTop w:val="0"/>
      <w:marBottom w:val="0"/>
      <w:divBdr>
        <w:top w:val="none" w:sz="0" w:space="0" w:color="auto"/>
        <w:left w:val="none" w:sz="0" w:space="0" w:color="auto"/>
        <w:bottom w:val="none" w:sz="0" w:space="0" w:color="auto"/>
        <w:right w:val="none" w:sz="0" w:space="0" w:color="auto"/>
      </w:divBdr>
    </w:div>
    <w:div w:id="790053142">
      <w:marLeft w:val="0"/>
      <w:marRight w:val="0"/>
      <w:marTop w:val="0"/>
      <w:marBottom w:val="0"/>
      <w:divBdr>
        <w:top w:val="none" w:sz="0" w:space="0" w:color="auto"/>
        <w:left w:val="none" w:sz="0" w:space="0" w:color="auto"/>
        <w:bottom w:val="none" w:sz="0" w:space="0" w:color="auto"/>
        <w:right w:val="none" w:sz="0" w:space="0" w:color="auto"/>
      </w:divBdr>
    </w:div>
    <w:div w:id="791558974">
      <w:marLeft w:val="0"/>
      <w:marRight w:val="0"/>
      <w:marTop w:val="0"/>
      <w:marBottom w:val="0"/>
      <w:divBdr>
        <w:top w:val="none" w:sz="0" w:space="0" w:color="auto"/>
        <w:left w:val="none" w:sz="0" w:space="0" w:color="auto"/>
        <w:bottom w:val="none" w:sz="0" w:space="0" w:color="auto"/>
        <w:right w:val="none" w:sz="0" w:space="0" w:color="auto"/>
      </w:divBdr>
    </w:div>
    <w:div w:id="798037601">
      <w:marLeft w:val="0"/>
      <w:marRight w:val="0"/>
      <w:marTop w:val="0"/>
      <w:marBottom w:val="0"/>
      <w:divBdr>
        <w:top w:val="none" w:sz="0" w:space="0" w:color="auto"/>
        <w:left w:val="none" w:sz="0" w:space="0" w:color="auto"/>
        <w:bottom w:val="none" w:sz="0" w:space="0" w:color="auto"/>
        <w:right w:val="none" w:sz="0" w:space="0" w:color="auto"/>
      </w:divBdr>
    </w:div>
    <w:div w:id="798576148">
      <w:marLeft w:val="0"/>
      <w:marRight w:val="0"/>
      <w:marTop w:val="0"/>
      <w:marBottom w:val="0"/>
      <w:divBdr>
        <w:top w:val="none" w:sz="0" w:space="0" w:color="auto"/>
        <w:left w:val="none" w:sz="0" w:space="0" w:color="auto"/>
        <w:bottom w:val="none" w:sz="0" w:space="0" w:color="auto"/>
        <w:right w:val="none" w:sz="0" w:space="0" w:color="auto"/>
      </w:divBdr>
    </w:div>
    <w:div w:id="804085729">
      <w:marLeft w:val="0"/>
      <w:marRight w:val="0"/>
      <w:marTop w:val="0"/>
      <w:marBottom w:val="0"/>
      <w:divBdr>
        <w:top w:val="none" w:sz="0" w:space="0" w:color="auto"/>
        <w:left w:val="none" w:sz="0" w:space="0" w:color="auto"/>
        <w:bottom w:val="none" w:sz="0" w:space="0" w:color="auto"/>
        <w:right w:val="none" w:sz="0" w:space="0" w:color="auto"/>
      </w:divBdr>
    </w:div>
    <w:div w:id="804156547">
      <w:bodyDiv w:val="1"/>
      <w:marLeft w:val="0"/>
      <w:marRight w:val="0"/>
      <w:marTop w:val="0"/>
      <w:marBottom w:val="0"/>
      <w:divBdr>
        <w:top w:val="none" w:sz="0" w:space="0" w:color="auto"/>
        <w:left w:val="none" w:sz="0" w:space="0" w:color="auto"/>
        <w:bottom w:val="none" w:sz="0" w:space="0" w:color="auto"/>
        <w:right w:val="none" w:sz="0" w:space="0" w:color="auto"/>
      </w:divBdr>
    </w:div>
    <w:div w:id="804663689">
      <w:bodyDiv w:val="1"/>
      <w:marLeft w:val="0"/>
      <w:marRight w:val="0"/>
      <w:marTop w:val="0"/>
      <w:marBottom w:val="0"/>
      <w:divBdr>
        <w:top w:val="none" w:sz="0" w:space="0" w:color="auto"/>
        <w:left w:val="none" w:sz="0" w:space="0" w:color="auto"/>
        <w:bottom w:val="none" w:sz="0" w:space="0" w:color="auto"/>
        <w:right w:val="none" w:sz="0" w:space="0" w:color="auto"/>
      </w:divBdr>
    </w:div>
    <w:div w:id="804735650">
      <w:marLeft w:val="0"/>
      <w:marRight w:val="0"/>
      <w:marTop w:val="0"/>
      <w:marBottom w:val="0"/>
      <w:divBdr>
        <w:top w:val="none" w:sz="0" w:space="0" w:color="auto"/>
        <w:left w:val="none" w:sz="0" w:space="0" w:color="auto"/>
        <w:bottom w:val="none" w:sz="0" w:space="0" w:color="auto"/>
        <w:right w:val="none" w:sz="0" w:space="0" w:color="auto"/>
      </w:divBdr>
    </w:div>
    <w:div w:id="807360113">
      <w:marLeft w:val="0"/>
      <w:marRight w:val="0"/>
      <w:marTop w:val="0"/>
      <w:marBottom w:val="0"/>
      <w:divBdr>
        <w:top w:val="none" w:sz="0" w:space="0" w:color="auto"/>
        <w:left w:val="none" w:sz="0" w:space="0" w:color="auto"/>
        <w:bottom w:val="none" w:sz="0" w:space="0" w:color="auto"/>
        <w:right w:val="none" w:sz="0" w:space="0" w:color="auto"/>
      </w:divBdr>
    </w:div>
    <w:div w:id="808477171">
      <w:marLeft w:val="0"/>
      <w:marRight w:val="0"/>
      <w:marTop w:val="0"/>
      <w:marBottom w:val="0"/>
      <w:divBdr>
        <w:top w:val="none" w:sz="0" w:space="0" w:color="auto"/>
        <w:left w:val="none" w:sz="0" w:space="0" w:color="auto"/>
        <w:bottom w:val="none" w:sz="0" w:space="0" w:color="auto"/>
        <w:right w:val="none" w:sz="0" w:space="0" w:color="auto"/>
      </w:divBdr>
    </w:div>
    <w:div w:id="812141350">
      <w:marLeft w:val="0"/>
      <w:marRight w:val="0"/>
      <w:marTop w:val="0"/>
      <w:marBottom w:val="0"/>
      <w:divBdr>
        <w:top w:val="none" w:sz="0" w:space="0" w:color="auto"/>
        <w:left w:val="none" w:sz="0" w:space="0" w:color="auto"/>
        <w:bottom w:val="none" w:sz="0" w:space="0" w:color="auto"/>
        <w:right w:val="none" w:sz="0" w:space="0" w:color="auto"/>
      </w:divBdr>
    </w:div>
    <w:div w:id="814300155">
      <w:marLeft w:val="0"/>
      <w:marRight w:val="0"/>
      <w:marTop w:val="0"/>
      <w:marBottom w:val="0"/>
      <w:divBdr>
        <w:top w:val="none" w:sz="0" w:space="0" w:color="auto"/>
        <w:left w:val="none" w:sz="0" w:space="0" w:color="auto"/>
        <w:bottom w:val="none" w:sz="0" w:space="0" w:color="auto"/>
        <w:right w:val="none" w:sz="0" w:space="0" w:color="auto"/>
      </w:divBdr>
    </w:div>
    <w:div w:id="814566674">
      <w:marLeft w:val="0"/>
      <w:marRight w:val="0"/>
      <w:marTop w:val="0"/>
      <w:marBottom w:val="0"/>
      <w:divBdr>
        <w:top w:val="none" w:sz="0" w:space="0" w:color="auto"/>
        <w:left w:val="none" w:sz="0" w:space="0" w:color="auto"/>
        <w:bottom w:val="none" w:sz="0" w:space="0" w:color="auto"/>
        <w:right w:val="none" w:sz="0" w:space="0" w:color="auto"/>
      </w:divBdr>
    </w:div>
    <w:div w:id="815537929">
      <w:marLeft w:val="0"/>
      <w:marRight w:val="0"/>
      <w:marTop w:val="0"/>
      <w:marBottom w:val="0"/>
      <w:divBdr>
        <w:top w:val="none" w:sz="0" w:space="0" w:color="auto"/>
        <w:left w:val="none" w:sz="0" w:space="0" w:color="auto"/>
        <w:bottom w:val="none" w:sz="0" w:space="0" w:color="auto"/>
        <w:right w:val="none" w:sz="0" w:space="0" w:color="auto"/>
      </w:divBdr>
    </w:div>
    <w:div w:id="816916479">
      <w:bodyDiv w:val="1"/>
      <w:marLeft w:val="0"/>
      <w:marRight w:val="0"/>
      <w:marTop w:val="0"/>
      <w:marBottom w:val="0"/>
      <w:divBdr>
        <w:top w:val="none" w:sz="0" w:space="0" w:color="auto"/>
        <w:left w:val="none" w:sz="0" w:space="0" w:color="auto"/>
        <w:bottom w:val="none" w:sz="0" w:space="0" w:color="auto"/>
        <w:right w:val="none" w:sz="0" w:space="0" w:color="auto"/>
      </w:divBdr>
    </w:div>
    <w:div w:id="822936711">
      <w:marLeft w:val="0"/>
      <w:marRight w:val="0"/>
      <w:marTop w:val="0"/>
      <w:marBottom w:val="0"/>
      <w:divBdr>
        <w:top w:val="none" w:sz="0" w:space="0" w:color="auto"/>
        <w:left w:val="none" w:sz="0" w:space="0" w:color="auto"/>
        <w:bottom w:val="none" w:sz="0" w:space="0" w:color="auto"/>
        <w:right w:val="none" w:sz="0" w:space="0" w:color="auto"/>
      </w:divBdr>
    </w:div>
    <w:div w:id="823938504">
      <w:marLeft w:val="0"/>
      <w:marRight w:val="0"/>
      <w:marTop w:val="0"/>
      <w:marBottom w:val="0"/>
      <w:divBdr>
        <w:top w:val="none" w:sz="0" w:space="0" w:color="auto"/>
        <w:left w:val="none" w:sz="0" w:space="0" w:color="auto"/>
        <w:bottom w:val="none" w:sz="0" w:space="0" w:color="auto"/>
        <w:right w:val="none" w:sz="0" w:space="0" w:color="auto"/>
      </w:divBdr>
      <w:divsChild>
        <w:div w:id="1781608462">
          <w:marLeft w:val="0"/>
          <w:marRight w:val="0"/>
          <w:marTop w:val="0"/>
          <w:marBottom w:val="0"/>
          <w:divBdr>
            <w:top w:val="none" w:sz="0" w:space="0" w:color="auto"/>
            <w:left w:val="none" w:sz="0" w:space="0" w:color="auto"/>
            <w:bottom w:val="none" w:sz="0" w:space="0" w:color="auto"/>
            <w:right w:val="none" w:sz="0" w:space="0" w:color="auto"/>
          </w:divBdr>
          <w:divsChild>
            <w:div w:id="210995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005819">
      <w:marLeft w:val="0"/>
      <w:marRight w:val="0"/>
      <w:marTop w:val="0"/>
      <w:marBottom w:val="0"/>
      <w:divBdr>
        <w:top w:val="none" w:sz="0" w:space="0" w:color="auto"/>
        <w:left w:val="none" w:sz="0" w:space="0" w:color="auto"/>
        <w:bottom w:val="none" w:sz="0" w:space="0" w:color="auto"/>
        <w:right w:val="none" w:sz="0" w:space="0" w:color="auto"/>
      </w:divBdr>
    </w:div>
    <w:div w:id="826017557">
      <w:marLeft w:val="0"/>
      <w:marRight w:val="0"/>
      <w:marTop w:val="0"/>
      <w:marBottom w:val="0"/>
      <w:divBdr>
        <w:top w:val="none" w:sz="0" w:space="0" w:color="auto"/>
        <w:left w:val="none" w:sz="0" w:space="0" w:color="auto"/>
        <w:bottom w:val="none" w:sz="0" w:space="0" w:color="auto"/>
        <w:right w:val="none" w:sz="0" w:space="0" w:color="auto"/>
      </w:divBdr>
    </w:div>
    <w:div w:id="831409469">
      <w:marLeft w:val="0"/>
      <w:marRight w:val="0"/>
      <w:marTop w:val="0"/>
      <w:marBottom w:val="0"/>
      <w:divBdr>
        <w:top w:val="none" w:sz="0" w:space="0" w:color="auto"/>
        <w:left w:val="none" w:sz="0" w:space="0" w:color="auto"/>
        <w:bottom w:val="none" w:sz="0" w:space="0" w:color="auto"/>
        <w:right w:val="none" w:sz="0" w:space="0" w:color="auto"/>
      </w:divBdr>
    </w:div>
    <w:div w:id="831608471">
      <w:bodyDiv w:val="1"/>
      <w:marLeft w:val="0"/>
      <w:marRight w:val="0"/>
      <w:marTop w:val="0"/>
      <w:marBottom w:val="0"/>
      <w:divBdr>
        <w:top w:val="none" w:sz="0" w:space="0" w:color="auto"/>
        <w:left w:val="none" w:sz="0" w:space="0" w:color="auto"/>
        <w:bottom w:val="none" w:sz="0" w:space="0" w:color="auto"/>
        <w:right w:val="none" w:sz="0" w:space="0" w:color="auto"/>
      </w:divBdr>
    </w:div>
    <w:div w:id="834883405">
      <w:marLeft w:val="0"/>
      <w:marRight w:val="0"/>
      <w:marTop w:val="0"/>
      <w:marBottom w:val="0"/>
      <w:divBdr>
        <w:top w:val="none" w:sz="0" w:space="0" w:color="auto"/>
        <w:left w:val="none" w:sz="0" w:space="0" w:color="auto"/>
        <w:bottom w:val="none" w:sz="0" w:space="0" w:color="auto"/>
        <w:right w:val="none" w:sz="0" w:space="0" w:color="auto"/>
      </w:divBdr>
    </w:div>
    <w:div w:id="842937586">
      <w:marLeft w:val="0"/>
      <w:marRight w:val="0"/>
      <w:marTop w:val="0"/>
      <w:marBottom w:val="0"/>
      <w:divBdr>
        <w:top w:val="none" w:sz="0" w:space="0" w:color="auto"/>
        <w:left w:val="none" w:sz="0" w:space="0" w:color="auto"/>
        <w:bottom w:val="none" w:sz="0" w:space="0" w:color="auto"/>
        <w:right w:val="none" w:sz="0" w:space="0" w:color="auto"/>
      </w:divBdr>
    </w:div>
    <w:div w:id="843128494">
      <w:marLeft w:val="0"/>
      <w:marRight w:val="0"/>
      <w:marTop w:val="0"/>
      <w:marBottom w:val="0"/>
      <w:divBdr>
        <w:top w:val="none" w:sz="0" w:space="0" w:color="auto"/>
        <w:left w:val="none" w:sz="0" w:space="0" w:color="auto"/>
        <w:bottom w:val="none" w:sz="0" w:space="0" w:color="auto"/>
        <w:right w:val="none" w:sz="0" w:space="0" w:color="auto"/>
      </w:divBdr>
    </w:div>
    <w:div w:id="844707543">
      <w:marLeft w:val="0"/>
      <w:marRight w:val="0"/>
      <w:marTop w:val="0"/>
      <w:marBottom w:val="0"/>
      <w:divBdr>
        <w:top w:val="none" w:sz="0" w:space="0" w:color="auto"/>
        <w:left w:val="none" w:sz="0" w:space="0" w:color="auto"/>
        <w:bottom w:val="none" w:sz="0" w:space="0" w:color="auto"/>
        <w:right w:val="none" w:sz="0" w:space="0" w:color="auto"/>
      </w:divBdr>
    </w:div>
    <w:div w:id="846677817">
      <w:marLeft w:val="0"/>
      <w:marRight w:val="0"/>
      <w:marTop w:val="0"/>
      <w:marBottom w:val="0"/>
      <w:divBdr>
        <w:top w:val="none" w:sz="0" w:space="0" w:color="auto"/>
        <w:left w:val="none" w:sz="0" w:space="0" w:color="auto"/>
        <w:bottom w:val="none" w:sz="0" w:space="0" w:color="auto"/>
        <w:right w:val="none" w:sz="0" w:space="0" w:color="auto"/>
      </w:divBdr>
    </w:div>
    <w:div w:id="847213634">
      <w:marLeft w:val="0"/>
      <w:marRight w:val="0"/>
      <w:marTop w:val="0"/>
      <w:marBottom w:val="0"/>
      <w:divBdr>
        <w:top w:val="none" w:sz="0" w:space="0" w:color="auto"/>
        <w:left w:val="none" w:sz="0" w:space="0" w:color="auto"/>
        <w:bottom w:val="none" w:sz="0" w:space="0" w:color="auto"/>
        <w:right w:val="none" w:sz="0" w:space="0" w:color="auto"/>
      </w:divBdr>
    </w:div>
    <w:div w:id="847258738">
      <w:marLeft w:val="0"/>
      <w:marRight w:val="0"/>
      <w:marTop w:val="0"/>
      <w:marBottom w:val="0"/>
      <w:divBdr>
        <w:top w:val="none" w:sz="0" w:space="0" w:color="auto"/>
        <w:left w:val="none" w:sz="0" w:space="0" w:color="auto"/>
        <w:bottom w:val="none" w:sz="0" w:space="0" w:color="auto"/>
        <w:right w:val="none" w:sz="0" w:space="0" w:color="auto"/>
      </w:divBdr>
    </w:div>
    <w:div w:id="849100623">
      <w:marLeft w:val="0"/>
      <w:marRight w:val="0"/>
      <w:marTop w:val="0"/>
      <w:marBottom w:val="0"/>
      <w:divBdr>
        <w:top w:val="none" w:sz="0" w:space="0" w:color="auto"/>
        <w:left w:val="none" w:sz="0" w:space="0" w:color="auto"/>
        <w:bottom w:val="none" w:sz="0" w:space="0" w:color="auto"/>
        <w:right w:val="none" w:sz="0" w:space="0" w:color="auto"/>
      </w:divBdr>
    </w:div>
    <w:div w:id="849561981">
      <w:bodyDiv w:val="1"/>
      <w:marLeft w:val="0"/>
      <w:marRight w:val="0"/>
      <w:marTop w:val="0"/>
      <w:marBottom w:val="0"/>
      <w:divBdr>
        <w:top w:val="none" w:sz="0" w:space="0" w:color="auto"/>
        <w:left w:val="none" w:sz="0" w:space="0" w:color="auto"/>
        <w:bottom w:val="none" w:sz="0" w:space="0" w:color="auto"/>
        <w:right w:val="none" w:sz="0" w:space="0" w:color="auto"/>
      </w:divBdr>
    </w:div>
    <w:div w:id="854804417">
      <w:marLeft w:val="0"/>
      <w:marRight w:val="0"/>
      <w:marTop w:val="0"/>
      <w:marBottom w:val="0"/>
      <w:divBdr>
        <w:top w:val="none" w:sz="0" w:space="0" w:color="auto"/>
        <w:left w:val="none" w:sz="0" w:space="0" w:color="auto"/>
        <w:bottom w:val="none" w:sz="0" w:space="0" w:color="auto"/>
        <w:right w:val="none" w:sz="0" w:space="0" w:color="auto"/>
      </w:divBdr>
    </w:div>
    <w:div w:id="860242661">
      <w:marLeft w:val="0"/>
      <w:marRight w:val="0"/>
      <w:marTop w:val="0"/>
      <w:marBottom w:val="0"/>
      <w:divBdr>
        <w:top w:val="none" w:sz="0" w:space="0" w:color="auto"/>
        <w:left w:val="none" w:sz="0" w:space="0" w:color="auto"/>
        <w:bottom w:val="none" w:sz="0" w:space="0" w:color="auto"/>
        <w:right w:val="none" w:sz="0" w:space="0" w:color="auto"/>
      </w:divBdr>
    </w:div>
    <w:div w:id="861167499">
      <w:marLeft w:val="0"/>
      <w:marRight w:val="0"/>
      <w:marTop w:val="0"/>
      <w:marBottom w:val="0"/>
      <w:divBdr>
        <w:top w:val="none" w:sz="0" w:space="0" w:color="auto"/>
        <w:left w:val="none" w:sz="0" w:space="0" w:color="auto"/>
        <w:bottom w:val="none" w:sz="0" w:space="0" w:color="auto"/>
        <w:right w:val="none" w:sz="0" w:space="0" w:color="auto"/>
      </w:divBdr>
    </w:div>
    <w:div w:id="863639646">
      <w:marLeft w:val="0"/>
      <w:marRight w:val="0"/>
      <w:marTop w:val="0"/>
      <w:marBottom w:val="0"/>
      <w:divBdr>
        <w:top w:val="none" w:sz="0" w:space="0" w:color="auto"/>
        <w:left w:val="none" w:sz="0" w:space="0" w:color="auto"/>
        <w:bottom w:val="none" w:sz="0" w:space="0" w:color="auto"/>
        <w:right w:val="none" w:sz="0" w:space="0" w:color="auto"/>
      </w:divBdr>
    </w:div>
    <w:div w:id="867530341">
      <w:marLeft w:val="0"/>
      <w:marRight w:val="0"/>
      <w:marTop w:val="0"/>
      <w:marBottom w:val="0"/>
      <w:divBdr>
        <w:top w:val="none" w:sz="0" w:space="0" w:color="auto"/>
        <w:left w:val="none" w:sz="0" w:space="0" w:color="auto"/>
        <w:bottom w:val="none" w:sz="0" w:space="0" w:color="auto"/>
        <w:right w:val="none" w:sz="0" w:space="0" w:color="auto"/>
      </w:divBdr>
    </w:div>
    <w:div w:id="870604452">
      <w:marLeft w:val="0"/>
      <w:marRight w:val="0"/>
      <w:marTop w:val="0"/>
      <w:marBottom w:val="0"/>
      <w:divBdr>
        <w:top w:val="none" w:sz="0" w:space="0" w:color="auto"/>
        <w:left w:val="none" w:sz="0" w:space="0" w:color="auto"/>
        <w:bottom w:val="none" w:sz="0" w:space="0" w:color="auto"/>
        <w:right w:val="none" w:sz="0" w:space="0" w:color="auto"/>
      </w:divBdr>
    </w:div>
    <w:div w:id="873155612">
      <w:marLeft w:val="0"/>
      <w:marRight w:val="0"/>
      <w:marTop w:val="0"/>
      <w:marBottom w:val="0"/>
      <w:divBdr>
        <w:top w:val="none" w:sz="0" w:space="0" w:color="auto"/>
        <w:left w:val="none" w:sz="0" w:space="0" w:color="auto"/>
        <w:bottom w:val="none" w:sz="0" w:space="0" w:color="auto"/>
        <w:right w:val="none" w:sz="0" w:space="0" w:color="auto"/>
      </w:divBdr>
    </w:div>
    <w:div w:id="874389897">
      <w:marLeft w:val="0"/>
      <w:marRight w:val="0"/>
      <w:marTop w:val="0"/>
      <w:marBottom w:val="0"/>
      <w:divBdr>
        <w:top w:val="none" w:sz="0" w:space="0" w:color="auto"/>
        <w:left w:val="none" w:sz="0" w:space="0" w:color="auto"/>
        <w:bottom w:val="none" w:sz="0" w:space="0" w:color="auto"/>
        <w:right w:val="none" w:sz="0" w:space="0" w:color="auto"/>
      </w:divBdr>
    </w:div>
    <w:div w:id="874469623">
      <w:marLeft w:val="0"/>
      <w:marRight w:val="0"/>
      <w:marTop w:val="0"/>
      <w:marBottom w:val="0"/>
      <w:divBdr>
        <w:top w:val="none" w:sz="0" w:space="0" w:color="auto"/>
        <w:left w:val="none" w:sz="0" w:space="0" w:color="auto"/>
        <w:bottom w:val="none" w:sz="0" w:space="0" w:color="auto"/>
        <w:right w:val="none" w:sz="0" w:space="0" w:color="auto"/>
      </w:divBdr>
    </w:div>
    <w:div w:id="881282926">
      <w:bodyDiv w:val="1"/>
      <w:marLeft w:val="0"/>
      <w:marRight w:val="0"/>
      <w:marTop w:val="0"/>
      <w:marBottom w:val="0"/>
      <w:divBdr>
        <w:top w:val="none" w:sz="0" w:space="0" w:color="auto"/>
        <w:left w:val="none" w:sz="0" w:space="0" w:color="auto"/>
        <w:bottom w:val="none" w:sz="0" w:space="0" w:color="auto"/>
        <w:right w:val="none" w:sz="0" w:space="0" w:color="auto"/>
      </w:divBdr>
    </w:div>
    <w:div w:id="881553731">
      <w:bodyDiv w:val="1"/>
      <w:marLeft w:val="0"/>
      <w:marRight w:val="0"/>
      <w:marTop w:val="0"/>
      <w:marBottom w:val="0"/>
      <w:divBdr>
        <w:top w:val="none" w:sz="0" w:space="0" w:color="auto"/>
        <w:left w:val="none" w:sz="0" w:space="0" w:color="auto"/>
        <w:bottom w:val="none" w:sz="0" w:space="0" w:color="auto"/>
        <w:right w:val="none" w:sz="0" w:space="0" w:color="auto"/>
      </w:divBdr>
    </w:div>
    <w:div w:id="882326884">
      <w:marLeft w:val="0"/>
      <w:marRight w:val="0"/>
      <w:marTop w:val="0"/>
      <w:marBottom w:val="0"/>
      <w:divBdr>
        <w:top w:val="none" w:sz="0" w:space="0" w:color="auto"/>
        <w:left w:val="none" w:sz="0" w:space="0" w:color="auto"/>
        <w:bottom w:val="none" w:sz="0" w:space="0" w:color="auto"/>
        <w:right w:val="none" w:sz="0" w:space="0" w:color="auto"/>
      </w:divBdr>
    </w:div>
    <w:div w:id="884146433">
      <w:marLeft w:val="0"/>
      <w:marRight w:val="0"/>
      <w:marTop w:val="0"/>
      <w:marBottom w:val="0"/>
      <w:divBdr>
        <w:top w:val="none" w:sz="0" w:space="0" w:color="auto"/>
        <w:left w:val="none" w:sz="0" w:space="0" w:color="auto"/>
        <w:bottom w:val="none" w:sz="0" w:space="0" w:color="auto"/>
        <w:right w:val="none" w:sz="0" w:space="0" w:color="auto"/>
      </w:divBdr>
    </w:div>
    <w:div w:id="885485332">
      <w:bodyDiv w:val="1"/>
      <w:marLeft w:val="0"/>
      <w:marRight w:val="0"/>
      <w:marTop w:val="0"/>
      <w:marBottom w:val="0"/>
      <w:divBdr>
        <w:top w:val="none" w:sz="0" w:space="0" w:color="auto"/>
        <w:left w:val="none" w:sz="0" w:space="0" w:color="auto"/>
        <w:bottom w:val="none" w:sz="0" w:space="0" w:color="auto"/>
        <w:right w:val="none" w:sz="0" w:space="0" w:color="auto"/>
      </w:divBdr>
    </w:div>
    <w:div w:id="886575223">
      <w:marLeft w:val="0"/>
      <w:marRight w:val="0"/>
      <w:marTop w:val="0"/>
      <w:marBottom w:val="0"/>
      <w:divBdr>
        <w:top w:val="none" w:sz="0" w:space="0" w:color="auto"/>
        <w:left w:val="none" w:sz="0" w:space="0" w:color="auto"/>
        <w:bottom w:val="none" w:sz="0" w:space="0" w:color="auto"/>
        <w:right w:val="none" w:sz="0" w:space="0" w:color="auto"/>
      </w:divBdr>
    </w:div>
    <w:div w:id="888296764">
      <w:marLeft w:val="0"/>
      <w:marRight w:val="0"/>
      <w:marTop w:val="0"/>
      <w:marBottom w:val="0"/>
      <w:divBdr>
        <w:top w:val="none" w:sz="0" w:space="0" w:color="auto"/>
        <w:left w:val="none" w:sz="0" w:space="0" w:color="auto"/>
        <w:bottom w:val="none" w:sz="0" w:space="0" w:color="auto"/>
        <w:right w:val="none" w:sz="0" w:space="0" w:color="auto"/>
      </w:divBdr>
    </w:div>
    <w:div w:id="889194044">
      <w:marLeft w:val="0"/>
      <w:marRight w:val="0"/>
      <w:marTop w:val="0"/>
      <w:marBottom w:val="0"/>
      <w:divBdr>
        <w:top w:val="none" w:sz="0" w:space="0" w:color="auto"/>
        <w:left w:val="none" w:sz="0" w:space="0" w:color="auto"/>
        <w:bottom w:val="none" w:sz="0" w:space="0" w:color="auto"/>
        <w:right w:val="none" w:sz="0" w:space="0" w:color="auto"/>
      </w:divBdr>
    </w:div>
    <w:div w:id="891043479">
      <w:marLeft w:val="0"/>
      <w:marRight w:val="0"/>
      <w:marTop w:val="0"/>
      <w:marBottom w:val="0"/>
      <w:divBdr>
        <w:top w:val="none" w:sz="0" w:space="0" w:color="auto"/>
        <w:left w:val="none" w:sz="0" w:space="0" w:color="auto"/>
        <w:bottom w:val="none" w:sz="0" w:space="0" w:color="auto"/>
        <w:right w:val="none" w:sz="0" w:space="0" w:color="auto"/>
      </w:divBdr>
    </w:div>
    <w:div w:id="891769900">
      <w:marLeft w:val="0"/>
      <w:marRight w:val="0"/>
      <w:marTop w:val="0"/>
      <w:marBottom w:val="0"/>
      <w:divBdr>
        <w:top w:val="none" w:sz="0" w:space="0" w:color="auto"/>
        <w:left w:val="none" w:sz="0" w:space="0" w:color="auto"/>
        <w:bottom w:val="none" w:sz="0" w:space="0" w:color="auto"/>
        <w:right w:val="none" w:sz="0" w:space="0" w:color="auto"/>
      </w:divBdr>
    </w:div>
    <w:div w:id="893157075">
      <w:marLeft w:val="0"/>
      <w:marRight w:val="0"/>
      <w:marTop w:val="0"/>
      <w:marBottom w:val="0"/>
      <w:divBdr>
        <w:top w:val="none" w:sz="0" w:space="0" w:color="auto"/>
        <w:left w:val="none" w:sz="0" w:space="0" w:color="auto"/>
        <w:bottom w:val="none" w:sz="0" w:space="0" w:color="auto"/>
        <w:right w:val="none" w:sz="0" w:space="0" w:color="auto"/>
      </w:divBdr>
    </w:div>
    <w:div w:id="898172576">
      <w:marLeft w:val="0"/>
      <w:marRight w:val="0"/>
      <w:marTop w:val="0"/>
      <w:marBottom w:val="0"/>
      <w:divBdr>
        <w:top w:val="none" w:sz="0" w:space="0" w:color="auto"/>
        <w:left w:val="none" w:sz="0" w:space="0" w:color="auto"/>
        <w:bottom w:val="none" w:sz="0" w:space="0" w:color="auto"/>
        <w:right w:val="none" w:sz="0" w:space="0" w:color="auto"/>
      </w:divBdr>
    </w:div>
    <w:div w:id="899097004">
      <w:marLeft w:val="0"/>
      <w:marRight w:val="0"/>
      <w:marTop w:val="0"/>
      <w:marBottom w:val="0"/>
      <w:divBdr>
        <w:top w:val="none" w:sz="0" w:space="0" w:color="auto"/>
        <w:left w:val="none" w:sz="0" w:space="0" w:color="auto"/>
        <w:bottom w:val="none" w:sz="0" w:space="0" w:color="auto"/>
        <w:right w:val="none" w:sz="0" w:space="0" w:color="auto"/>
      </w:divBdr>
    </w:div>
    <w:div w:id="901251724">
      <w:marLeft w:val="0"/>
      <w:marRight w:val="0"/>
      <w:marTop w:val="0"/>
      <w:marBottom w:val="0"/>
      <w:divBdr>
        <w:top w:val="none" w:sz="0" w:space="0" w:color="auto"/>
        <w:left w:val="none" w:sz="0" w:space="0" w:color="auto"/>
        <w:bottom w:val="none" w:sz="0" w:space="0" w:color="auto"/>
        <w:right w:val="none" w:sz="0" w:space="0" w:color="auto"/>
      </w:divBdr>
    </w:div>
    <w:div w:id="904334338">
      <w:bodyDiv w:val="1"/>
      <w:marLeft w:val="0"/>
      <w:marRight w:val="0"/>
      <w:marTop w:val="0"/>
      <w:marBottom w:val="0"/>
      <w:divBdr>
        <w:top w:val="none" w:sz="0" w:space="0" w:color="auto"/>
        <w:left w:val="none" w:sz="0" w:space="0" w:color="auto"/>
        <w:bottom w:val="none" w:sz="0" w:space="0" w:color="auto"/>
        <w:right w:val="none" w:sz="0" w:space="0" w:color="auto"/>
      </w:divBdr>
    </w:div>
    <w:div w:id="905333391">
      <w:marLeft w:val="0"/>
      <w:marRight w:val="0"/>
      <w:marTop w:val="0"/>
      <w:marBottom w:val="0"/>
      <w:divBdr>
        <w:top w:val="none" w:sz="0" w:space="0" w:color="auto"/>
        <w:left w:val="none" w:sz="0" w:space="0" w:color="auto"/>
        <w:bottom w:val="none" w:sz="0" w:space="0" w:color="auto"/>
        <w:right w:val="none" w:sz="0" w:space="0" w:color="auto"/>
      </w:divBdr>
    </w:div>
    <w:div w:id="908346296">
      <w:marLeft w:val="0"/>
      <w:marRight w:val="0"/>
      <w:marTop w:val="0"/>
      <w:marBottom w:val="0"/>
      <w:divBdr>
        <w:top w:val="none" w:sz="0" w:space="0" w:color="auto"/>
        <w:left w:val="none" w:sz="0" w:space="0" w:color="auto"/>
        <w:bottom w:val="none" w:sz="0" w:space="0" w:color="auto"/>
        <w:right w:val="none" w:sz="0" w:space="0" w:color="auto"/>
      </w:divBdr>
    </w:div>
    <w:div w:id="914514191">
      <w:marLeft w:val="0"/>
      <w:marRight w:val="0"/>
      <w:marTop w:val="0"/>
      <w:marBottom w:val="0"/>
      <w:divBdr>
        <w:top w:val="none" w:sz="0" w:space="0" w:color="auto"/>
        <w:left w:val="none" w:sz="0" w:space="0" w:color="auto"/>
        <w:bottom w:val="none" w:sz="0" w:space="0" w:color="auto"/>
        <w:right w:val="none" w:sz="0" w:space="0" w:color="auto"/>
      </w:divBdr>
    </w:div>
    <w:div w:id="919217397">
      <w:marLeft w:val="0"/>
      <w:marRight w:val="0"/>
      <w:marTop w:val="0"/>
      <w:marBottom w:val="0"/>
      <w:divBdr>
        <w:top w:val="none" w:sz="0" w:space="0" w:color="auto"/>
        <w:left w:val="none" w:sz="0" w:space="0" w:color="auto"/>
        <w:bottom w:val="none" w:sz="0" w:space="0" w:color="auto"/>
        <w:right w:val="none" w:sz="0" w:space="0" w:color="auto"/>
      </w:divBdr>
    </w:div>
    <w:div w:id="919749670">
      <w:marLeft w:val="0"/>
      <w:marRight w:val="0"/>
      <w:marTop w:val="0"/>
      <w:marBottom w:val="0"/>
      <w:divBdr>
        <w:top w:val="none" w:sz="0" w:space="0" w:color="auto"/>
        <w:left w:val="none" w:sz="0" w:space="0" w:color="auto"/>
        <w:bottom w:val="none" w:sz="0" w:space="0" w:color="auto"/>
        <w:right w:val="none" w:sz="0" w:space="0" w:color="auto"/>
      </w:divBdr>
    </w:div>
    <w:div w:id="919758201">
      <w:marLeft w:val="0"/>
      <w:marRight w:val="0"/>
      <w:marTop w:val="0"/>
      <w:marBottom w:val="0"/>
      <w:divBdr>
        <w:top w:val="none" w:sz="0" w:space="0" w:color="auto"/>
        <w:left w:val="none" w:sz="0" w:space="0" w:color="auto"/>
        <w:bottom w:val="none" w:sz="0" w:space="0" w:color="auto"/>
        <w:right w:val="none" w:sz="0" w:space="0" w:color="auto"/>
      </w:divBdr>
    </w:div>
    <w:div w:id="923880287">
      <w:bodyDiv w:val="1"/>
      <w:marLeft w:val="0"/>
      <w:marRight w:val="0"/>
      <w:marTop w:val="0"/>
      <w:marBottom w:val="0"/>
      <w:divBdr>
        <w:top w:val="none" w:sz="0" w:space="0" w:color="auto"/>
        <w:left w:val="none" w:sz="0" w:space="0" w:color="auto"/>
        <w:bottom w:val="none" w:sz="0" w:space="0" w:color="auto"/>
        <w:right w:val="none" w:sz="0" w:space="0" w:color="auto"/>
      </w:divBdr>
    </w:div>
    <w:div w:id="927353224">
      <w:marLeft w:val="0"/>
      <w:marRight w:val="0"/>
      <w:marTop w:val="0"/>
      <w:marBottom w:val="0"/>
      <w:divBdr>
        <w:top w:val="none" w:sz="0" w:space="0" w:color="auto"/>
        <w:left w:val="none" w:sz="0" w:space="0" w:color="auto"/>
        <w:bottom w:val="none" w:sz="0" w:space="0" w:color="auto"/>
        <w:right w:val="none" w:sz="0" w:space="0" w:color="auto"/>
      </w:divBdr>
    </w:div>
    <w:div w:id="935016731">
      <w:marLeft w:val="0"/>
      <w:marRight w:val="0"/>
      <w:marTop w:val="0"/>
      <w:marBottom w:val="0"/>
      <w:divBdr>
        <w:top w:val="none" w:sz="0" w:space="0" w:color="auto"/>
        <w:left w:val="none" w:sz="0" w:space="0" w:color="auto"/>
        <w:bottom w:val="none" w:sz="0" w:space="0" w:color="auto"/>
        <w:right w:val="none" w:sz="0" w:space="0" w:color="auto"/>
      </w:divBdr>
    </w:div>
    <w:div w:id="937131611">
      <w:marLeft w:val="0"/>
      <w:marRight w:val="0"/>
      <w:marTop w:val="0"/>
      <w:marBottom w:val="0"/>
      <w:divBdr>
        <w:top w:val="none" w:sz="0" w:space="0" w:color="auto"/>
        <w:left w:val="none" w:sz="0" w:space="0" w:color="auto"/>
        <w:bottom w:val="none" w:sz="0" w:space="0" w:color="auto"/>
        <w:right w:val="none" w:sz="0" w:space="0" w:color="auto"/>
      </w:divBdr>
    </w:div>
    <w:div w:id="941642733">
      <w:marLeft w:val="0"/>
      <w:marRight w:val="0"/>
      <w:marTop w:val="0"/>
      <w:marBottom w:val="0"/>
      <w:divBdr>
        <w:top w:val="none" w:sz="0" w:space="0" w:color="auto"/>
        <w:left w:val="none" w:sz="0" w:space="0" w:color="auto"/>
        <w:bottom w:val="none" w:sz="0" w:space="0" w:color="auto"/>
        <w:right w:val="none" w:sz="0" w:space="0" w:color="auto"/>
      </w:divBdr>
    </w:div>
    <w:div w:id="949438206">
      <w:marLeft w:val="0"/>
      <w:marRight w:val="0"/>
      <w:marTop w:val="0"/>
      <w:marBottom w:val="0"/>
      <w:divBdr>
        <w:top w:val="none" w:sz="0" w:space="0" w:color="auto"/>
        <w:left w:val="none" w:sz="0" w:space="0" w:color="auto"/>
        <w:bottom w:val="none" w:sz="0" w:space="0" w:color="auto"/>
        <w:right w:val="none" w:sz="0" w:space="0" w:color="auto"/>
      </w:divBdr>
    </w:div>
    <w:div w:id="951324331">
      <w:marLeft w:val="0"/>
      <w:marRight w:val="0"/>
      <w:marTop w:val="0"/>
      <w:marBottom w:val="0"/>
      <w:divBdr>
        <w:top w:val="none" w:sz="0" w:space="0" w:color="auto"/>
        <w:left w:val="none" w:sz="0" w:space="0" w:color="auto"/>
        <w:bottom w:val="none" w:sz="0" w:space="0" w:color="auto"/>
        <w:right w:val="none" w:sz="0" w:space="0" w:color="auto"/>
      </w:divBdr>
    </w:div>
    <w:div w:id="952325489">
      <w:marLeft w:val="0"/>
      <w:marRight w:val="0"/>
      <w:marTop w:val="0"/>
      <w:marBottom w:val="0"/>
      <w:divBdr>
        <w:top w:val="none" w:sz="0" w:space="0" w:color="auto"/>
        <w:left w:val="none" w:sz="0" w:space="0" w:color="auto"/>
        <w:bottom w:val="none" w:sz="0" w:space="0" w:color="auto"/>
        <w:right w:val="none" w:sz="0" w:space="0" w:color="auto"/>
      </w:divBdr>
    </w:div>
    <w:div w:id="961424711">
      <w:marLeft w:val="0"/>
      <w:marRight w:val="0"/>
      <w:marTop w:val="0"/>
      <w:marBottom w:val="0"/>
      <w:divBdr>
        <w:top w:val="none" w:sz="0" w:space="0" w:color="auto"/>
        <w:left w:val="none" w:sz="0" w:space="0" w:color="auto"/>
        <w:bottom w:val="none" w:sz="0" w:space="0" w:color="auto"/>
        <w:right w:val="none" w:sz="0" w:space="0" w:color="auto"/>
      </w:divBdr>
    </w:div>
    <w:div w:id="961500594">
      <w:marLeft w:val="0"/>
      <w:marRight w:val="0"/>
      <w:marTop w:val="0"/>
      <w:marBottom w:val="0"/>
      <w:divBdr>
        <w:top w:val="none" w:sz="0" w:space="0" w:color="auto"/>
        <w:left w:val="none" w:sz="0" w:space="0" w:color="auto"/>
        <w:bottom w:val="none" w:sz="0" w:space="0" w:color="auto"/>
        <w:right w:val="none" w:sz="0" w:space="0" w:color="auto"/>
      </w:divBdr>
    </w:div>
    <w:div w:id="963465360">
      <w:marLeft w:val="0"/>
      <w:marRight w:val="0"/>
      <w:marTop w:val="0"/>
      <w:marBottom w:val="0"/>
      <w:divBdr>
        <w:top w:val="none" w:sz="0" w:space="0" w:color="auto"/>
        <w:left w:val="none" w:sz="0" w:space="0" w:color="auto"/>
        <w:bottom w:val="none" w:sz="0" w:space="0" w:color="auto"/>
        <w:right w:val="none" w:sz="0" w:space="0" w:color="auto"/>
      </w:divBdr>
    </w:div>
    <w:div w:id="963727923">
      <w:marLeft w:val="0"/>
      <w:marRight w:val="0"/>
      <w:marTop w:val="0"/>
      <w:marBottom w:val="0"/>
      <w:divBdr>
        <w:top w:val="none" w:sz="0" w:space="0" w:color="auto"/>
        <w:left w:val="none" w:sz="0" w:space="0" w:color="auto"/>
        <w:bottom w:val="none" w:sz="0" w:space="0" w:color="auto"/>
        <w:right w:val="none" w:sz="0" w:space="0" w:color="auto"/>
      </w:divBdr>
    </w:div>
    <w:div w:id="964656890">
      <w:marLeft w:val="0"/>
      <w:marRight w:val="0"/>
      <w:marTop w:val="0"/>
      <w:marBottom w:val="0"/>
      <w:divBdr>
        <w:top w:val="none" w:sz="0" w:space="0" w:color="auto"/>
        <w:left w:val="none" w:sz="0" w:space="0" w:color="auto"/>
        <w:bottom w:val="none" w:sz="0" w:space="0" w:color="auto"/>
        <w:right w:val="none" w:sz="0" w:space="0" w:color="auto"/>
      </w:divBdr>
    </w:div>
    <w:div w:id="970403338">
      <w:marLeft w:val="0"/>
      <w:marRight w:val="0"/>
      <w:marTop w:val="0"/>
      <w:marBottom w:val="0"/>
      <w:divBdr>
        <w:top w:val="none" w:sz="0" w:space="0" w:color="auto"/>
        <w:left w:val="none" w:sz="0" w:space="0" w:color="auto"/>
        <w:bottom w:val="none" w:sz="0" w:space="0" w:color="auto"/>
        <w:right w:val="none" w:sz="0" w:space="0" w:color="auto"/>
      </w:divBdr>
    </w:div>
    <w:div w:id="971404614">
      <w:marLeft w:val="0"/>
      <w:marRight w:val="0"/>
      <w:marTop w:val="0"/>
      <w:marBottom w:val="0"/>
      <w:divBdr>
        <w:top w:val="none" w:sz="0" w:space="0" w:color="auto"/>
        <w:left w:val="none" w:sz="0" w:space="0" w:color="auto"/>
        <w:bottom w:val="none" w:sz="0" w:space="0" w:color="auto"/>
        <w:right w:val="none" w:sz="0" w:space="0" w:color="auto"/>
      </w:divBdr>
    </w:div>
    <w:div w:id="972834158">
      <w:marLeft w:val="0"/>
      <w:marRight w:val="0"/>
      <w:marTop w:val="0"/>
      <w:marBottom w:val="0"/>
      <w:divBdr>
        <w:top w:val="none" w:sz="0" w:space="0" w:color="auto"/>
        <w:left w:val="none" w:sz="0" w:space="0" w:color="auto"/>
        <w:bottom w:val="none" w:sz="0" w:space="0" w:color="auto"/>
        <w:right w:val="none" w:sz="0" w:space="0" w:color="auto"/>
      </w:divBdr>
    </w:div>
    <w:div w:id="977537546">
      <w:marLeft w:val="0"/>
      <w:marRight w:val="0"/>
      <w:marTop w:val="0"/>
      <w:marBottom w:val="0"/>
      <w:divBdr>
        <w:top w:val="none" w:sz="0" w:space="0" w:color="auto"/>
        <w:left w:val="none" w:sz="0" w:space="0" w:color="auto"/>
        <w:bottom w:val="none" w:sz="0" w:space="0" w:color="auto"/>
        <w:right w:val="none" w:sz="0" w:space="0" w:color="auto"/>
      </w:divBdr>
    </w:div>
    <w:div w:id="980111174">
      <w:marLeft w:val="0"/>
      <w:marRight w:val="0"/>
      <w:marTop w:val="0"/>
      <w:marBottom w:val="0"/>
      <w:divBdr>
        <w:top w:val="none" w:sz="0" w:space="0" w:color="auto"/>
        <w:left w:val="none" w:sz="0" w:space="0" w:color="auto"/>
        <w:bottom w:val="none" w:sz="0" w:space="0" w:color="auto"/>
        <w:right w:val="none" w:sz="0" w:space="0" w:color="auto"/>
      </w:divBdr>
    </w:div>
    <w:div w:id="980882794">
      <w:marLeft w:val="0"/>
      <w:marRight w:val="0"/>
      <w:marTop w:val="0"/>
      <w:marBottom w:val="0"/>
      <w:divBdr>
        <w:top w:val="none" w:sz="0" w:space="0" w:color="auto"/>
        <w:left w:val="none" w:sz="0" w:space="0" w:color="auto"/>
        <w:bottom w:val="none" w:sz="0" w:space="0" w:color="auto"/>
        <w:right w:val="none" w:sz="0" w:space="0" w:color="auto"/>
      </w:divBdr>
    </w:div>
    <w:div w:id="984969207">
      <w:marLeft w:val="0"/>
      <w:marRight w:val="0"/>
      <w:marTop w:val="0"/>
      <w:marBottom w:val="0"/>
      <w:divBdr>
        <w:top w:val="none" w:sz="0" w:space="0" w:color="auto"/>
        <w:left w:val="none" w:sz="0" w:space="0" w:color="auto"/>
        <w:bottom w:val="none" w:sz="0" w:space="0" w:color="auto"/>
        <w:right w:val="none" w:sz="0" w:space="0" w:color="auto"/>
      </w:divBdr>
    </w:div>
    <w:div w:id="986935364">
      <w:marLeft w:val="0"/>
      <w:marRight w:val="0"/>
      <w:marTop w:val="0"/>
      <w:marBottom w:val="0"/>
      <w:divBdr>
        <w:top w:val="none" w:sz="0" w:space="0" w:color="auto"/>
        <w:left w:val="none" w:sz="0" w:space="0" w:color="auto"/>
        <w:bottom w:val="none" w:sz="0" w:space="0" w:color="auto"/>
        <w:right w:val="none" w:sz="0" w:space="0" w:color="auto"/>
      </w:divBdr>
    </w:div>
    <w:div w:id="990786776">
      <w:marLeft w:val="0"/>
      <w:marRight w:val="0"/>
      <w:marTop w:val="0"/>
      <w:marBottom w:val="0"/>
      <w:divBdr>
        <w:top w:val="none" w:sz="0" w:space="0" w:color="auto"/>
        <w:left w:val="none" w:sz="0" w:space="0" w:color="auto"/>
        <w:bottom w:val="none" w:sz="0" w:space="0" w:color="auto"/>
        <w:right w:val="none" w:sz="0" w:space="0" w:color="auto"/>
      </w:divBdr>
    </w:div>
    <w:div w:id="998197391">
      <w:marLeft w:val="0"/>
      <w:marRight w:val="0"/>
      <w:marTop w:val="0"/>
      <w:marBottom w:val="0"/>
      <w:divBdr>
        <w:top w:val="none" w:sz="0" w:space="0" w:color="auto"/>
        <w:left w:val="none" w:sz="0" w:space="0" w:color="auto"/>
        <w:bottom w:val="none" w:sz="0" w:space="0" w:color="auto"/>
        <w:right w:val="none" w:sz="0" w:space="0" w:color="auto"/>
      </w:divBdr>
    </w:div>
    <w:div w:id="998390160">
      <w:marLeft w:val="0"/>
      <w:marRight w:val="0"/>
      <w:marTop w:val="0"/>
      <w:marBottom w:val="0"/>
      <w:divBdr>
        <w:top w:val="none" w:sz="0" w:space="0" w:color="auto"/>
        <w:left w:val="none" w:sz="0" w:space="0" w:color="auto"/>
        <w:bottom w:val="none" w:sz="0" w:space="0" w:color="auto"/>
        <w:right w:val="none" w:sz="0" w:space="0" w:color="auto"/>
      </w:divBdr>
    </w:div>
    <w:div w:id="999192467">
      <w:marLeft w:val="0"/>
      <w:marRight w:val="0"/>
      <w:marTop w:val="0"/>
      <w:marBottom w:val="0"/>
      <w:divBdr>
        <w:top w:val="none" w:sz="0" w:space="0" w:color="auto"/>
        <w:left w:val="none" w:sz="0" w:space="0" w:color="auto"/>
        <w:bottom w:val="none" w:sz="0" w:space="0" w:color="auto"/>
        <w:right w:val="none" w:sz="0" w:space="0" w:color="auto"/>
      </w:divBdr>
    </w:div>
    <w:div w:id="999506059">
      <w:marLeft w:val="0"/>
      <w:marRight w:val="0"/>
      <w:marTop w:val="0"/>
      <w:marBottom w:val="0"/>
      <w:divBdr>
        <w:top w:val="none" w:sz="0" w:space="0" w:color="auto"/>
        <w:left w:val="none" w:sz="0" w:space="0" w:color="auto"/>
        <w:bottom w:val="none" w:sz="0" w:space="0" w:color="auto"/>
        <w:right w:val="none" w:sz="0" w:space="0" w:color="auto"/>
      </w:divBdr>
    </w:div>
    <w:div w:id="1004280389">
      <w:marLeft w:val="0"/>
      <w:marRight w:val="0"/>
      <w:marTop w:val="0"/>
      <w:marBottom w:val="0"/>
      <w:divBdr>
        <w:top w:val="none" w:sz="0" w:space="0" w:color="auto"/>
        <w:left w:val="none" w:sz="0" w:space="0" w:color="auto"/>
        <w:bottom w:val="none" w:sz="0" w:space="0" w:color="auto"/>
        <w:right w:val="none" w:sz="0" w:space="0" w:color="auto"/>
      </w:divBdr>
    </w:div>
    <w:div w:id="1010763404">
      <w:marLeft w:val="0"/>
      <w:marRight w:val="0"/>
      <w:marTop w:val="0"/>
      <w:marBottom w:val="0"/>
      <w:divBdr>
        <w:top w:val="none" w:sz="0" w:space="0" w:color="auto"/>
        <w:left w:val="none" w:sz="0" w:space="0" w:color="auto"/>
        <w:bottom w:val="none" w:sz="0" w:space="0" w:color="auto"/>
        <w:right w:val="none" w:sz="0" w:space="0" w:color="auto"/>
      </w:divBdr>
    </w:div>
    <w:div w:id="1011564718">
      <w:marLeft w:val="0"/>
      <w:marRight w:val="0"/>
      <w:marTop w:val="0"/>
      <w:marBottom w:val="0"/>
      <w:divBdr>
        <w:top w:val="none" w:sz="0" w:space="0" w:color="auto"/>
        <w:left w:val="none" w:sz="0" w:space="0" w:color="auto"/>
        <w:bottom w:val="none" w:sz="0" w:space="0" w:color="auto"/>
        <w:right w:val="none" w:sz="0" w:space="0" w:color="auto"/>
      </w:divBdr>
    </w:div>
    <w:div w:id="1013074284">
      <w:marLeft w:val="0"/>
      <w:marRight w:val="0"/>
      <w:marTop w:val="0"/>
      <w:marBottom w:val="0"/>
      <w:divBdr>
        <w:top w:val="none" w:sz="0" w:space="0" w:color="auto"/>
        <w:left w:val="none" w:sz="0" w:space="0" w:color="auto"/>
        <w:bottom w:val="none" w:sz="0" w:space="0" w:color="auto"/>
        <w:right w:val="none" w:sz="0" w:space="0" w:color="auto"/>
      </w:divBdr>
    </w:div>
    <w:div w:id="1014189551">
      <w:marLeft w:val="0"/>
      <w:marRight w:val="0"/>
      <w:marTop w:val="0"/>
      <w:marBottom w:val="0"/>
      <w:divBdr>
        <w:top w:val="none" w:sz="0" w:space="0" w:color="auto"/>
        <w:left w:val="none" w:sz="0" w:space="0" w:color="auto"/>
        <w:bottom w:val="none" w:sz="0" w:space="0" w:color="auto"/>
        <w:right w:val="none" w:sz="0" w:space="0" w:color="auto"/>
      </w:divBdr>
    </w:div>
    <w:div w:id="1019625228">
      <w:marLeft w:val="0"/>
      <w:marRight w:val="0"/>
      <w:marTop w:val="0"/>
      <w:marBottom w:val="0"/>
      <w:divBdr>
        <w:top w:val="none" w:sz="0" w:space="0" w:color="auto"/>
        <w:left w:val="none" w:sz="0" w:space="0" w:color="auto"/>
        <w:bottom w:val="none" w:sz="0" w:space="0" w:color="auto"/>
        <w:right w:val="none" w:sz="0" w:space="0" w:color="auto"/>
      </w:divBdr>
    </w:div>
    <w:div w:id="1025403593">
      <w:marLeft w:val="0"/>
      <w:marRight w:val="0"/>
      <w:marTop w:val="0"/>
      <w:marBottom w:val="0"/>
      <w:divBdr>
        <w:top w:val="none" w:sz="0" w:space="0" w:color="auto"/>
        <w:left w:val="none" w:sz="0" w:space="0" w:color="auto"/>
        <w:bottom w:val="none" w:sz="0" w:space="0" w:color="auto"/>
        <w:right w:val="none" w:sz="0" w:space="0" w:color="auto"/>
      </w:divBdr>
    </w:div>
    <w:div w:id="1027291761">
      <w:marLeft w:val="0"/>
      <w:marRight w:val="0"/>
      <w:marTop w:val="0"/>
      <w:marBottom w:val="0"/>
      <w:divBdr>
        <w:top w:val="none" w:sz="0" w:space="0" w:color="auto"/>
        <w:left w:val="none" w:sz="0" w:space="0" w:color="auto"/>
        <w:bottom w:val="none" w:sz="0" w:space="0" w:color="auto"/>
        <w:right w:val="none" w:sz="0" w:space="0" w:color="auto"/>
      </w:divBdr>
    </w:div>
    <w:div w:id="1029262253">
      <w:marLeft w:val="0"/>
      <w:marRight w:val="0"/>
      <w:marTop w:val="0"/>
      <w:marBottom w:val="0"/>
      <w:divBdr>
        <w:top w:val="none" w:sz="0" w:space="0" w:color="auto"/>
        <w:left w:val="none" w:sz="0" w:space="0" w:color="auto"/>
        <w:bottom w:val="none" w:sz="0" w:space="0" w:color="auto"/>
        <w:right w:val="none" w:sz="0" w:space="0" w:color="auto"/>
      </w:divBdr>
    </w:div>
    <w:div w:id="1029719815">
      <w:bodyDiv w:val="1"/>
      <w:marLeft w:val="0"/>
      <w:marRight w:val="0"/>
      <w:marTop w:val="0"/>
      <w:marBottom w:val="0"/>
      <w:divBdr>
        <w:top w:val="none" w:sz="0" w:space="0" w:color="auto"/>
        <w:left w:val="none" w:sz="0" w:space="0" w:color="auto"/>
        <w:bottom w:val="none" w:sz="0" w:space="0" w:color="auto"/>
        <w:right w:val="none" w:sz="0" w:space="0" w:color="auto"/>
      </w:divBdr>
    </w:div>
    <w:div w:id="1031609319">
      <w:marLeft w:val="0"/>
      <w:marRight w:val="0"/>
      <w:marTop w:val="0"/>
      <w:marBottom w:val="0"/>
      <w:divBdr>
        <w:top w:val="none" w:sz="0" w:space="0" w:color="auto"/>
        <w:left w:val="none" w:sz="0" w:space="0" w:color="auto"/>
        <w:bottom w:val="none" w:sz="0" w:space="0" w:color="auto"/>
        <w:right w:val="none" w:sz="0" w:space="0" w:color="auto"/>
      </w:divBdr>
    </w:div>
    <w:div w:id="1031685749">
      <w:marLeft w:val="0"/>
      <w:marRight w:val="0"/>
      <w:marTop w:val="0"/>
      <w:marBottom w:val="0"/>
      <w:divBdr>
        <w:top w:val="none" w:sz="0" w:space="0" w:color="auto"/>
        <w:left w:val="none" w:sz="0" w:space="0" w:color="auto"/>
        <w:bottom w:val="none" w:sz="0" w:space="0" w:color="auto"/>
        <w:right w:val="none" w:sz="0" w:space="0" w:color="auto"/>
      </w:divBdr>
    </w:div>
    <w:div w:id="1037512417">
      <w:marLeft w:val="0"/>
      <w:marRight w:val="0"/>
      <w:marTop w:val="0"/>
      <w:marBottom w:val="0"/>
      <w:divBdr>
        <w:top w:val="none" w:sz="0" w:space="0" w:color="auto"/>
        <w:left w:val="none" w:sz="0" w:space="0" w:color="auto"/>
        <w:bottom w:val="none" w:sz="0" w:space="0" w:color="auto"/>
        <w:right w:val="none" w:sz="0" w:space="0" w:color="auto"/>
      </w:divBdr>
    </w:div>
    <w:div w:id="1037781675">
      <w:marLeft w:val="0"/>
      <w:marRight w:val="0"/>
      <w:marTop w:val="0"/>
      <w:marBottom w:val="0"/>
      <w:divBdr>
        <w:top w:val="none" w:sz="0" w:space="0" w:color="auto"/>
        <w:left w:val="none" w:sz="0" w:space="0" w:color="auto"/>
        <w:bottom w:val="none" w:sz="0" w:space="0" w:color="auto"/>
        <w:right w:val="none" w:sz="0" w:space="0" w:color="auto"/>
      </w:divBdr>
    </w:div>
    <w:div w:id="1039011002">
      <w:bodyDiv w:val="1"/>
      <w:marLeft w:val="0"/>
      <w:marRight w:val="0"/>
      <w:marTop w:val="0"/>
      <w:marBottom w:val="0"/>
      <w:divBdr>
        <w:top w:val="none" w:sz="0" w:space="0" w:color="auto"/>
        <w:left w:val="none" w:sz="0" w:space="0" w:color="auto"/>
        <w:bottom w:val="none" w:sz="0" w:space="0" w:color="auto"/>
        <w:right w:val="none" w:sz="0" w:space="0" w:color="auto"/>
      </w:divBdr>
    </w:div>
    <w:div w:id="1039161592">
      <w:marLeft w:val="0"/>
      <w:marRight w:val="0"/>
      <w:marTop w:val="0"/>
      <w:marBottom w:val="0"/>
      <w:divBdr>
        <w:top w:val="none" w:sz="0" w:space="0" w:color="auto"/>
        <w:left w:val="none" w:sz="0" w:space="0" w:color="auto"/>
        <w:bottom w:val="none" w:sz="0" w:space="0" w:color="auto"/>
        <w:right w:val="none" w:sz="0" w:space="0" w:color="auto"/>
      </w:divBdr>
    </w:div>
    <w:div w:id="1039621371">
      <w:marLeft w:val="0"/>
      <w:marRight w:val="0"/>
      <w:marTop w:val="0"/>
      <w:marBottom w:val="0"/>
      <w:divBdr>
        <w:top w:val="none" w:sz="0" w:space="0" w:color="auto"/>
        <w:left w:val="none" w:sz="0" w:space="0" w:color="auto"/>
        <w:bottom w:val="none" w:sz="0" w:space="0" w:color="auto"/>
        <w:right w:val="none" w:sz="0" w:space="0" w:color="auto"/>
      </w:divBdr>
    </w:div>
    <w:div w:id="1041518538">
      <w:bodyDiv w:val="1"/>
      <w:marLeft w:val="0"/>
      <w:marRight w:val="0"/>
      <w:marTop w:val="0"/>
      <w:marBottom w:val="0"/>
      <w:divBdr>
        <w:top w:val="none" w:sz="0" w:space="0" w:color="auto"/>
        <w:left w:val="none" w:sz="0" w:space="0" w:color="auto"/>
        <w:bottom w:val="none" w:sz="0" w:space="0" w:color="auto"/>
        <w:right w:val="none" w:sz="0" w:space="0" w:color="auto"/>
      </w:divBdr>
    </w:div>
    <w:div w:id="1042435181">
      <w:marLeft w:val="0"/>
      <w:marRight w:val="0"/>
      <w:marTop w:val="0"/>
      <w:marBottom w:val="0"/>
      <w:divBdr>
        <w:top w:val="none" w:sz="0" w:space="0" w:color="auto"/>
        <w:left w:val="none" w:sz="0" w:space="0" w:color="auto"/>
        <w:bottom w:val="none" w:sz="0" w:space="0" w:color="auto"/>
        <w:right w:val="none" w:sz="0" w:space="0" w:color="auto"/>
      </w:divBdr>
    </w:div>
    <w:div w:id="1044133822">
      <w:marLeft w:val="0"/>
      <w:marRight w:val="0"/>
      <w:marTop w:val="0"/>
      <w:marBottom w:val="0"/>
      <w:divBdr>
        <w:top w:val="none" w:sz="0" w:space="0" w:color="auto"/>
        <w:left w:val="none" w:sz="0" w:space="0" w:color="auto"/>
        <w:bottom w:val="none" w:sz="0" w:space="0" w:color="auto"/>
        <w:right w:val="none" w:sz="0" w:space="0" w:color="auto"/>
      </w:divBdr>
    </w:div>
    <w:div w:id="1047337163">
      <w:bodyDiv w:val="1"/>
      <w:marLeft w:val="0"/>
      <w:marRight w:val="0"/>
      <w:marTop w:val="0"/>
      <w:marBottom w:val="0"/>
      <w:divBdr>
        <w:top w:val="none" w:sz="0" w:space="0" w:color="auto"/>
        <w:left w:val="none" w:sz="0" w:space="0" w:color="auto"/>
        <w:bottom w:val="none" w:sz="0" w:space="0" w:color="auto"/>
        <w:right w:val="none" w:sz="0" w:space="0" w:color="auto"/>
      </w:divBdr>
    </w:div>
    <w:div w:id="1048065671">
      <w:marLeft w:val="0"/>
      <w:marRight w:val="0"/>
      <w:marTop w:val="0"/>
      <w:marBottom w:val="0"/>
      <w:divBdr>
        <w:top w:val="none" w:sz="0" w:space="0" w:color="auto"/>
        <w:left w:val="none" w:sz="0" w:space="0" w:color="auto"/>
        <w:bottom w:val="none" w:sz="0" w:space="0" w:color="auto"/>
        <w:right w:val="none" w:sz="0" w:space="0" w:color="auto"/>
      </w:divBdr>
    </w:div>
    <w:div w:id="1048214941">
      <w:marLeft w:val="0"/>
      <w:marRight w:val="0"/>
      <w:marTop w:val="0"/>
      <w:marBottom w:val="0"/>
      <w:divBdr>
        <w:top w:val="none" w:sz="0" w:space="0" w:color="auto"/>
        <w:left w:val="none" w:sz="0" w:space="0" w:color="auto"/>
        <w:bottom w:val="none" w:sz="0" w:space="0" w:color="auto"/>
        <w:right w:val="none" w:sz="0" w:space="0" w:color="auto"/>
      </w:divBdr>
    </w:div>
    <w:div w:id="1049648552">
      <w:marLeft w:val="0"/>
      <w:marRight w:val="0"/>
      <w:marTop w:val="0"/>
      <w:marBottom w:val="0"/>
      <w:divBdr>
        <w:top w:val="none" w:sz="0" w:space="0" w:color="auto"/>
        <w:left w:val="none" w:sz="0" w:space="0" w:color="auto"/>
        <w:bottom w:val="none" w:sz="0" w:space="0" w:color="auto"/>
        <w:right w:val="none" w:sz="0" w:space="0" w:color="auto"/>
      </w:divBdr>
    </w:div>
    <w:div w:id="1054353108">
      <w:marLeft w:val="0"/>
      <w:marRight w:val="0"/>
      <w:marTop w:val="0"/>
      <w:marBottom w:val="0"/>
      <w:divBdr>
        <w:top w:val="none" w:sz="0" w:space="0" w:color="auto"/>
        <w:left w:val="none" w:sz="0" w:space="0" w:color="auto"/>
        <w:bottom w:val="none" w:sz="0" w:space="0" w:color="auto"/>
        <w:right w:val="none" w:sz="0" w:space="0" w:color="auto"/>
      </w:divBdr>
    </w:div>
    <w:div w:id="1055200496">
      <w:marLeft w:val="0"/>
      <w:marRight w:val="0"/>
      <w:marTop w:val="0"/>
      <w:marBottom w:val="0"/>
      <w:divBdr>
        <w:top w:val="none" w:sz="0" w:space="0" w:color="auto"/>
        <w:left w:val="none" w:sz="0" w:space="0" w:color="auto"/>
        <w:bottom w:val="none" w:sz="0" w:space="0" w:color="auto"/>
        <w:right w:val="none" w:sz="0" w:space="0" w:color="auto"/>
      </w:divBdr>
    </w:div>
    <w:div w:id="1059129663">
      <w:marLeft w:val="0"/>
      <w:marRight w:val="0"/>
      <w:marTop w:val="0"/>
      <w:marBottom w:val="0"/>
      <w:divBdr>
        <w:top w:val="none" w:sz="0" w:space="0" w:color="auto"/>
        <w:left w:val="none" w:sz="0" w:space="0" w:color="auto"/>
        <w:bottom w:val="none" w:sz="0" w:space="0" w:color="auto"/>
        <w:right w:val="none" w:sz="0" w:space="0" w:color="auto"/>
      </w:divBdr>
    </w:div>
    <w:div w:id="1059280212">
      <w:marLeft w:val="0"/>
      <w:marRight w:val="0"/>
      <w:marTop w:val="0"/>
      <w:marBottom w:val="0"/>
      <w:divBdr>
        <w:top w:val="none" w:sz="0" w:space="0" w:color="auto"/>
        <w:left w:val="none" w:sz="0" w:space="0" w:color="auto"/>
        <w:bottom w:val="none" w:sz="0" w:space="0" w:color="auto"/>
        <w:right w:val="none" w:sz="0" w:space="0" w:color="auto"/>
      </w:divBdr>
    </w:div>
    <w:div w:id="1059673642">
      <w:marLeft w:val="0"/>
      <w:marRight w:val="0"/>
      <w:marTop w:val="0"/>
      <w:marBottom w:val="0"/>
      <w:divBdr>
        <w:top w:val="none" w:sz="0" w:space="0" w:color="auto"/>
        <w:left w:val="none" w:sz="0" w:space="0" w:color="auto"/>
        <w:bottom w:val="none" w:sz="0" w:space="0" w:color="auto"/>
        <w:right w:val="none" w:sz="0" w:space="0" w:color="auto"/>
      </w:divBdr>
    </w:div>
    <w:div w:id="1064109207">
      <w:marLeft w:val="0"/>
      <w:marRight w:val="0"/>
      <w:marTop w:val="0"/>
      <w:marBottom w:val="0"/>
      <w:divBdr>
        <w:top w:val="none" w:sz="0" w:space="0" w:color="auto"/>
        <w:left w:val="none" w:sz="0" w:space="0" w:color="auto"/>
        <w:bottom w:val="none" w:sz="0" w:space="0" w:color="auto"/>
        <w:right w:val="none" w:sz="0" w:space="0" w:color="auto"/>
      </w:divBdr>
    </w:div>
    <w:div w:id="1068915625">
      <w:marLeft w:val="0"/>
      <w:marRight w:val="0"/>
      <w:marTop w:val="0"/>
      <w:marBottom w:val="0"/>
      <w:divBdr>
        <w:top w:val="none" w:sz="0" w:space="0" w:color="auto"/>
        <w:left w:val="none" w:sz="0" w:space="0" w:color="auto"/>
        <w:bottom w:val="none" w:sz="0" w:space="0" w:color="auto"/>
        <w:right w:val="none" w:sz="0" w:space="0" w:color="auto"/>
      </w:divBdr>
    </w:div>
    <w:div w:id="1069377726">
      <w:marLeft w:val="0"/>
      <w:marRight w:val="0"/>
      <w:marTop w:val="0"/>
      <w:marBottom w:val="0"/>
      <w:divBdr>
        <w:top w:val="none" w:sz="0" w:space="0" w:color="auto"/>
        <w:left w:val="none" w:sz="0" w:space="0" w:color="auto"/>
        <w:bottom w:val="none" w:sz="0" w:space="0" w:color="auto"/>
        <w:right w:val="none" w:sz="0" w:space="0" w:color="auto"/>
      </w:divBdr>
    </w:div>
    <w:div w:id="1070495061">
      <w:marLeft w:val="0"/>
      <w:marRight w:val="0"/>
      <w:marTop w:val="0"/>
      <w:marBottom w:val="0"/>
      <w:divBdr>
        <w:top w:val="none" w:sz="0" w:space="0" w:color="auto"/>
        <w:left w:val="none" w:sz="0" w:space="0" w:color="auto"/>
        <w:bottom w:val="none" w:sz="0" w:space="0" w:color="auto"/>
        <w:right w:val="none" w:sz="0" w:space="0" w:color="auto"/>
      </w:divBdr>
    </w:div>
    <w:div w:id="1079012547">
      <w:marLeft w:val="0"/>
      <w:marRight w:val="0"/>
      <w:marTop w:val="0"/>
      <w:marBottom w:val="0"/>
      <w:divBdr>
        <w:top w:val="none" w:sz="0" w:space="0" w:color="auto"/>
        <w:left w:val="none" w:sz="0" w:space="0" w:color="auto"/>
        <w:bottom w:val="none" w:sz="0" w:space="0" w:color="auto"/>
        <w:right w:val="none" w:sz="0" w:space="0" w:color="auto"/>
      </w:divBdr>
    </w:div>
    <w:div w:id="1081878805">
      <w:marLeft w:val="0"/>
      <w:marRight w:val="0"/>
      <w:marTop w:val="0"/>
      <w:marBottom w:val="0"/>
      <w:divBdr>
        <w:top w:val="none" w:sz="0" w:space="0" w:color="auto"/>
        <w:left w:val="none" w:sz="0" w:space="0" w:color="auto"/>
        <w:bottom w:val="none" w:sz="0" w:space="0" w:color="auto"/>
        <w:right w:val="none" w:sz="0" w:space="0" w:color="auto"/>
      </w:divBdr>
    </w:div>
    <w:div w:id="1089932436">
      <w:marLeft w:val="0"/>
      <w:marRight w:val="0"/>
      <w:marTop w:val="0"/>
      <w:marBottom w:val="0"/>
      <w:divBdr>
        <w:top w:val="none" w:sz="0" w:space="0" w:color="auto"/>
        <w:left w:val="none" w:sz="0" w:space="0" w:color="auto"/>
        <w:bottom w:val="none" w:sz="0" w:space="0" w:color="auto"/>
        <w:right w:val="none" w:sz="0" w:space="0" w:color="auto"/>
      </w:divBdr>
    </w:div>
    <w:div w:id="1092243867">
      <w:marLeft w:val="0"/>
      <w:marRight w:val="0"/>
      <w:marTop w:val="0"/>
      <w:marBottom w:val="0"/>
      <w:divBdr>
        <w:top w:val="none" w:sz="0" w:space="0" w:color="auto"/>
        <w:left w:val="none" w:sz="0" w:space="0" w:color="auto"/>
        <w:bottom w:val="none" w:sz="0" w:space="0" w:color="auto"/>
        <w:right w:val="none" w:sz="0" w:space="0" w:color="auto"/>
      </w:divBdr>
    </w:div>
    <w:div w:id="1093625364">
      <w:marLeft w:val="0"/>
      <w:marRight w:val="0"/>
      <w:marTop w:val="0"/>
      <w:marBottom w:val="0"/>
      <w:divBdr>
        <w:top w:val="none" w:sz="0" w:space="0" w:color="auto"/>
        <w:left w:val="none" w:sz="0" w:space="0" w:color="auto"/>
        <w:bottom w:val="none" w:sz="0" w:space="0" w:color="auto"/>
        <w:right w:val="none" w:sz="0" w:space="0" w:color="auto"/>
      </w:divBdr>
    </w:div>
    <w:div w:id="1094713423">
      <w:bodyDiv w:val="1"/>
      <w:marLeft w:val="0"/>
      <w:marRight w:val="0"/>
      <w:marTop w:val="0"/>
      <w:marBottom w:val="0"/>
      <w:divBdr>
        <w:top w:val="none" w:sz="0" w:space="0" w:color="auto"/>
        <w:left w:val="none" w:sz="0" w:space="0" w:color="auto"/>
        <w:bottom w:val="none" w:sz="0" w:space="0" w:color="auto"/>
        <w:right w:val="none" w:sz="0" w:space="0" w:color="auto"/>
      </w:divBdr>
      <w:divsChild>
        <w:div w:id="566766619">
          <w:marLeft w:val="547"/>
          <w:marRight w:val="0"/>
          <w:marTop w:val="96"/>
          <w:marBottom w:val="0"/>
          <w:divBdr>
            <w:top w:val="none" w:sz="0" w:space="0" w:color="auto"/>
            <w:left w:val="none" w:sz="0" w:space="0" w:color="auto"/>
            <w:bottom w:val="none" w:sz="0" w:space="0" w:color="auto"/>
            <w:right w:val="none" w:sz="0" w:space="0" w:color="auto"/>
          </w:divBdr>
        </w:div>
        <w:div w:id="768311247">
          <w:marLeft w:val="547"/>
          <w:marRight w:val="0"/>
          <w:marTop w:val="96"/>
          <w:marBottom w:val="0"/>
          <w:divBdr>
            <w:top w:val="none" w:sz="0" w:space="0" w:color="auto"/>
            <w:left w:val="none" w:sz="0" w:space="0" w:color="auto"/>
            <w:bottom w:val="none" w:sz="0" w:space="0" w:color="auto"/>
            <w:right w:val="none" w:sz="0" w:space="0" w:color="auto"/>
          </w:divBdr>
        </w:div>
        <w:div w:id="884100775">
          <w:marLeft w:val="547"/>
          <w:marRight w:val="0"/>
          <w:marTop w:val="96"/>
          <w:marBottom w:val="0"/>
          <w:divBdr>
            <w:top w:val="none" w:sz="0" w:space="0" w:color="auto"/>
            <w:left w:val="none" w:sz="0" w:space="0" w:color="auto"/>
            <w:bottom w:val="none" w:sz="0" w:space="0" w:color="auto"/>
            <w:right w:val="none" w:sz="0" w:space="0" w:color="auto"/>
          </w:divBdr>
        </w:div>
        <w:div w:id="1463647155">
          <w:marLeft w:val="547"/>
          <w:marRight w:val="0"/>
          <w:marTop w:val="96"/>
          <w:marBottom w:val="0"/>
          <w:divBdr>
            <w:top w:val="none" w:sz="0" w:space="0" w:color="auto"/>
            <w:left w:val="none" w:sz="0" w:space="0" w:color="auto"/>
            <w:bottom w:val="none" w:sz="0" w:space="0" w:color="auto"/>
            <w:right w:val="none" w:sz="0" w:space="0" w:color="auto"/>
          </w:divBdr>
        </w:div>
      </w:divsChild>
    </w:div>
    <w:div w:id="1096907547">
      <w:marLeft w:val="0"/>
      <w:marRight w:val="0"/>
      <w:marTop w:val="0"/>
      <w:marBottom w:val="0"/>
      <w:divBdr>
        <w:top w:val="none" w:sz="0" w:space="0" w:color="auto"/>
        <w:left w:val="none" w:sz="0" w:space="0" w:color="auto"/>
        <w:bottom w:val="none" w:sz="0" w:space="0" w:color="auto"/>
        <w:right w:val="none" w:sz="0" w:space="0" w:color="auto"/>
      </w:divBdr>
    </w:div>
    <w:div w:id="1103258548">
      <w:marLeft w:val="0"/>
      <w:marRight w:val="0"/>
      <w:marTop w:val="0"/>
      <w:marBottom w:val="0"/>
      <w:divBdr>
        <w:top w:val="none" w:sz="0" w:space="0" w:color="auto"/>
        <w:left w:val="none" w:sz="0" w:space="0" w:color="auto"/>
        <w:bottom w:val="none" w:sz="0" w:space="0" w:color="auto"/>
        <w:right w:val="none" w:sz="0" w:space="0" w:color="auto"/>
      </w:divBdr>
    </w:div>
    <w:div w:id="1103572312">
      <w:marLeft w:val="0"/>
      <w:marRight w:val="0"/>
      <w:marTop w:val="0"/>
      <w:marBottom w:val="0"/>
      <w:divBdr>
        <w:top w:val="none" w:sz="0" w:space="0" w:color="auto"/>
        <w:left w:val="none" w:sz="0" w:space="0" w:color="auto"/>
        <w:bottom w:val="none" w:sz="0" w:space="0" w:color="auto"/>
        <w:right w:val="none" w:sz="0" w:space="0" w:color="auto"/>
      </w:divBdr>
    </w:div>
    <w:div w:id="1107579180">
      <w:bodyDiv w:val="1"/>
      <w:marLeft w:val="0"/>
      <w:marRight w:val="0"/>
      <w:marTop w:val="0"/>
      <w:marBottom w:val="0"/>
      <w:divBdr>
        <w:top w:val="none" w:sz="0" w:space="0" w:color="auto"/>
        <w:left w:val="none" w:sz="0" w:space="0" w:color="auto"/>
        <w:bottom w:val="none" w:sz="0" w:space="0" w:color="auto"/>
        <w:right w:val="none" w:sz="0" w:space="0" w:color="auto"/>
      </w:divBdr>
      <w:divsChild>
        <w:div w:id="1894580286">
          <w:marLeft w:val="734"/>
          <w:marRight w:val="0"/>
          <w:marTop w:val="0"/>
          <w:marBottom w:val="120"/>
          <w:divBdr>
            <w:top w:val="none" w:sz="0" w:space="0" w:color="auto"/>
            <w:left w:val="none" w:sz="0" w:space="0" w:color="auto"/>
            <w:bottom w:val="none" w:sz="0" w:space="0" w:color="auto"/>
            <w:right w:val="none" w:sz="0" w:space="0" w:color="auto"/>
          </w:divBdr>
        </w:div>
      </w:divsChild>
    </w:div>
    <w:div w:id="1108813518">
      <w:marLeft w:val="0"/>
      <w:marRight w:val="0"/>
      <w:marTop w:val="0"/>
      <w:marBottom w:val="0"/>
      <w:divBdr>
        <w:top w:val="none" w:sz="0" w:space="0" w:color="auto"/>
        <w:left w:val="none" w:sz="0" w:space="0" w:color="auto"/>
        <w:bottom w:val="none" w:sz="0" w:space="0" w:color="auto"/>
        <w:right w:val="none" w:sz="0" w:space="0" w:color="auto"/>
      </w:divBdr>
    </w:div>
    <w:div w:id="1109937346">
      <w:marLeft w:val="0"/>
      <w:marRight w:val="0"/>
      <w:marTop w:val="0"/>
      <w:marBottom w:val="0"/>
      <w:divBdr>
        <w:top w:val="none" w:sz="0" w:space="0" w:color="auto"/>
        <w:left w:val="none" w:sz="0" w:space="0" w:color="auto"/>
        <w:bottom w:val="none" w:sz="0" w:space="0" w:color="auto"/>
        <w:right w:val="none" w:sz="0" w:space="0" w:color="auto"/>
      </w:divBdr>
    </w:div>
    <w:div w:id="1110663282">
      <w:marLeft w:val="0"/>
      <w:marRight w:val="0"/>
      <w:marTop w:val="0"/>
      <w:marBottom w:val="0"/>
      <w:divBdr>
        <w:top w:val="none" w:sz="0" w:space="0" w:color="auto"/>
        <w:left w:val="none" w:sz="0" w:space="0" w:color="auto"/>
        <w:bottom w:val="none" w:sz="0" w:space="0" w:color="auto"/>
        <w:right w:val="none" w:sz="0" w:space="0" w:color="auto"/>
      </w:divBdr>
    </w:div>
    <w:div w:id="1112633993">
      <w:marLeft w:val="0"/>
      <w:marRight w:val="0"/>
      <w:marTop w:val="0"/>
      <w:marBottom w:val="0"/>
      <w:divBdr>
        <w:top w:val="none" w:sz="0" w:space="0" w:color="auto"/>
        <w:left w:val="none" w:sz="0" w:space="0" w:color="auto"/>
        <w:bottom w:val="none" w:sz="0" w:space="0" w:color="auto"/>
        <w:right w:val="none" w:sz="0" w:space="0" w:color="auto"/>
      </w:divBdr>
    </w:div>
    <w:div w:id="1117409283">
      <w:marLeft w:val="0"/>
      <w:marRight w:val="0"/>
      <w:marTop w:val="0"/>
      <w:marBottom w:val="0"/>
      <w:divBdr>
        <w:top w:val="none" w:sz="0" w:space="0" w:color="auto"/>
        <w:left w:val="none" w:sz="0" w:space="0" w:color="auto"/>
        <w:bottom w:val="none" w:sz="0" w:space="0" w:color="auto"/>
        <w:right w:val="none" w:sz="0" w:space="0" w:color="auto"/>
      </w:divBdr>
    </w:div>
    <w:div w:id="1120804843">
      <w:marLeft w:val="0"/>
      <w:marRight w:val="0"/>
      <w:marTop w:val="0"/>
      <w:marBottom w:val="0"/>
      <w:divBdr>
        <w:top w:val="none" w:sz="0" w:space="0" w:color="auto"/>
        <w:left w:val="none" w:sz="0" w:space="0" w:color="auto"/>
        <w:bottom w:val="none" w:sz="0" w:space="0" w:color="auto"/>
        <w:right w:val="none" w:sz="0" w:space="0" w:color="auto"/>
      </w:divBdr>
    </w:div>
    <w:div w:id="1126196439">
      <w:marLeft w:val="0"/>
      <w:marRight w:val="0"/>
      <w:marTop w:val="0"/>
      <w:marBottom w:val="0"/>
      <w:divBdr>
        <w:top w:val="none" w:sz="0" w:space="0" w:color="auto"/>
        <w:left w:val="none" w:sz="0" w:space="0" w:color="auto"/>
        <w:bottom w:val="none" w:sz="0" w:space="0" w:color="auto"/>
        <w:right w:val="none" w:sz="0" w:space="0" w:color="auto"/>
      </w:divBdr>
    </w:div>
    <w:div w:id="1131745956">
      <w:bodyDiv w:val="1"/>
      <w:marLeft w:val="0"/>
      <w:marRight w:val="0"/>
      <w:marTop w:val="0"/>
      <w:marBottom w:val="0"/>
      <w:divBdr>
        <w:top w:val="none" w:sz="0" w:space="0" w:color="auto"/>
        <w:left w:val="none" w:sz="0" w:space="0" w:color="auto"/>
        <w:bottom w:val="none" w:sz="0" w:space="0" w:color="auto"/>
        <w:right w:val="none" w:sz="0" w:space="0" w:color="auto"/>
      </w:divBdr>
    </w:div>
    <w:div w:id="1133209551">
      <w:bodyDiv w:val="1"/>
      <w:marLeft w:val="0"/>
      <w:marRight w:val="0"/>
      <w:marTop w:val="0"/>
      <w:marBottom w:val="0"/>
      <w:divBdr>
        <w:top w:val="none" w:sz="0" w:space="0" w:color="auto"/>
        <w:left w:val="none" w:sz="0" w:space="0" w:color="auto"/>
        <w:bottom w:val="none" w:sz="0" w:space="0" w:color="auto"/>
        <w:right w:val="none" w:sz="0" w:space="0" w:color="auto"/>
      </w:divBdr>
    </w:div>
    <w:div w:id="1137842065">
      <w:marLeft w:val="0"/>
      <w:marRight w:val="0"/>
      <w:marTop w:val="0"/>
      <w:marBottom w:val="0"/>
      <w:divBdr>
        <w:top w:val="none" w:sz="0" w:space="0" w:color="auto"/>
        <w:left w:val="none" w:sz="0" w:space="0" w:color="auto"/>
        <w:bottom w:val="none" w:sz="0" w:space="0" w:color="auto"/>
        <w:right w:val="none" w:sz="0" w:space="0" w:color="auto"/>
      </w:divBdr>
    </w:div>
    <w:div w:id="1138035660">
      <w:marLeft w:val="0"/>
      <w:marRight w:val="0"/>
      <w:marTop w:val="0"/>
      <w:marBottom w:val="0"/>
      <w:divBdr>
        <w:top w:val="none" w:sz="0" w:space="0" w:color="auto"/>
        <w:left w:val="none" w:sz="0" w:space="0" w:color="auto"/>
        <w:bottom w:val="none" w:sz="0" w:space="0" w:color="auto"/>
        <w:right w:val="none" w:sz="0" w:space="0" w:color="auto"/>
      </w:divBdr>
    </w:div>
    <w:div w:id="1141189043">
      <w:bodyDiv w:val="1"/>
      <w:marLeft w:val="0"/>
      <w:marRight w:val="0"/>
      <w:marTop w:val="0"/>
      <w:marBottom w:val="0"/>
      <w:divBdr>
        <w:top w:val="none" w:sz="0" w:space="0" w:color="auto"/>
        <w:left w:val="none" w:sz="0" w:space="0" w:color="auto"/>
        <w:bottom w:val="none" w:sz="0" w:space="0" w:color="auto"/>
        <w:right w:val="none" w:sz="0" w:space="0" w:color="auto"/>
      </w:divBdr>
    </w:div>
    <w:div w:id="1143737742">
      <w:marLeft w:val="0"/>
      <w:marRight w:val="0"/>
      <w:marTop w:val="0"/>
      <w:marBottom w:val="0"/>
      <w:divBdr>
        <w:top w:val="none" w:sz="0" w:space="0" w:color="auto"/>
        <w:left w:val="none" w:sz="0" w:space="0" w:color="auto"/>
        <w:bottom w:val="none" w:sz="0" w:space="0" w:color="auto"/>
        <w:right w:val="none" w:sz="0" w:space="0" w:color="auto"/>
      </w:divBdr>
    </w:div>
    <w:div w:id="1145392735">
      <w:marLeft w:val="0"/>
      <w:marRight w:val="0"/>
      <w:marTop w:val="0"/>
      <w:marBottom w:val="0"/>
      <w:divBdr>
        <w:top w:val="none" w:sz="0" w:space="0" w:color="auto"/>
        <w:left w:val="none" w:sz="0" w:space="0" w:color="auto"/>
        <w:bottom w:val="none" w:sz="0" w:space="0" w:color="auto"/>
        <w:right w:val="none" w:sz="0" w:space="0" w:color="auto"/>
      </w:divBdr>
    </w:div>
    <w:div w:id="1147287720">
      <w:bodyDiv w:val="1"/>
      <w:marLeft w:val="0"/>
      <w:marRight w:val="0"/>
      <w:marTop w:val="0"/>
      <w:marBottom w:val="0"/>
      <w:divBdr>
        <w:top w:val="none" w:sz="0" w:space="0" w:color="auto"/>
        <w:left w:val="none" w:sz="0" w:space="0" w:color="auto"/>
        <w:bottom w:val="none" w:sz="0" w:space="0" w:color="auto"/>
        <w:right w:val="none" w:sz="0" w:space="0" w:color="auto"/>
      </w:divBdr>
    </w:div>
    <w:div w:id="1148939352">
      <w:bodyDiv w:val="1"/>
      <w:marLeft w:val="0"/>
      <w:marRight w:val="0"/>
      <w:marTop w:val="0"/>
      <w:marBottom w:val="0"/>
      <w:divBdr>
        <w:top w:val="none" w:sz="0" w:space="0" w:color="auto"/>
        <w:left w:val="none" w:sz="0" w:space="0" w:color="auto"/>
        <w:bottom w:val="none" w:sz="0" w:space="0" w:color="auto"/>
        <w:right w:val="none" w:sz="0" w:space="0" w:color="auto"/>
      </w:divBdr>
    </w:div>
    <w:div w:id="1153062075">
      <w:marLeft w:val="0"/>
      <w:marRight w:val="0"/>
      <w:marTop w:val="0"/>
      <w:marBottom w:val="0"/>
      <w:divBdr>
        <w:top w:val="none" w:sz="0" w:space="0" w:color="auto"/>
        <w:left w:val="none" w:sz="0" w:space="0" w:color="auto"/>
        <w:bottom w:val="none" w:sz="0" w:space="0" w:color="auto"/>
        <w:right w:val="none" w:sz="0" w:space="0" w:color="auto"/>
      </w:divBdr>
    </w:div>
    <w:div w:id="1154175062">
      <w:marLeft w:val="0"/>
      <w:marRight w:val="0"/>
      <w:marTop w:val="0"/>
      <w:marBottom w:val="0"/>
      <w:divBdr>
        <w:top w:val="none" w:sz="0" w:space="0" w:color="auto"/>
        <w:left w:val="none" w:sz="0" w:space="0" w:color="auto"/>
        <w:bottom w:val="none" w:sz="0" w:space="0" w:color="auto"/>
        <w:right w:val="none" w:sz="0" w:space="0" w:color="auto"/>
      </w:divBdr>
    </w:div>
    <w:div w:id="1157070028">
      <w:marLeft w:val="0"/>
      <w:marRight w:val="0"/>
      <w:marTop w:val="0"/>
      <w:marBottom w:val="0"/>
      <w:divBdr>
        <w:top w:val="none" w:sz="0" w:space="0" w:color="auto"/>
        <w:left w:val="none" w:sz="0" w:space="0" w:color="auto"/>
        <w:bottom w:val="none" w:sz="0" w:space="0" w:color="auto"/>
        <w:right w:val="none" w:sz="0" w:space="0" w:color="auto"/>
      </w:divBdr>
    </w:div>
    <w:div w:id="1158694970">
      <w:marLeft w:val="0"/>
      <w:marRight w:val="0"/>
      <w:marTop w:val="0"/>
      <w:marBottom w:val="0"/>
      <w:divBdr>
        <w:top w:val="none" w:sz="0" w:space="0" w:color="auto"/>
        <w:left w:val="none" w:sz="0" w:space="0" w:color="auto"/>
        <w:bottom w:val="none" w:sz="0" w:space="0" w:color="auto"/>
        <w:right w:val="none" w:sz="0" w:space="0" w:color="auto"/>
      </w:divBdr>
    </w:div>
    <w:div w:id="1159732053">
      <w:bodyDiv w:val="1"/>
      <w:marLeft w:val="0"/>
      <w:marRight w:val="0"/>
      <w:marTop w:val="0"/>
      <w:marBottom w:val="0"/>
      <w:divBdr>
        <w:top w:val="none" w:sz="0" w:space="0" w:color="auto"/>
        <w:left w:val="none" w:sz="0" w:space="0" w:color="auto"/>
        <w:bottom w:val="none" w:sz="0" w:space="0" w:color="auto"/>
        <w:right w:val="none" w:sz="0" w:space="0" w:color="auto"/>
      </w:divBdr>
    </w:div>
    <w:div w:id="1161509802">
      <w:marLeft w:val="0"/>
      <w:marRight w:val="0"/>
      <w:marTop w:val="0"/>
      <w:marBottom w:val="0"/>
      <w:divBdr>
        <w:top w:val="none" w:sz="0" w:space="0" w:color="auto"/>
        <w:left w:val="none" w:sz="0" w:space="0" w:color="auto"/>
        <w:bottom w:val="none" w:sz="0" w:space="0" w:color="auto"/>
        <w:right w:val="none" w:sz="0" w:space="0" w:color="auto"/>
      </w:divBdr>
    </w:div>
    <w:div w:id="1168331625">
      <w:bodyDiv w:val="1"/>
      <w:marLeft w:val="0"/>
      <w:marRight w:val="0"/>
      <w:marTop w:val="0"/>
      <w:marBottom w:val="0"/>
      <w:divBdr>
        <w:top w:val="none" w:sz="0" w:space="0" w:color="auto"/>
        <w:left w:val="none" w:sz="0" w:space="0" w:color="auto"/>
        <w:bottom w:val="none" w:sz="0" w:space="0" w:color="auto"/>
        <w:right w:val="none" w:sz="0" w:space="0" w:color="auto"/>
      </w:divBdr>
    </w:div>
    <w:div w:id="1173178897">
      <w:marLeft w:val="0"/>
      <w:marRight w:val="0"/>
      <w:marTop w:val="0"/>
      <w:marBottom w:val="0"/>
      <w:divBdr>
        <w:top w:val="none" w:sz="0" w:space="0" w:color="auto"/>
        <w:left w:val="none" w:sz="0" w:space="0" w:color="auto"/>
        <w:bottom w:val="none" w:sz="0" w:space="0" w:color="auto"/>
        <w:right w:val="none" w:sz="0" w:space="0" w:color="auto"/>
      </w:divBdr>
    </w:div>
    <w:div w:id="1173298638">
      <w:marLeft w:val="0"/>
      <w:marRight w:val="0"/>
      <w:marTop w:val="0"/>
      <w:marBottom w:val="0"/>
      <w:divBdr>
        <w:top w:val="none" w:sz="0" w:space="0" w:color="auto"/>
        <w:left w:val="none" w:sz="0" w:space="0" w:color="auto"/>
        <w:bottom w:val="none" w:sz="0" w:space="0" w:color="auto"/>
        <w:right w:val="none" w:sz="0" w:space="0" w:color="auto"/>
      </w:divBdr>
    </w:div>
    <w:div w:id="1174613534">
      <w:marLeft w:val="0"/>
      <w:marRight w:val="0"/>
      <w:marTop w:val="0"/>
      <w:marBottom w:val="0"/>
      <w:divBdr>
        <w:top w:val="none" w:sz="0" w:space="0" w:color="auto"/>
        <w:left w:val="none" w:sz="0" w:space="0" w:color="auto"/>
        <w:bottom w:val="none" w:sz="0" w:space="0" w:color="auto"/>
        <w:right w:val="none" w:sz="0" w:space="0" w:color="auto"/>
      </w:divBdr>
    </w:div>
    <w:div w:id="1175068673">
      <w:marLeft w:val="0"/>
      <w:marRight w:val="0"/>
      <w:marTop w:val="0"/>
      <w:marBottom w:val="0"/>
      <w:divBdr>
        <w:top w:val="none" w:sz="0" w:space="0" w:color="auto"/>
        <w:left w:val="none" w:sz="0" w:space="0" w:color="auto"/>
        <w:bottom w:val="none" w:sz="0" w:space="0" w:color="auto"/>
        <w:right w:val="none" w:sz="0" w:space="0" w:color="auto"/>
      </w:divBdr>
    </w:div>
    <w:div w:id="1175144967">
      <w:marLeft w:val="0"/>
      <w:marRight w:val="0"/>
      <w:marTop w:val="0"/>
      <w:marBottom w:val="0"/>
      <w:divBdr>
        <w:top w:val="none" w:sz="0" w:space="0" w:color="auto"/>
        <w:left w:val="none" w:sz="0" w:space="0" w:color="auto"/>
        <w:bottom w:val="none" w:sz="0" w:space="0" w:color="auto"/>
        <w:right w:val="none" w:sz="0" w:space="0" w:color="auto"/>
      </w:divBdr>
    </w:div>
    <w:div w:id="1179276753">
      <w:marLeft w:val="0"/>
      <w:marRight w:val="0"/>
      <w:marTop w:val="0"/>
      <w:marBottom w:val="0"/>
      <w:divBdr>
        <w:top w:val="none" w:sz="0" w:space="0" w:color="auto"/>
        <w:left w:val="none" w:sz="0" w:space="0" w:color="auto"/>
        <w:bottom w:val="none" w:sz="0" w:space="0" w:color="auto"/>
        <w:right w:val="none" w:sz="0" w:space="0" w:color="auto"/>
      </w:divBdr>
    </w:div>
    <w:div w:id="1180119014">
      <w:bodyDiv w:val="1"/>
      <w:marLeft w:val="0"/>
      <w:marRight w:val="0"/>
      <w:marTop w:val="0"/>
      <w:marBottom w:val="0"/>
      <w:divBdr>
        <w:top w:val="none" w:sz="0" w:space="0" w:color="auto"/>
        <w:left w:val="none" w:sz="0" w:space="0" w:color="auto"/>
        <w:bottom w:val="none" w:sz="0" w:space="0" w:color="auto"/>
        <w:right w:val="none" w:sz="0" w:space="0" w:color="auto"/>
      </w:divBdr>
    </w:div>
    <w:div w:id="1185826117">
      <w:bodyDiv w:val="1"/>
      <w:marLeft w:val="0"/>
      <w:marRight w:val="0"/>
      <w:marTop w:val="0"/>
      <w:marBottom w:val="0"/>
      <w:divBdr>
        <w:top w:val="none" w:sz="0" w:space="0" w:color="auto"/>
        <w:left w:val="none" w:sz="0" w:space="0" w:color="auto"/>
        <w:bottom w:val="none" w:sz="0" w:space="0" w:color="auto"/>
        <w:right w:val="none" w:sz="0" w:space="0" w:color="auto"/>
      </w:divBdr>
    </w:div>
    <w:div w:id="1186214476">
      <w:marLeft w:val="0"/>
      <w:marRight w:val="0"/>
      <w:marTop w:val="0"/>
      <w:marBottom w:val="0"/>
      <w:divBdr>
        <w:top w:val="none" w:sz="0" w:space="0" w:color="auto"/>
        <w:left w:val="none" w:sz="0" w:space="0" w:color="auto"/>
        <w:bottom w:val="none" w:sz="0" w:space="0" w:color="auto"/>
        <w:right w:val="none" w:sz="0" w:space="0" w:color="auto"/>
      </w:divBdr>
    </w:div>
    <w:div w:id="1186360110">
      <w:marLeft w:val="0"/>
      <w:marRight w:val="0"/>
      <w:marTop w:val="0"/>
      <w:marBottom w:val="0"/>
      <w:divBdr>
        <w:top w:val="none" w:sz="0" w:space="0" w:color="auto"/>
        <w:left w:val="none" w:sz="0" w:space="0" w:color="auto"/>
        <w:bottom w:val="none" w:sz="0" w:space="0" w:color="auto"/>
        <w:right w:val="none" w:sz="0" w:space="0" w:color="auto"/>
      </w:divBdr>
    </w:div>
    <w:div w:id="1190025205">
      <w:marLeft w:val="0"/>
      <w:marRight w:val="0"/>
      <w:marTop w:val="0"/>
      <w:marBottom w:val="0"/>
      <w:divBdr>
        <w:top w:val="none" w:sz="0" w:space="0" w:color="auto"/>
        <w:left w:val="none" w:sz="0" w:space="0" w:color="auto"/>
        <w:bottom w:val="none" w:sz="0" w:space="0" w:color="auto"/>
        <w:right w:val="none" w:sz="0" w:space="0" w:color="auto"/>
      </w:divBdr>
    </w:div>
    <w:div w:id="1192766190">
      <w:marLeft w:val="0"/>
      <w:marRight w:val="0"/>
      <w:marTop w:val="0"/>
      <w:marBottom w:val="0"/>
      <w:divBdr>
        <w:top w:val="none" w:sz="0" w:space="0" w:color="auto"/>
        <w:left w:val="none" w:sz="0" w:space="0" w:color="auto"/>
        <w:bottom w:val="none" w:sz="0" w:space="0" w:color="auto"/>
        <w:right w:val="none" w:sz="0" w:space="0" w:color="auto"/>
      </w:divBdr>
    </w:div>
    <w:div w:id="1209758604">
      <w:marLeft w:val="0"/>
      <w:marRight w:val="0"/>
      <w:marTop w:val="0"/>
      <w:marBottom w:val="0"/>
      <w:divBdr>
        <w:top w:val="none" w:sz="0" w:space="0" w:color="auto"/>
        <w:left w:val="none" w:sz="0" w:space="0" w:color="auto"/>
        <w:bottom w:val="none" w:sz="0" w:space="0" w:color="auto"/>
        <w:right w:val="none" w:sz="0" w:space="0" w:color="auto"/>
      </w:divBdr>
    </w:div>
    <w:div w:id="1215310082">
      <w:marLeft w:val="0"/>
      <w:marRight w:val="0"/>
      <w:marTop w:val="0"/>
      <w:marBottom w:val="0"/>
      <w:divBdr>
        <w:top w:val="none" w:sz="0" w:space="0" w:color="auto"/>
        <w:left w:val="none" w:sz="0" w:space="0" w:color="auto"/>
        <w:bottom w:val="none" w:sz="0" w:space="0" w:color="auto"/>
        <w:right w:val="none" w:sz="0" w:space="0" w:color="auto"/>
      </w:divBdr>
    </w:div>
    <w:div w:id="1215311779">
      <w:marLeft w:val="0"/>
      <w:marRight w:val="0"/>
      <w:marTop w:val="0"/>
      <w:marBottom w:val="0"/>
      <w:divBdr>
        <w:top w:val="none" w:sz="0" w:space="0" w:color="auto"/>
        <w:left w:val="none" w:sz="0" w:space="0" w:color="auto"/>
        <w:bottom w:val="none" w:sz="0" w:space="0" w:color="auto"/>
        <w:right w:val="none" w:sz="0" w:space="0" w:color="auto"/>
      </w:divBdr>
    </w:div>
    <w:div w:id="1215701152">
      <w:marLeft w:val="0"/>
      <w:marRight w:val="0"/>
      <w:marTop w:val="0"/>
      <w:marBottom w:val="0"/>
      <w:divBdr>
        <w:top w:val="none" w:sz="0" w:space="0" w:color="auto"/>
        <w:left w:val="none" w:sz="0" w:space="0" w:color="auto"/>
        <w:bottom w:val="none" w:sz="0" w:space="0" w:color="auto"/>
        <w:right w:val="none" w:sz="0" w:space="0" w:color="auto"/>
      </w:divBdr>
    </w:div>
    <w:div w:id="1216044180">
      <w:marLeft w:val="0"/>
      <w:marRight w:val="0"/>
      <w:marTop w:val="0"/>
      <w:marBottom w:val="0"/>
      <w:divBdr>
        <w:top w:val="none" w:sz="0" w:space="0" w:color="auto"/>
        <w:left w:val="none" w:sz="0" w:space="0" w:color="auto"/>
        <w:bottom w:val="none" w:sz="0" w:space="0" w:color="auto"/>
        <w:right w:val="none" w:sz="0" w:space="0" w:color="auto"/>
      </w:divBdr>
    </w:div>
    <w:div w:id="1218278718">
      <w:marLeft w:val="0"/>
      <w:marRight w:val="0"/>
      <w:marTop w:val="0"/>
      <w:marBottom w:val="0"/>
      <w:divBdr>
        <w:top w:val="none" w:sz="0" w:space="0" w:color="auto"/>
        <w:left w:val="none" w:sz="0" w:space="0" w:color="auto"/>
        <w:bottom w:val="none" w:sz="0" w:space="0" w:color="auto"/>
        <w:right w:val="none" w:sz="0" w:space="0" w:color="auto"/>
      </w:divBdr>
    </w:div>
    <w:div w:id="1222592322">
      <w:bodyDiv w:val="1"/>
      <w:marLeft w:val="0"/>
      <w:marRight w:val="0"/>
      <w:marTop w:val="0"/>
      <w:marBottom w:val="0"/>
      <w:divBdr>
        <w:top w:val="none" w:sz="0" w:space="0" w:color="auto"/>
        <w:left w:val="none" w:sz="0" w:space="0" w:color="auto"/>
        <w:bottom w:val="none" w:sz="0" w:space="0" w:color="auto"/>
        <w:right w:val="none" w:sz="0" w:space="0" w:color="auto"/>
      </w:divBdr>
    </w:div>
    <w:div w:id="1236085971">
      <w:marLeft w:val="0"/>
      <w:marRight w:val="0"/>
      <w:marTop w:val="0"/>
      <w:marBottom w:val="0"/>
      <w:divBdr>
        <w:top w:val="none" w:sz="0" w:space="0" w:color="auto"/>
        <w:left w:val="none" w:sz="0" w:space="0" w:color="auto"/>
        <w:bottom w:val="none" w:sz="0" w:space="0" w:color="auto"/>
        <w:right w:val="none" w:sz="0" w:space="0" w:color="auto"/>
      </w:divBdr>
    </w:div>
    <w:div w:id="1239023909">
      <w:bodyDiv w:val="1"/>
      <w:marLeft w:val="0"/>
      <w:marRight w:val="0"/>
      <w:marTop w:val="0"/>
      <w:marBottom w:val="0"/>
      <w:divBdr>
        <w:top w:val="none" w:sz="0" w:space="0" w:color="auto"/>
        <w:left w:val="none" w:sz="0" w:space="0" w:color="auto"/>
        <w:bottom w:val="none" w:sz="0" w:space="0" w:color="auto"/>
        <w:right w:val="none" w:sz="0" w:space="0" w:color="auto"/>
      </w:divBdr>
      <w:divsChild>
        <w:div w:id="151261129">
          <w:marLeft w:val="0"/>
          <w:marRight w:val="0"/>
          <w:marTop w:val="0"/>
          <w:marBottom w:val="0"/>
          <w:divBdr>
            <w:top w:val="none" w:sz="0" w:space="0" w:color="auto"/>
            <w:left w:val="none" w:sz="0" w:space="0" w:color="auto"/>
            <w:bottom w:val="none" w:sz="0" w:space="0" w:color="auto"/>
            <w:right w:val="none" w:sz="0" w:space="0" w:color="auto"/>
          </w:divBdr>
        </w:div>
        <w:div w:id="518399387">
          <w:marLeft w:val="0"/>
          <w:marRight w:val="0"/>
          <w:marTop w:val="0"/>
          <w:marBottom w:val="0"/>
          <w:divBdr>
            <w:top w:val="none" w:sz="0" w:space="0" w:color="auto"/>
            <w:left w:val="none" w:sz="0" w:space="0" w:color="auto"/>
            <w:bottom w:val="none" w:sz="0" w:space="0" w:color="auto"/>
            <w:right w:val="none" w:sz="0" w:space="0" w:color="auto"/>
          </w:divBdr>
        </w:div>
        <w:div w:id="753671468">
          <w:marLeft w:val="0"/>
          <w:marRight w:val="0"/>
          <w:marTop w:val="0"/>
          <w:marBottom w:val="0"/>
          <w:divBdr>
            <w:top w:val="none" w:sz="0" w:space="0" w:color="auto"/>
            <w:left w:val="none" w:sz="0" w:space="0" w:color="auto"/>
            <w:bottom w:val="none" w:sz="0" w:space="0" w:color="auto"/>
            <w:right w:val="none" w:sz="0" w:space="0" w:color="auto"/>
          </w:divBdr>
        </w:div>
        <w:div w:id="852231600">
          <w:marLeft w:val="0"/>
          <w:marRight w:val="0"/>
          <w:marTop w:val="0"/>
          <w:marBottom w:val="0"/>
          <w:divBdr>
            <w:top w:val="none" w:sz="0" w:space="0" w:color="auto"/>
            <w:left w:val="none" w:sz="0" w:space="0" w:color="auto"/>
            <w:bottom w:val="none" w:sz="0" w:space="0" w:color="auto"/>
            <w:right w:val="none" w:sz="0" w:space="0" w:color="auto"/>
          </w:divBdr>
        </w:div>
        <w:div w:id="871655171">
          <w:marLeft w:val="0"/>
          <w:marRight w:val="0"/>
          <w:marTop w:val="0"/>
          <w:marBottom w:val="0"/>
          <w:divBdr>
            <w:top w:val="none" w:sz="0" w:space="0" w:color="auto"/>
            <w:left w:val="none" w:sz="0" w:space="0" w:color="auto"/>
            <w:bottom w:val="none" w:sz="0" w:space="0" w:color="auto"/>
            <w:right w:val="none" w:sz="0" w:space="0" w:color="auto"/>
          </w:divBdr>
        </w:div>
        <w:div w:id="1260404698">
          <w:marLeft w:val="0"/>
          <w:marRight w:val="0"/>
          <w:marTop w:val="0"/>
          <w:marBottom w:val="0"/>
          <w:divBdr>
            <w:top w:val="none" w:sz="0" w:space="0" w:color="auto"/>
            <w:left w:val="none" w:sz="0" w:space="0" w:color="auto"/>
            <w:bottom w:val="none" w:sz="0" w:space="0" w:color="auto"/>
            <w:right w:val="none" w:sz="0" w:space="0" w:color="auto"/>
          </w:divBdr>
        </w:div>
        <w:div w:id="1496608032">
          <w:marLeft w:val="0"/>
          <w:marRight w:val="0"/>
          <w:marTop w:val="0"/>
          <w:marBottom w:val="0"/>
          <w:divBdr>
            <w:top w:val="none" w:sz="0" w:space="0" w:color="auto"/>
            <w:left w:val="none" w:sz="0" w:space="0" w:color="auto"/>
            <w:bottom w:val="none" w:sz="0" w:space="0" w:color="auto"/>
            <w:right w:val="none" w:sz="0" w:space="0" w:color="auto"/>
          </w:divBdr>
        </w:div>
        <w:div w:id="1955284743">
          <w:marLeft w:val="0"/>
          <w:marRight w:val="0"/>
          <w:marTop w:val="0"/>
          <w:marBottom w:val="0"/>
          <w:divBdr>
            <w:top w:val="none" w:sz="0" w:space="0" w:color="auto"/>
            <w:left w:val="none" w:sz="0" w:space="0" w:color="auto"/>
            <w:bottom w:val="none" w:sz="0" w:space="0" w:color="auto"/>
            <w:right w:val="none" w:sz="0" w:space="0" w:color="auto"/>
          </w:divBdr>
        </w:div>
        <w:div w:id="1989284741">
          <w:marLeft w:val="0"/>
          <w:marRight w:val="0"/>
          <w:marTop w:val="0"/>
          <w:marBottom w:val="0"/>
          <w:divBdr>
            <w:top w:val="none" w:sz="0" w:space="0" w:color="auto"/>
            <w:left w:val="none" w:sz="0" w:space="0" w:color="auto"/>
            <w:bottom w:val="none" w:sz="0" w:space="0" w:color="auto"/>
            <w:right w:val="none" w:sz="0" w:space="0" w:color="auto"/>
          </w:divBdr>
        </w:div>
        <w:div w:id="2056192229">
          <w:marLeft w:val="0"/>
          <w:marRight w:val="0"/>
          <w:marTop w:val="0"/>
          <w:marBottom w:val="0"/>
          <w:divBdr>
            <w:top w:val="none" w:sz="0" w:space="0" w:color="auto"/>
            <w:left w:val="none" w:sz="0" w:space="0" w:color="auto"/>
            <w:bottom w:val="none" w:sz="0" w:space="0" w:color="auto"/>
            <w:right w:val="none" w:sz="0" w:space="0" w:color="auto"/>
          </w:divBdr>
        </w:div>
      </w:divsChild>
    </w:div>
    <w:div w:id="1242644658">
      <w:marLeft w:val="0"/>
      <w:marRight w:val="0"/>
      <w:marTop w:val="0"/>
      <w:marBottom w:val="0"/>
      <w:divBdr>
        <w:top w:val="none" w:sz="0" w:space="0" w:color="auto"/>
        <w:left w:val="none" w:sz="0" w:space="0" w:color="auto"/>
        <w:bottom w:val="none" w:sz="0" w:space="0" w:color="auto"/>
        <w:right w:val="none" w:sz="0" w:space="0" w:color="auto"/>
      </w:divBdr>
    </w:div>
    <w:div w:id="1245915830">
      <w:marLeft w:val="0"/>
      <w:marRight w:val="0"/>
      <w:marTop w:val="0"/>
      <w:marBottom w:val="0"/>
      <w:divBdr>
        <w:top w:val="none" w:sz="0" w:space="0" w:color="auto"/>
        <w:left w:val="none" w:sz="0" w:space="0" w:color="auto"/>
        <w:bottom w:val="none" w:sz="0" w:space="0" w:color="auto"/>
        <w:right w:val="none" w:sz="0" w:space="0" w:color="auto"/>
      </w:divBdr>
    </w:div>
    <w:div w:id="1247609821">
      <w:marLeft w:val="0"/>
      <w:marRight w:val="0"/>
      <w:marTop w:val="0"/>
      <w:marBottom w:val="0"/>
      <w:divBdr>
        <w:top w:val="none" w:sz="0" w:space="0" w:color="auto"/>
        <w:left w:val="none" w:sz="0" w:space="0" w:color="auto"/>
        <w:bottom w:val="none" w:sz="0" w:space="0" w:color="auto"/>
        <w:right w:val="none" w:sz="0" w:space="0" w:color="auto"/>
      </w:divBdr>
    </w:div>
    <w:div w:id="1251546245">
      <w:marLeft w:val="0"/>
      <w:marRight w:val="0"/>
      <w:marTop w:val="0"/>
      <w:marBottom w:val="0"/>
      <w:divBdr>
        <w:top w:val="none" w:sz="0" w:space="0" w:color="auto"/>
        <w:left w:val="none" w:sz="0" w:space="0" w:color="auto"/>
        <w:bottom w:val="none" w:sz="0" w:space="0" w:color="auto"/>
        <w:right w:val="none" w:sz="0" w:space="0" w:color="auto"/>
      </w:divBdr>
    </w:div>
    <w:div w:id="1253247791">
      <w:marLeft w:val="0"/>
      <w:marRight w:val="0"/>
      <w:marTop w:val="0"/>
      <w:marBottom w:val="0"/>
      <w:divBdr>
        <w:top w:val="none" w:sz="0" w:space="0" w:color="auto"/>
        <w:left w:val="none" w:sz="0" w:space="0" w:color="auto"/>
        <w:bottom w:val="none" w:sz="0" w:space="0" w:color="auto"/>
        <w:right w:val="none" w:sz="0" w:space="0" w:color="auto"/>
      </w:divBdr>
    </w:div>
    <w:div w:id="1253855581">
      <w:marLeft w:val="0"/>
      <w:marRight w:val="0"/>
      <w:marTop w:val="0"/>
      <w:marBottom w:val="0"/>
      <w:divBdr>
        <w:top w:val="none" w:sz="0" w:space="0" w:color="auto"/>
        <w:left w:val="none" w:sz="0" w:space="0" w:color="auto"/>
        <w:bottom w:val="none" w:sz="0" w:space="0" w:color="auto"/>
        <w:right w:val="none" w:sz="0" w:space="0" w:color="auto"/>
      </w:divBdr>
    </w:div>
    <w:div w:id="1257208760">
      <w:marLeft w:val="0"/>
      <w:marRight w:val="0"/>
      <w:marTop w:val="0"/>
      <w:marBottom w:val="0"/>
      <w:divBdr>
        <w:top w:val="none" w:sz="0" w:space="0" w:color="auto"/>
        <w:left w:val="none" w:sz="0" w:space="0" w:color="auto"/>
        <w:bottom w:val="none" w:sz="0" w:space="0" w:color="auto"/>
        <w:right w:val="none" w:sz="0" w:space="0" w:color="auto"/>
      </w:divBdr>
    </w:div>
    <w:div w:id="1257787893">
      <w:marLeft w:val="0"/>
      <w:marRight w:val="0"/>
      <w:marTop w:val="0"/>
      <w:marBottom w:val="0"/>
      <w:divBdr>
        <w:top w:val="none" w:sz="0" w:space="0" w:color="auto"/>
        <w:left w:val="none" w:sz="0" w:space="0" w:color="auto"/>
        <w:bottom w:val="none" w:sz="0" w:space="0" w:color="auto"/>
        <w:right w:val="none" w:sz="0" w:space="0" w:color="auto"/>
      </w:divBdr>
    </w:div>
    <w:div w:id="1258367562">
      <w:marLeft w:val="0"/>
      <w:marRight w:val="0"/>
      <w:marTop w:val="0"/>
      <w:marBottom w:val="0"/>
      <w:divBdr>
        <w:top w:val="none" w:sz="0" w:space="0" w:color="auto"/>
        <w:left w:val="none" w:sz="0" w:space="0" w:color="auto"/>
        <w:bottom w:val="none" w:sz="0" w:space="0" w:color="auto"/>
        <w:right w:val="none" w:sz="0" w:space="0" w:color="auto"/>
      </w:divBdr>
    </w:div>
    <w:div w:id="1258369104">
      <w:marLeft w:val="0"/>
      <w:marRight w:val="0"/>
      <w:marTop w:val="0"/>
      <w:marBottom w:val="0"/>
      <w:divBdr>
        <w:top w:val="none" w:sz="0" w:space="0" w:color="auto"/>
        <w:left w:val="none" w:sz="0" w:space="0" w:color="auto"/>
        <w:bottom w:val="none" w:sz="0" w:space="0" w:color="auto"/>
        <w:right w:val="none" w:sz="0" w:space="0" w:color="auto"/>
      </w:divBdr>
    </w:div>
    <w:div w:id="1265460847">
      <w:marLeft w:val="0"/>
      <w:marRight w:val="0"/>
      <w:marTop w:val="0"/>
      <w:marBottom w:val="0"/>
      <w:divBdr>
        <w:top w:val="none" w:sz="0" w:space="0" w:color="auto"/>
        <w:left w:val="none" w:sz="0" w:space="0" w:color="auto"/>
        <w:bottom w:val="none" w:sz="0" w:space="0" w:color="auto"/>
        <w:right w:val="none" w:sz="0" w:space="0" w:color="auto"/>
      </w:divBdr>
    </w:div>
    <w:div w:id="1266116025">
      <w:marLeft w:val="0"/>
      <w:marRight w:val="0"/>
      <w:marTop w:val="0"/>
      <w:marBottom w:val="0"/>
      <w:divBdr>
        <w:top w:val="none" w:sz="0" w:space="0" w:color="auto"/>
        <w:left w:val="none" w:sz="0" w:space="0" w:color="auto"/>
        <w:bottom w:val="none" w:sz="0" w:space="0" w:color="auto"/>
        <w:right w:val="none" w:sz="0" w:space="0" w:color="auto"/>
      </w:divBdr>
    </w:div>
    <w:div w:id="1269120707">
      <w:marLeft w:val="0"/>
      <w:marRight w:val="0"/>
      <w:marTop w:val="0"/>
      <w:marBottom w:val="0"/>
      <w:divBdr>
        <w:top w:val="none" w:sz="0" w:space="0" w:color="auto"/>
        <w:left w:val="none" w:sz="0" w:space="0" w:color="auto"/>
        <w:bottom w:val="none" w:sz="0" w:space="0" w:color="auto"/>
        <w:right w:val="none" w:sz="0" w:space="0" w:color="auto"/>
      </w:divBdr>
    </w:div>
    <w:div w:id="1270160982">
      <w:marLeft w:val="0"/>
      <w:marRight w:val="0"/>
      <w:marTop w:val="0"/>
      <w:marBottom w:val="0"/>
      <w:divBdr>
        <w:top w:val="none" w:sz="0" w:space="0" w:color="auto"/>
        <w:left w:val="none" w:sz="0" w:space="0" w:color="auto"/>
        <w:bottom w:val="none" w:sz="0" w:space="0" w:color="auto"/>
        <w:right w:val="none" w:sz="0" w:space="0" w:color="auto"/>
      </w:divBdr>
    </w:div>
    <w:div w:id="1273515762">
      <w:marLeft w:val="0"/>
      <w:marRight w:val="0"/>
      <w:marTop w:val="0"/>
      <w:marBottom w:val="0"/>
      <w:divBdr>
        <w:top w:val="none" w:sz="0" w:space="0" w:color="auto"/>
        <w:left w:val="none" w:sz="0" w:space="0" w:color="auto"/>
        <w:bottom w:val="none" w:sz="0" w:space="0" w:color="auto"/>
        <w:right w:val="none" w:sz="0" w:space="0" w:color="auto"/>
      </w:divBdr>
    </w:div>
    <w:div w:id="1274435592">
      <w:marLeft w:val="0"/>
      <w:marRight w:val="0"/>
      <w:marTop w:val="0"/>
      <w:marBottom w:val="0"/>
      <w:divBdr>
        <w:top w:val="none" w:sz="0" w:space="0" w:color="auto"/>
        <w:left w:val="none" w:sz="0" w:space="0" w:color="auto"/>
        <w:bottom w:val="none" w:sz="0" w:space="0" w:color="auto"/>
        <w:right w:val="none" w:sz="0" w:space="0" w:color="auto"/>
      </w:divBdr>
    </w:div>
    <w:div w:id="1277370192">
      <w:marLeft w:val="0"/>
      <w:marRight w:val="0"/>
      <w:marTop w:val="0"/>
      <w:marBottom w:val="0"/>
      <w:divBdr>
        <w:top w:val="none" w:sz="0" w:space="0" w:color="auto"/>
        <w:left w:val="none" w:sz="0" w:space="0" w:color="auto"/>
        <w:bottom w:val="none" w:sz="0" w:space="0" w:color="auto"/>
        <w:right w:val="none" w:sz="0" w:space="0" w:color="auto"/>
      </w:divBdr>
    </w:div>
    <w:div w:id="1278681878">
      <w:marLeft w:val="0"/>
      <w:marRight w:val="0"/>
      <w:marTop w:val="0"/>
      <w:marBottom w:val="0"/>
      <w:divBdr>
        <w:top w:val="none" w:sz="0" w:space="0" w:color="auto"/>
        <w:left w:val="none" w:sz="0" w:space="0" w:color="auto"/>
        <w:bottom w:val="none" w:sz="0" w:space="0" w:color="auto"/>
        <w:right w:val="none" w:sz="0" w:space="0" w:color="auto"/>
      </w:divBdr>
    </w:div>
    <w:div w:id="1283266604">
      <w:marLeft w:val="0"/>
      <w:marRight w:val="0"/>
      <w:marTop w:val="0"/>
      <w:marBottom w:val="0"/>
      <w:divBdr>
        <w:top w:val="none" w:sz="0" w:space="0" w:color="auto"/>
        <w:left w:val="none" w:sz="0" w:space="0" w:color="auto"/>
        <w:bottom w:val="none" w:sz="0" w:space="0" w:color="auto"/>
        <w:right w:val="none" w:sz="0" w:space="0" w:color="auto"/>
      </w:divBdr>
    </w:div>
    <w:div w:id="1283993951">
      <w:marLeft w:val="0"/>
      <w:marRight w:val="0"/>
      <w:marTop w:val="0"/>
      <w:marBottom w:val="0"/>
      <w:divBdr>
        <w:top w:val="none" w:sz="0" w:space="0" w:color="auto"/>
        <w:left w:val="none" w:sz="0" w:space="0" w:color="auto"/>
        <w:bottom w:val="none" w:sz="0" w:space="0" w:color="auto"/>
        <w:right w:val="none" w:sz="0" w:space="0" w:color="auto"/>
      </w:divBdr>
    </w:div>
    <w:div w:id="1285963490">
      <w:marLeft w:val="0"/>
      <w:marRight w:val="0"/>
      <w:marTop w:val="0"/>
      <w:marBottom w:val="0"/>
      <w:divBdr>
        <w:top w:val="none" w:sz="0" w:space="0" w:color="auto"/>
        <w:left w:val="none" w:sz="0" w:space="0" w:color="auto"/>
        <w:bottom w:val="none" w:sz="0" w:space="0" w:color="auto"/>
        <w:right w:val="none" w:sz="0" w:space="0" w:color="auto"/>
      </w:divBdr>
    </w:div>
    <w:div w:id="1297369065">
      <w:marLeft w:val="0"/>
      <w:marRight w:val="0"/>
      <w:marTop w:val="0"/>
      <w:marBottom w:val="0"/>
      <w:divBdr>
        <w:top w:val="none" w:sz="0" w:space="0" w:color="auto"/>
        <w:left w:val="none" w:sz="0" w:space="0" w:color="auto"/>
        <w:bottom w:val="none" w:sz="0" w:space="0" w:color="auto"/>
        <w:right w:val="none" w:sz="0" w:space="0" w:color="auto"/>
      </w:divBdr>
    </w:div>
    <w:div w:id="1297683105">
      <w:marLeft w:val="0"/>
      <w:marRight w:val="0"/>
      <w:marTop w:val="0"/>
      <w:marBottom w:val="0"/>
      <w:divBdr>
        <w:top w:val="none" w:sz="0" w:space="0" w:color="auto"/>
        <w:left w:val="none" w:sz="0" w:space="0" w:color="auto"/>
        <w:bottom w:val="none" w:sz="0" w:space="0" w:color="auto"/>
        <w:right w:val="none" w:sz="0" w:space="0" w:color="auto"/>
      </w:divBdr>
    </w:div>
    <w:div w:id="1298300510">
      <w:marLeft w:val="0"/>
      <w:marRight w:val="0"/>
      <w:marTop w:val="0"/>
      <w:marBottom w:val="0"/>
      <w:divBdr>
        <w:top w:val="none" w:sz="0" w:space="0" w:color="auto"/>
        <w:left w:val="none" w:sz="0" w:space="0" w:color="auto"/>
        <w:bottom w:val="none" w:sz="0" w:space="0" w:color="auto"/>
        <w:right w:val="none" w:sz="0" w:space="0" w:color="auto"/>
      </w:divBdr>
    </w:div>
    <w:div w:id="1300259450">
      <w:marLeft w:val="0"/>
      <w:marRight w:val="0"/>
      <w:marTop w:val="0"/>
      <w:marBottom w:val="0"/>
      <w:divBdr>
        <w:top w:val="none" w:sz="0" w:space="0" w:color="auto"/>
        <w:left w:val="none" w:sz="0" w:space="0" w:color="auto"/>
        <w:bottom w:val="none" w:sz="0" w:space="0" w:color="auto"/>
        <w:right w:val="none" w:sz="0" w:space="0" w:color="auto"/>
      </w:divBdr>
    </w:div>
    <w:div w:id="1303851667">
      <w:bodyDiv w:val="1"/>
      <w:marLeft w:val="0"/>
      <w:marRight w:val="0"/>
      <w:marTop w:val="0"/>
      <w:marBottom w:val="0"/>
      <w:divBdr>
        <w:top w:val="none" w:sz="0" w:space="0" w:color="auto"/>
        <w:left w:val="none" w:sz="0" w:space="0" w:color="auto"/>
        <w:bottom w:val="none" w:sz="0" w:space="0" w:color="auto"/>
        <w:right w:val="none" w:sz="0" w:space="0" w:color="auto"/>
      </w:divBdr>
    </w:div>
    <w:div w:id="1307123123">
      <w:marLeft w:val="0"/>
      <w:marRight w:val="0"/>
      <w:marTop w:val="0"/>
      <w:marBottom w:val="0"/>
      <w:divBdr>
        <w:top w:val="none" w:sz="0" w:space="0" w:color="auto"/>
        <w:left w:val="none" w:sz="0" w:space="0" w:color="auto"/>
        <w:bottom w:val="none" w:sz="0" w:space="0" w:color="auto"/>
        <w:right w:val="none" w:sz="0" w:space="0" w:color="auto"/>
      </w:divBdr>
    </w:div>
    <w:div w:id="1307390149">
      <w:marLeft w:val="0"/>
      <w:marRight w:val="0"/>
      <w:marTop w:val="0"/>
      <w:marBottom w:val="0"/>
      <w:divBdr>
        <w:top w:val="none" w:sz="0" w:space="0" w:color="auto"/>
        <w:left w:val="none" w:sz="0" w:space="0" w:color="auto"/>
        <w:bottom w:val="none" w:sz="0" w:space="0" w:color="auto"/>
        <w:right w:val="none" w:sz="0" w:space="0" w:color="auto"/>
      </w:divBdr>
    </w:div>
    <w:div w:id="1308363734">
      <w:marLeft w:val="0"/>
      <w:marRight w:val="0"/>
      <w:marTop w:val="0"/>
      <w:marBottom w:val="0"/>
      <w:divBdr>
        <w:top w:val="none" w:sz="0" w:space="0" w:color="auto"/>
        <w:left w:val="none" w:sz="0" w:space="0" w:color="auto"/>
        <w:bottom w:val="none" w:sz="0" w:space="0" w:color="auto"/>
        <w:right w:val="none" w:sz="0" w:space="0" w:color="auto"/>
      </w:divBdr>
    </w:div>
    <w:div w:id="1309675075">
      <w:marLeft w:val="0"/>
      <w:marRight w:val="0"/>
      <w:marTop w:val="0"/>
      <w:marBottom w:val="0"/>
      <w:divBdr>
        <w:top w:val="none" w:sz="0" w:space="0" w:color="auto"/>
        <w:left w:val="none" w:sz="0" w:space="0" w:color="auto"/>
        <w:bottom w:val="none" w:sz="0" w:space="0" w:color="auto"/>
        <w:right w:val="none" w:sz="0" w:space="0" w:color="auto"/>
      </w:divBdr>
    </w:div>
    <w:div w:id="1309900393">
      <w:bodyDiv w:val="1"/>
      <w:marLeft w:val="0"/>
      <w:marRight w:val="0"/>
      <w:marTop w:val="0"/>
      <w:marBottom w:val="0"/>
      <w:divBdr>
        <w:top w:val="none" w:sz="0" w:space="0" w:color="auto"/>
        <w:left w:val="none" w:sz="0" w:space="0" w:color="auto"/>
        <w:bottom w:val="none" w:sz="0" w:space="0" w:color="auto"/>
        <w:right w:val="none" w:sz="0" w:space="0" w:color="auto"/>
      </w:divBdr>
    </w:div>
    <w:div w:id="1311982288">
      <w:marLeft w:val="0"/>
      <w:marRight w:val="0"/>
      <w:marTop w:val="0"/>
      <w:marBottom w:val="0"/>
      <w:divBdr>
        <w:top w:val="none" w:sz="0" w:space="0" w:color="auto"/>
        <w:left w:val="none" w:sz="0" w:space="0" w:color="auto"/>
        <w:bottom w:val="none" w:sz="0" w:space="0" w:color="auto"/>
        <w:right w:val="none" w:sz="0" w:space="0" w:color="auto"/>
      </w:divBdr>
    </w:div>
    <w:div w:id="1318535758">
      <w:marLeft w:val="0"/>
      <w:marRight w:val="0"/>
      <w:marTop w:val="0"/>
      <w:marBottom w:val="0"/>
      <w:divBdr>
        <w:top w:val="none" w:sz="0" w:space="0" w:color="auto"/>
        <w:left w:val="none" w:sz="0" w:space="0" w:color="auto"/>
        <w:bottom w:val="none" w:sz="0" w:space="0" w:color="auto"/>
        <w:right w:val="none" w:sz="0" w:space="0" w:color="auto"/>
      </w:divBdr>
    </w:div>
    <w:div w:id="1318874300">
      <w:marLeft w:val="0"/>
      <w:marRight w:val="0"/>
      <w:marTop w:val="0"/>
      <w:marBottom w:val="0"/>
      <w:divBdr>
        <w:top w:val="none" w:sz="0" w:space="0" w:color="auto"/>
        <w:left w:val="none" w:sz="0" w:space="0" w:color="auto"/>
        <w:bottom w:val="none" w:sz="0" w:space="0" w:color="auto"/>
        <w:right w:val="none" w:sz="0" w:space="0" w:color="auto"/>
      </w:divBdr>
    </w:div>
    <w:div w:id="1323848595">
      <w:marLeft w:val="0"/>
      <w:marRight w:val="0"/>
      <w:marTop w:val="0"/>
      <w:marBottom w:val="0"/>
      <w:divBdr>
        <w:top w:val="none" w:sz="0" w:space="0" w:color="auto"/>
        <w:left w:val="none" w:sz="0" w:space="0" w:color="auto"/>
        <w:bottom w:val="none" w:sz="0" w:space="0" w:color="auto"/>
        <w:right w:val="none" w:sz="0" w:space="0" w:color="auto"/>
      </w:divBdr>
    </w:div>
    <w:div w:id="1324578845">
      <w:marLeft w:val="0"/>
      <w:marRight w:val="0"/>
      <w:marTop w:val="0"/>
      <w:marBottom w:val="0"/>
      <w:divBdr>
        <w:top w:val="none" w:sz="0" w:space="0" w:color="auto"/>
        <w:left w:val="none" w:sz="0" w:space="0" w:color="auto"/>
        <w:bottom w:val="none" w:sz="0" w:space="0" w:color="auto"/>
        <w:right w:val="none" w:sz="0" w:space="0" w:color="auto"/>
      </w:divBdr>
    </w:div>
    <w:div w:id="1324894845">
      <w:marLeft w:val="0"/>
      <w:marRight w:val="0"/>
      <w:marTop w:val="0"/>
      <w:marBottom w:val="0"/>
      <w:divBdr>
        <w:top w:val="none" w:sz="0" w:space="0" w:color="auto"/>
        <w:left w:val="none" w:sz="0" w:space="0" w:color="auto"/>
        <w:bottom w:val="none" w:sz="0" w:space="0" w:color="auto"/>
        <w:right w:val="none" w:sz="0" w:space="0" w:color="auto"/>
      </w:divBdr>
    </w:div>
    <w:div w:id="1326784307">
      <w:marLeft w:val="0"/>
      <w:marRight w:val="0"/>
      <w:marTop w:val="0"/>
      <w:marBottom w:val="0"/>
      <w:divBdr>
        <w:top w:val="none" w:sz="0" w:space="0" w:color="auto"/>
        <w:left w:val="none" w:sz="0" w:space="0" w:color="auto"/>
        <w:bottom w:val="none" w:sz="0" w:space="0" w:color="auto"/>
        <w:right w:val="none" w:sz="0" w:space="0" w:color="auto"/>
      </w:divBdr>
    </w:div>
    <w:div w:id="1327973149">
      <w:marLeft w:val="0"/>
      <w:marRight w:val="0"/>
      <w:marTop w:val="0"/>
      <w:marBottom w:val="0"/>
      <w:divBdr>
        <w:top w:val="none" w:sz="0" w:space="0" w:color="auto"/>
        <w:left w:val="none" w:sz="0" w:space="0" w:color="auto"/>
        <w:bottom w:val="none" w:sz="0" w:space="0" w:color="auto"/>
        <w:right w:val="none" w:sz="0" w:space="0" w:color="auto"/>
      </w:divBdr>
    </w:div>
    <w:div w:id="1328896857">
      <w:marLeft w:val="0"/>
      <w:marRight w:val="0"/>
      <w:marTop w:val="0"/>
      <w:marBottom w:val="0"/>
      <w:divBdr>
        <w:top w:val="none" w:sz="0" w:space="0" w:color="auto"/>
        <w:left w:val="none" w:sz="0" w:space="0" w:color="auto"/>
        <w:bottom w:val="none" w:sz="0" w:space="0" w:color="auto"/>
        <w:right w:val="none" w:sz="0" w:space="0" w:color="auto"/>
      </w:divBdr>
    </w:div>
    <w:div w:id="1331909484">
      <w:marLeft w:val="0"/>
      <w:marRight w:val="0"/>
      <w:marTop w:val="0"/>
      <w:marBottom w:val="0"/>
      <w:divBdr>
        <w:top w:val="none" w:sz="0" w:space="0" w:color="auto"/>
        <w:left w:val="none" w:sz="0" w:space="0" w:color="auto"/>
        <w:bottom w:val="none" w:sz="0" w:space="0" w:color="auto"/>
        <w:right w:val="none" w:sz="0" w:space="0" w:color="auto"/>
      </w:divBdr>
    </w:div>
    <w:div w:id="1335108519">
      <w:bodyDiv w:val="1"/>
      <w:marLeft w:val="0"/>
      <w:marRight w:val="0"/>
      <w:marTop w:val="0"/>
      <w:marBottom w:val="0"/>
      <w:divBdr>
        <w:top w:val="none" w:sz="0" w:space="0" w:color="auto"/>
        <w:left w:val="none" w:sz="0" w:space="0" w:color="auto"/>
        <w:bottom w:val="none" w:sz="0" w:space="0" w:color="auto"/>
        <w:right w:val="none" w:sz="0" w:space="0" w:color="auto"/>
      </w:divBdr>
    </w:div>
    <w:div w:id="1339648732">
      <w:bodyDiv w:val="1"/>
      <w:marLeft w:val="0"/>
      <w:marRight w:val="0"/>
      <w:marTop w:val="0"/>
      <w:marBottom w:val="0"/>
      <w:divBdr>
        <w:top w:val="none" w:sz="0" w:space="0" w:color="auto"/>
        <w:left w:val="none" w:sz="0" w:space="0" w:color="auto"/>
        <w:bottom w:val="none" w:sz="0" w:space="0" w:color="auto"/>
        <w:right w:val="none" w:sz="0" w:space="0" w:color="auto"/>
      </w:divBdr>
    </w:div>
    <w:div w:id="1344162840">
      <w:bodyDiv w:val="1"/>
      <w:marLeft w:val="0"/>
      <w:marRight w:val="0"/>
      <w:marTop w:val="0"/>
      <w:marBottom w:val="0"/>
      <w:divBdr>
        <w:top w:val="none" w:sz="0" w:space="0" w:color="auto"/>
        <w:left w:val="none" w:sz="0" w:space="0" w:color="auto"/>
        <w:bottom w:val="none" w:sz="0" w:space="0" w:color="auto"/>
        <w:right w:val="none" w:sz="0" w:space="0" w:color="auto"/>
      </w:divBdr>
    </w:div>
    <w:div w:id="1359283528">
      <w:marLeft w:val="0"/>
      <w:marRight w:val="0"/>
      <w:marTop w:val="0"/>
      <w:marBottom w:val="0"/>
      <w:divBdr>
        <w:top w:val="none" w:sz="0" w:space="0" w:color="auto"/>
        <w:left w:val="none" w:sz="0" w:space="0" w:color="auto"/>
        <w:bottom w:val="none" w:sz="0" w:space="0" w:color="auto"/>
        <w:right w:val="none" w:sz="0" w:space="0" w:color="auto"/>
      </w:divBdr>
    </w:div>
    <w:div w:id="1362517019">
      <w:marLeft w:val="0"/>
      <w:marRight w:val="0"/>
      <w:marTop w:val="0"/>
      <w:marBottom w:val="0"/>
      <w:divBdr>
        <w:top w:val="none" w:sz="0" w:space="0" w:color="auto"/>
        <w:left w:val="none" w:sz="0" w:space="0" w:color="auto"/>
        <w:bottom w:val="none" w:sz="0" w:space="0" w:color="auto"/>
        <w:right w:val="none" w:sz="0" w:space="0" w:color="auto"/>
      </w:divBdr>
    </w:div>
    <w:div w:id="1362777742">
      <w:marLeft w:val="0"/>
      <w:marRight w:val="0"/>
      <w:marTop w:val="0"/>
      <w:marBottom w:val="0"/>
      <w:divBdr>
        <w:top w:val="none" w:sz="0" w:space="0" w:color="auto"/>
        <w:left w:val="none" w:sz="0" w:space="0" w:color="auto"/>
        <w:bottom w:val="none" w:sz="0" w:space="0" w:color="auto"/>
        <w:right w:val="none" w:sz="0" w:space="0" w:color="auto"/>
      </w:divBdr>
    </w:div>
    <w:div w:id="1364208864">
      <w:marLeft w:val="0"/>
      <w:marRight w:val="0"/>
      <w:marTop w:val="0"/>
      <w:marBottom w:val="0"/>
      <w:divBdr>
        <w:top w:val="none" w:sz="0" w:space="0" w:color="auto"/>
        <w:left w:val="none" w:sz="0" w:space="0" w:color="auto"/>
        <w:bottom w:val="none" w:sz="0" w:space="0" w:color="auto"/>
        <w:right w:val="none" w:sz="0" w:space="0" w:color="auto"/>
      </w:divBdr>
    </w:div>
    <w:div w:id="1368019346">
      <w:marLeft w:val="0"/>
      <w:marRight w:val="0"/>
      <w:marTop w:val="0"/>
      <w:marBottom w:val="0"/>
      <w:divBdr>
        <w:top w:val="none" w:sz="0" w:space="0" w:color="auto"/>
        <w:left w:val="none" w:sz="0" w:space="0" w:color="auto"/>
        <w:bottom w:val="none" w:sz="0" w:space="0" w:color="auto"/>
        <w:right w:val="none" w:sz="0" w:space="0" w:color="auto"/>
      </w:divBdr>
    </w:div>
    <w:div w:id="1368874631">
      <w:marLeft w:val="0"/>
      <w:marRight w:val="0"/>
      <w:marTop w:val="0"/>
      <w:marBottom w:val="0"/>
      <w:divBdr>
        <w:top w:val="none" w:sz="0" w:space="0" w:color="auto"/>
        <w:left w:val="none" w:sz="0" w:space="0" w:color="auto"/>
        <w:bottom w:val="none" w:sz="0" w:space="0" w:color="auto"/>
        <w:right w:val="none" w:sz="0" w:space="0" w:color="auto"/>
      </w:divBdr>
    </w:div>
    <w:div w:id="1371563748">
      <w:marLeft w:val="0"/>
      <w:marRight w:val="0"/>
      <w:marTop w:val="0"/>
      <w:marBottom w:val="0"/>
      <w:divBdr>
        <w:top w:val="none" w:sz="0" w:space="0" w:color="auto"/>
        <w:left w:val="none" w:sz="0" w:space="0" w:color="auto"/>
        <w:bottom w:val="none" w:sz="0" w:space="0" w:color="auto"/>
        <w:right w:val="none" w:sz="0" w:space="0" w:color="auto"/>
      </w:divBdr>
    </w:div>
    <w:div w:id="1372147567">
      <w:marLeft w:val="0"/>
      <w:marRight w:val="0"/>
      <w:marTop w:val="0"/>
      <w:marBottom w:val="0"/>
      <w:divBdr>
        <w:top w:val="none" w:sz="0" w:space="0" w:color="auto"/>
        <w:left w:val="none" w:sz="0" w:space="0" w:color="auto"/>
        <w:bottom w:val="none" w:sz="0" w:space="0" w:color="auto"/>
        <w:right w:val="none" w:sz="0" w:space="0" w:color="auto"/>
      </w:divBdr>
    </w:div>
    <w:div w:id="1375499645">
      <w:bodyDiv w:val="1"/>
      <w:marLeft w:val="0"/>
      <w:marRight w:val="0"/>
      <w:marTop w:val="0"/>
      <w:marBottom w:val="0"/>
      <w:divBdr>
        <w:top w:val="none" w:sz="0" w:space="0" w:color="auto"/>
        <w:left w:val="none" w:sz="0" w:space="0" w:color="auto"/>
        <w:bottom w:val="none" w:sz="0" w:space="0" w:color="auto"/>
        <w:right w:val="none" w:sz="0" w:space="0" w:color="auto"/>
      </w:divBdr>
    </w:div>
    <w:div w:id="1379889776">
      <w:marLeft w:val="0"/>
      <w:marRight w:val="0"/>
      <w:marTop w:val="0"/>
      <w:marBottom w:val="0"/>
      <w:divBdr>
        <w:top w:val="none" w:sz="0" w:space="0" w:color="auto"/>
        <w:left w:val="none" w:sz="0" w:space="0" w:color="auto"/>
        <w:bottom w:val="none" w:sz="0" w:space="0" w:color="auto"/>
        <w:right w:val="none" w:sz="0" w:space="0" w:color="auto"/>
      </w:divBdr>
    </w:div>
    <w:div w:id="1380400524">
      <w:marLeft w:val="0"/>
      <w:marRight w:val="0"/>
      <w:marTop w:val="0"/>
      <w:marBottom w:val="0"/>
      <w:divBdr>
        <w:top w:val="none" w:sz="0" w:space="0" w:color="auto"/>
        <w:left w:val="none" w:sz="0" w:space="0" w:color="auto"/>
        <w:bottom w:val="none" w:sz="0" w:space="0" w:color="auto"/>
        <w:right w:val="none" w:sz="0" w:space="0" w:color="auto"/>
      </w:divBdr>
    </w:div>
    <w:div w:id="1381393401">
      <w:marLeft w:val="0"/>
      <w:marRight w:val="0"/>
      <w:marTop w:val="0"/>
      <w:marBottom w:val="0"/>
      <w:divBdr>
        <w:top w:val="none" w:sz="0" w:space="0" w:color="auto"/>
        <w:left w:val="none" w:sz="0" w:space="0" w:color="auto"/>
        <w:bottom w:val="none" w:sz="0" w:space="0" w:color="auto"/>
        <w:right w:val="none" w:sz="0" w:space="0" w:color="auto"/>
      </w:divBdr>
    </w:div>
    <w:div w:id="1381515030">
      <w:marLeft w:val="0"/>
      <w:marRight w:val="0"/>
      <w:marTop w:val="0"/>
      <w:marBottom w:val="0"/>
      <w:divBdr>
        <w:top w:val="none" w:sz="0" w:space="0" w:color="auto"/>
        <w:left w:val="none" w:sz="0" w:space="0" w:color="auto"/>
        <w:bottom w:val="none" w:sz="0" w:space="0" w:color="auto"/>
        <w:right w:val="none" w:sz="0" w:space="0" w:color="auto"/>
      </w:divBdr>
    </w:div>
    <w:div w:id="1383284828">
      <w:marLeft w:val="0"/>
      <w:marRight w:val="0"/>
      <w:marTop w:val="0"/>
      <w:marBottom w:val="0"/>
      <w:divBdr>
        <w:top w:val="none" w:sz="0" w:space="0" w:color="auto"/>
        <w:left w:val="none" w:sz="0" w:space="0" w:color="auto"/>
        <w:bottom w:val="none" w:sz="0" w:space="0" w:color="auto"/>
        <w:right w:val="none" w:sz="0" w:space="0" w:color="auto"/>
      </w:divBdr>
    </w:div>
    <w:div w:id="1387990894">
      <w:marLeft w:val="0"/>
      <w:marRight w:val="0"/>
      <w:marTop w:val="0"/>
      <w:marBottom w:val="0"/>
      <w:divBdr>
        <w:top w:val="none" w:sz="0" w:space="0" w:color="auto"/>
        <w:left w:val="none" w:sz="0" w:space="0" w:color="auto"/>
        <w:bottom w:val="none" w:sz="0" w:space="0" w:color="auto"/>
        <w:right w:val="none" w:sz="0" w:space="0" w:color="auto"/>
      </w:divBdr>
    </w:div>
    <w:div w:id="1388189390">
      <w:marLeft w:val="0"/>
      <w:marRight w:val="0"/>
      <w:marTop w:val="0"/>
      <w:marBottom w:val="0"/>
      <w:divBdr>
        <w:top w:val="none" w:sz="0" w:space="0" w:color="auto"/>
        <w:left w:val="none" w:sz="0" w:space="0" w:color="auto"/>
        <w:bottom w:val="none" w:sz="0" w:space="0" w:color="auto"/>
        <w:right w:val="none" w:sz="0" w:space="0" w:color="auto"/>
      </w:divBdr>
    </w:div>
    <w:div w:id="1389187150">
      <w:marLeft w:val="0"/>
      <w:marRight w:val="0"/>
      <w:marTop w:val="0"/>
      <w:marBottom w:val="0"/>
      <w:divBdr>
        <w:top w:val="none" w:sz="0" w:space="0" w:color="auto"/>
        <w:left w:val="none" w:sz="0" w:space="0" w:color="auto"/>
        <w:bottom w:val="none" w:sz="0" w:space="0" w:color="auto"/>
        <w:right w:val="none" w:sz="0" w:space="0" w:color="auto"/>
      </w:divBdr>
    </w:div>
    <w:div w:id="1391148585">
      <w:marLeft w:val="0"/>
      <w:marRight w:val="0"/>
      <w:marTop w:val="0"/>
      <w:marBottom w:val="0"/>
      <w:divBdr>
        <w:top w:val="none" w:sz="0" w:space="0" w:color="auto"/>
        <w:left w:val="none" w:sz="0" w:space="0" w:color="auto"/>
        <w:bottom w:val="none" w:sz="0" w:space="0" w:color="auto"/>
        <w:right w:val="none" w:sz="0" w:space="0" w:color="auto"/>
      </w:divBdr>
    </w:div>
    <w:div w:id="1393502508">
      <w:marLeft w:val="0"/>
      <w:marRight w:val="0"/>
      <w:marTop w:val="0"/>
      <w:marBottom w:val="0"/>
      <w:divBdr>
        <w:top w:val="none" w:sz="0" w:space="0" w:color="auto"/>
        <w:left w:val="none" w:sz="0" w:space="0" w:color="auto"/>
        <w:bottom w:val="none" w:sz="0" w:space="0" w:color="auto"/>
        <w:right w:val="none" w:sz="0" w:space="0" w:color="auto"/>
      </w:divBdr>
    </w:div>
    <w:div w:id="1395734439">
      <w:marLeft w:val="0"/>
      <w:marRight w:val="0"/>
      <w:marTop w:val="0"/>
      <w:marBottom w:val="0"/>
      <w:divBdr>
        <w:top w:val="none" w:sz="0" w:space="0" w:color="auto"/>
        <w:left w:val="none" w:sz="0" w:space="0" w:color="auto"/>
        <w:bottom w:val="none" w:sz="0" w:space="0" w:color="auto"/>
        <w:right w:val="none" w:sz="0" w:space="0" w:color="auto"/>
      </w:divBdr>
    </w:div>
    <w:div w:id="1396973477">
      <w:marLeft w:val="0"/>
      <w:marRight w:val="0"/>
      <w:marTop w:val="0"/>
      <w:marBottom w:val="0"/>
      <w:divBdr>
        <w:top w:val="none" w:sz="0" w:space="0" w:color="auto"/>
        <w:left w:val="none" w:sz="0" w:space="0" w:color="auto"/>
        <w:bottom w:val="none" w:sz="0" w:space="0" w:color="auto"/>
        <w:right w:val="none" w:sz="0" w:space="0" w:color="auto"/>
      </w:divBdr>
    </w:div>
    <w:div w:id="1399980358">
      <w:marLeft w:val="0"/>
      <w:marRight w:val="0"/>
      <w:marTop w:val="0"/>
      <w:marBottom w:val="0"/>
      <w:divBdr>
        <w:top w:val="none" w:sz="0" w:space="0" w:color="auto"/>
        <w:left w:val="none" w:sz="0" w:space="0" w:color="auto"/>
        <w:bottom w:val="none" w:sz="0" w:space="0" w:color="auto"/>
        <w:right w:val="none" w:sz="0" w:space="0" w:color="auto"/>
      </w:divBdr>
    </w:div>
    <w:div w:id="1400636565">
      <w:marLeft w:val="0"/>
      <w:marRight w:val="0"/>
      <w:marTop w:val="0"/>
      <w:marBottom w:val="0"/>
      <w:divBdr>
        <w:top w:val="none" w:sz="0" w:space="0" w:color="auto"/>
        <w:left w:val="none" w:sz="0" w:space="0" w:color="auto"/>
        <w:bottom w:val="none" w:sz="0" w:space="0" w:color="auto"/>
        <w:right w:val="none" w:sz="0" w:space="0" w:color="auto"/>
      </w:divBdr>
    </w:div>
    <w:div w:id="1402748764">
      <w:marLeft w:val="0"/>
      <w:marRight w:val="0"/>
      <w:marTop w:val="0"/>
      <w:marBottom w:val="0"/>
      <w:divBdr>
        <w:top w:val="none" w:sz="0" w:space="0" w:color="auto"/>
        <w:left w:val="none" w:sz="0" w:space="0" w:color="auto"/>
        <w:bottom w:val="none" w:sz="0" w:space="0" w:color="auto"/>
        <w:right w:val="none" w:sz="0" w:space="0" w:color="auto"/>
      </w:divBdr>
    </w:div>
    <w:div w:id="1402825371">
      <w:marLeft w:val="0"/>
      <w:marRight w:val="0"/>
      <w:marTop w:val="0"/>
      <w:marBottom w:val="0"/>
      <w:divBdr>
        <w:top w:val="none" w:sz="0" w:space="0" w:color="auto"/>
        <w:left w:val="none" w:sz="0" w:space="0" w:color="auto"/>
        <w:bottom w:val="none" w:sz="0" w:space="0" w:color="auto"/>
        <w:right w:val="none" w:sz="0" w:space="0" w:color="auto"/>
      </w:divBdr>
    </w:div>
    <w:div w:id="1407261735">
      <w:marLeft w:val="0"/>
      <w:marRight w:val="0"/>
      <w:marTop w:val="0"/>
      <w:marBottom w:val="0"/>
      <w:divBdr>
        <w:top w:val="none" w:sz="0" w:space="0" w:color="auto"/>
        <w:left w:val="none" w:sz="0" w:space="0" w:color="auto"/>
        <w:bottom w:val="none" w:sz="0" w:space="0" w:color="auto"/>
        <w:right w:val="none" w:sz="0" w:space="0" w:color="auto"/>
      </w:divBdr>
    </w:div>
    <w:div w:id="1407847064">
      <w:marLeft w:val="0"/>
      <w:marRight w:val="0"/>
      <w:marTop w:val="0"/>
      <w:marBottom w:val="0"/>
      <w:divBdr>
        <w:top w:val="none" w:sz="0" w:space="0" w:color="auto"/>
        <w:left w:val="none" w:sz="0" w:space="0" w:color="auto"/>
        <w:bottom w:val="none" w:sz="0" w:space="0" w:color="auto"/>
        <w:right w:val="none" w:sz="0" w:space="0" w:color="auto"/>
      </w:divBdr>
    </w:div>
    <w:div w:id="1408722404">
      <w:marLeft w:val="0"/>
      <w:marRight w:val="0"/>
      <w:marTop w:val="0"/>
      <w:marBottom w:val="0"/>
      <w:divBdr>
        <w:top w:val="none" w:sz="0" w:space="0" w:color="auto"/>
        <w:left w:val="none" w:sz="0" w:space="0" w:color="auto"/>
        <w:bottom w:val="none" w:sz="0" w:space="0" w:color="auto"/>
        <w:right w:val="none" w:sz="0" w:space="0" w:color="auto"/>
      </w:divBdr>
    </w:div>
    <w:div w:id="1411804529">
      <w:marLeft w:val="0"/>
      <w:marRight w:val="0"/>
      <w:marTop w:val="0"/>
      <w:marBottom w:val="0"/>
      <w:divBdr>
        <w:top w:val="none" w:sz="0" w:space="0" w:color="auto"/>
        <w:left w:val="none" w:sz="0" w:space="0" w:color="auto"/>
        <w:bottom w:val="none" w:sz="0" w:space="0" w:color="auto"/>
        <w:right w:val="none" w:sz="0" w:space="0" w:color="auto"/>
      </w:divBdr>
    </w:div>
    <w:div w:id="1414084907">
      <w:marLeft w:val="0"/>
      <w:marRight w:val="0"/>
      <w:marTop w:val="0"/>
      <w:marBottom w:val="0"/>
      <w:divBdr>
        <w:top w:val="none" w:sz="0" w:space="0" w:color="auto"/>
        <w:left w:val="none" w:sz="0" w:space="0" w:color="auto"/>
        <w:bottom w:val="none" w:sz="0" w:space="0" w:color="auto"/>
        <w:right w:val="none" w:sz="0" w:space="0" w:color="auto"/>
      </w:divBdr>
    </w:div>
    <w:div w:id="1416323839">
      <w:marLeft w:val="0"/>
      <w:marRight w:val="0"/>
      <w:marTop w:val="0"/>
      <w:marBottom w:val="0"/>
      <w:divBdr>
        <w:top w:val="none" w:sz="0" w:space="0" w:color="auto"/>
        <w:left w:val="none" w:sz="0" w:space="0" w:color="auto"/>
        <w:bottom w:val="none" w:sz="0" w:space="0" w:color="auto"/>
        <w:right w:val="none" w:sz="0" w:space="0" w:color="auto"/>
      </w:divBdr>
    </w:div>
    <w:div w:id="1417746377">
      <w:marLeft w:val="0"/>
      <w:marRight w:val="0"/>
      <w:marTop w:val="0"/>
      <w:marBottom w:val="0"/>
      <w:divBdr>
        <w:top w:val="none" w:sz="0" w:space="0" w:color="auto"/>
        <w:left w:val="none" w:sz="0" w:space="0" w:color="auto"/>
        <w:bottom w:val="none" w:sz="0" w:space="0" w:color="auto"/>
        <w:right w:val="none" w:sz="0" w:space="0" w:color="auto"/>
      </w:divBdr>
    </w:div>
    <w:div w:id="1419253812">
      <w:marLeft w:val="0"/>
      <w:marRight w:val="0"/>
      <w:marTop w:val="0"/>
      <w:marBottom w:val="0"/>
      <w:divBdr>
        <w:top w:val="none" w:sz="0" w:space="0" w:color="auto"/>
        <w:left w:val="none" w:sz="0" w:space="0" w:color="auto"/>
        <w:bottom w:val="none" w:sz="0" w:space="0" w:color="auto"/>
        <w:right w:val="none" w:sz="0" w:space="0" w:color="auto"/>
      </w:divBdr>
    </w:div>
    <w:div w:id="1424570544">
      <w:marLeft w:val="0"/>
      <w:marRight w:val="0"/>
      <w:marTop w:val="0"/>
      <w:marBottom w:val="0"/>
      <w:divBdr>
        <w:top w:val="none" w:sz="0" w:space="0" w:color="auto"/>
        <w:left w:val="none" w:sz="0" w:space="0" w:color="auto"/>
        <w:bottom w:val="none" w:sz="0" w:space="0" w:color="auto"/>
        <w:right w:val="none" w:sz="0" w:space="0" w:color="auto"/>
      </w:divBdr>
    </w:div>
    <w:div w:id="1426268430">
      <w:marLeft w:val="0"/>
      <w:marRight w:val="0"/>
      <w:marTop w:val="0"/>
      <w:marBottom w:val="0"/>
      <w:divBdr>
        <w:top w:val="none" w:sz="0" w:space="0" w:color="auto"/>
        <w:left w:val="none" w:sz="0" w:space="0" w:color="auto"/>
        <w:bottom w:val="none" w:sz="0" w:space="0" w:color="auto"/>
        <w:right w:val="none" w:sz="0" w:space="0" w:color="auto"/>
      </w:divBdr>
    </w:div>
    <w:div w:id="1428574884">
      <w:bodyDiv w:val="1"/>
      <w:marLeft w:val="0"/>
      <w:marRight w:val="0"/>
      <w:marTop w:val="0"/>
      <w:marBottom w:val="0"/>
      <w:divBdr>
        <w:top w:val="none" w:sz="0" w:space="0" w:color="auto"/>
        <w:left w:val="none" w:sz="0" w:space="0" w:color="auto"/>
        <w:bottom w:val="none" w:sz="0" w:space="0" w:color="auto"/>
        <w:right w:val="none" w:sz="0" w:space="0" w:color="auto"/>
      </w:divBdr>
    </w:div>
    <w:div w:id="1430390551">
      <w:marLeft w:val="0"/>
      <w:marRight w:val="0"/>
      <w:marTop w:val="0"/>
      <w:marBottom w:val="0"/>
      <w:divBdr>
        <w:top w:val="none" w:sz="0" w:space="0" w:color="auto"/>
        <w:left w:val="none" w:sz="0" w:space="0" w:color="auto"/>
        <w:bottom w:val="none" w:sz="0" w:space="0" w:color="auto"/>
        <w:right w:val="none" w:sz="0" w:space="0" w:color="auto"/>
      </w:divBdr>
    </w:div>
    <w:div w:id="1430618100">
      <w:marLeft w:val="0"/>
      <w:marRight w:val="0"/>
      <w:marTop w:val="0"/>
      <w:marBottom w:val="0"/>
      <w:divBdr>
        <w:top w:val="none" w:sz="0" w:space="0" w:color="auto"/>
        <w:left w:val="none" w:sz="0" w:space="0" w:color="auto"/>
        <w:bottom w:val="none" w:sz="0" w:space="0" w:color="auto"/>
        <w:right w:val="none" w:sz="0" w:space="0" w:color="auto"/>
      </w:divBdr>
    </w:div>
    <w:div w:id="1431046393">
      <w:marLeft w:val="0"/>
      <w:marRight w:val="0"/>
      <w:marTop w:val="0"/>
      <w:marBottom w:val="0"/>
      <w:divBdr>
        <w:top w:val="none" w:sz="0" w:space="0" w:color="auto"/>
        <w:left w:val="none" w:sz="0" w:space="0" w:color="auto"/>
        <w:bottom w:val="none" w:sz="0" w:space="0" w:color="auto"/>
        <w:right w:val="none" w:sz="0" w:space="0" w:color="auto"/>
      </w:divBdr>
    </w:div>
    <w:div w:id="1431047503">
      <w:marLeft w:val="0"/>
      <w:marRight w:val="0"/>
      <w:marTop w:val="0"/>
      <w:marBottom w:val="0"/>
      <w:divBdr>
        <w:top w:val="none" w:sz="0" w:space="0" w:color="auto"/>
        <w:left w:val="none" w:sz="0" w:space="0" w:color="auto"/>
        <w:bottom w:val="none" w:sz="0" w:space="0" w:color="auto"/>
        <w:right w:val="none" w:sz="0" w:space="0" w:color="auto"/>
      </w:divBdr>
    </w:div>
    <w:div w:id="1431856625">
      <w:bodyDiv w:val="1"/>
      <w:marLeft w:val="0"/>
      <w:marRight w:val="0"/>
      <w:marTop w:val="0"/>
      <w:marBottom w:val="0"/>
      <w:divBdr>
        <w:top w:val="none" w:sz="0" w:space="0" w:color="auto"/>
        <w:left w:val="none" w:sz="0" w:space="0" w:color="auto"/>
        <w:bottom w:val="none" w:sz="0" w:space="0" w:color="auto"/>
        <w:right w:val="none" w:sz="0" w:space="0" w:color="auto"/>
      </w:divBdr>
    </w:div>
    <w:div w:id="1432508366">
      <w:marLeft w:val="0"/>
      <w:marRight w:val="0"/>
      <w:marTop w:val="0"/>
      <w:marBottom w:val="0"/>
      <w:divBdr>
        <w:top w:val="none" w:sz="0" w:space="0" w:color="auto"/>
        <w:left w:val="none" w:sz="0" w:space="0" w:color="auto"/>
        <w:bottom w:val="none" w:sz="0" w:space="0" w:color="auto"/>
        <w:right w:val="none" w:sz="0" w:space="0" w:color="auto"/>
      </w:divBdr>
    </w:div>
    <w:div w:id="1432553411">
      <w:marLeft w:val="0"/>
      <w:marRight w:val="0"/>
      <w:marTop w:val="0"/>
      <w:marBottom w:val="0"/>
      <w:divBdr>
        <w:top w:val="none" w:sz="0" w:space="0" w:color="auto"/>
        <w:left w:val="none" w:sz="0" w:space="0" w:color="auto"/>
        <w:bottom w:val="none" w:sz="0" w:space="0" w:color="auto"/>
        <w:right w:val="none" w:sz="0" w:space="0" w:color="auto"/>
      </w:divBdr>
    </w:div>
    <w:div w:id="1434976764">
      <w:marLeft w:val="0"/>
      <w:marRight w:val="0"/>
      <w:marTop w:val="0"/>
      <w:marBottom w:val="0"/>
      <w:divBdr>
        <w:top w:val="none" w:sz="0" w:space="0" w:color="auto"/>
        <w:left w:val="none" w:sz="0" w:space="0" w:color="auto"/>
        <w:bottom w:val="none" w:sz="0" w:space="0" w:color="auto"/>
        <w:right w:val="none" w:sz="0" w:space="0" w:color="auto"/>
      </w:divBdr>
    </w:div>
    <w:div w:id="1437747762">
      <w:bodyDiv w:val="1"/>
      <w:marLeft w:val="0"/>
      <w:marRight w:val="0"/>
      <w:marTop w:val="0"/>
      <w:marBottom w:val="0"/>
      <w:divBdr>
        <w:top w:val="none" w:sz="0" w:space="0" w:color="auto"/>
        <w:left w:val="none" w:sz="0" w:space="0" w:color="auto"/>
        <w:bottom w:val="none" w:sz="0" w:space="0" w:color="auto"/>
        <w:right w:val="none" w:sz="0" w:space="0" w:color="auto"/>
      </w:divBdr>
    </w:div>
    <w:div w:id="1438452345">
      <w:marLeft w:val="0"/>
      <w:marRight w:val="0"/>
      <w:marTop w:val="0"/>
      <w:marBottom w:val="0"/>
      <w:divBdr>
        <w:top w:val="none" w:sz="0" w:space="0" w:color="auto"/>
        <w:left w:val="none" w:sz="0" w:space="0" w:color="auto"/>
        <w:bottom w:val="none" w:sz="0" w:space="0" w:color="auto"/>
        <w:right w:val="none" w:sz="0" w:space="0" w:color="auto"/>
      </w:divBdr>
    </w:div>
    <w:div w:id="1440417809">
      <w:marLeft w:val="0"/>
      <w:marRight w:val="0"/>
      <w:marTop w:val="0"/>
      <w:marBottom w:val="0"/>
      <w:divBdr>
        <w:top w:val="none" w:sz="0" w:space="0" w:color="auto"/>
        <w:left w:val="none" w:sz="0" w:space="0" w:color="auto"/>
        <w:bottom w:val="none" w:sz="0" w:space="0" w:color="auto"/>
        <w:right w:val="none" w:sz="0" w:space="0" w:color="auto"/>
      </w:divBdr>
    </w:div>
    <w:div w:id="1442799473">
      <w:marLeft w:val="0"/>
      <w:marRight w:val="0"/>
      <w:marTop w:val="0"/>
      <w:marBottom w:val="0"/>
      <w:divBdr>
        <w:top w:val="none" w:sz="0" w:space="0" w:color="auto"/>
        <w:left w:val="none" w:sz="0" w:space="0" w:color="auto"/>
        <w:bottom w:val="none" w:sz="0" w:space="0" w:color="auto"/>
        <w:right w:val="none" w:sz="0" w:space="0" w:color="auto"/>
      </w:divBdr>
    </w:div>
    <w:div w:id="1445879189">
      <w:marLeft w:val="0"/>
      <w:marRight w:val="0"/>
      <w:marTop w:val="0"/>
      <w:marBottom w:val="0"/>
      <w:divBdr>
        <w:top w:val="none" w:sz="0" w:space="0" w:color="auto"/>
        <w:left w:val="none" w:sz="0" w:space="0" w:color="auto"/>
        <w:bottom w:val="none" w:sz="0" w:space="0" w:color="auto"/>
        <w:right w:val="none" w:sz="0" w:space="0" w:color="auto"/>
      </w:divBdr>
    </w:div>
    <w:div w:id="1449619435">
      <w:bodyDiv w:val="1"/>
      <w:marLeft w:val="0"/>
      <w:marRight w:val="0"/>
      <w:marTop w:val="0"/>
      <w:marBottom w:val="0"/>
      <w:divBdr>
        <w:top w:val="none" w:sz="0" w:space="0" w:color="auto"/>
        <w:left w:val="none" w:sz="0" w:space="0" w:color="auto"/>
        <w:bottom w:val="none" w:sz="0" w:space="0" w:color="auto"/>
        <w:right w:val="none" w:sz="0" w:space="0" w:color="auto"/>
      </w:divBdr>
    </w:div>
    <w:div w:id="1452892928">
      <w:marLeft w:val="0"/>
      <w:marRight w:val="0"/>
      <w:marTop w:val="0"/>
      <w:marBottom w:val="0"/>
      <w:divBdr>
        <w:top w:val="none" w:sz="0" w:space="0" w:color="auto"/>
        <w:left w:val="none" w:sz="0" w:space="0" w:color="auto"/>
        <w:bottom w:val="none" w:sz="0" w:space="0" w:color="auto"/>
        <w:right w:val="none" w:sz="0" w:space="0" w:color="auto"/>
      </w:divBdr>
    </w:div>
    <w:div w:id="1452943924">
      <w:marLeft w:val="0"/>
      <w:marRight w:val="0"/>
      <w:marTop w:val="0"/>
      <w:marBottom w:val="0"/>
      <w:divBdr>
        <w:top w:val="none" w:sz="0" w:space="0" w:color="auto"/>
        <w:left w:val="none" w:sz="0" w:space="0" w:color="auto"/>
        <w:bottom w:val="none" w:sz="0" w:space="0" w:color="auto"/>
        <w:right w:val="none" w:sz="0" w:space="0" w:color="auto"/>
      </w:divBdr>
    </w:div>
    <w:div w:id="1458449834">
      <w:marLeft w:val="0"/>
      <w:marRight w:val="0"/>
      <w:marTop w:val="0"/>
      <w:marBottom w:val="0"/>
      <w:divBdr>
        <w:top w:val="none" w:sz="0" w:space="0" w:color="auto"/>
        <w:left w:val="none" w:sz="0" w:space="0" w:color="auto"/>
        <w:bottom w:val="none" w:sz="0" w:space="0" w:color="auto"/>
        <w:right w:val="none" w:sz="0" w:space="0" w:color="auto"/>
      </w:divBdr>
    </w:div>
    <w:div w:id="1466700541">
      <w:marLeft w:val="0"/>
      <w:marRight w:val="0"/>
      <w:marTop w:val="0"/>
      <w:marBottom w:val="0"/>
      <w:divBdr>
        <w:top w:val="none" w:sz="0" w:space="0" w:color="auto"/>
        <w:left w:val="none" w:sz="0" w:space="0" w:color="auto"/>
        <w:bottom w:val="none" w:sz="0" w:space="0" w:color="auto"/>
        <w:right w:val="none" w:sz="0" w:space="0" w:color="auto"/>
      </w:divBdr>
    </w:div>
    <w:div w:id="1467116385">
      <w:marLeft w:val="0"/>
      <w:marRight w:val="0"/>
      <w:marTop w:val="0"/>
      <w:marBottom w:val="0"/>
      <w:divBdr>
        <w:top w:val="none" w:sz="0" w:space="0" w:color="auto"/>
        <w:left w:val="none" w:sz="0" w:space="0" w:color="auto"/>
        <w:bottom w:val="none" w:sz="0" w:space="0" w:color="auto"/>
        <w:right w:val="none" w:sz="0" w:space="0" w:color="auto"/>
      </w:divBdr>
    </w:div>
    <w:div w:id="1470200917">
      <w:marLeft w:val="0"/>
      <w:marRight w:val="0"/>
      <w:marTop w:val="0"/>
      <w:marBottom w:val="0"/>
      <w:divBdr>
        <w:top w:val="none" w:sz="0" w:space="0" w:color="auto"/>
        <w:left w:val="none" w:sz="0" w:space="0" w:color="auto"/>
        <w:bottom w:val="none" w:sz="0" w:space="0" w:color="auto"/>
        <w:right w:val="none" w:sz="0" w:space="0" w:color="auto"/>
      </w:divBdr>
    </w:div>
    <w:div w:id="1474561074">
      <w:marLeft w:val="0"/>
      <w:marRight w:val="0"/>
      <w:marTop w:val="0"/>
      <w:marBottom w:val="0"/>
      <w:divBdr>
        <w:top w:val="none" w:sz="0" w:space="0" w:color="auto"/>
        <w:left w:val="none" w:sz="0" w:space="0" w:color="auto"/>
        <w:bottom w:val="none" w:sz="0" w:space="0" w:color="auto"/>
        <w:right w:val="none" w:sz="0" w:space="0" w:color="auto"/>
      </w:divBdr>
    </w:div>
    <w:div w:id="1476069119">
      <w:marLeft w:val="0"/>
      <w:marRight w:val="0"/>
      <w:marTop w:val="0"/>
      <w:marBottom w:val="0"/>
      <w:divBdr>
        <w:top w:val="none" w:sz="0" w:space="0" w:color="auto"/>
        <w:left w:val="none" w:sz="0" w:space="0" w:color="auto"/>
        <w:bottom w:val="none" w:sz="0" w:space="0" w:color="auto"/>
        <w:right w:val="none" w:sz="0" w:space="0" w:color="auto"/>
      </w:divBdr>
    </w:div>
    <w:div w:id="1476528361">
      <w:marLeft w:val="0"/>
      <w:marRight w:val="0"/>
      <w:marTop w:val="0"/>
      <w:marBottom w:val="0"/>
      <w:divBdr>
        <w:top w:val="none" w:sz="0" w:space="0" w:color="auto"/>
        <w:left w:val="none" w:sz="0" w:space="0" w:color="auto"/>
        <w:bottom w:val="none" w:sz="0" w:space="0" w:color="auto"/>
        <w:right w:val="none" w:sz="0" w:space="0" w:color="auto"/>
      </w:divBdr>
    </w:div>
    <w:div w:id="1476991119">
      <w:bodyDiv w:val="1"/>
      <w:marLeft w:val="0"/>
      <w:marRight w:val="0"/>
      <w:marTop w:val="0"/>
      <w:marBottom w:val="0"/>
      <w:divBdr>
        <w:top w:val="none" w:sz="0" w:space="0" w:color="auto"/>
        <w:left w:val="none" w:sz="0" w:space="0" w:color="auto"/>
        <w:bottom w:val="none" w:sz="0" w:space="0" w:color="auto"/>
        <w:right w:val="none" w:sz="0" w:space="0" w:color="auto"/>
      </w:divBdr>
    </w:div>
    <w:div w:id="1477258271">
      <w:marLeft w:val="0"/>
      <w:marRight w:val="0"/>
      <w:marTop w:val="0"/>
      <w:marBottom w:val="0"/>
      <w:divBdr>
        <w:top w:val="none" w:sz="0" w:space="0" w:color="auto"/>
        <w:left w:val="none" w:sz="0" w:space="0" w:color="auto"/>
        <w:bottom w:val="none" w:sz="0" w:space="0" w:color="auto"/>
        <w:right w:val="none" w:sz="0" w:space="0" w:color="auto"/>
      </w:divBdr>
    </w:div>
    <w:div w:id="1480539074">
      <w:marLeft w:val="0"/>
      <w:marRight w:val="0"/>
      <w:marTop w:val="0"/>
      <w:marBottom w:val="0"/>
      <w:divBdr>
        <w:top w:val="none" w:sz="0" w:space="0" w:color="auto"/>
        <w:left w:val="none" w:sz="0" w:space="0" w:color="auto"/>
        <w:bottom w:val="none" w:sz="0" w:space="0" w:color="auto"/>
        <w:right w:val="none" w:sz="0" w:space="0" w:color="auto"/>
      </w:divBdr>
    </w:div>
    <w:div w:id="1480729247">
      <w:marLeft w:val="0"/>
      <w:marRight w:val="0"/>
      <w:marTop w:val="0"/>
      <w:marBottom w:val="0"/>
      <w:divBdr>
        <w:top w:val="none" w:sz="0" w:space="0" w:color="auto"/>
        <w:left w:val="none" w:sz="0" w:space="0" w:color="auto"/>
        <w:bottom w:val="none" w:sz="0" w:space="0" w:color="auto"/>
        <w:right w:val="none" w:sz="0" w:space="0" w:color="auto"/>
      </w:divBdr>
    </w:div>
    <w:div w:id="1485857167">
      <w:marLeft w:val="0"/>
      <w:marRight w:val="0"/>
      <w:marTop w:val="0"/>
      <w:marBottom w:val="0"/>
      <w:divBdr>
        <w:top w:val="none" w:sz="0" w:space="0" w:color="auto"/>
        <w:left w:val="none" w:sz="0" w:space="0" w:color="auto"/>
        <w:bottom w:val="none" w:sz="0" w:space="0" w:color="auto"/>
        <w:right w:val="none" w:sz="0" w:space="0" w:color="auto"/>
      </w:divBdr>
    </w:div>
    <w:div w:id="1495682113">
      <w:marLeft w:val="0"/>
      <w:marRight w:val="0"/>
      <w:marTop w:val="0"/>
      <w:marBottom w:val="0"/>
      <w:divBdr>
        <w:top w:val="none" w:sz="0" w:space="0" w:color="auto"/>
        <w:left w:val="none" w:sz="0" w:space="0" w:color="auto"/>
        <w:bottom w:val="none" w:sz="0" w:space="0" w:color="auto"/>
        <w:right w:val="none" w:sz="0" w:space="0" w:color="auto"/>
      </w:divBdr>
    </w:div>
    <w:div w:id="1496996185">
      <w:marLeft w:val="0"/>
      <w:marRight w:val="0"/>
      <w:marTop w:val="0"/>
      <w:marBottom w:val="0"/>
      <w:divBdr>
        <w:top w:val="none" w:sz="0" w:space="0" w:color="auto"/>
        <w:left w:val="none" w:sz="0" w:space="0" w:color="auto"/>
        <w:bottom w:val="none" w:sz="0" w:space="0" w:color="auto"/>
        <w:right w:val="none" w:sz="0" w:space="0" w:color="auto"/>
      </w:divBdr>
    </w:div>
    <w:div w:id="1497068378">
      <w:marLeft w:val="0"/>
      <w:marRight w:val="0"/>
      <w:marTop w:val="0"/>
      <w:marBottom w:val="0"/>
      <w:divBdr>
        <w:top w:val="none" w:sz="0" w:space="0" w:color="auto"/>
        <w:left w:val="none" w:sz="0" w:space="0" w:color="auto"/>
        <w:bottom w:val="none" w:sz="0" w:space="0" w:color="auto"/>
        <w:right w:val="none" w:sz="0" w:space="0" w:color="auto"/>
      </w:divBdr>
    </w:div>
    <w:div w:id="1499806163">
      <w:marLeft w:val="0"/>
      <w:marRight w:val="0"/>
      <w:marTop w:val="0"/>
      <w:marBottom w:val="0"/>
      <w:divBdr>
        <w:top w:val="none" w:sz="0" w:space="0" w:color="auto"/>
        <w:left w:val="none" w:sz="0" w:space="0" w:color="auto"/>
        <w:bottom w:val="none" w:sz="0" w:space="0" w:color="auto"/>
        <w:right w:val="none" w:sz="0" w:space="0" w:color="auto"/>
      </w:divBdr>
    </w:div>
    <w:div w:id="1502967813">
      <w:bodyDiv w:val="1"/>
      <w:marLeft w:val="0"/>
      <w:marRight w:val="0"/>
      <w:marTop w:val="0"/>
      <w:marBottom w:val="0"/>
      <w:divBdr>
        <w:top w:val="none" w:sz="0" w:space="0" w:color="auto"/>
        <w:left w:val="none" w:sz="0" w:space="0" w:color="auto"/>
        <w:bottom w:val="none" w:sz="0" w:space="0" w:color="auto"/>
        <w:right w:val="none" w:sz="0" w:space="0" w:color="auto"/>
      </w:divBdr>
    </w:div>
    <w:div w:id="1503473649">
      <w:bodyDiv w:val="1"/>
      <w:marLeft w:val="0"/>
      <w:marRight w:val="0"/>
      <w:marTop w:val="0"/>
      <w:marBottom w:val="0"/>
      <w:divBdr>
        <w:top w:val="none" w:sz="0" w:space="0" w:color="auto"/>
        <w:left w:val="none" w:sz="0" w:space="0" w:color="auto"/>
        <w:bottom w:val="none" w:sz="0" w:space="0" w:color="auto"/>
        <w:right w:val="none" w:sz="0" w:space="0" w:color="auto"/>
      </w:divBdr>
    </w:div>
    <w:div w:id="1504318733">
      <w:bodyDiv w:val="1"/>
      <w:marLeft w:val="0"/>
      <w:marRight w:val="0"/>
      <w:marTop w:val="0"/>
      <w:marBottom w:val="0"/>
      <w:divBdr>
        <w:top w:val="none" w:sz="0" w:space="0" w:color="auto"/>
        <w:left w:val="none" w:sz="0" w:space="0" w:color="auto"/>
        <w:bottom w:val="none" w:sz="0" w:space="0" w:color="auto"/>
        <w:right w:val="none" w:sz="0" w:space="0" w:color="auto"/>
      </w:divBdr>
    </w:div>
    <w:div w:id="1504390626">
      <w:marLeft w:val="0"/>
      <w:marRight w:val="0"/>
      <w:marTop w:val="0"/>
      <w:marBottom w:val="0"/>
      <w:divBdr>
        <w:top w:val="none" w:sz="0" w:space="0" w:color="auto"/>
        <w:left w:val="none" w:sz="0" w:space="0" w:color="auto"/>
        <w:bottom w:val="none" w:sz="0" w:space="0" w:color="auto"/>
        <w:right w:val="none" w:sz="0" w:space="0" w:color="auto"/>
      </w:divBdr>
    </w:div>
    <w:div w:id="1507748674">
      <w:marLeft w:val="0"/>
      <w:marRight w:val="0"/>
      <w:marTop w:val="0"/>
      <w:marBottom w:val="0"/>
      <w:divBdr>
        <w:top w:val="none" w:sz="0" w:space="0" w:color="auto"/>
        <w:left w:val="none" w:sz="0" w:space="0" w:color="auto"/>
        <w:bottom w:val="none" w:sz="0" w:space="0" w:color="auto"/>
        <w:right w:val="none" w:sz="0" w:space="0" w:color="auto"/>
      </w:divBdr>
    </w:div>
    <w:div w:id="1508210240">
      <w:marLeft w:val="0"/>
      <w:marRight w:val="0"/>
      <w:marTop w:val="0"/>
      <w:marBottom w:val="0"/>
      <w:divBdr>
        <w:top w:val="none" w:sz="0" w:space="0" w:color="auto"/>
        <w:left w:val="none" w:sz="0" w:space="0" w:color="auto"/>
        <w:bottom w:val="none" w:sz="0" w:space="0" w:color="auto"/>
        <w:right w:val="none" w:sz="0" w:space="0" w:color="auto"/>
      </w:divBdr>
    </w:div>
    <w:div w:id="1509564211">
      <w:bodyDiv w:val="1"/>
      <w:marLeft w:val="0"/>
      <w:marRight w:val="0"/>
      <w:marTop w:val="0"/>
      <w:marBottom w:val="0"/>
      <w:divBdr>
        <w:top w:val="none" w:sz="0" w:space="0" w:color="auto"/>
        <w:left w:val="none" w:sz="0" w:space="0" w:color="auto"/>
        <w:bottom w:val="none" w:sz="0" w:space="0" w:color="auto"/>
        <w:right w:val="none" w:sz="0" w:space="0" w:color="auto"/>
      </w:divBdr>
    </w:div>
    <w:div w:id="1510832383">
      <w:marLeft w:val="0"/>
      <w:marRight w:val="0"/>
      <w:marTop w:val="0"/>
      <w:marBottom w:val="0"/>
      <w:divBdr>
        <w:top w:val="none" w:sz="0" w:space="0" w:color="auto"/>
        <w:left w:val="none" w:sz="0" w:space="0" w:color="auto"/>
        <w:bottom w:val="none" w:sz="0" w:space="0" w:color="auto"/>
        <w:right w:val="none" w:sz="0" w:space="0" w:color="auto"/>
      </w:divBdr>
    </w:div>
    <w:div w:id="1514030728">
      <w:marLeft w:val="0"/>
      <w:marRight w:val="0"/>
      <w:marTop w:val="0"/>
      <w:marBottom w:val="0"/>
      <w:divBdr>
        <w:top w:val="none" w:sz="0" w:space="0" w:color="auto"/>
        <w:left w:val="none" w:sz="0" w:space="0" w:color="auto"/>
        <w:bottom w:val="none" w:sz="0" w:space="0" w:color="auto"/>
        <w:right w:val="none" w:sz="0" w:space="0" w:color="auto"/>
      </w:divBdr>
    </w:div>
    <w:div w:id="1515880079">
      <w:marLeft w:val="0"/>
      <w:marRight w:val="0"/>
      <w:marTop w:val="0"/>
      <w:marBottom w:val="0"/>
      <w:divBdr>
        <w:top w:val="none" w:sz="0" w:space="0" w:color="auto"/>
        <w:left w:val="none" w:sz="0" w:space="0" w:color="auto"/>
        <w:bottom w:val="none" w:sz="0" w:space="0" w:color="auto"/>
        <w:right w:val="none" w:sz="0" w:space="0" w:color="auto"/>
      </w:divBdr>
    </w:div>
    <w:div w:id="1519079665">
      <w:bodyDiv w:val="1"/>
      <w:marLeft w:val="0"/>
      <w:marRight w:val="0"/>
      <w:marTop w:val="0"/>
      <w:marBottom w:val="0"/>
      <w:divBdr>
        <w:top w:val="none" w:sz="0" w:space="0" w:color="auto"/>
        <w:left w:val="none" w:sz="0" w:space="0" w:color="auto"/>
        <w:bottom w:val="none" w:sz="0" w:space="0" w:color="auto"/>
        <w:right w:val="none" w:sz="0" w:space="0" w:color="auto"/>
      </w:divBdr>
    </w:div>
    <w:div w:id="1520387618">
      <w:bodyDiv w:val="1"/>
      <w:marLeft w:val="0"/>
      <w:marRight w:val="0"/>
      <w:marTop w:val="0"/>
      <w:marBottom w:val="0"/>
      <w:divBdr>
        <w:top w:val="none" w:sz="0" w:space="0" w:color="auto"/>
        <w:left w:val="none" w:sz="0" w:space="0" w:color="auto"/>
        <w:bottom w:val="none" w:sz="0" w:space="0" w:color="auto"/>
        <w:right w:val="none" w:sz="0" w:space="0" w:color="auto"/>
      </w:divBdr>
    </w:div>
    <w:div w:id="1529564096">
      <w:bodyDiv w:val="1"/>
      <w:marLeft w:val="0"/>
      <w:marRight w:val="0"/>
      <w:marTop w:val="0"/>
      <w:marBottom w:val="0"/>
      <w:divBdr>
        <w:top w:val="none" w:sz="0" w:space="0" w:color="auto"/>
        <w:left w:val="none" w:sz="0" w:space="0" w:color="auto"/>
        <w:bottom w:val="none" w:sz="0" w:space="0" w:color="auto"/>
        <w:right w:val="none" w:sz="0" w:space="0" w:color="auto"/>
      </w:divBdr>
    </w:div>
    <w:div w:id="1534465492">
      <w:marLeft w:val="0"/>
      <w:marRight w:val="0"/>
      <w:marTop w:val="0"/>
      <w:marBottom w:val="0"/>
      <w:divBdr>
        <w:top w:val="none" w:sz="0" w:space="0" w:color="auto"/>
        <w:left w:val="none" w:sz="0" w:space="0" w:color="auto"/>
        <w:bottom w:val="none" w:sz="0" w:space="0" w:color="auto"/>
        <w:right w:val="none" w:sz="0" w:space="0" w:color="auto"/>
      </w:divBdr>
    </w:div>
    <w:div w:id="1534733906">
      <w:marLeft w:val="0"/>
      <w:marRight w:val="0"/>
      <w:marTop w:val="0"/>
      <w:marBottom w:val="0"/>
      <w:divBdr>
        <w:top w:val="none" w:sz="0" w:space="0" w:color="auto"/>
        <w:left w:val="none" w:sz="0" w:space="0" w:color="auto"/>
        <w:bottom w:val="none" w:sz="0" w:space="0" w:color="auto"/>
        <w:right w:val="none" w:sz="0" w:space="0" w:color="auto"/>
      </w:divBdr>
    </w:div>
    <w:div w:id="1535801465">
      <w:marLeft w:val="0"/>
      <w:marRight w:val="0"/>
      <w:marTop w:val="0"/>
      <w:marBottom w:val="0"/>
      <w:divBdr>
        <w:top w:val="none" w:sz="0" w:space="0" w:color="auto"/>
        <w:left w:val="none" w:sz="0" w:space="0" w:color="auto"/>
        <w:bottom w:val="none" w:sz="0" w:space="0" w:color="auto"/>
        <w:right w:val="none" w:sz="0" w:space="0" w:color="auto"/>
      </w:divBdr>
    </w:div>
    <w:div w:id="1537237251">
      <w:bodyDiv w:val="1"/>
      <w:marLeft w:val="0"/>
      <w:marRight w:val="0"/>
      <w:marTop w:val="0"/>
      <w:marBottom w:val="0"/>
      <w:divBdr>
        <w:top w:val="none" w:sz="0" w:space="0" w:color="auto"/>
        <w:left w:val="none" w:sz="0" w:space="0" w:color="auto"/>
        <w:bottom w:val="none" w:sz="0" w:space="0" w:color="auto"/>
        <w:right w:val="none" w:sz="0" w:space="0" w:color="auto"/>
      </w:divBdr>
    </w:div>
    <w:div w:id="1539732353">
      <w:marLeft w:val="0"/>
      <w:marRight w:val="0"/>
      <w:marTop w:val="0"/>
      <w:marBottom w:val="0"/>
      <w:divBdr>
        <w:top w:val="none" w:sz="0" w:space="0" w:color="auto"/>
        <w:left w:val="none" w:sz="0" w:space="0" w:color="auto"/>
        <w:bottom w:val="none" w:sz="0" w:space="0" w:color="auto"/>
        <w:right w:val="none" w:sz="0" w:space="0" w:color="auto"/>
      </w:divBdr>
    </w:div>
    <w:div w:id="1540585516">
      <w:marLeft w:val="0"/>
      <w:marRight w:val="0"/>
      <w:marTop w:val="0"/>
      <w:marBottom w:val="0"/>
      <w:divBdr>
        <w:top w:val="none" w:sz="0" w:space="0" w:color="auto"/>
        <w:left w:val="none" w:sz="0" w:space="0" w:color="auto"/>
        <w:bottom w:val="none" w:sz="0" w:space="0" w:color="auto"/>
        <w:right w:val="none" w:sz="0" w:space="0" w:color="auto"/>
      </w:divBdr>
    </w:div>
    <w:div w:id="1542521470">
      <w:marLeft w:val="0"/>
      <w:marRight w:val="0"/>
      <w:marTop w:val="0"/>
      <w:marBottom w:val="0"/>
      <w:divBdr>
        <w:top w:val="none" w:sz="0" w:space="0" w:color="auto"/>
        <w:left w:val="none" w:sz="0" w:space="0" w:color="auto"/>
        <w:bottom w:val="none" w:sz="0" w:space="0" w:color="auto"/>
        <w:right w:val="none" w:sz="0" w:space="0" w:color="auto"/>
      </w:divBdr>
    </w:div>
    <w:div w:id="1553268857">
      <w:marLeft w:val="0"/>
      <w:marRight w:val="0"/>
      <w:marTop w:val="0"/>
      <w:marBottom w:val="0"/>
      <w:divBdr>
        <w:top w:val="none" w:sz="0" w:space="0" w:color="auto"/>
        <w:left w:val="none" w:sz="0" w:space="0" w:color="auto"/>
        <w:bottom w:val="none" w:sz="0" w:space="0" w:color="auto"/>
        <w:right w:val="none" w:sz="0" w:space="0" w:color="auto"/>
      </w:divBdr>
    </w:div>
    <w:div w:id="1554194318">
      <w:marLeft w:val="0"/>
      <w:marRight w:val="0"/>
      <w:marTop w:val="0"/>
      <w:marBottom w:val="0"/>
      <w:divBdr>
        <w:top w:val="none" w:sz="0" w:space="0" w:color="auto"/>
        <w:left w:val="none" w:sz="0" w:space="0" w:color="auto"/>
        <w:bottom w:val="none" w:sz="0" w:space="0" w:color="auto"/>
        <w:right w:val="none" w:sz="0" w:space="0" w:color="auto"/>
      </w:divBdr>
    </w:div>
    <w:div w:id="1557620708">
      <w:marLeft w:val="0"/>
      <w:marRight w:val="0"/>
      <w:marTop w:val="0"/>
      <w:marBottom w:val="0"/>
      <w:divBdr>
        <w:top w:val="none" w:sz="0" w:space="0" w:color="auto"/>
        <w:left w:val="none" w:sz="0" w:space="0" w:color="auto"/>
        <w:bottom w:val="none" w:sz="0" w:space="0" w:color="auto"/>
        <w:right w:val="none" w:sz="0" w:space="0" w:color="auto"/>
      </w:divBdr>
    </w:div>
    <w:div w:id="1560360057">
      <w:bodyDiv w:val="1"/>
      <w:marLeft w:val="0"/>
      <w:marRight w:val="0"/>
      <w:marTop w:val="0"/>
      <w:marBottom w:val="0"/>
      <w:divBdr>
        <w:top w:val="none" w:sz="0" w:space="0" w:color="auto"/>
        <w:left w:val="none" w:sz="0" w:space="0" w:color="auto"/>
        <w:bottom w:val="none" w:sz="0" w:space="0" w:color="auto"/>
        <w:right w:val="none" w:sz="0" w:space="0" w:color="auto"/>
      </w:divBdr>
    </w:div>
    <w:div w:id="1561357634">
      <w:marLeft w:val="0"/>
      <w:marRight w:val="0"/>
      <w:marTop w:val="0"/>
      <w:marBottom w:val="0"/>
      <w:divBdr>
        <w:top w:val="none" w:sz="0" w:space="0" w:color="auto"/>
        <w:left w:val="none" w:sz="0" w:space="0" w:color="auto"/>
        <w:bottom w:val="none" w:sz="0" w:space="0" w:color="auto"/>
        <w:right w:val="none" w:sz="0" w:space="0" w:color="auto"/>
      </w:divBdr>
    </w:div>
    <w:div w:id="1563253354">
      <w:marLeft w:val="0"/>
      <w:marRight w:val="0"/>
      <w:marTop w:val="0"/>
      <w:marBottom w:val="0"/>
      <w:divBdr>
        <w:top w:val="none" w:sz="0" w:space="0" w:color="auto"/>
        <w:left w:val="none" w:sz="0" w:space="0" w:color="auto"/>
        <w:bottom w:val="none" w:sz="0" w:space="0" w:color="auto"/>
        <w:right w:val="none" w:sz="0" w:space="0" w:color="auto"/>
      </w:divBdr>
    </w:div>
    <w:div w:id="1564607486">
      <w:marLeft w:val="0"/>
      <w:marRight w:val="0"/>
      <w:marTop w:val="0"/>
      <w:marBottom w:val="0"/>
      <w:divBdr>
        <w:top w:val="none" w:sz="0" w:space="0" w:color="auto"/>
        <w:left w:val="none" w:sz="0" w:space="0" w:color="auto"/>
        <w:bottom w:val="none" w:sz="0" w:space="0" w:color="auto"/>
        <w:right w:val="none" w:sz="0" w:space="0" w:color="auto"/>
      </w:divBdr>
    </w:div>
    <w:div w:id="1565725863">
      <w:marLeft w:val="0"/>
      <w:marRight w:val="0"/>
      <w:marTop w:val="0"/>
      <w:marBottom w:val="0"/>
      <w:divBdr>
        <w:top w:val="none" w:sz="0" w:space="0" w:color="auto"/>
        <w:left w:val="none" w:sz="0" w:space="0" w:color="auto"/>
        <w:bottom w:val="none" w:sz="0" w:space="0" w:color="auto"/>
        <w:right w:val="none" w:sz="0" w:space="0" w:color="auto"/>
      </w:divBdr>
    </w:div>
    <w:div w:id="1567763683">
      <w:marLeft w:val="0"/>
      <w:marRight w:val="0"/>
      <w:marTop w:val="0"/>
      <w:marBottom w:val="0"/>
      <w:divBdr>
        <w:top w:val="none" w:sz="0" w:space="0" w:color="auto"/>
        <w:left w:val="none" w:sz="0" w:space="0" w:color="auto"/>
        <w:bottom w:val="none" w:sz="0" w:space="0" w:color="auto"/>
        <w:right w:val="none" w:sz="0" w:space="0" w:color="auto"/>
      </w:divBdr>
    </w:div>
    <w:div w:id="1572764797">
      <w:bodyDiv w:val="1"/>
      <w:marLeft w:val="0"/>
      <w:marRight w:val="0"/>
      <w:marTop w:val="0"/>
      <w:marBottom w:val="0"/>
      <w:divBdr>
        <w:top w:val="none" w:sz="0" w:space="0" w:color="auto"/>
        <w:left w:val="none" w:sz="0" w:space="0" w:color="auto"/>
        <w:bottom w:val="none" w:sz="0" w:space="0" w:color="auto"/>
        <w:right w:val="none" w:sz="0" w:space="0" w:color="auto"/>
      </w:divBdr>
    </w:div>
    <w:div w:id="1575238644">
      <w:marLeft w:val="0"/>
      <w:marRight w:val="0"/>
      <w:marTop w:val="0"/>
      <w:marBottom w:val="0"/>
      <w:divBdr>
        <w:top w:val="none" w:sz="0" w:space="0" w:color="auto"/>
        <w:left w:val="none" w:sz="0" w:space="0" w:color="auto"/>
        <w:bottom w:val="none" w:sz="0" w:space="0" w:color="auto"/>
        <w:right w:val="none" w:sz="0" w:space="0" w:color="auto"/>
      </w:divBdr>
    </w:div>
    <w:div w:id="1575311493">
      <w:marLeft w:val="0"/>
      <w:marRight w:val="0"/>
      <w:marTop w:val="0"/>
      <w:marBottom w:val="0"/>
      <w:divBdr>
        <w:top w:val="none" w:sz="0" w:space="0" w:color="auto"/>
        <w:left w:val="none" w:sz="0" w:space="0" w:color="auto"/>
        <w:bottom w:val="none" w:sz="0" w:space="0" w:color="auto"/>
        <w:right w:val="none" w:sz="0" w:space="0" w:color="auto"/>
      </w:divBdr>
    </w:div>
    <w:div w:id="1579434848">
      <w:marLeft w:val="0"/>
      <w:marRight w:val="0"/>
      <w:marTop w:val="0"/>
      <w:marBottom w:val="0"/>
      <w:divBdr>
        <w:top w:val="none" w:sz="0" w:space="0" w:color="auto"/>
        <w:left w:val="none" w:sz="0" w:space="0" w:color="auto"/>
        <w:bottom w:val="none" w:sz="0" w:space="0" w:color="auto"/>
        <w:right w:val="none" w:sz="0" w:space="0" w:color="auto"/>
      </w:divBdr>
    </w:div>
    <w:div w:id="1579439588">
      <w:marLeft w:val="0"/>
      <w:marRight w:val="0"/>
      <w:marTop w:val="0"/>
      <w:marBottom w:val="0"/>
      <w:divBdr>
        <w:top w:val="none" w:sz="0" w:space="0" w:color="auto"/>
        <w:left w:val="none" w:sz="0" w:space="0" w:color="auto"/>
        <w:bottom w:val="none" w:sz="0" w:space="0" w:color="auto"/>
        <w:right w:val="none" w:sz="0" w:space="0" w:color="auto"/>
      </w:divBdr>
    </w:div>
    <w:div w:id="1581283472">
      <w:marLeft w:val="0"/>
      <w:marRight w:val="0"/>
      <w:marTop w:val="0"/>
      <w:marBottom w:val="0"/>
      <w:divBdr>
        <w:top w:val="none" w:sz="0" w:space="0" w:color="auto"/>
        <w:left w:val="none" w:sz="0" w:space="0" w:color="auto"/>
        <w:bottom w:val="none" w:sz="0" w:space="0" w:color="auto"/>
        <w:right w:val="none" w:sz="0" w:space="0" w:color="auto"/>
      </w:divBdr>
    </w:div>
    <w:div w:id="1586190000">
      <w:marLeft w:val="0"/>
      <w:marRight w:val="0"/>
      <w:marTop w:val="0"/>
      <w:marBottom w:val="0"/>
      <w:divBdr>
        <w:top w:val="none" w:sz="0" w:space="0" w:color="auto"/>
        <w:left w:val="none" w:sz="0" w:space="0" w:color="auto"/>
        <w:bottom w:val="none" w:sz="0" w:space="0" w:color="auto"/>
        <w:right w:val="none" w:sz="0" w:space="0" w:color="auto"/>
      </w:divBdr>
    </w:div>
    <w:div w:id="1593011569">
      <w:marLeft w:val="0"/>
      <w:marRight w:val="0"/>
      <w:marTop w:val="0"/>
      <w:marBottom w:val="0"/>
      <w:divBdr>
        <w:top w:val="none" w:sz="0" w:space="0" w:color="auto"/>
        <w:left w:val="none" w:sz="0" w:space="0" w:color="auto"/>
        <w:bottom w:val="none" w:sz="0" w:space="0" w:color="auto"/>
        <w:right w:val="none" w:sz="0" w:space="0" w:color="auto"/>
      </w:divBdr>
    </w:div>
    <w:div w:id="1594627846">
      <w:marLeft w:val="0"/>
      <w:marRight w:val="0"/>
      <w:marTop w:val="0"/>
      <w:marBottom w:val="0"/>
      <w:divBdr>
        <w:top w:val="none" w:sz="0" w:space="0" w:color="auto"/>
        <w:left w:val="none" w:sz="0" w:space="0" w:color="auto"/>
        <w:bottom w:val="none" w:sz="0" w:space="0" w:color="auto"/>
        <w:right w:val="none" w:sz="0" w:space="0" w:color="auto"/>
      </w:divBdr>
    </w:div>
    <w:div w:id="1597784972">
      <w:marLeft w:val="0"/>
      <w:marRight w:val="0"/>
      <w:marTop w:val="0"/>
      <w:marBottom w:val="0"/>
      <w:divBdr>
        <w:top w:val="none" w:sz="0" w:space="0" w:color="auto"/>
        <w:left w:val="none" w:sz="0" w:space="0" w:color="auto"/>
        <w:bottom w:val="none" w:sz="0" w:space="0" w:color="auto"/>
        <w:right w:val="none" w:sz="0" w:space="0" w:color="auto"/>
      </w:divBdr>
    </w:div>
    <w:div w:id="1598899775">
      <w:marLeft w:val="0"/>
      <w:marRight w:val="0"/>
      <w:marTop w:val="0"/>
      <w:marBottom w:val="0"/>
      <w:divBdr>
        <w:top w:val="none" w:sz="0" w:space="0" w:color="auto"/>
        <w:left w:val="none" w:sz="0" w:space="0" w:color="auto"/>
        <w:bottom w:val="none" w:sz="0" w:space="0" w:color="auto"/>
        <w:right w:val="none" w:sz="0" w:space="0" w:color="auto"/>
      </w:divBdr>
    </w:div>
    <w:div w:id="1602879873">
      <w:marLeft w:val="0"/>
      <w:marRight w:val="0"/>
      <w:marTop w:val="0"/>
      <w:marBottom w:val="0"/>
      <w:divBdr>
        <w:top w:val="none" w:sz="0" w:space="0" w:color="auto"/>
        <w:left w:val="none" w:sz="0" w:space="0" w:color="auto"/>
        <w:bottom w:val="none" w:sz="0" w:space="0" w:color="auto"/>
        <w:right w:val="none" w:sz="0" w:space="0" w:color="auto"/>
      </w:divBdr>
    </w:div>
    <w:div w:id="1608581530">
      <w:marLeft w:val="0"/>
      <w:marRight w:val="0"/>
      <w:marTop w:val="0"/>
      <w:marBottom w:val="0"/>
      <w:divBdr>
        <w:top w:val="none" w:sz="0" w:space="0" w:color="auto"/>
        <w:left w:val="none" w:sz="0" w:space="0" w:color="auto"/>
        <w:bottom w:val="none" w:sz="0" w:space="0" w:color="auto"/>
        <w:right w:val="none" w:sz="0" w:space="0" w:color="auto"/>
      </w:divBdr>
    </w:div>
    <w:div w:id="1613854796">
      <w:marLeft w:val="0"/>
      <w:marRight w:val="0"/>
      <w:marTop w:val="0"/>
      <w:marBottom w:val="0"/>
      <w:divBdr>
        <w:top w:val="none" w:sz="0" w:space="0" w:color="auto"/>
        <w:left w:val="none" w:sz="0" w:space="0" w:color="auto"/>
        <w:bottom w:val="none" w:sz="0" w:space="0" w:color="auto"/>
        <w:right w:val="none" w:sz="0" w:space="0" w:color="auto"/>
      </w:divBdr>
    </w:div>
    <w:div w:id="1614508034">
      <w:marLeft w:val="0"/>
      <w:marRight w:val="0"/>
      <w:marTop w:val="0"/>
      <w:marBottom w:val="0"/>
      <w:divBdr>
        <w:top w:val="none" w:sz="0" w:space="0" w:color="auto"/>
        <w:left w:val="none" w:sz="0" w:space="0" w:color="auto"/>
        <w:bottom w:val="none" w:sz="0" w:space="0" w:color="auto"/>
        <w:right w:val="none" w:sz="0" w:space="0" w:color="auto"/>
      </w:divBdr>
    </w:div>
    <w:div w:id="1620604164">
      <w:marLeft w:val="0"/>
      <w:marRight w:val="0"/>
      <w:marTop w:val="0"/>
      <w:marBottom w:val="0"/>
      <w:divBdr>
        <w:top w:val="none" w:sz="0" w:space="0" w:color="auto"/>
        <w:left w:val="none" w:sz="0" w:space="0" w:color="auto"/>
        <w:bottom w:val="none" w:sz="0" w:space="0" w:color="auto"/>
        <w:right w:val="none" w:sz="0" w:space="0" w:color="auto"/>
      </w:divBdr>
    </w:div>
    <w:div w:id="1622879120">
      <w:marLeft w:val="0"/>
      <w:marRight w:val="0"/>
      <w:marTop w:val="0"/>
      <w:marBottom w:val="0"/>
      <w:divBdr>
        <w:top w:val="none" w:sz="0" w:space="0" w:color="auto"/>
        <w:left w:val="none" w:sz="0" w:space="0" w:color="auto"/>
        <w:bottom w:val="none" w:sz="0" w:space="0" w:color="auto"/>
        <w:right w:val="none" w:sz="0" w:space="0" w:color="auto"/>
      </w:divBdr>
    </w:div>
    <w:div w:id="1627395731">
      <w:marLeft w:val="0"/>
      <w:marRight w:val="0"/>
      <w:marTop w:val="0"/>
      <w:marBottom w:val="0"/>
      <w:divBdr>
        <w:top w:val="none" w:sz="0" w:space="0" w:color="auto"/>
        <w:left w:val="none" w:sz="0" w:space="0" w:color="auto"/>
        <w:bottom w:val="none" w:sz="0" w:space="0" w:color="auto"/>
        <w:right w:val="none" w:sz="0" w:space="0" w:color="auto"/>
      </w:divBdr>
    </w:div>
    <w:div w:id="1635985529">
      <w:marLeft w:val="0"/>
      <w:marRight w:val="0"/>
      <w:marTop w:val="0"/>
      <w:marBottom w:val="0"/>
      <w:divBdr>
        <w:top w:val="none" w:sz="0" w:space="0" w:color="auto"/>
        <w:left w:val="none" w:sz="0" w:space="0" w:color="auto"/>
        <w:bottom w:val="none" w:sz="0" w:space="0" w:color="auto"/>
        <w:right w:val="none" w:sz="0" w:space="0" w:color="auto"/>
      </w:divBdr>
    </w:div>
    <w:div w:id="1636906792">
      <w:marLeft w:val="0"/>
      <w:marRight w:val="0"/>
      <w:marTop w:val="0"/>
      <w:marBottom w:val="0"/>
      <w:divBdr>
        <w:top w:val="none" w:sz="0" w:space="0" w:color="auto"/>
        <w:left w:val="none" w:sz="0" w:space="0" w:color="auto"/>
        <w:bottom w:val="none" w:sz="0" w:space="0" w:color="auto"/>
        <w:right w:val="none" w:sz="0" w:space="0" w:color="auto"/>
      </w:divBdr>
    </w:div>
    <w:div w:id="1639797045">
      <w:marLeft w:val="0"/>
      <w:marRight w:val="0"/>
      <w:marTop w:val="0"/>
      <w:marBottom w:val="0"/>
      <w:divBdr>
        <w:top w:val="none" w:sz="0" w:space="0" w:color="auto"/>
        <w:left w:val="none" w:sz="0" w:space="0" w:color="auto"/>
        <w:bottom w:val="none" w:sz="0" w:space="0" w:color="auto"/>
        <w:right w:val="none" w:sz="0" w:space="0" w:color="auto"/>
      </w:divBdr>
    </w:div>
    <w:div w:id="1640766938">
      <w:marLeft w:val="0"/>
      <w:marRight w:val="0"/>
      <w:marTop w:val="0"/>
      <w:marBottom w:val="0"/>
      <w:divBdr>
        <w:top w:val="none" w:sz="0" w:space="0" w:color="auto"/>
        <w:left w:val="none" w:sz="0" w:space="0" w:color="auto"/>
        <w:bottom w:val="none" w:sz="0" w:space="0" w:color="auto"/>
        <w:right w:val="none" w:sz="0" w:space="0" w:color="auto"/>
      </w:divBdr>
    </w:div>
    <w:div w:id="1644306932">
      <w:marLeft w:val="0"/>
      <w:marRight w:val="0"/>
      <w:marTop w:val="0"/>
      <w:marBottom w:val="0"/>
      <w:divBdr>
        <w:top w:val="none" w:sz="0" w:space="0" w:color="auto"/>
        <w:left w:val="none" w:sz="0" w:space="0" w:color="auto"/>
        <w:bottom w:val="none" w:sz="0" w:space="0" w:color="auto"/>
        <w:right w:val="none" w:sz="0" w:space="0" w:color="auto"/>
      </w:divBdr>
    </w:div>
    <w:div w:id="1645813487">
      <w:bodyDiv w:val="1"/>
      <w:marLeft w:val="0"/>
      <w:marRight w:val="0"/>
      <w:marTop w:val="0"/>
      <w:marBottom w:val="0"/>
      <w:divBdr>
        <w:top w:val="none" w:sz="0" w:space="0" w:color="auto"/>
        <w:left w:val="none" w:sz="0" w:space="0" w:color="auto"/>
        <w:bottom w:val="none" w:sz="0" w:space="0" w:color="auto"/>
        <w:right w:val="none" w:sz="0" w:space="0" w:color="auto"/>
      </w:divBdr>
    </w:div>
    <w:div w:id="1651713381">
      <w:marLeft w:val="0"/>
      <w:marRight w:val="0"/>
      <w:marTop w:val="0"/>
      <w:marBottom w:val="0"/>
      <w:divBdr>
        <w:top w:val="none" w:sz="0" w:space="0" w:color="auto"/>
        <w:left w:val="none" w:sz="0" w:space="0" w:color="auto"/>
        <w:bottom w:val="none" w:sz="0" w:space="0" w:color="auto"/>
        <w:right w:val="none" w:sz="0" w:space="0" w:color="auto"/>
      </w:divBdr>
    </w:div>
    <w:div w:id="1654136027">
      <w:marLeft w:val="0"/>
      <w:marRight w:val="0"/>
      <w:marTop w:val="0"/>
      <w:marBottom w:val="0"/>
      <w:divBdr>
        <w:top w:val="none" w:sz="0" w:space="0" w:color="auto"/>
        <w:left w:val="none" w:sz="0" w:space="0" w:color="auto"/>
        <w:bottom w:val="none" w:sz="0" w:space="0" w:color="auto"/>
        <w:right w:val="none" w:sz="0" w:space="0" w:color="auto"/>
      </w:divBdr>
    </w:div>
    <w:div w:id="1656255018">
      <w:marLeft w:val="0"/>
      <w:marRight w:val="0"/>
      <w:marTop w:val="0"/>
      <w:marBottom w:val="0"/>
      <w:divBdr>
        <w:top w:val="none" w:sz="0" w:space="0" w:color="auto"/>
        <w:left w:val="none" w:sz="0" w:space="0" w:color="auto"/>
        <w:bottom w:val="none" w:sz="0" w:space="0" w:color="auto"/>
        <w:right w:val="none" w:sz="0" w:space="0" w:color="auto"/>
      </w:divBdr>
    </w:div>
    <w:div w:id="1659308946">
      <w:marLeft w:val="0"/>
      <w:marRight w:val="0"/>
      <w:marTop w:val="0"/>
      <w:marBottom w:val="0"/>
      <w:divBdr>
        <w:top w:val="none" w:sz="0" w:space="0" w:color="auto"/>
        <w:left w:val="none" w:sz="0" w:space="0" w:color="auto"/>
        <w:bottom w:val="none" w:sz="0" w:space="0" w:color="auto"/>
        <w:right w:val="none" w:sz="0" w:space="0" w:color="auto"/>
      </w:divBdr>
    </w:div>
    <w:div w:id="1660570072">
      <w:marLeft w:val="0"/>
      <w:marRight w:val="0"/>
      <w:marTop w:val="0"/>
      <w:marBottom w:val="0"/>
      <w:divBdr>
        <w:top w:val="none" w:sz="0" w:space="0" w:color="auto"/>
        <w:left w:val="none" w:sz="0" w:space="0" w:color="auto"/>
        <w:bottom w:val="none" w:sz="0" w:space="0" w:color="auto"/>
        <w:right w:val="none" w:sz="0" w:space="0" w:color="auto"/>
      </w:divBdr>
    </w:div>
    <w:div w:id="1661540964">
      <w:marLeft w:val="0"/>
      <w:marRight w:val="0"/>
      <w:marTop w:val="0"/>
      <w:marBottom w:val="0"/>
      <w:divBdr>
        <w:top w:val="none" w:sz="0" w:space="0" w:color="auto"/>
        <w:left w:val="none" w:sz="0" w:space="0" w:color="auto"/>
        <w:bottom w:val="none" w:sz="0" w:space="0" w:color="auto"/>
        <w:right w:val="none" w:sz="0" w:space="0" w:color="auto"/>
      </w:divBdr>
    </w:div>
    <w:div w:id="1664428736">
      <w:marLeft w:val="0"/>
      <w:marRight w:val="0"/>
      <w:marTop w:val="0"/>
      <w:marBottom w:val="0"/>
      <w:divBdr>
        <w:top w:val="none" w:sz="0" w:space="0" w:color="auto"/>
        <w:left w:val="none" w:sz="0" w:space="0" w:color="auto"/>
        <w:bottom w:val="none" w:sz="0" w:space="0" w:color="auto"/>
        <w:right w:val="none" w:sz="0" w:space="0" w:color="auto"/>
      </w:divBdr>
    </w:div>
    <w:div w:id="1669288956">
      <w:bodyDiv w:val="1"/>
      <w:marLeft w:val="0"/>
      <w:marRight w:val="0"/>
      <w:marTop w:val="0"/>
      <w:marBottom w:val="0"/>
      <w:divBdr>
        <w:top w:val="none" w:sz="0" w:space="0" w:color="auto"/>
        <w:left w:val="none" w:sz="0" w:space="0" w:color="auto"/>
        <w:bottom w:val="none" w:sz="0" w:space="0" w:color="auto"/>
        <w:right w:val="none" w:sz="0" w:space="0" w:color="auto"/>
      </w:divBdr>
    </w:div>
    <w:div w:id="1679892723">
      <w:marLeft w:val="0"/>
      <w:marRight w:val="0"/>
      <w:marTop w:val="0"/>
      <w:marBottom w:val="0"/>
      <w:divBdr>
        <w:top w:val="none" w:sz="0" w:space="0" w:color="auto"/>
        <w:left w:val="none" w:sz="0" w:space="0" w:color="auto"/>
        <w:bottom w:val="none" w:sz="0" w:space="0" w:color="auto"/>
        <w:right w:val="none" w:sz="0" w:space="0" w:color="auto"/>
      </w:divBdr>
    </w:div>
    <w:div w:id="1685134009">
      <w:bodyDiv w:val="1"/>
      <w:marLeft w:val="0"/>
      <w:marRight w:val="0"/>
      <w:marTop w:val="0"/>
      <w:marBottom w:val="0"/>
      <w:divBdr>
        <w:top w:val="none" w:sz="0" w:space="0" w:color="auto"/>
        <w:left w:val="none" w:sz="0" w:space="0" w:color="auto"/>
        <w:bottom w:val="none" w:sz="0" w:space="0" w:color="auto"/>
        <w:right w:val="none" w:sz="0" w:space="0" w:color="auto"/>
      </w:divBdr>
    </w:div>
    <w:div w:id="1687096377">
      <w:bodyDiv w:val="1"/>
      <w:marLeft w:val="0"/>
      <w:marRight w:val="0"/>
      <w:marTop w:val="0"/>
      <w:marBottom w:val="0"/>
      <w:divBdr>
        <w:top w:val="none" w:sz="0" w:space="0" w:color="auto"/>
        <w:left w:val="none" w:sz="0" w:space="0" w:color="auto"/>
        <w:bottom w:val="none" w:sz="0" w:space="0" w:color="auto"/>
        <w:right w:val="none" w:sz="0" w:space="0" w:color="auto"/>
      </w:divBdr>
    </w:div>
    <w:div w:id="1697459304">
      <w:marLeft w:val="0"/>
      <w:marRight w:val="0"/>
      <w:marTop w:val="0"/>
      <w:marBottom w:val="0"/>
      <w:divBdr>
        <w:top w:val="none" w:sz="0" w:space="0" w:color="auto"/>
        <w:left w:val="none" w:sz="0" w:space="0" w:color="auto"/>
        <w:bottom w:val="none" w:sz="0" w:space="0" w:color="auto"/>
        <w:right w:val="none" w:sz="0" w:space="0" w:color="auto"/>
      </w:divBdr>
    </w:div>
    <w:div w:id="1698190319">
      <w:marLeft w:val="0"/>
      <w:marRight w:val="0"/>
      <w:marTop w:val="0"/>
      <w:marBottom w:val="0"/>
      <w:divBdr>
        <w:top w:val="none" w:sz="0" w:space="0" w:color="auto"/>
        <w:left w:val="none" w:sz="0" w:space="0" w:color="auto"/>
        <w:bottom w:val="none" w:sz="0" w:space="0" w:color="auto"/>
        <w:right w:val="none" w:sz="0" w:space="0" w:color="auto"/>
      </w:divBdr>
    </w:div>
    <w:div w:id="1699351924">
      <w:marLeft w:val="0"/>
      <w:marRight w:val="0"/>
      <w:marTop w:val="0"/>
      <w:marBottom w:val="0"/>
      <w:divBdr>
        <w:top w:val="none" w:sz="0" w:space="0" w:color="auto"/>
        <w:left w:val="none" w:sz="0" w:space="0" w:color="auto"/>
        <w:bottom w:val="none" w:sz="0" w:space="0" w:color="auto"/>
        <w:right w:val="none" w:sz="0" w:space="0" w:color="auto"/>
      </w:divBdr>
    </w:div>
    <w:div w:id="1700472570">
      <w:bodyDiv w:val="1"/>
      <w:marLeft w:val="0"/>
      <w:marRight w:val="0"/>
      <w:marTop w:val="0"/>
      <w:marBottom w:val="0"/>
      <w:divBdr>
        <w:top w:val="none" w:sz="0" w:space="0" w:color="auto"/>
        <w:left w:val="none" w:sz="0" w:space="0" w:color="auto"/>
        <w:bottom w:val="none" w:sz="0" w:space="0" w:color="auto"/>
        <w:right w:val="none" w:sz="0" w:space="0" w:color="auto"/>
      </w:divBdr>
    </w:div>
    <w:div w:id="1706910390">
      <w:bodyDiv w:val="1"/>
      <w:marLeft w:val="0"/>
      <w:marRight w:val="0"/>
      <w:marTop w:val="0"/>
      <w:marBottom w:val="0"/>
      <w:divBdr>
        <w:top w:val="none" w:sz="0" w:space="0" w:color="auto"/>
        <w:left w:val="none" w:sz="0" w:space="0" w:color="auto"/>
        <w:bottom w:val="none" w:sz="0" w:space="0" w:color="auto"/>
        <w:right w:val="none" w:sz="0" w:space="0" w:color="auto"/>
      </w:divBdr>
    </w:div>
    <w:div w:id="1709376483">
      <w:marLeft w:val="0"/>
      <w:marRight w:val="0"/>
      <w:marTop w:val="0"/>
      <w:marBottom w:val="0"/>
      <w:divBdr>
        <w:top w:val="none" w:sz="0" w:space="0" w:color="auto"/>
        <w:left w:val="none" w:sz="0" w:space="0" w:color="auto"/>
        <w:bottom w:val="none" w:sz="0" w:space="0" w:color="auto"/>
        <w:right w:val="none" w:sz="0" w:space="0" w:color="auto"/>
      </w:divBdr>
    </w:div>
    <w:div w:id="1709603956">
      <w:marLeft w:val="0"/>
      <w:marRight w:val="0"/>
      <w:marTop w:val="0"/>
      <w:marBottom w:val="0"/>
      <w:divBdr>
        <w:top w:val="none" w:sz="0" w:space="0" w:color="auto"/>
        <w:left w:val="none" w:sz="0" w:space="0" w:color="auto"/>
        <w:bottom w:val="none" w:sz="0" w:space="0" w:color="auto"/>
        <w:right w:val="none" w:sz="0" w:space="0" w:color="auto"/>
      </w:divBdr>
    </w:div>
    <w:div w:id="1711803913">
      <w:marLeft w:val="0"/>
      <w:marRight w:val="0"/>
      <w:marTop w:val="0"/>
      <w:marBottom w:val="0"/>
      <w:divBdr>
        <w:top w:val="none" w:sz="0" w:space="0" w:color="auto"/>
        <w:left w:val="none" w:sz="0" w:space="0" w:color="auto"/>
        <w:bottom w:val="none" w:sz="0" w:space="0" w:color="auto"/>
        <w:right w:val="none" w:sz="0" w:space="0" w:color="auto"/>
      </w:divBdr>
    </w:div>
    <w:div w:id="1714650029">
      <w:marLeft w:val="0"/>
      <w:marRight w:val="0"/>
      <w:marTop w:val="0"/>
      <w:marBottom w:val="0"/>
      <w:divBdr>
        <w:top w:val="none" w:sz="0" w:space="0" w:color="auto"/>
        <w:left w:val="none" w:sz="0" w:space="0" w:color="auto"/>
        <w:bottom w:val="none" w:sz="0" w:space="0" w:color="auto"/>
        <w:right w:val="none" w:sz="0" w:space="0" w:color="auto"/>
      </w:divBdr>
    </w:div>
    <w:div w:id="1719814903">
      <w:bodyDiv w:val="1"/>
      <w:marLeft w:val="0"/>
      <w:marRight w:val="0"/>
      <w:marTop w:val="0"/>
      <w:marBottom w:val="0"/>
      <w:divBdr>
        <w:top w:val="none" w:sz="0" w:space="0" w:color="auto"/>
        <w:left w:val="none" w:sz="0" w:space="0" w:color="auto"/>
        <w:bottom w:val="none" w:sz="0" w:space="0" w:color="auto"/>
        <w:right w:val="none" w:sz="0" w:space="0" w:color="auto"/>
      </w:divBdr>
    </w:div>
    <w:div w:id="1720088135">
      <w:marLeft w:val="0"/>
      <w:marRight w:val="0"/>
      <w:marTop w:val="0"/>
      <w:marBottom w:val="0"/>
      <w:divBdr>
        <w:top w:val="none" w:sz="0" w:space="0" w:color="auto"/>
        <w:left w:val="none" w:sz="0" w:space="0" w:color="auto"/>
        <w:bottom w:val="none" w:sz="0" w:space="0" w:color="auto"/>
        <w:right w:val="none" w:sz="0" w:space="0" w:color="auto"/>
      </w:divBdr>
    </w:div>
    <w:div w:id="1722557408">
      <w:marLeft w:val="0"/>
      <w:marRight w:val="0"/>
      <w:marTop w:val="0"/>
      <w:marBottom w:val="0"/>
      <w:divBdr>
        <w:top w:val="none" w:sz="0" w:space="0" w:color="auto"/>
        <w:left w:val="none" w:sz="0" w:space="0" w:color="auto"/>
        <w:bottom w:val="none" w:sz="0" w:space="0" w:color="auto"/>
        <w:right w:val="none" w:sz="0" w:space="0" w:color="auto"/>
      </w:divBdr>
    </w:div>
    <w:div w:id="1724013991">
      <w:marLeft w:val="0"/>
      <w:marRight w:val="0"/>
      <w:marTop w:val="0"/>
      <w:marBottom w:val="0"/>
      <w:divBdr>
        <w:top w:val="none" w:sz="0" w:space="0" w:color="auto"/>
        <w:left w:val="none" w:sz="0" w:space="0" w:color="auto"/>
        <w:bottom w:val="none" w:sz="0" w:space="0" w:color="auto"/>
        <w:right w:val="none" w:sz="0" w:space="0" w:color="auto"/>
      </w:divBdr>
    </w:div>
    <w:div w:id="1726681834">
      <w:marLeft w:val="0"/>
      <w:marRight w:val="0"/>
      <w:marTop w:val="0"/>
      <w:marBottom w:val="0"/>
      <w:divBdr>
        <w:top w:val="none" w:sz="0" w:space="0" w:color="auto"/>
        <w:left w:val="none" w:sz="0" w:space="0" w:color="auto"/>
        <w:bottom w:val="none" w:sz="0" w:space="0" w:color="auto"/>
        <w:right w:val="none" w:sz="0" w:space="0" w:color="auto"/>
      </w:divBdr>
    </w:div>
    <w:div w:id="1727486341">
      <w:marLeft w:val="0"/>
      <w:marRight w:val="0"/>
      <w:marTop w:val="0"/>
      <w:marBottom w:val="0"/>
      <w:divBdr>
        <w:top w:val="none" w:sz="0" w:space="0" w:color="auto"/>
        <w:left w:val="none" w:sz="0" w:space="0" w:color="auto"/>
        <w:bottom w:val="none" w:sz="0" w:space="0" w:color="auto"/>
        <w:right w:val="none" w:sz="0" w:space="0" w:color="auto"/>
      </w:divBdr>
    </w:div>
    <w:div w:id="1727608343">
      <w:marLeft w:val="0"/>
      <w:marRight w:val="0"/>
      <w:marTop w:val="0"/>
      <w:marBottom w:val="0"/>
      <w:divBdr>
        <w:top w:val="none" w:sz="0" w:space="0" w:color="auto"/>
        <w:left w:val="none" w:sz="0" w:space="0" w:color="auto"/>
        <w:bottom w:val="none" w:sz="0" w:space="0" w:color="auto"/>
        <w:right w:val="none" w:sz="0" w:space="0" w:color="auto"/>
      </w:divBdr>
    </w:div>
    <w:div w:id="1730105879">
      <w:bodyDiv w:val="1"/>
      <w:marLeft w:val="0"/>
      <w:marRight w:val="0"/>
      <w:marTop w:val="0"/>
      <w:marBottom w:val="0"/>
      <w:divBdr>
        <w:top w:val="none" w:sz="0" w:space="0" w:color="auto"/>
        <w:left w:val="none" w:sz="0" w:space="0" w:color="auto"/>
        <w:bottom w:val="none" w:sz="0" w:space="0" w:color="auto"/>
        <w:right w:val="none" w:sz="0" w:space="0" w:color="auto"/>
      </w:divBdr>
      <w:divsChild>
        <w:div w:id="112797029">
          <w:marLeft w:val="0"/>
          <w:marRight w:val="0"/>
          <w:marTop w:val="0"/>
          <w:marBottom w:val="0"/>
          <w:divBdr>
            <w:top w:val="none" w:sz="0" w:space="0" w:color="auto"/>
            <w:left w:val="none" w:sz="0" w:space="0" w:color="auto"/>
            <w:bottom w:val="none" w:sz="0" w:space="0" w:color="auto"/>
            <w:right w:val="none" w:sz="0" w:space="0" w:color="auto"/>
          </w:divBdr>
        </w:div>
        <w:div w:id="199779635">
          <w:marLeft w:val="0"/>
          <w:marRight w:val="0"/>
          <w:marTop w:val="0"/>
          <w:marBottom w:val="0"/>
          <w:divBdr>
            <w:top w:val="none" w:sz="0" w:space="0" w:color="auto"/>
            <w:left w:val="none" w:sz="0" w:space="0" w:color="auto"/>
            <w:bottom w:val="none" w:sz="0" w:space="0" w:color="auto"/>
            <w:right w:val="none" w:sz="0" w:space="0" w:color="auto"/>
          </w:divBdr>
        </w:div>
        <w:div w:id="302585940">
          <w:marLeft w:val="0"/>
          <w:marRight w:val="0"/>
          <w:marTop w:val="0"/>
          <w:marBottom w:val="0"/>
          <w:divBdr>
            <w:top w:val="none" w:sz="0" w:space="0" w:color="auto"/>
            <w:left w:val="none" w:sz="0" w:space="0" w:color="auto"/>
            <w:bottom w:val="none" w:sz="0" w:space="0" w:color="auto"/>
            <w:right w:val="none" w:sz="0" w:space="0" w:color="auto"/>
          </w:divBdr>
        </w:div>
        <w:div w:id="837161022">
          <w:marLeft w:val="0"/>
          <w:marRight w:val="0"/>
          <w:marTop w:val="0"/>
          <w:marBottom w:val="0"/>
          <w:divBdr>
            <w:top w:val="none" w:sz="0" w:space="0" w:color="auto"/>
            <w:left w:val="none" w:sz="0" w:space="0" w:color="auto"/>
            <w:bottom w:val="none" w:sz="0" w:space="0" w:color="auto"/>
            <w:right w:val="none" w:sz="0" w:space="0" w:color="auto"/>
          </w:divBdr>
        </w:div>
        <w:div w:id="944117451">
          <w:marLeft w:val="0"/>
          <w:marRight w:val="0"/>
          <w:marTop w:val="0"/>
          <w:marBottom w:val="0"/>
          <w:divBdr>
            <w:top w:val="none" w:sz="0" w:space="0" w:color="auto"/>
            <w:left w:val="none" w:sz="0" w:space="0" w:color="auto"/>
            <w:bottom w:val="none" w:sz="0" w:space="0" w:color="auto"/>
            <w:right w:val="none" w:sz="0" w:space="0" w:color="auto"/>
          </w:divBdr>
        </w:div>
        <w:div w:id="1392382853">
          <w:marLeft w:val="0"/>
          <w:marRight w:val="0"/>
          <w:marTop w:val="0"/>
          <w:marBottom w:val="0"/>
          <w:divBdr>
            <w:top w:val="none" w:sz="0" w:space="0" w:color="auto"/>
            <w:left w:val="none" w:sz="0" w:space="0" w:color="auto"/>
            <w:bottom w:val="none" w:sz="0" w:space="0" w:color="auto"/>
            <w:right w:val="none" w:sz="0" w:space="0" w:color="auto"/>
          </w:divBdr>
        </w:div>
        <w:div w:id="1685276974">
          <w:marLeft w:val="0"/>
          <w:marRight w:val="0"/>
          <w:marTop w:val="0"/>
          <w:marBottom w:val="0"/>
          <w:divBdr>
            <w:top w:val="none" w:sz="0" w:space="0" w:color="auto"/>
            <w:left w:val="none" w:sz="0" w:space="0" w:color="auto"/>
            <w:bottom w:val="none" w:sz="0" w:space="0" w:color="auto"/>
            <w:right w:val="none" w:sz="0" w:space="0" w:color="auto"/>
          </w:divBdr>
        </w:div>
        <w:div w:id="1706366266">
          <w:marLeft w:val="0"/>
          <w:marRight w:val="0"/>
          <w:marTop w:val="0"/>
          <w:marBottom w:val="0"/>
          <w:divBdr>
            <w:top w:val="none" w:sz="0" w:space="0" w:color="auto"/>
            <w:left w:val="none" w:sz="0" w:space="0" w:color="auto"/>
            <w:bottom w:val="none" w:sz="0" w:space="0" w:color="auto"/>
            <w:right w:val="none" w:sz="0" w:space="0" w:color="auto"/>
          </w:divBdr>
        </w:div>
        <w:div w:id="1824547290">
          <w:marLeft w:val="0"/>
          <w:marRight w:val="0"/>
          <w:marTop w:val="0"/>
          <w:marBottom w:val="0"/>
          <w:divBdr>
            <w:top w:val="none" w:sz="0" w:space="0" w:color="auto"/>
            <w:left w:val="none" w:sz="0" w:space="0" w:color="auto"/>
            <w:bottom w:val="none" w:sz="0" w:space="0" w:color="auto"/>
            <w:right w:val="none" w:sz="0" w:space="0" w:color="auto"/>
          </w:divBdr>
        </w:div>
        <w:div w:id="2063937283">
          <w:marLeft w:val="0"/>
          <w:marRight w:val="0"/>
          <w:marTop w:val="0"/>
          <w:marBottom w:val="0"/>
          <w:divBdr>
            <w:top w:val="none" w:sz="0" w:space="0" w:color="auto"/>
            <w:left w:val="none" w:sz="0" w:space="0" w:color="auto"/>
            <w:bottom w:val="none" w:sz="0" w:space="0" w:color="auto"/>
            <w:right w:val="none" w:sz="0" w:space="0" w:color="auto"/>
          </w:divBdr>
        </w:div>
      </w:divsChild>
    </w:div>
    <w:div w:id="1730494467">
      <w:bodyDiv w:val="1"/>
      <w:marLeft w:val="0"/>
      <w:marRight w:val="0"/>
      <w:marTop w:val="0"/>
      <w:marBottom w:val="0"/>
      <w:divBdr>
        <w:top w:val="none" w:sz="0" w:space="0" w:color="auto"/>
        <w:left w:val="none" w:sz="0" w:space="0" w:color="auto"/>
        <w:bottom w:val="none" w:sz="0" w:space="0" w:color="auto"/>
        <w:right w:val="none" w:sz="0" w:space="0" w:color="auto"/>
      </w:divBdr>
    </w:div>
    <w:div w:id="1734229645">
      <w:marLeft w:val="0"/>
      <w:marRight w:val="0"/>
      <w:marTop w:val="0"/>
      <w:marBottom w:val="0"/>
      <w:divBdr>
        <w:top w:val="none" w:sz="0" w:space="0" w:color="auto"/>
        <w:left w:val="none" w:sz="0" w:space="0" w:color="auto"/>
        <w:bottom w:val="none" w:sz="0" w:space="0" w:color="auto"/>
        <w:right w:val="none" w:sz="0" w:space="0" w:color="auto"/>
      </w:divBdr>
    </w:div>
    <w:div w:id="1737777522">
      <w:marLeft w:val="0"/>
      <w:marRight w:val="0"/>
      <w:marTop w:val="0"/>
      <w:marBottom w:val="0"/>
      <w:divBdr>
        <w:top w:val="none" w:sz="0" w:space="0" w:color="auto"/>
        <w:left w:val="none" w:sz="0" w:space="0" w:color="auto"/>
        <w:bottom w:val="none" w:sz="0" w:space="0" w:color="auto"/>
        <w:right w:val="none" w:sz="0" w:space="0" w:color="auto"/>
      </w:divBdr>
    </w:div>
    <w:div w:id="1749418531">
      <w:marLeft w:val="0"/>
      <w:marRight w:val="0"/>
      <w:marTop w:val="0"/>
      <w:marBottom w:val="0"/>
      <w:divBdr>
        <w:top w:val="none" w:sz="0" w:space="0" w:color="auto"/>
        <w:left w:val="none" w:sz="0" w:space="0" w:color="auto"/>
        <w:bottom w:val="none" w:sz="0" w:space="0" w:color="auto"/>
        <w:right w:val="none" w:sz="0" w:space="0" w:color="auto"/>
      </w:divBdr>
    </w:div>
    <w:div w:id="1749962512">
      <w:marLeft w:val="0"/>
      <w:marRight w:val="0"/>
      <w:marTop w:val="0"/>
      <w:marBottom w:val="0"/>
      <w:divBdr>
        <w:top w:val="none" w:sz="0" w:space="0" w:color="auto"/>
        <w:left w:val="none" w:sz="0" w:space="0" w:color="auto"/>
        <w:bottom w:val="none" w:sz="0" w:space="0" w:color="auto"/>
        <w:right w:val="none" w:sz="0" w:space="0" w:color="auto"/>
      </w:divBdr>
    </w:div>
    <w:div w:id="1752846805">
      <w:marLeft w:val="0"/>
      <w:marRight w:val="0"/>
      <w:marTop w:val="0"/>
      <w:marBottom w:val="0"/>
      <w:divBdr>
        <w:top w:val="none" w:sz="0" w:space="0" w:color="auto"/>
        <w:left w:val="none" w:sz="0" w:space="0" w:color="auto"/>
        <w:bottom w:val="none" w:sz="0" w:space="0" w:color="auto"/>
        <w:right w:val="none" w:sz="0" w:space="0" w:color="auto"/>
      </w:divBdr>
    </w:div>
    <w:div w:id="1756395309">
      <w:marLeft w:val="0"/>
      <w:marRight w:val="0"/>
      <w:marTop w:val="0"/>
      <w:marBottom w:val="0"/>
      <w:divBdr>
        <w:top w:val="none" w:sz="0" w:space="0" w:color="auto"/>
        <w:left w:val="none" w:sz="0" w:space="0" w:color="auto"/>
        <w:bottom w:val="none" w:sz="0" w:space="0" w:color="auto"/>
        <w:right w:val="none" w:sz="0" w:space="0" w:color="auto"/>
      </w:divBdr>
    </w:div>
    <w:div w:id="1758670533">
      <w:marLeft w:val="0"/>
      <w:marRight w:val="0"/>
      <w:marTop w:val="0"/>
      <w:marBottom w:val="0"/>
      <w:divBdr>
        <w:top w:val="none" w:sz="0" w:space="0" w:color="auto"/>
        <w:left w:val="none" w:sz="0" w:space="0" w:color="auto"/>
        <w:bottom w:val="none" w:sz="0" w:space="0" w:color="auto"/>
        <w:right w:val="none" w:sz="0" w:space="0" w:color="auto"/>
      </w:divBdr>
    </w:div>
    <w:div w:id="1764454625">
      <w:marLeft w:val="0"/>
      <w:marRight w:val="0"/>
      <w:marTop w:val="0"/>
      <w:marBottom w:val="0"/>
      <w:divBdr>
        <w:top w:val="none" w:sz="0" w:space="0" w:color="auto"/>
        <w:left w:val="none" w:sz="0" w:space="0" w:color="auto"/>
        <w:bottom w:val="none" w:sz="0" w:space="0" w:color="auto"/>
        <w:right w:val="none" w:sz="0" w:space="0" w:color="auto"/>
      </w:divBdr>
    </w:div>
    <w:div w:id="1765110099">
      <w:marLeft w:val="0"/>
      <w:marRight w:val="0"/>
      <w:marTop w:val="0"/>
      <w:marBottom w:val="0"/>
      <w:divBdr>
        <w:top w:val="none" w:sz="0" w:space="0" w:color="auto"/>
        <w:left w:val="none" w:sz="0" w:space="0" w:color="auto"/>
        <w:bottom w:val="none" w:sz="0" w:space="0" w:color="auto"/>
        <w:right w:val="none" w:sz="0" w:space="0" w:color="auto"/>
      </w:divBdr>
    </w:div>
    <w:div w:id="1765762895">
      <w:bodyDiv w:val="1"/>
      <w:marLeft w:val="0"/>
      <w:marRight w:val="0"/>
      <w:marTop w:val="0"/>
      <w:marBottom w:val="0"/>
      <w:divBdr>
        <w:top w:val="none" w:sz="0" w:space="0" w:color="auto"/>
        <w:left w:val="none" w:sz="0" w:space="0" w:color="auto"/>
        <w:bottom w:val="none" w:sz="0" w:space="0" w:color="auto"/>
        <w:right w:val="none" w:sz="0" w:space="0" w:color="auto"/>
      </w:divBdr>
    </w:div>
    <w:div w:id="1769350827">
      <w:marLeft w:val="0"/>
      <w:marRight w:val="0"/>
      <w:marTop w:val="0"/>
      <w:marBottom w:val="0"/>
      <w:divBdr>
        <w:top w:val="none" w:sz="0" w:space="0" w:color="auto"/>
        <w:left w:val="none" w:sz="0" w:space="0" w:color="auto"/>
        <w:bottom w:val="none" w:sz="0" w:space="0" w:color="auto"/>
        <w:right w:val="none" w:sz="0" w:space="0" w:color="auto"/>
      </w:divBdr>
    </w:div>
    <w:div w:id="1771898724">
      <w:marLeft w:val="0"/>
      <w:marRight w:val="0"/>
      <w:marTop w:val="0"/>
      <w:marBottom w:val="0"/>
      <w:divBdr>
        <w:top w:val="none" w:sz="0" w:space="0" w:color="auto"/>
        <w:left w:val="none" w:sz="0" w:space="0" w:color="auto"/>
        <w:bottom w:val="none" w:sz="0" w:space="0" w:color="auto"/>
        <w:right w:val="none" w:sz="0" w:space="0" w:color="auto"/>
      </w:divBdr>
    </w:div>
    <w:div w:id="1775979827">
      <w:marLeft w:val="0"/>
      <w:marRight w:val="0"/>
      <w:marTop w:val="0"/>
      <w:marBottom w:val="0"/>
      <w:divBdr>
        <w:top w:val="none" w:sz="0" w:space="0" w:color="auto"/>
        <w:left w:val="none" w:sz="0" w:space="0" w:color="auto"/>
        <w:bottom w:val="none" w:sz="0" w:space="0" w:color="auto"/>
        <w:right w:val="none" w:sz="0" w:space="0" w:color="auto"/>
      </w:divBdr>
    </w:div>
    <w:div w:id="1778215892">
      <w:bodyDiv w:val="1"/>
      <w:marLeft w:val="0"/>
      <w:marRight w:val="0"/>
      <w:marTop w:val="0"/>
      <w:marBottom w:val="0"/>
      <w:divBdr>
        <w:top w:val="none" w:sz="0" w:space="0" w:color="auto"/>
        <w:left w:val="none" w:sz="0" w:space="0" w:color="auto"/>
        <w:bottom w:val="none" w:sz="0" w:space="0" w:color="auto"/>
        <w:right w:val="none" w:sz="0" w:space="0" w:color="auto"/>
      </w:divBdr>
      <w:divsChild>
        <w:div w:id="27726239">
          <w:marLeft w:val="734"/>
          <w:marRight w:val="0"/>
          <w:marTop w:val="0"/>
          <w:marBottom w:val="120"/>
          <w:divBdr>
            <w:top w:val="none" w:sz="0" w:space="0" w:color="auto"/>
            <w:left w:val="none" w:sz="0" w:space="0" w:color="auto"/>
            <w:bottom w:val="none" w:sz="0" w:space="0" w:color="auto"/>
            <w:right w:val="none" w:sz="0" w:space="0" w:color="auto"/>
          </w:divBdr>
        </w:div>
        <w:div w:id="108547511">
          <w:marLeft w:val="0"/>
          <w:marRight w:val="0"/>
          <w:marTop w:val="0"/>
          <w:marBottom w:val="120"/>
          <w:divBdr>
            <w:top w:val="none" w:sz="0" w:space="0" w:color="auto"/>
            <w:left w:val="none" w:sz="0" w:space="0" w:color="auto"/>
            <w:bottom w:val="none" w:sz="0" w:space="0" w:color="auto"/>
            <w:right w:val="none" w:sz="0" w:space="0" w:color="auto"/>
          </w:divBdr>
        </w:div>
        <w:div w:id="400103759">
          <w:marLeft w:val="734"/>
          <w:marRight w:val="0"/>
          <w:marTop w:val="0"/>
          <w:marBottom w:val="120"/>
          <w:divBdr>
            <w:top w:val="none" w:sz="0" w:space="0" w:color="auto"/>
            <w:left w:val="none" w:sz="0" w:space="0" w:color="auto"/>
            <w:bottom w:val="none" w:sz="0" w:space="0" w:color="auto"/>
            <w:right w:val="none" w:sz="0" w:space="0" w:color="auto"/>
          </w:divBdr>
        </w:div>
        <w:div w:id="473790126">
          <w:marLeft w:val="0"/>
          <w:marRight w:val="0"/>
          <w:marTop w:val="0"/>
          <w:marBottom w:val="120"/>
          <w:divBdr>
            <w:top w:val="none" w:sz="0" w:space="0" w:color="auto"/>
            <w:left w:val="none" w:sz="0" w:space="0" w:color="auto"/>
            <w:bottom w:val="none" w:sz="0" w:space="0" w:color="auto"/>
            <w:right w:val="none" w:sz="0" w:space="0" w:color="auto"/>
          </w:divBdr>
        </w:div>
        <w:div w:id="605037079">
          <w:marLeft w:val="734"/>
          <w:marRight w:val="0"/>
          <w:marTop w:val="0"/>
          <w:marBottom w:val="120"/>
          <w:divBdr>
            <w:top w:val="none" w:sz="0" w:space="0" w:color="auto"/>
            <w:left w:val="none" w:sz="0" w:space="0" w:color="auto"/>
            <w:bottom w:val="none" w:sz="0" w:space="0" w:color="auto"/>
            <w:right w:val="none" w:sz="0" w:space="0" w:color="auto"/>
          </w:divBdr>
        </w:div>
        <w:div w:id="623312941">
          <w:marLeft w:val="734"/>
          <w:marRight w:val="0"/>
          <w:marTop w:val="0"/>
          <w:marBottom w:val="120"/>
          <w:divBdr>
            <w:top w:val="none" w:sz="0" w:space="0" w:color="auto"/>
            <w:left w:val="none" w:sz="0" w:space="0" w:color="auto"/>
            <w:bottom w:val="none" w:sz="0" w:space="0" w:color="auto"/>
            <w:right w:val="none" w:sz="0" w:space="0" w:color="auto"/>
          </w:divBdr>
        </w:div>
        <w:div w:id="629214314">
          <w:marLeft w:val="0"/>
          <w:marRight w:val="0"/>
          <w:marTop w:val="180"/>
          <w:marBottom w:val="45"/>
          <w:divBdr>
            <w:top w:val="none" w:sz="0" w:space="0" w:color="auto"/>
            <w:left w:val="none" w:sz="0" w:space="0" w:color="auto"/>
            <w:bottom w:val="none" w:sz="0" w:space="0" w:color="auto"/>
            <w:right w:val="none" w:sz="0" w:space="0" w:color="auto"/>
          </w:divBdr>
        </w:div>
        <w:div w:id="786585375">
          <w:marLeft w:val="734"/>
          <w:marRight w:val="0"/>
          <w:marTop w:val="0"/>
          <w:marBottom w:val="120"/>
          <w:divBdr>
            <w:top w:val="none" w:sz="0" w:space="0" w:color="auto"/>
            <w:left w:val="none" w:sz="0" w:space="0" w:color="auto"/>
            <w:bottom w:val="none" w:sz="0" w:space="0" w:color="auto"/>
            <w:right w:val="none" w:sz="0" w:space="0" w:color="auto"/>
          </w:divBdr>
        </w:div>
        <w:div w:id="1129516483">
          <w:marLeft w:val="734"/>
          <w:marRight w:val="0"/>
          <w:marTop w:val="0"/>
          <w:marBottom w:val="120"/>
          <w:divBdr>
            <w:top w:val="none" w:sz="0" w:space="0" w:color="auto"/>
            <w:left w:val="none" w:sz="0" w:space="0" w:color="auto"/>
            <w:bottom w:val="none" w:sz="0" w:space="0" w:color="auto"/>
            <w:right w:val="none" w:sz="0" w:space="0" w:color="auto"/>
          </w:divBdr>
        </w:div>
        <w:div w:id="1223564927">
          <w:marLeft w:val="734"/>
          <w:marRight w:val="0"/>
          <w:marTop w:val="0"/>
          <w:marBottom w:val="120"/>
          <w:divBdr>
            <w:top w:val="none" w:sz="0" w:space="0" w:color="auto"/>
            <w:left w:val="none" w:sz="0" w:space="0" w:color="auto"/>
            <w:bottom w:val="none" w:sz="0" w:space="0" w:color="auto"/>
            <w:right w:val="none" w:sz="0" w:space="0" w:color="auto"/>
          </w:divBdr>
        </w:div>
        <w:div w:id="1291353386">
          <w:marLeft w:val="734"/>
          <w:marRight w:val="0"/>
          <w:marTop w:val="0"/>
          <w:marBottom w:val="120"/>
          <w:divBdr>
            <w:top w:val="none" w:sz="0" w:space="0" w:color="auto"/>
            <w:left w:val="none" w:sz="0" w:space="0" w:color="auto"/>
            <w:bottom w:val="none" w:sz="0" w:space="0" w:color="auto"/>
            <w:right w:val="none" w:sz="0" w:space="0" w:color="auto"/>
          </w:divBdr>
        </w:div>
        <w:div w:id="1383600155">
          <w:marLeft w:val="734"/>
          <w:marRight w:val="0"/>
          <w:marTop w:val="0"/>
          <w:marBottom w:val="120"/>
          <w:divBdr>
            <w:top w:val="none" w:sz="0" w:space="0" w:color="auto"/>
            <w:left w:val="none" w:sz="0" w:space="0" w:color="auto"/>
            <w:bottom w:val="none" w:sz="0" w:space="0" w:color="auto"/>
            <w:right w:val="none" w:sz="0" w:space="0" w:color="auto"/>
          </w:divBdr>
        </w:div>
        <w:div w:id="1405910860">
          <w:marLeft w:val="734"/>
          <w:marRight w:val="0"/>
          <w:marTop w:val="0"/>
          <w:marBottom w:val="120"/>
          <w:divBdr>
            <w:top w:val="none" w:sz="0" w:space="0" w:color="auto"/>
            <w:left w:val="none" w:sz="0" w:space="0" w:color="auto"/>
            <w:bottom w:val="none" w:sz="0" w:space="0" w:color="auto"/>
            <w:right w:val="none" w:sz="0" w:space="0" w:color="auto"/>
          </w:divBdr>
        </w:div>
        <w:div w:id="1515654538">
          <w:marLeft w:val="734"/>
          <w:marRight w:val="0"/>
          <w:marTop w:val="0"/>
          <w:marBottom w:val="120"/>
          <w:divBdr>
            <w:top w:val="none" w:sz="0" w:space="0" w:color="auto"/>
            <w:left w:val="none" w:sz="0" w:space="0" w:color="auto"/>
            <w:bottom w:val="none" w:sz="0" w:space="0" w:color="auto"/>
            <w:right w:val="none" w:sz="0" w:space="0" w:color="auto"/>
          </w:divBdr>
        </w:div>
        <w:div w:id="1702975279">
          <w:marLeft w:val="734"/>
          <w:marRight w:val="0"/>
          <w:marTop w:val="0"/>
          <w:marBottom w:val="120"/>
          <w:divBdr>
            <w:top w:val="none" w:sz="0" w:space="0" w:color="auto"/>
            <w:left w:val="none" w:sz="0" w:space="0" w:color="auto"/>
            <w:bottom w:val="none" w:sz="0" w:space="0" w:color="auto"/>
            <w:right w:val="none" w:sz="0" w:space="0" w:color="auto"/>
          </w:divBdr>
        </w:div>
        <w:div w:id="1717731095">
          <w:marLeft w:val="734"/>
          <w:marRight w:val="0"/>
          <w:marTop w:val="0"/>
          <w:marBottom w:val="120"/>
          <w:divBdr>
            <w:top w:val="none" w:sz="0" w:space="0" w:color="auto"/>
            <w:left w:val="none" w:sz="0" w:space="0" w:color="auto"/>
            <w:bottom w:val="none" w:sz="0" w:space="0" w:color="auto"/>
            <w:right w:val="none" w:sz="0" w:space="0" w:color="auto"/>
          </w:divBdr>
        </w:div>
        <w:div w:id="1964190612">
          <w:marLeft w:val="734"/>
          <w:marRight w:val="0"/>
          <w:marTop w:val="0"/>
          <w:marBottom w:val="120"/>
          <w:divBdr>
            <w:top w:val="none" w:sz="0" w:space="0" w:color="auto"/>
            <w:left w:val="none" w:sz="0" w:space="0" w:color="auto"/>
            <w:bottom w:val="none" w:sz="0" w:space="0" w:color="auto"/>
            <w:right w:val="none" w:sz="0" w:space="0" w:color="auto"/>
          </w:divBdr>
        </w:div>
      </w:divsChild>
    </w:div>
    <w:div w:id="1778910809">
      <w:marLeft w:val="0"/>
      <w:marRight w:val="0"/>
      <w:marTop w:val="0"/>
      <w:marBottom w:val="0"/>
      <w:divBdr>
        <w:top w:val="none" w:sz="0" w:space="0" w:color="auto"/>
        <w:left w:val="none" w:sz="0" w:space="0" w:color="auto"/>
        <w:bottom w:val="none" w:sz="0" w:space="0" w:color="auto"/>
        <w:right w:val="none" w:sz="0" w:space="0" w:color="auto"/>
      </w:divBdr>
    </w:div>
    <w:div w:id="1787042988">
      <w:marLeft w:val="0"/>
      <w:marRight w:val="0"/>
      <w:marTop w:val="0"/>
      <w:marBottom w:val="0"/>
      <w:divBdr>
        <w:top w:val="none" w:sz="0" w:space="0" w:color="auto"/>
        <w:left w:val="none" w:sz="0" w:space="0" w:color="auto"/>
        <w:bottom w:val="none" w:sz="0" w:space="0" w:color="auto"/>
        <w:right w:val="none" w:sz="0" w:space="0" w:color="auto"/>
      </w:divBdr>
    </w:div>
    <w:div w:id="1790313906">
      <w:marLeft w:val="0"/>
      <w:marRight w:val="0"/>
      <w:marTop w:val="0"/>
      <w:marBottom w:val="0"/>
      <w:divBdr>
        <w:top w:val="none" w:sz="0" w:space="0" w:color="auto"/>
        <w:left w:val="none" w:sz="0" w:space="0" w:color="auto"/>
        <w:bottom w:val="none" w:sz="0" w:space="0" w:color="auto"/>
        <w:right w:val="none" w:sz="0" w:space="0" w:color="auto"/>
      </w:divBdr>
    </w:div>
    <w:div w:id="1790850887">
      <w:marLeft w:val="0"/>
      <w:marRight w:val="0"/>
      <w:marTop w:val="0"/>
      <w:marBottom w:val="0"/>
      <w:divBdr>
        <w:top w:val="none" w:sz="0" w:space="0" w:color="auto"/>
        <w:left w:val="none" w:sz="0" w:space="0" w:color="auto"/>
        <w:bottom w:val="none" w:sz="0" w:space="0" w:color="auto"/>
        <w:right w:val="none" w:sz="0" w:space="0" w:color="auto"/>
      </w:divBdr>
    </w:div>
    <w:div w:id="1790855027">
      <w:bodyDiv w:val="1"/>
      <w:marLeft w:val="0"/>
      <w:marRight w:val="0"/>
      <w:marTop w:val="0"/>
      <w:marBottom w:val="0"/>
      <w:divBdr>
        <w:top w:val="none" w:sz="0" w:space="0" w:color="auto"/>
        <w:left w:val="none" w:sz="0" w:space="0" w:color="auto"/>
        <w:bottom w:val="none" w:sz="0" w:space="0" w:color="auto"/>
        <w:right w:val="none" w:sz="0" w:space="0" w:color="auto"/>
      </w:divBdr>
    </w:div>
    <w:div w:id="1794058100">
      <w:marLeft w:val="0"/>
      <w:marRight w:val="0"/>
      <w:marTop w:val="0"/>
      <w:marBottom w:val="0"/>
      <w:divBdr>
        <w:top w:val="none" w:sz="0" w:space="0" w:color="auto"/>
        <w:left w:val="none" w:sz="0" w:space="0" w:color="auto"/>
        <w:bottom w:val="none" w:sz="0" w:space="0" w:color="auto"/>
        <w:right w:val="none" w:sz="0" w:space="0" w:color="auto"/>
      </w:divBdr>
    </w:div>
    <w:div w:id="1796370254">
      <w:marLeft w:val="0"/>
      <w:marRight w:val="0"/>
      <w:marTop w:val="0"/>
      <w:marBottom w:val="0"/>
      <w:divBdr>
        <w:top w:val="none" w:sz="0" w:space="0" w:color="auto"/>
        <w:left w:val="none" w:sz="0" w:space="0" w:color="auto"/>
        <w:bottom w:val="none" w:sz="0" w:space="0" w:color="auto"/>
        <w:right w:val="none" w:sz="0" w:space="0" w:color="auto"/>
      </w:divBdr>
    </w:div>
    <w:div w:id="1799178600">
      <w:marLeft w:val="0"/>
      <w:marRight w:val="0"/>
      <w:marTop w:val="0"/>
      <w:marBottom w:val="0"/>
      <w:divBdr>
        <w:top w:val="none" w:sz="0" w:space="0" w:color="auto"/>
        <w:left w:val="none" w:sz="0" w:space="0" w:color="auto"/>
        <w:bottom w:val="none" w:sz="0" w:space="0" w:color="auto"/>
        <w:right w:val="none" w:sz="0" w:space="0" w:color="auto"/>
      </w:divBdr>
    </w:div>
    <w:div w:id="1802111670">
      <w:marLeft w:val="0"/>
      <w:marRight w:val="0"/>
      <w:marTop w:val="0"/>
      <w:marBottom w:val="0"/>
      <w:divBdr>
        <w:top w:val="none" w:sz="0" w:space="0" w:color="auto"/>
        <w:left w:val="none" w:sz="0" w:space="0" w:color="auto"/>
        <w:bottom w:val="none" w:sz="0" w:space="0" w:color="auto"/>
        <w:right w:val="none" w:sz="0" w:space="0" w:color="auto"/>
      </w:divBdr>
    </w:div>
    <w:div w:id="1804276054">
      <w:bodyDiv w:val="1"/>
      <w:marLeft w:val="0"/>
      <w:marRight w:val="0"/>
      <w:marTop w:val="0"/>
      <w:marBottom w:val="0"/>
      <w:divBdr>
        <w:top w:val="none" w:sz="0" w:space="0" w:color="auto"/>
        <w:left w:val="none" w:sz="0" w:space="0" w:color="auto"/>
        <w:bottom w:val="none" w:sz="0" w:space="0" w:color="auto"/>
        <w:right w:val="none" w:sz="0" w:space="0" w:color="auto"/>
      </w:divBdr>
    </w:div>
    <w:div w:id="1815945806">
      <w:marLeft w:val="0"/>
      <w:marRight w:val="0"/>
      <w:marTop w:val="0"/>
      <w:marBottom w:val="0"/>
      <w:divBdr>
        <w:top w:val="none" w:sz="0" w:space="0" w:color="auto"/>
        <w:left w:val="none" w:sz="0" w:space="0" w:color="auto"/>
        <w:bottom w:val="none" w:sz="0" w:space="0" w:color="auto"/>
        <w:right w:val="none" w:sz="0" w:space="0" w:color="auto"/>
      </w:divBdr>
    </w:div>
    <w:div w:id="1817527579">
      <w:marLeft w:val="0"/>
      <w:marRight w:val="0"/>
      <w:marTop w:val="0"/>
      <w:marBottom w:val="0"/>
      <w:divBdr>
        <w:top w:val="none" w:sz="0" w:space="0" w:color="auto"/>
        <w:left w:val="none" w:sz="0" w:space="0" w:color="auto"/>
        <w:bottom w:val="none" w:sz="0" w:space="0" w:color="auto"/>
        <w:right w:val="none" w:sz="0" w:space="0" w:color="auto"/>
      </w:divBdr>
    </w:div>
    <w:div w:id="1818186436">
      <w:bodyDiv w:val="1"/>
      <w:marLeft w:val="0"/>
      <w:marRight w:val="0"/>
      <w:marTop w:val="0"/>
      <w:marBottom w:val="0"/>
      <w:divBdr>
        <w:top w:val="none" w:sz="0" w:space="0" w:color="auto"/>
        <w:left w:val="none" w:sz="0" w:space="0" w:color="auto"/>
        <w:bottom w:val="none" w:sz="0" w:space="0" w:color="auto"/>
        <w:right w:val="none" w:sz="0" w:space="0" w:color="auto"/>
      </w:divBdr>
    </w:div>
    <w:div w:id="1818643537">
      <w:marLeft w:val="0"/>
      <w:marRight w:val="0"/>
      <w:marTop w:val="0"/>
      <w:marBottom w:val="0"/>
      <w:divBdr>
        <w:top w:val="none" w:sz="0" w:space="0" w:color="auto"/>
        <w:left w:val="none" w:sz="0" w:space="0" w:color="auto"/>
        <w:bottom w:val="none" w:sz="0" w:space="0" w:color="auto"/>
        <w:right w:val="none" w:sz="0" w:space="0" w:color="auto"/>
      </w:divBdr>
    </w:div>
    <w:div w:id="1818918860">
      <w:marLeft w:val="0"/>
      <w:marRight w:val="0"/>
      <w:marTop w:val="0"/>
      <w:marBottom w:val="0"/>
      <w:divBdr>
        <w:top w:val="none" w:sz="0" w:space="0" w:color="auto"/>
        <w:left w:val="none" w:sz="0" w:space="0" w:color="auto"/>
        <w:bottom w:val="none" w:sz="0" w:space="0" w:color="auto"/>
        <w:right w:val="none" w:sz="0" w:space="0" w:color="auto"/>
      </w:divBdr>
    </w:div>
    <w:div w:id="1824812931">
      <w:marLeft w:val="0"/>
      <w:marRight w:val="0"/>
      <w:marTop w:val="0"/>
      <w:marBottom w:val="0"/>
      <w:divBdr>
        <w:top w:val="none" w:sz="0" w:space="0" w:color="auto"/>
        <w:left w:val="none" w:sz="0" w:space="0" w:color="auto"/>
        <w:bottom w:val="none" w:sz="0" w:space="0" w:color="auto"/>
        <w:right w:val="none" w:sz="0" w:space="0" w:color="auto"/>
      </w:divBdr>
    </w:div>
    <w:div w:id="1825003931">
      <w:marLeft w:val="0"/>
      <w:marRight w:val="0"/>
      <w:marTop w:val="0"/>
      <w:marBottom w:val="0"/>
      <w:divBdr>
        <w:top w:val="none" w:sz="0" w:space="0" w:color="auto"/>
        <w:left w:val="none" w:sz="0" w:space="0" w:color="auto"/>
        <w:bottom w:val="none" w:sz="0" w:space="0" w:color="auto"/>
        <w:right w:val="none" w:sz="0" w:space="0" w:color="auto"/>
      </w:divBdr>
    </w:div>
    <w:div w:id="1827277598">
      <w:marLeft w:val="0"/>
      <w:marRight w:val="0"/>
      <w:marTop w:val="0"/>
      <w:marBottom w:val="0"/>
      <w:divBdr>
        <w:top w:val="none" w:sz="0" w:space="0" w:color="auto"/>
        <w:left w:val="none" w:sz="0" w:space="0" w:color="auto"/>
        <w:bottom w:val="none" w:sz="0" w:space="0" w:color="auto"/>
        <w:right w:val="none" w:sz="0" w:space="0" w:color="auto"/>
      </w:divBdr>
    </w:div>
    <w:div w:id="1827555313">
      <w:marLeft w:val="0"/>
      <w:marRight w:val="0"/>
      <w:marTop w:val="0"/>
      <w:marBottom w:val="0"/>
      <w:divBdr>
        <w:top w:val="none" w:sz="0" w:space="0" w:color="auto"/>
        <w:left w:val="none" w:sz="0" w:space="0" w:color="auto"/>
        <w:bottom w:val="none" w:sz="0" w:space="0" w:color="auto"/>
        <w:right w:val="none" w:sz="0" w:space="0" w:color="auto"/>
      </w:divBdr>
    </w:div>
    <w:div w:id="1828470504">
      <w:marLeft w:val="0"/>
      <w:marRight w:val="0"/>
      <w:marTop w:val="0"/>
      <w:marBottom w:val="0"/>
      <w:divBdr>
        <w:top w:val="none" w:sz="0" w:space="0" w:color="auto"/>
        <w:left w:val="none" w:sz="0" w:space="0" w:color="auto"/>
        <w:bottom w:val="none" w:sz="0" w:space="0" w:color="auto"/>
        <w:right w:val="none" w:sz="0" w:space="0" w:color="auto"/>
      </w:divBdr>
    </w:div>
    <w:div w:id="1836187683">
      <w:bodyDiv w:val="1"/>
      <w:marLeft w:val="0"/>
      <w:marRight w:val="0"/>
      <w:marTop w:val="0"/>
      <w:marBottom w:val="0"/>
      <w:divBdr>
        <w:top w:val="none" w:sz="0" w:space="0" w:color="auto"/>
        <w:left w:val="none" w:sz="0" w:space="0" w:color="auto"/>
        <w:bottom w:val="none" w:sz="0" w:space="0" w:color="auto"/>
        <w:right w:val="none" w:sz="0" w:space="0" w:color="auto"/>
      </w:divBdr>
    </w:div>
    <w:div w:id="1839342398">
      <w:marLeft w:val="0"/>
      <w:marRight w:val="0"/>
      <w:marTop w:val="0"/>
      <w:marBottom w:val="0"/>
      <w:divBdr>
        <w:top w:val="none" w:sz="0" w:space="0" w:color="auto"/>
        <w:left w:val="none" w:sz="0" w:space="0" w:color="auto"/>
        <w:bottom w:val="none" w:sz="0" w:space="0" w:color="auto"/>
        <w:right w:val="none" w:sz="0" w:space="0" w:color="auto"/>
      </w:divBdr>
    </w:div>
    <w:div w:id="1839496858">
      <w:bodyDiv w:val="1"/>
      <w:marLeft w:val="0"/>
      <w:marRight w:val="0"/>
      <w:marTop w:val="0"/>
      <w:marBottom w:val="0"/>
      <w:divBdr>
        <w:top w:val="none" w:sz="0" w:space="0" w:color="auto"/>
        <w:left w:val="none" w:sz="0" w:space="0" w:color="auto"/>
        <w:bottom w:val="none" w:sz="0" w:space="0" w:color="auto"/>
        <w:right w:val="none" w:sz="0" w:space="0" w:color="auto"/>
      </w:divBdr>
    </w:div>
    <w:div w:id="1843466524">
      <w:marLeft w:val="0"/>
      <w:marRight w:val="0"/>
      <w:marTop w:val="0"/>
      <w:marBottom w:val="0"/>
      <w:divBdr>
        <w:top w:val="none" w:sz="0" w:space="0" w:color="auto"/>
        <w:left w:val="none" w:sz="0" w:space="0" w:color="auto"/>
        <w:bottom w:val="none" w:sz="0" w:space="0" w:color="auto"/>
        <w:right w:val="none" w:sz="0" w:space="0" w:color="auto"/>
      </w:divBdr>
    </w:div>
    <w:div w:id="1843810206">
      <w:marLeft w:val="0"/>
      <w:marRight w:val="0"/>
      <w:marTop w:val="0"/>
      <w:marBottom w:val="0"/>
      <w:divBdr>
        <w:top w:val="none" w:sz="0" w:space="0" w:color="auto"/>
        <w:left w:val="none" w:sz="0" w:space="0" w:color="auto"/>
        <w:bottom w:val="none" w:sz="0" w:space="0" w:color="auto"/>
        <w:right w:val="none" w:sz="0" w:space="0" w:color="auto"/>
      </w:divBdr>
    </w:div>
    <w:div w:id="1847596152">
      <w:marLeft w:val="0"/>
      <w:marRight w:val="0"/>
      <w:marTop w:val="0"/>
      <w:marBottom w:val="0"/>
      <w:divBdr>
        <w:top w:val="none" w:sz="0" w:space="0" w:color="auto"/>
        <w:left w:val="none" w:sz="0" w:space="0" w:color="auto"/>
        <w:bottom w:val="none" w:sz="0" w:space="0" w:color="auto"/>
        <w:right w:val="none" w:sz="0" w:space="0" w:color="auto"/>
      </w:divBdr>
    </w:div>
    <w:div w:id="1848907145">
      <w:bodyDiv w:val="1"/>
      <w:marLeft w:val="0"/>
      <w:marRight w:val="0"/>
      <w:marTop w:val="0"/>
      <w:marBottom w:val="0"/>
      <w:divBdr>
        <w:top w:val="none" w:sz="0" w:space="0" w:color="auto"/>
        <w:left w:val="none" w:sz="0" w:space="0" w:color="auto"/>
        <w:bottom w:val="none" w:sz="0" w:space="0" w:color="auto"/>
        <w:right w:val="none" w:sz="0" w:space="0" w:color="auto"/>
      </w:divBdr>
    </w:div>
    <w:div w:id="1849904525">
      <w:marLeft w:val="0"/>
      <w:marRight w:val="0"/>
      <w:marTop w:val="0"/>
      <w:marBottom w:val="0"/>
      <w:divBdr>
        <w:top w:val="none" w:sz="0" w:space="0" w:color="auto"/>
        <w:left w:val="none" w:sz="0" w:space="0" w:color="auto"/>
        <w:bottom w:val="none" w:sz="0" w:space="0" w:color="auto"/>
        <w:right w:val="none" w:sz="0" w:space="0" w:color="auto"/>
      </w:divBdr>
    </w:div>
    <w:div w:id="1850949481">
      <w:marLeft w:val="0"/>
      <w:marRight w:val="0"/>
      <w:marTop w:val="0"/>
      <w:marBottom w:val="0"/>
      <w:divBdr>
        <w:top w:val="none" w:sz="0" w:space="0" w:color="auto"/>
        <w:left w:val="none" w:sz="0" w:space="0" w:color="auto"/>
        <w:bottom w:val="none" w:sz="0" w:space="0" w:color="auto"/>
        <w:right w:val="none" w:sz="0" w:space="0" w:color="auto"/>
      </w:divBdr>
    </w:div>
    <w:div w:id="1851528842">
      <w:bodyDiv w:val="1"/>
      <w:marLeft w:val="0"/>
      <w:marRight w:val="0"/>
      <w:marTop w:val="0"/>
      <w:marBottom w:val="0"/>
      <w:divBdr>
        <w:top w:val="none" w:sz="0" w:space="0" w:color="auto"/>
        <w:left w:val="none" w:sz="0" w:space="0" w:color="auto"/>
        <w:bottom w:val="none" w:sz="0" w:space="0" w:color="auto"/>
        <w:right w:val="none" w:sz="0" w:space="0" w:color="auto"/>
      </w:divBdr>
    </w:div>
    <w:div w:id="1854225754">
      <w:marLeft w:val="0"/>
      <w:marRight w:val="0"/>
      <w:marTop w:val="0"/>
      <w:marBottom w:val="0"/>
      <w:divBdr>
        <w:top w:val="none" w:sz="0" w:space="0" w:color="auto"/>
        <w:left w:val="none" w:sz="0" w:space="0" w:color="auto"/>
        <w:bottom w:val="none" w:sz="0" w:space="0" w:color="auto"/>
        <w:right w:val="none" w:sz="0" w:space="0" w:color="auto"/>
      </w:divBdr>
    </w:div>
    <w:div w:id="1854414932">
      <w:marLeft w:val="0"/>
      <w:marRight w:val="0"/>
      <w:marTop w:val="0"/>
      <w:marBottom w:val="0"/>
      <w:divBdr>
        <w:top w:val="none" w:sz="0" w:space="0" w:color="auto"/>
        <w:left w:val="none" w:sz="0" w:space="0" w:color="auto"/>
        <w:bottom w:val="none" w:sz="0" w:space="0" w:color="auto"/>
        <w:right w:val="none" w:sz="0" w:space="0" w:color="auto"/>
      </w:divBdr>
    </w:div>
    <w:div w:id="1856529315">
      <w:marLeft w:val="0"/>
      <w:marRight w:val="0"/>
      <w:marTop w:val="0"/>
      <w:marBottom w:val="0"/>
      <w:divBdr>
        <w:top w:val="none" w:sz="0" w:space="0" w:color="auto"/>
        <w:left w:val="none" w:sz="0" w:space="0" w:color="auto"/>
        <w:bottom w:val="none" w:sz="0" w:space="0" w:color="auto"/>
        <w:right w:val="none" w:sz="0" w:space="0" w:color="auto"/>
      </w:divBdr>
    </w:div>
    <w:div w:id="1862628626">
      <w:marLeft w:val="0"/>
      <w:marRight w:val="0"/>
      <w:marTop w:val="0"/>
      <w:marBottom w:val="0"/>
      <w:divBdr>
        <w:top w:val="none" w:sz="0" w:space="0" w:color="auto"/>
        <w:left w:val="none" w:sz="0" w:space="0" w:color="auto"/>
        <w:bottom w:val="none" w:sz="0" w:space="0" w:color="auto"/>
        <w:right w:val="none" w:sz="0" w:space="0" w:color="auto"/>
      </w:divBdr>
    </w:div>
    <w:div w:id="1863859062">
      <w:marLeft w:val="0"/>
      <w:marRight w:val="0"/>
      <w:marTop w:val="0"/>
      <w:marBottom w:val="0"/>
      <w:divBdr>
        <w:top w:val="none" w:sz="0" w:space="0" w:color="auto"/>
        <w:left w:val="none" w:sz="0" w:space="0" w:color="auto"/>
        <w:bottom w:val="none" w:sz="0" w:space="0" w:color="auto"/>
        <w:right w:val="none" w:sz="0" w:space="0" w:color="auto"/>
      </w:divBdr>
    </w:div>
    <w:div w:id="1864779002">
      <w:marLeft w:val="0"/>
      <w:marRight w:val="0"/>
      <w:marTop w:val="0"/>
      <w:marBottom w:val="0"/>
      <w:divBdr>
        <w:top w:val="none" w:sz="0" w:space="0" w:color="auto"/>
        <w:left w:val="none" w:sz="0" w:space="0" w:color="auto"/>
        <w:bottom w:val="none" w:sz="0" w:space="0" w:color="auto"/>
        <w:right w:val="none" w:sz="0" w:space="0" w:color="auto"/>
      </w:divBdr>
    </w:div>
    <w:div w:id="1866284116">
      <w:bodyDiv w:val="1"/>
      <w:marLeft w:val="0"/>
      <w:marRight w:val="0"/>
      <w:marTop w:val="0"/>
      <w:marBottom w:val="0"/>
      <w:divBdr>
        <w:top w:val="none" w:sz="0" w:space="0" w:color="auto"/>
        <w:left w:val="none" w:sz="0" w:space="0" w:color="auto"/>
        <w:bottom w:val="none" w:sz="0" w:space="0" w:color="auto"/>
        <w:right w:val="none" w:sz="0" w:space="0" w:color="auto"/>
      </w:divBdr>
      <w:divsChild>
        <w:div w:id="2710710">
          <w:marLeft w:val="547"/>
          <w:marRight w:val="0"/>
          <w:marTop w:val="96"/>
          <w:marBottom w:val="0"/>
          <w:divBdr>
            <w:top w:val="none" w:sz="0" w:space="0" w:color="auto"/>
            <w:left w:val="none" w:sz="0" w:space="0" w:color="auto"/>
            <w:bottom w:val="none" w:sz="0" w:space="0" w:color="auto"/>
            <w:right w:val="none" w:sz="0" w:space="0" w:color="auto"/>
          </w:divBdr>
        </w:div>
        <w:div w:id="170220525">
          <w:marLeft w:val="547"/>
          <w:marRight w:val="0"/>
          <w:marTop w:val="96"/>
          <w:marBottom w:val="0"/>
          <w:divBdr>
            <w:top w:val="none" w:sz="0" w:space="0" w:color="auto"/>
            <w:left w:val="none" w:sz="0" w:space="0" w:color="auto"/>
            <w:bottom w:val="none" w:sz="0" w:space="0" w:color="auto"/>
            <w:right w:val="none" w:sz="0" w:space="0" w:color="auto"/>
          </w:divBdr>
        </w:div>
        <w:div w:id="1036272700">
          <w:marLeft w:val="547"/>
          <w:marRight w:val="0"/>
          <w:marTop w:val="96"/>
          <w:marBottom w:val="0"/>
          <w:divBdr>
            <w:top w:val="none" w:sz="0" w:space="0" w:color="auto"/>
            <w:left w:val="none" w:sz="0" w:space="0" w:color="auto"/>
            <w:bottom w:val="none" w:sz="0" w:space="0" w:color="auto"/>
            <w:right w:val="none" w:sz="0" w:space="0" w:color="auto"/>
          </w:divBdr>
        </w:div>
        <w:div w:id="1063144391">
          <w:marLeft w:val="547"/>
          <w:marRight w:val="0"/>
          <w:marTop w:val="96"/>
          <w:marBottom w:val="0"/>
          <w:divBdr>
            <w:top w:val="none" w:sz="0" w:space="0" w:color="auto"/>
            <w:left w:val="none" w:sz="0" w:space="0" w:color="auto"/>
            <w:bottom w:val="none" w:sz="0" w:space="0" w:color="auto"/>
            <w:right w:val="none" w:sz="0" w:space="0" w:color="auto"/>
          </w:divBdr>
        </w:div>
        <w:div w:id="1341273296">
          <w:marLeft w:val="547"/>
          <w:marRight w:val="0"/>
          <w:marTop w:val="96"/>
          <w:marBottom w:val="0"/>
          <w:divBdr>
            <w:top w:val="none" w:sz="0" w:space="0" w:color="auto"/>
            <w:left w:val="none" w:sz="0" w:space="0" w:color="auto"/>
            <w:bottom w:val="none" w:sz="0" w:space="0" w:color="auto"/>
            <w:right w:val="none" w:sz="0" w:space="0" w:color="auto"/>
          </w:divBdr>
        </w:div>
        <w:div w:id="1528252071">
          <w:marLeft w:val="547"/>
          <w:marRight w:val="0"/>
          <w:marTop w:val="96"/>
          <w:marBottom w:val="0"/>
          <w:divBdr>
            <w:top w:val="none" w:sz="0" w:space="0" w:color="auto"/>
            <w:left w:val="none" w:sz="0" w:space="0" w:color="auto"/>
            <w:bottom w:val="none" w:sz="0" w:space="0" w:color="auto"/>
            <w:right w:val="none" w:sz="0" w:space="0" w:color="auto"/>
          </w:divBdr>
        </w:div>
        <w:div w:id="1679648875">
          <w:marLeft w:val="547"/>
          <w:marRight w:val="0"/>
          <w:marTop w:val="96"/>
          <w:marBottom w:val="0"/>
          <w:divBdr>
            <w:top w:val="none" w:sz="0" w:space="0" w:color="auto"/>
            <w:left w:val="none" w:sz="0" w:space="0" w:color="auto"/>
            <w:bottom w:val="none" w:sz="0" w:space="0" w:color="auto"/>
            <w:right w:val="none" w:sz="0" w:space="0" w:color="auto"/>
          </w:divBdr>
        </w:div>
        <w:div w:id="2064133496">
          <w:marLeft w:val="547"/>
          <w:marRight w:val="0"/>
          <w:marTop w:val="96"/>
          <w:marBottom w:val="0"/>
          <w:divBdr>
            <w:top w:val="none" w:sz="0" w:space="0" w:color="auto"/>
            <w:left w:val="none" w:sz="0" w:space="0" w:color="auto"/>
            <w:bottom w:val="none" w:sz="0" w:space="0" w:color="auto"/>
            <w:right w:val="none" w:sz="0" w:space="0" w:color="auto"/>
          </w:divBdr>
        </w:div>
      </w:divsChild>
    </w:div>
    <w:div w:id="1871257090">
      <w:bodyDiv w:val="1"/>
      <w:marLeft w:val="0"/>
      <w:marRight w:val="0"/>
      <w:marTop w:val="0"/>
      <w:marBottom w:val="0"/>
      <w:divBdr>
        <w:top w:val="none" w:sz="0" w:space="0" w:color="auto"/>
        <w:left w:val="none" w:sz="0" w:space="0" w:color="auto"/>
        <w:bottom w:val="none" w:sz="0" w:space="0" w:color="auto"/>
        <w:right w:val="none" w:sz="0" w:space="0" w:color="auto"/>
      </w:divBdr>
    </w:div>
    <w:div w:id="1875995216">
      <w:marLeft w:val="0"/>
      <w:marRight w:val="0"/>
      <w:marTop w:val="0"/>
      <w:marBottom w:val="0"/>
      <w:divBdr>
        <w:top w:val="none" w:sz="0" w:space="0" w:color="auto"/>
        <w:left w:val="none" w:sz="0" w:space="0" w:color="auto"/>
        <w:bottom w:val="none" w:sz="0" w:space="0" w:color="auto"/>
        <w:right w:val="none" w:sz="0" w:space="0" w:color="auto"/>
      </w:divBdr>
    </w:div>
    <w:div w:id="1880320210">
      <w:marLeft w:val="0"/>
      <w:marRight w:val="0"/>
      <w:marTop w:val="0"/>
      <w:marBottom w:val="0"/>
      <w:divBdr>
        <w:top w:val="none" w:sz="0" w:space="0" w:color="auto"/>
        <w:left w:val="none" w:sz="0" w:space="0" w:color="auto"/>
        <w:bottom w:val="none" w:sz="0" w:space="0" w:color="auto"/>
        <w:right w:val="none" w:sz="0" w:space="0" w:color="auto"/>
      </w:divBdr>
    </w:div>
    <w:div w:id="1884250217">
      <w:marLeft w:val="0"/>
      <w:marRight w:val="0"/>
      <w:marTop w:val="0"/>
      <w:marBottom w:val="0"/>
      <w:divBdr>
        <w:top w:val="none" w:sz="0" w:space="0" w:color="auto"/>
        <w:left w:val="none" w:sz="0" w:space="0" w:color="auto"/>
        <w:bottom w:val="none" w:sz="0" w:space="0" w:color="auto"/>
        <w:right w:val="none" w:sz="0" w:space="0" w:color="auto"/>
      </w:divBdr>
    </w:div>
    <w:div w:id="1885166795">
      <w:marLeft w:val="0"/>
      <w:marRight w:val="0"/>
      <w:marTop w:val="0"/>
      <w:marBottom w:val="0"/>
      <w:divBdr>
        <w:top w:val="none" w:sz="0" w:space="0" w:color="auto"/>
        <w:left w:val="none" w:sz="0" w:space="0" w:color="auto"/>
        <w:bottom w:val="none" w:sz="0" w:space="0" w:color="auto"/>
        <w:right w:val="none" w:sz="0" w:space="0" w:color="auto"/>
      </w:divBdr>
    </w:div>
    <w:div w:id="1888637477">
      <w:bodyDiv w:val="1"/>
      <w:marLeft w:val="0"/>
      <w:marRight w:val="0"/>
      <w:marTop w:val="0"/>
      <w:marBottom w:val="0"/>
      <w:divBdr>
        <w:top w:val="none" w:sz="0" w:space="0" w:color="auto"/>
        <w:left w:val="none" w:sz="0" w:space="0" w:color="auto"/>
        <w:bottom w:val="none" w:sz="0" w:space="0" w:color="auto"/>
        <w:right w:val="none" w:sz="0" w:space="0" w:color="auto"/>
      </w:divBdr>
    </w:div>
    <w:div w:id="1892886482">
      <w:bodyDiv w:val="1"/>
      <w:marLeft w:val="0"/>
      <w:marRight w:val="0"/>
      <w:marTop w:val="0"/>
      <w:marBottom w:val="0"/>
      <w:divBdr>
        <w:top w:val="none" w:sz="0" w:space="0" w:color="auto"/>
        <w:left w:val="none" w:sz="0" w:space="0" w:color="auto"/>
        <w:bottom w:val="none" w:sz="0" w:space="0" w:color="auto"/>
        <w:right w:val="none" w:sz="0" w:space="0" w:color="auto"/>
      </w:divBdr>
    </w:div>
    <w:div w:id="1895040527">
      <w:marLeft w:val="0"/>
      <w:marRight w:val="0"/>
      <w:marTop w:val="0"/>
      <w:marBottom w:val="0"/>
      <w:divBdr>
        <w:top w:val="none" w:sz="0" w:space="0" w:color="auto"/>
        <w:left w:val="none" w:sz="0" w:space="0" w:color="auto"/>
        <w:bottom w:val="none" w:sz="0" w:space="0" w:color="auto"/>
        <w:right w:val="none" w:sz="0" w:space="0" w:color="auto"/>
      </w:divBdr>
    </w:div>
    <w:div w:id="1903052740">
      <w:marLeft w:val="0"/>
      <w:marRight w:val="0"/>
      <w:marTop w:val="0"/>
      <w:marBottom w:val="0"/>
      <w:divBdr>
        <w:top w:val="none" w:sz="0" w:space="0" w:color="auto"/>
        <w:left w:val="none" w:sz="0" w:space="0" w:color="auto"/>
        <w:bottom w:val="none" w:sz="0" w:space="0" w:color="auto"/>
        <w:right w:val="none" w:sz="0" w:space="0" w:color="auto"/>
      </w:divBdr>
    </w:div>
    <w:div w:id="1904366394">
      <w:bodyDiv w:val="1"/>
      <w:marLeft w:val="0"/>
      <w:marRight w:val="0"/>
      <w:marTop w:val="0"/>
      <w:marBottom w:val="0"/>
      <w:divBdr>
        <w:top w:val="none" w:sz="0" w:space="0" w:color="auto"/>
        <w:left w:val="none" w:sz="0" w:space="0" w:color="auto"/>
        <w:bottom w:val="none" w:sz="0" w:space="0" w:color="auto"/>
        <w:right w:val="none" w:sz="0" w:space="0" w:color="auto"/>
      </w:divBdr>
    </w:div>
    <w:div w:id="1905530240">
      <w:bodyDiv w:val="1"/>
      <w:marLeft w:val="0"/>
      <w:marRight w:val="0"/>
      <w:marTop w:val="0"/>
      <w:marBottom w:val="0"/>
      <w:divBdr>
        <w:top w:val="none" w:sz="0" w:space="0" w:color="auto"/>
        <w:left w:val="none" w:sz="0" w:space="0" w:color="auto"/>
        <w:bottom w:val="none" w:sz="0" w:space="0" w:color="auto"/>
        <w:right w:val="none" w:sz="0" w:space="0" w:color="auto"/>
      </w:divBdr>
    </w:div>
    <w:div w:id="1906143036">
      <w:marLeft w:val="0"/>
      <w:marRight w:val="0"/>
      <w:marTop w:val="0"/>
      <w:marBottom w:val="0"/>
      <w:divBdr>
        <w:top w:val="none" w:sz="0" w:space="0" w:color="auto"/>
        <w:left w:val="none" w:sz="0" w:space="0" w:color="auto"/>
        <w:bottom w:val="none" w:sz="0" w:space="0" w:color="auto"/>
        <w:right w:val="none" w:sz="0" w:space="0" w:color="auto"/>
      </w:divBdr>
    </w:div>
    <w:div w:id="1907376751">
      <w:marLeft w:val="0"/>
      <w:marRight w:val="0"/>
      <w:marTop w:val="0"/>
      <w:marBottom w:val="0"/>
      <w:divBdr>
        <w:top w:val="none" w:sz="0" w:space="0" w:color="auto"/>
        <w:left w:val="none" w:sz="0" w:space="0" w:color="auto"/>
        <w:bottom w:val="none" w:sz="0" w:space="0" w:color="auto"/>
        <w:right w:val="none" w:sz="0" w:space="0" w:color="auto"/>
      </w:divBdr>
    </w:div>
    <w:div w:id="1908802328">
      <w:marLeft w:val="0"/>
      <w:marRight w:val="0"/>
      <w:marTop w:val="0"/>
      <w:marBottom w:val="0"/>
      <w:divBdr>
        <w:top w:val="none" w:sz="0" w:space="0" w:color="auto"/>
        <w:left w:val="none" w:sz="0" w:space="0" w:color="auto"/>
        <w:bottom w:val="none" w:sz="0" w:space="0" w:color="auto"/>
        <w:right w:val="none" w:sz="0" w:space="0" w:color="auto"/>
      </w:divBdr>
    </w:div>
    <w:div w:id="1908880609">
      <w:marLeft w:val="0"/>
      <w:marRight w:val="0"/>
      <w:marTop w:val="0"/>
      <w:marBottom w:val="0"/>
      <w:divBdr>
        <w:top w:val="none" w:sz="0" w:space="0" w:color="auto"/>
        <w:left w:val="none" w:sz="0" w:space="0" w:color="auto"/>
        <w:bottom w:val="none" w:sz="0" w:space="0" w:color="auto"/>
        <w:right w:val="none" w:sz="0" w:space="0" w:color="auto"/>
      </w:divBdr>
    </w:div>
    <w:div w:id="1909996487">
      <w:marLeft w:val="0"/>
      <w:marRight w:val="0"/>
      <w:marTop w:val="0"/>
      <w:marBottom w:val="0"/>
      <w:divBdr>
        <w:top w:val="none" w:sz="0" w:space="0" w:color="auto"/>
        <w:left w:val="none" w:sz="0" w:space="0" w:color="auto"/>
        <w:bottom w:val="none" w:sz="0" w:space="0" w:color="auto"/>
        <w:right w:val="none" w:sz="0" w:space="0" w:color="auto"/>
      </w:divBdr>
    </w:div>
    <w:div w:id="1910572572">
      <w:bodyDiv w:val="1"/>
      <w:marLeft w:val="0"/>
      <w:marRight w:val="0"/>
      <w:marTop w:val="0"/>
      <w:marBottom w:val="0"/>
      <w:divBdr>
        <w:top w:val="none" w:sz="0" w:space="0" w:color="auto"/>
        <w:left w:val="none" w:sz="0" w:space="0" w:color="auto"/>
        <w:bottom w:val="none" w:sz="0" w:space="0" w:color="auto"/>
        <w:right w:val="none" w:sz="0" w:space="0" w:color="auto"/>
      </w:divBdr>
    </w:div>
    <w:div w:id="1910652137">
      <w:marLeft w:val="0"/>
      <w:marRight w:val="0"/>
      <w:marTop w:val="0"/>
      <w:marBottom w:val="0"/>
      <w:divBdr>
        <w:top w:val="none" w:sz="0" w:space="0" w:color="auto"/>
        <w:left w:val="none" w:sz="0" w:space="0" w:color="auto"/>
        <w:bottom w:val="none" w:sz="0" w:space="0" w:color="auto"/>
        <w:right w:val="none" w:sz="0" w:space="0" w:color="auto"/>
      </w:divBdr>
    </w:div>
    <w:div w:id="1914241568">
      <w:bodyDiv w:val="1"/>
      <w:marLeft w:val="0"/>
      <w:marRight w:val="0"/>
      <w:marTop w:val="0"/>
      <w:marBottom w:val="0"/>
      <w:divBdr>
        <w:top w:val="none" w:sz="0" w:space="0" w:color="auto"/>
        <w:left w:val="none" w:sz="0" w:space="0" w:color="auto"/>
        <w:bottom w:val="none" w:sz="0" w:space="0" w:color="auto"/>
        <w:right w:val="none" w:sz="0" w:space="0" w:color="auto"/>
      </w:divBdr>
    </w:div>
    <w:div w:id="1918393857">
      <w:marLeft w:val="0"/>
      <w:marRight w:val="0"/>
      <w:marTop w:val="0"/>
      <w:marBottom w:val="0"/>
      <w:divBdr>
        <w:top w:val="none" w:sz="0" w:space="0" w:color="auto"/>
        <w:left w:val="none" w:sz="0" w:space="0" w:color="auto"/>
        <w:bottom w:val="none" w:sz="0" w:space="0" w:color="auto"/>
        <w:right w:val="none" w:sz="0" w:space="0" w:color="auto"/>
      </w:divBdr>
    </w:div>
    <w:div w:id="1918712755">
      <w:marLeft w:val="0"/>
      <w:marRight w:val="0"/>
      <w:marTop w:val="0"/>
      <w:marBottom w:val="0"/>
      <w:divBdr>
        <w:top w:val="none" w:sz="0" w:space="0" w:color="auto"/>
        <w:left w:val="none" w:sz="0" w:space="0" w:color="auto"/>
        <w:bottom w:val="none" w:sz="0" w:space="0" w:color="auto"/>
        <w:right w:val="none" w:sz="0" w:space="0" w:color="auto"/>
      </w:divBdr>
    </w:div>
    <w:div w:id="1919368259">
      <w:marLeft w:val="0"/>
      <w:marRight w:val="0"/>
      <w:marTop w:val="0"/>
      <w:marBottom w:val="0"/>
      <w:divBdr>
        <w:top w:val="none" w:sz="0" w:space="0" w:color="auto"/>
        <w:left w:val="none" w:sz="0" w:space="0" w:color="auto"/>
        <w:bottom w:val="none" w:sz="0" w:space="0" w:color="auto"/>
        <w:right w:val="none" w:sz="0" w:space="0" w:color="auto"/>
      </w:divBdr>
    </w:div>
    <w:div w:id="1926646322">
      <w:marLeft w:val="0"/>
      <w:marRight w:val="0"/>
      <w:marTop w:val="0"/>
      <w:marBottom w:val="0"/>
      <w:divBdr>
        <w:top w:val="none" w:sz="0" w:space="0" w:color="auto"/>
        <w:left w:val="none" w:sz="0" w:space="0" w:color="auto"/>
        <w:bottom w:val="none" w:sz="0" w:space="0" w:color="auto"/>
        <w:right w:val="none" w:sz="0" w:space="0" w:color="auto"/>
      </w:divBdr>
    </w:div>
    <w:div w:id="1929119235">
      <w:marLeft w:val="0"/>
      <w:marRight w:val="0"/>
      <w:marTop w:val="0"/>
      <w:marBottom w:val="0"/>
      <w:divBdr>
        <w:top w:val="none" w:sz="0" w:space="0" w:color="auto"/>
        <w:left w:val="none" w:sz="0" w:space="0" w:color="auto"/>
        <w:bottom w:val="none" w:sz="0" w:space="0" w:color="auto"/>
        <w:right w:val="none" w:sz="0" w:space="0" w:color="auto"/>
      </w:divBdr>
    </w:div>
    <w:div w:id="1930507515">
      <w:marLeft w:val="0"/>
      <w:marRight w:val="0"/>
      <w:marTop w:val="0"/>
      <w:marBottom w:val="0"/>
      <w:divBdr>
        <w:top w:val="none" w:sz="0" w:space="0" w:color="auto"/>
        <w:left w:val="none" w:sz="0" w:space="0" w:color="auto"/>
        <w:bottom w:val="none" w:sz="0" w:space="0" w:color="auto"/>
        <w:right w:val="none" w:sz="0" w:space="0" w:color="auto"/>
      </w:divBdr>
    </w:div>
    <w:div w:id="1933201297">
      <w:marLeft w:val="0"/>
      <w:marRight w:val="0"/>
      <w:marTop w:val="0"/>
      <w:marBottom w:val="0"/>
      <w:divBdr>
        <w:top w:val="none" w:sz="0" w:space="0" w:color="auto"/>
        <w:left w:val="none" w:sz="0" w:space="0" w:color="auto"/>
        <w:bottom w:val="none" w:sz="0" w:space="0" w:color="auto"/>
        <w:right w:val="none" w:sz="0" w:space="0" w:color="auto"/>
      </w:divBdr>
    </w:div>
    <w:div w:id="1934439456">
      <w:marLeft w:val="0"/>
      <w:marRight w:val="0"/>
      <w:marTop w:val="0"/>
      <w:marBottom w:val="0"/>
      <w:divBdr>
        <w:top w:val="none" w:sz="0" w:space="0" w:color="auto"/>
        <w:left w:val="none" w:sz="0" w:space="0" w:color="auto"/>
        <w:bottom w:val="none" w:sz="0" w:space="0" w:color="auto"/>
        <w:right w:val="none" w:sz="0" w:space="0" w:color="auto"/>
      </w:divBdr>
    </w:div>
    <w:div w:id="1935749621">
      <w:marLeft w:val="0"/>
      <w:marRight w:val="0"/>
      <w:marTop w:val="0"/>
      <w:marBottom w:val="0"/>
      <w:divBdr>
        <w:top w:val="none" w:sz="0" w:space="0" w:color="auto"/>
        <w:left w:val="none" w:sz="0" w:space="0" w:color="auto"/>
        <w:bottom w:val="none" w:sz="0" w:space="0" w:color="auto"/>
        <w:right w:val="none" w:sz="0" w:space="0" w:color="auto"/>
      </w:divBdr>
    </w:div>
    <w:div w:id="1935893167">
      <w:marLeft w:val="0"/>
      <w:marRight w:val="0"/>
      <w:marTop w:val="0"/>
      <w:marBottom w:val="0"/>
      <w:divBdr>
        <w:top w:val="none" w:sz="0" w:space="0" w:color="auto"/>
        <w:left w:val="none" w:sz="0" w:space="0" w:color="auto"/>
        <w:bottom w:val="none" w:sz="0" w:space="0" w:color="auto"/>
        <w:right w:val="none" w:sz="0" w:space="0" w:color="auto"/>
      </w:divBdr>
    </w:div>
    <w:div w:id="1937597655">
      <w:bodyDiv w:val="1"/>
      <w:marLeft w:val="0"/>
      <w:marRight w:val="0"/>
      <w:marTop w:val="0"/>
      <w:marBottom w:val="0"/>
      <w:divBdr>
        <w:top w:val="none" w:sz="0" w:space="0" w:color="auto"/>
        <w:left w:val="none" w:sz="0" w:space="0" w:color="auto"/>
        <w:bottom w:val="none" w:sz="0" w:space="0" w:color="auto"/>
        <w:right w:val="none" w:sz="0" w:space="0" w:color="auto"/>
      </w:divBdr>
    </w:div>
    <w:div w:id="1942295285">
      <w:marLeft w:val="0"/>
      <w:marRight w:val="0"/>
      <w:marTop w:val="0"/>
      <w:marBottom w:val="0"/>
      <w:divBdr>
        <w:top w:val="none" w:sz="0" w:space="0" w:color="auto"/>
        <w:left w:val="none" w:sz="0" w:space="0" w:color="auto"/>
        <w:bottom w:val="none" w:sz="0" w:space="0" w:color="auto"/>
        <w:right w:val="none" w:sz="0" w:space="0" w:color="auto"/>
      </w:divBdr>
    </w:div>
    <w:div w:id="1943300589">
      <w:marLeft w:val="0"/>
      <w:marRight w:val="0"/>
      <w:marTop w:val="0"/>
      <w:marBottom w:val="0"/>
      <w:divBdr>
        <w:top w:val="none" w:sz="0" w:space="0" w:color="auto"/>
        <w:left w:val="none" w:sz="0" w:space="0" w:color="auto"/>
        <w:bottom w:val="none" w:sz="0" w:space="0" w:color="auto"/>
        <w:right w:val="none" w:sz="0" w:space="0" w:color="auto"/>
      </w:divBdr>
    </w:div>
    <w:div w:id="1945116005">
      <w:marLeft w:val="0"/>
      <w:marRight w:val="0"/>
      <w:marTop w:val="0"/>
      <w:marBottom w:val="0"/>
      <w:divBdr>
        <w:top w:val="none" w:sz="0" w:space="0" w:color="auto"/>
        <w:left w:val="none" w:sz="0" w:space="0" w:color="auto"/>
        <w:bottom w:val="none" w:sz="0" w:space="0" w:color="auto"/>
        <w:right w:val="none" w:sz="0" w:space="0" w:color="auto"/>
      </w:divBdr>
    </w:div>
    <w:div w:id="1946840651">
      <w:bodyDiv w:val="1"/>
      <w:marLeft w:val="0"/>
      <w:marRight w:val="0"/>
      <w:marTop w:val="0"/>
      <w:marBottom w:val="0"/>
      <w:divBdr>
        <w:top w:val="none" w:sz="0" w:space="0" w:color="auto"/>
        <w:left w:val="none" w:sz="0" w:space="0" w:color="auto"/>
        <w:bottom w:val="none" w:sz="0" w:space="0" w:color="auto"/>
        <w:right w:val="none" w:sz="0" w:space="0" w:color="auto"/>
      </w:divBdr>
      <w:divsChild>
        <w:div w:id="472407650">
          <w:marLeft w:val="547"/>
          <w:marRight w:val="0"/>
          <w:marTop w:val="96"/>
          <w:marBottom w:val="0"/>
          <w:divBdr>
            <w:top w:val="none" w:sz="0" w:space="0" w:color="auto"/>
            <w:left w:val="none" w:sz="0" w:space="0" w:color="auto"/>
            <w:bottom w:val="none" w:sz="0" w:space="0" w:color="auto"/>
            <w:right w:val="none" w:sz="0" w:space="0" w:color="auto"/>
          </w:divBdr>
        </w:div>
        <w:div w:id="730813862">
          <w:marLeft w:val="547"/>
          <w:marRight w:val="0"/>
          <w:marTop w:val="96"/>
          <w:marBottom w:val="0"/>
          <w:divBdr>
            <w:top w:val="none" w:sz="0" w:space="0" w:color="auto"/>
            <w:left w:val="none" w:sz="0" w:space="0" w:color="auto"/>
            <w:bottom w:val="none" w:sz="0" w:space="0" w:color="auto"/>
            <w:right w:val="none" w:sz="0" w:space="0" w:color="auto"/>
          </w:divBdr>
        </w:div>
        <w:div w:id="1109931062">
          <w:marLeft w:val="547"/>
          <w:marRight w:val="0"/>
          <w:marTop w:val="96"/>
          <w:marBottom w:val="0"/>
          <w:divBdr>
            <w:top w:val="none" w:sz="0" w:space="0" w:color="auto"/>
            <w:left w:val="none" w:sz="0" w:space="0" w:color="auto"/>
            <w:bottom w:val="none" w:sz="0" w:space="0" w:color="auto"/>
            <w:right w:val="none" w:sz="0" w:space="0" w:color="auto"/>
          </w:divBdr>
        </w:div>
      </w:divsChild>
    </w:div>
    <w:div w:id="1947037310">
      <w:marLeft w:val="0"/>
      <w:marRight w:val="0"/>
      <w:marTop w:val="0"/>
      <w:marBottom w:val="0"/>
      <w:divBdr>
        <w:top w:val="none" w:sz="0" w:space="0" w:color="auto"/>
        <w:left w:val="none" w:sz="0" w:space="0" w:color="auto"/>
        <w:bottom w:val="none" w:sz="0" w:space="0" w:color="auto"/>
        <w:right w:val="none" w:sz="0" w:space="0" w:color="auto"/>
      </w:divBdr>
    </w:div>
    <w:div w:id="1947928962">
      <w:marLeft w:val="0"/>
      <w:marRight w:val="0"/>
      <w:marTop w:val="0"/>
      <w:marBottom w:val="0"/>
      <w:divBdr>
        <w:top w:val="none" w:sz="0" w:space="0" w:color="auto"/>
        <w:left w:val="none" w:sz="0" w:space="0" w:color="auto"/>
        <w:bottom w:val="none" w:sz="0" w:space="0" w:color="auto"/>
        <w:right w:val="none" w:sz="0" w:space="0" w:color="auto"/>
      </w:divBdr>
    </w:div>
    <w:div w:id="1948542711">
      <w:marLeft w:val="0"/>
      <w:marRight w:val="0"/>
      <w:marTop w:val="0"/>
      <w:marBottom w:val="0"/>
      <w:divBdr>
        <w:top w:val="none" w:sz="0" w:space="0" w:color="auto"/>
        <w:left w:val="none" w:sz="0" w:space="0" w:color="auto"/>
        <w:bottom w:val="none" w:sz="0" w:space="0" w:color="auto"/>
        <w:right w:val="none" w:sz="0" w:space="0" w:color="auto"/>
      </w:divBdr>
    </w:div>
    <w:div w:id="1957831321">
      <w:marLeft w:val="0"/>
      <w:marRight w:val="0"/>
      <w:marTop w:val="0"/>
      <w:marBottom w:val="0"/>
      <w:divBdr>
        <w:top w:val="none" w:sz="0" w:space="0" w:color="auto"/>
        <w:left w:val="none" w:sz="0" w:space="0" w:color="auto"/>
        <w:bottom w:val="none" w:sz="0" w:space="0" w:color="auto"/>
        <w:right w:val="none" w:sz="0" w:space="0" w:color="auto"/>
      </w:divBdr>
    </w:div>
    <w:div w:id="1959481948">
      <w:marLeft w:val="0"/>
      <w:marRight w:val="0"/>
      <w:marTop w:val="0"/>
      <w:marBottom w:val="0"/>
      <w:divBdr>
        <w:top w:val="none" w:sz="0" w:space="0" w:color="auto"/>
        <w:left w:val="none" w:sz="0" w:space="0" w:color="auto"/>
        <w:bottom w:val="none" w:sz="0" w:space="0" w:color="auto"/>
        <w:right w:val="none" w:sz="0" w:space="0" w:color="auto"/>
      </w:divBdr>
    </w:div>
    <w:div w:id="1959676419">
      <w:marLeft w:val="0"/>
      <w:marRight w:val="0"/>
      <w:marTop w:val="0"/>
      <w:marBottom w:val="0"/>
      <w:divBdr>
        <w:top w:val="none" w:sz="0" w:space="0" w:color="auto"/>
        <w:left w:val="none" w:sz="0" w:space="0" w:color="auto"/>
        <w:bottom w:val="none" w:sz="0" w:space="0" w:color="auto"/>
        <w:right w:val="none" w:sz="0" w:space="0" w:color="auto"/>
      </w:divBdr>
    </w:div>
    <w:div w:id="1961258772">
      <w:marLeft w:val="0"/>
      <w:marRight w:val="0"/>
      <w:marTop w:val="0"/>
      <w:marBottom w:val="0"/>
      <w:divBdr>
        <w:top w:val="none" w:sz="0" w:space="0" w:color="auto"/>
        <w:left w:val="none" w:sz="0" w:space="0" w:color="auto"/>
        <w:bottom w:val="none" w:sz="0" w:space="0" w:color="auto"/>
        <w:right w:val="none" w:sz="0" w:space="0" w:color="auto"/>
      </w:divBdr>
    </w:div>
    <w:div w:id="1962220342">
      <w:marLeft w:val="0"/>
      <w:marRight w:val="0"/>
      <w:marTop w:val="0"/>
      <w:marBottom w:val="0"/>
      <w:divBdr>
        <w:top w:val="none" w:sz="0" w:space="0" w:color="auto"/>
        <w:left w:val="none" w:sz="0" w:space="0" w:color="auto"/>
        <w:bottom w:val="none" w:sz="0" w:space="0" w:color="auto"/>
        <w:right w:val="none" w:sz="0" w:space="0" w:color="auto"/>
      </w:divBdr>
    </w:div>
    <w:div w:id="1964262908">
      <w:marLeft w:val="0"/>
      <w:marRight w:val="0"/>
      <w:marTop w:val="0"/>
      <w:marBottom w:val="0"/>
      <w:divBdr>
        <w:top w:val="none" w:sz="0" w:space="0" w:color="auto"/>
        <w:left w:val="none" w:sz="0" w:space="0" w:color="auto"/>
        <w:bottom w:val="none" w:sz="0" w:space="0" w:color="auto"/>
        <w:right w:val="none" w:sz="0" w:space="0" w:color="auto"/>
      </w:divBdr>
    </w:div>
    <w:div w:id="1967540548">
      <w:bodyDiv w:val="1"/>
      <w:marLeft w:val="0"/>
      <w:marRight w:val="0"/>
      <w:marTop w:val="0"/>
      <w:marBottom w:val="0"/>
      <w:divBdr>
        <w:top w:val="none" w:sz="0" w:space="0" w:color="auto"/>
        <w:left w:val="none" w:sz="0" w:space="0" w:color="auto"/>
        <w:bottom w:val="none" w:sz="0" w:space="0" w:color="auto"/>
        <w:right w:val="none" w:sz="0" w:space="0" w:color="auto"/>
      </w:divBdr>
    </w:div>
    <w:div w:id="1967657609">
      <w:marLeft w:val="0"/>
      <w:marRight w:val="0"/>
      <w:marTop w:val="0"/>
      <w:marBottom w:val="0"/>
      <w:divBdr>
        <w:top w:val="none" w:sz="0" w:space="0" w:color="auto"/>
        <w:left w:val="none" w:sz="0" w:space="0" w:color="auto"/>
        <w:bottom w:val="none" w:sz="0" w:space="0" w:color="auto"/>
        <w:right w:val="none" w:sz="0" w:space="0" w:color="auto"/>
      </w:divBdr>
    </w:div>
    <w:div w:id="1980188228">
      <w:marLeft w:val="0"/>
      <w:marRight w:val="0"/>
      <w:marTop w:val="0"/>
      <w:marBottom w:val="0"/>
      <w:divBdr>
        <w:top w:val="none" w:sz="0" w:space="0" w:color="auto"/>
        <w:left w:val="none" w:sz="0" w:space="0" w:color="auto"/>
        <w:bottom w:val="none" w:sz="0" w:space="0" w:color="auto"/>
        <w:right w:val="none" w:sz="0" w:space="0" w:color="auto"/>
      </w:divBdr>
    </w:div>
    <w:div w:id="1980575692">
      <w:marLeft w:val="0"/>
      <w:marRight w:val="0"/>
      <w:marTop w:val="0"/>
      <w:marBottom w:val="0"/>
      <w:divBdr>
        <w:top w:val="none" w:sz="0" w:space="0" w:color="auto"/>
        <w:left w:val="none" w:sz="0" w:space="0" w:color="auto"/>
        <w:bottom w:val="none" w:sz="0" w:space="0" w:color="auto"/>
        <w:right w:val="none" w:sz="0" w:space="0" w:color="auto"/>
      </w:divBdr>
    </w:div>
    <w:div w:id="1982037377">
      <w:bodyDiv w:val="1"/>
      <w:marLeft w:val="0"/>
      <w:marRight w:val="0"/>
      <w:marTop w:val="0"/>
      <w:marBottom w:val="0"/>
      <w:divBdr>
        <w:top w:val="none" w:sz="0" w:space="0" w:color="auto"/>
        <w:left w:val="none" w:sz="0" w:space="0" w:color="auto"/>
        <w:bottom w:val="none" w:sz="0" w:space="0" w:color="auto"/>
        <w:right w:val="none" w:sz="0" w:space="0" w:color="auto"/>
      </w:divBdr>
    </w:div>
    <w:div w:id="1985161455">
      <w:marLeft w:val="0"/>
      <w:marRight w:val="0"/>
      <w:marTop w:val="0"/>
      <w:marBottom w:val="0"/>
      <w:divBdr>
        <w:top w:val="none" w:sz="0" w:space="0" w:color="auto"/>
        <w:left w:val="none" w:sz="0" w:space="0" w:color="auto"/>
        <w:bottom w:val="none" w:sz="0" w:space="0" w:color="auto"/>
        <w:right w:val="none" w:sz="0" w:space="0" w:color="auto"/>
      </w:divBdr>
    </w:div>
    <w:div w:id="1991516431">
      <w:marLeft w:val="0"/>
      <w:marRight w:val="0"/>
      <w:marTop w:val="0"/>
      <w:marBottom w:val="0"/>
      <w:divBdr>
        <w:top w:val="none" w:sz="0" w:space="0" w:color="auto"/>
        <w:left w:val="none" w:sz="0" w:space="0" w:color="auto"/>
        <w:bottom w:val="none" w:sz="0" w:space="0" w:color="auto"/>
        <w:right w:val="none" w:sz="0" w:space="0" w:color="auto"/>
      </w:divBdr>
    </w:div>
    <w:div w:id="1996182473">
      <w:marLeft w:val="0"/>
      <w:marRight w:val="0"/>
      <w:marTop w:val="0"/>
      <w:marBottom w:val="0"/>
      <w:divBdr>
        <w:top w:val="none" w:sz="0" w:space="0" w:color="auto"/>
        <w:left w:val="none" w:sz="0" w:space="0" w:color="auto"/>
        <w:bottom w:val="none" w:sz="0" w:space="0" w:color="auto"/>
        <w:right w:val="none" w:sz="0" w:space="0" w:color="auto"/>
      </w:divBdr>
    </w:div>
    <w:div w:id="1996765074">
      <w:marLeft w:val="0"/>
      <w:marRight w:val="0"/>
      <w:marTop w:val="0"/>
      <w:marBottom w:val="0"/>
      <w:divBdr>
        <w:top w:val="none" w:sz="0" w:space="0" w:color="auto"/>
        <w:left w:val="none" w:sz="0" w:space="0" w:color="auto"/>
        <w:bottom w:val="none" w:sz="0" w:space="0" w:color="auto"/>
        <w:right w:val="none" w:sz="0" w:space="0" w:color="auto"/>
      </w:divBdr>
    </w:div>
    <w:div w:id="1997495888">
      <w:marLeft w:val="0"/>
      <w:marRight w:val="0"/>
      <w:marTop w:val="0"/>
      <w:marBottom w:val="0"/>
      <w:divBdr>
        <w:top w:val="none" w:sz="0" w:space="0" w:color="auto"/>
        <w:left w:val="none" w:sz="0" w:space="0" w:color="auto"/>
        <w:bottom w:val="none" w:sz="0" w:space="0" w:color="auto"/>
        <w:right w:val="none" w:sz="0" w:space="0" w:color="auto"/>
      </w:divBdr>
    </w:div>
    <w:div w:id="1998458310">
      <w:marLeft w:val="0"/>
      <w:marRight w:val="0"/>
      <w:marTop w:val="0"/>
      <w:marBottom w:val="0"/>
      <w:divBdr>
        <w:top w:val="none" w:sz="0" w:space="0" w:color="auto"/>
        <w:left w:val="none" w:sz="0" w:space="0" w:color="auto"/>
        <w:bottom w:val="none" w:sz="0" w:space="0" w:color="auto"/>
        <w:right w:val="none" w:sz="0" w:space="0" w:color="auto"/>
      </w:divBdr>
    </w:div>
    <w:div w:id="2003658828">
      <w:marLeft w:val="0"/>
      <w:marRight w:val="0"/>
      <w:marTop w:val="0"/>
      <w:marBottom w:val="0"/>
      <w:divBdr>
        <w:top w:val="none" w:sz="0" w:space="0" w:color="auto"/>
        <w:left w:val="none" w:sz="0" w:space="0" w:color="auto"/>
        <w:bottom w:val="none" w:sz="0" w:space="0" w:color="auto"/>
        <w:right w:val="none" w:sz="0" w:space="0" w:color="auto"/>
      </w:divBdr>
    </w:div>
    <w:div w:id="2006123134">
      <w:marLeft w:val="0"/>
      <w:marRight w:val="0"/>
      <w:marTop w:val="0"/>
      <w:marBottom w:val="0"/>
      <w:divBdr>
        <w:top w:val="none" w:sz="0" w:space="0" w:color="auto"/>
        <w:left w:val="none" w:sz="0" w:space="0" w:color="auto"/>
        <w:bottom w:val="none" w:sz="0" w:space="0" w:color="auto"/>
        <w:right w:val="none" w:sz="0" w:space="0" w:color="auto"/>
      </w:divBdr>
    </w:div>
    <w:div w:id="2006320356">
      <w:marLeft w:val="0"/>
      <w:marRight w:val="0"/>
      <w:marTop w:val="0"/>
      <w:marBottom w:val="0"/>
      <w:divBdr>
        <w:top w:val="none" w:sz="0" w:space="0" w:color="auto"/>
        <w:left w:val="none" w:sz="0" w:space="0" w:color="auto"/>
        <w:bottom w:val="none" w:sz="0" w:space="0" w:color="auto"/>
        <w:right w:val="none" w:sz="0" w:space="0" w:color="auto"/>
      </w:divBdr>
    </w:div>
    <w:div w:id="2008749002">
      <w:marLeft w:val="0"/>
      <w:marRight w:val="0"/>
      <w:marTop w:val="0"/>
      <w:marBottom w:val="0"/>
      <w:divBdr>
        <w:top w:val="none" w:sz="0" w:space="0" w:color="auto"/>
        <w:left w:val="none" w:sz="0" w:space="0" w:color="auto"/>
        <w:bottom w:val="none" w:sz="0" w:space="0" w:color="auto"/>
        <w:right w:val="none" w:sz="0" w:space="0" w:color="auto"/>
      </w:divBdr>
    </w:div>
    <w:div w:id="2011328537">
      <w:marLeft w:val="0"/>
      <w:marRight w:val="0"/>
      <w:marTop w:val="0"/>
      <w:marBottom w:val="0"/>
      <w:divBdr>
        <w:top w:val="none" w:sz="0" w:space="0" w:color="auto"/>
        <w:left w:val="none" w:sz="0" w:space="0" w:color="auto"/>
        <w:bottom w:val="none" w:sz="0" w:space="0" w:color="auto"/>
        <w:right w:val="none" w:sz="0" w:space="0" w:color="auto"/>
      </w:divBdr>
    </w:div>
    <w:div w:id="2025009464">
      <w:marLeft w:val="0"/>
      <w:marRight w:val="0"/>
      <w:marTop w:val="0"/>
      <w:marBottom w:val="0"/>
      <w:divBdr>
        <w:top w:val="none" w:sz="0" w:space="0" w:color="auto"/>
        <w:left w:val="none" w:sz="0" w:space="0" w:color="auto"/>
        <w:bottom w:val="none" w:sz="0" w:space="0" w:color="auto"/>
        <w:right w:val="none" w:sz="0" w:space="0" w:color="auto"/>
      </w:divBdr>
    </w:div>
    <w:div w:id="2025132160">
      <w:marLeft w:val="0"/>
      <w:marRight w:val="0"/>
      <w:marTop w:val="0"/>
      <w:marBottom w:val="0"/>
      <w:divBdr>
        <w:top w:val="none" w:sz="0" w:space="0" w:color="auto"/>
        <w:left w:val="none" w:sz="0" w:space="0" w:color="auto"/>
        <w:bottom w:val="none" w:sz="0" w:space="0" w:color="auto"/>
        <w:right w:val="none" w:sz="0" w:space="0" w:color="auto"/>
      </w:divBdr>
    </w:div>
    <w:div w:id="2026245754">
      <w:marLeft w:val="0"/>
      <w:marRight w:val="0"/>
      <w:marTop w:val="0"/>
      <w:marBottom w:val="0"/>
      <w:divBdr>
        <w:top w:val="none" w:sz="0" w:space="0" w:color="auto"/>
        <w:left w:val="none" w:sz="0" w:space="0" w:color="auto"/>
        <w:bottom w:val="none" w:sz="0" w:space="0" w:color="auto"/>
        <w:right w:val="none" w:sz="0" w:space="0" w:color="auto"/>
      </w:divBdr>
    </w:div>
    <w:div w:id="2026445833">
      <w:marLeft w:val="0"/>
      <w:marRight w:val="0"/>
      <w:marTop w:val="0"/>
      <w:marBottom w:val="0"/>
      <w:divBdr>
        <w:top w:val="none" w:sz="0" w:space="0" w:color="auto"/>
        <w:left w:val="none" w:sz="0" w:space="0" w:color="auto"/>
        <w:bottom w:val="none" w:sz="0" w:space="0" w:color="auto"/>
        <w:right w:val="none" w:sz="0" w:space="0" w:color="auto"/>
      </w:divBdr>
    </w:div>
    <w:div w:id="2027319634">
      <w:bodyDiv w:val="1"/>
      <w:marLeft w:val="0"/>
      <w:marRight w:val="0"/>
      <w:marTop w:val="0"/>
      <w:marBottom w:val="0"/>
      <w:divBdr>
        <w:top w:val="none" w:sz="0" w:space="0" w:color="auto"/>
        <w:left w:val="none" w:sz="0" w:space="0" w:color="auto"/>
        <w:bottom w:val="none" w:sz="0" w:space="0" w:color="auto"/>
        <w:right w:val="none" w:sz="0" w:space="0" w:color="auto"/>
      </w:divBdr>
    </w:div>
    <w:div w:id="2027445253">
      <w:marLeft w:val="0"/>
      <w:marRight w:val="0"/>
      <w:marTop w:val="0"/>
      <w:marBottom w:val="0"/>
      <w:divBdr>
        <w:top w:val="none" w:sz="0" w:space="0" w:color="auto"/>
        <w:left w:val="none" w:sz="0" w:space="0" w:color="auto"/>
        <w:bottom w:val="none" w:sz="0" w:space="0" w:color="auto"/>
        <w:right w:val="none" w:sz="0" w:space="0" w:color="auto"/>
      </w:divBdr>
    </w:div>
    <w:div w:id="2027515089">
      <w:marLeft w:val="0"/>
      <w:marRight w:val="0"/>
      <w:marTop w:val="0"/>
      <w:marBottom w:val="0"/>
      <w:divBdr>
        <w:top w:val="none" w:sz="0" w:space="0" w:color="auto"/>
        <w:left w:val="none" w:sz="0" w:space="0" w:color="auto"/>
        <w:bottom w:val="none" w:sz="0" w:space="0" w:color="auto"/>
        <w:right w:val="none" w:sz="0" w:space="0" w:color="auto"/>
      </w:divBdr>
    </w:div>
    <w:div w:id="2027749380">
      <w:marLeft w:val="0"/>
      <w:marRight w:val="0"/>
      <w:marTop w:val="0"/>
      <w:marBottom w:val="0"/>
      <w:divBdr>
        <w:top w:val="none" w:sz="0" w:space="0" w:color="auto"/>
        <w:left w:val="none" w:sz="0" w:space="0" w:color="auto"/>
        <w:bottom w:val="none" w:sz="0" w:space="0" w:color="auto"/>
        <w:right w:val="none" w:sz="0" w:space="0" w:color="auto"/>
      </w:divBdr>
    </w:div>
    <w:div w:id="2029792819">
      <w:bodyDiv w:val="1"/>
      <w:marLeft w:val="0"/>
      <w:marRight w:val="0"/>
      <w:marTop w:val="0"/>
      <w:marBottom w:val="0"/>
      <w:divBdr>
        <w:top w:val="none" w:sz="0" w:space="0" w:color="auto"/>
        <w:left w:val="none" w:sz="0" w:space="0" w:color="auto"/>
        <w:bottom w:val="none" w:sz="0" w:space="0" w:color="auto"/>
        <w:right w:val="none" w:sz="0" w:space="0" w:color="auto"/>
      </w:divBdr>
    </w:div>
    <w:div w:id="2034381491">
      <w:marLeft w:val="0"/>
      <w:marRight w:val="0"/>
      <w:marTop w:val="0"/>
      <w:marBottom w:val="0"/>
      <w:divBdr>
        <w:top w:val="none" w:sz="0" w:space="0" w:color="auto"/>
        <w:left w:val="none" w:sz="0" w:space="0" w:color="auto"/>
        <w:bottom w:val="none" w:sz="0" w:space="0" w:color="auto"/>
        <w:right w:val="none" w:sz="0" w:space="0" w:color="auto"/>
      </w:divBdr>
    </w:div>
    <w:div w:id="2034648725">
      <w:marLeft w:val="0"/>
      <w:marRight w:val="0"/>
      <w:marTop w:val="0"/>
      <w:marBottom w:val="0"/>
      <w:divBdr>
        <w:top w:val="none" w:sz="0" w:space="0" w:color="auto"/>
        <w:left w:val="none" w:sz="0" w:space="0" w:color="auto"/>
        <w:bottom w:val="none" w:sz="0" w:space="0" w:color="auto"/>
        <w:right w:val="none" w:sz="0" w:space="0" w:color="auto"/>
      </w:divBdr>
    </w:div>
    <w:div w:id="2040625887">
      <w:marLeft w:val="0"/>
      <w:marRight w:val="0"/>
      <w:marTop w:val="0"/>
      <w:marBottom w:val="0"/>
      <w:divBdr>
        <w:top w:val="none" w:sz="0" w:space="0" w:color="auto"/>
        <w:left w:val="none" w:sz="0" w:space="0" w:color="auto"/>
        <w:bottom w:val="none" w:sz="0" w:space="0" w:color="auto"/>
        <w:right w:val="none" w:sz="0" w:space="0" w:color="auto"/>
      </w:divBdr>
    </w:div>
    <w:div w:id="2042977149">
      <w:marLeft w:val="0"/>
      <w:marRight w:val="0"/>
      <w:marTop w:val="0"/>
      <w:marBottom w:val="0"/>
      <w:divBdr>
        <w:top w:val="none" w:sz="0" w:space="0" w:color="auto"/>
        <w:left w:val="none" w:sz="0" w:space="0" w:color="auto"/>
        <w:bottom w:val="none" w:sz="0" w:space="0" w:color="auto"/>
        <w:right w:val="none" w:sz="0" w:space="0" w:color="auto"/>
      </w:divBdr>
    </w:div>
    <w:div w:id="2044866064">
      <w:marLeft w:val="0"/>
      <w:marRight w:val="0"/>
      <w:marTop w:val="0"/>
      <w:marBottom w:val="0"/>
      <w:divBdr>
        <w:top w:val="none" w:sz="0" w:space="0" w:color="auto"/>
        <w:left w:val="none" w:sz="0" w:space="0" w:color="auto"/>
        <w:bottom w:val="none" w:sz="0" w:space="0" w:color="auto"/>
        <w:right w:val="none" w:sz="0" w:space="0" w:color="auto"/>
      </w:divBdr>
    </w:div>
    <w:div w:id="2048293609">
      <w:marLeft w:val="0"/>
      <w:marRight w:val="0"/>
      <w:marTop w:val="0"/>
      <w:marBottom w:val="0"/>
      <w:divBdr>
        <w:top w:val="none" w:sz="0" w:space="0" w:color="auto"/>
        <w:left w:val="none" w:sz="0" w:space="0" w:color="auto"/>
        <w:bottom w:val="none" w:sz="0" w:space="0" w:color="auto"/>
        <w:right w:val="none" w:sz="0" w:space="0" w:color="auto"/>
      </w:divBdr>
    </w:div>
    <w:div w:id="2051150517">
      <w:marLeft w:val="0"/>
      <w:marRight w:val="0"/>
      <w:marTop w:val="0"/>
      <w:marBottom w:val="0"/>
      <w:divBdr>
        <w:top w:val="none" w:sz="0" w:space="0" w:color="auto"/>
        <w:left w:val="none" w:sz="0" w:space="0" w:color="auto"/>
        <w:bottom w:val="none" w:sz="0" w:space="0" w:color="auto"/>
        <w:right w:val="none" w:sz="0" w:space="0" w:color="auto"/>
      </w:divBdr>
    </w:div>
    <w:div w:id="2053923352">
      <w:marLeft w:val="0"/>
      <w:marRight w:val="0"/>
      <w:marTop w:val="0"/>
      <w:marBottom w:val="0"/>
      <w:divBdr>
        <w:top w:val="none" w:sz="0" w:space="0" w:color="auto"/>
        <w:left w:val="none" w:sz="0" w:space="0" w:color="auto"/>
        <w:bottom w:val="none" w:sz="0" w:space="0" w:color="auto"/>
        <w:right w:val="none" w:sz="0" w:space="0" w:color="auto"/>
      </w:divBdr>
    </w:div>
    <w:div w:id="2061905761">
      <w:marLeft w:val="0"/>
      <w:marRight w:val="0"/>
      <w:marTop w:val="0"/>
      <w:marBottom w:val="0"/>
      <w:divBdr>
        <w:top w:val="none" w:sz="0" w:space="0" w:color="auto"/>
        <w:left w:val="none" w:sz="0" w:space="0" w:color="auto"/>
        <w:bottom w:val="none" w:sz="0" w:space="0" w:color="auto"/>
        <w:right w:val="none" w:sz="0" w:space="0" w:color="auto"/>
      </w:divBdr>
    </w:div>
    <w:div w:id="2062436776">
      <w:marLeft w:val="0"/>
      <w:marRight w:val="0"/>
      <w:marTop w:val="0"/>
      <w:marBottom w:val="0"/>
      <w:divBdr>
        <w:top w:val="none" w:sz="0" w:space="0" w:color="auto"/>
        <w:left w:val="none" w:sz="0" w:space="0" w:color="auto"/>
        <w:bottom w:val="none" w:sz="0" w:space="0" w:color="auto"/>
        <w:right w:val="none" w:sz="0" w:space="0" w:color="auto"/>
      </w:divBdr>
    </w:div>
    <w:div w:id="2066483921">
      <w:marLeft w:val="0"/>
      <w:marRight w:val="0"/>
      <w:marTop w:val="0"/>
      <w:marBottom w:val="0"/>
      <w:divBdr>
        <w:top w:val="none" w:sz="0" w:space="0" w:color="auto"/>
        <w:left w:val="none" w:sz="0" w:space="0" w:color="auto"/>
        <w:bottom w:val="none" w:sz="0" w:space="0" w:color="auto"/>
        <w:right w:val="none" w:sz="0" w:space="0" w:color="auto"/>
      </w:divBdr>
    </w:div>
    <w:div w:id="2067297703">
      <w:bodyDiv w:val="1"/>
      <w:marLeft w:val="0"/>
      <w:marRight w:val="0"/>
      <w:marTop w:val="0"/>
      <w:marBottom w:val="0"/>
      <w:divBdr>
        <w:top w:val="none" w:sz="0" w:space="0" w:color="auto"/>
        <w:left w:val="none" w:sz="0" w:space="0" w:color="auto"/>
        <w:bottom w:val="none" w:sz="0" w:space="0" w:color="auto"/>
        <w:right w:val="none" w:sz="0" w:space="0" w:color="auto"/>
      </w:divBdr>
    </w:div>
    <w:div w:id="2068142037">
      <w:marLeft w:val="0"/>
      <w:marRight w:val="0"/>
      <w:marTop w:val="0"/>
      <w:marBottom w:val="0"/>
      <w:divBdr>
        <w:top w:val="none" w:sz="0" w:space="0" w:color="auto"/>
        <w:left w:val="none" w:sz="0" w:space="0" w:color="auto"/>
        <w:bottom w:val="none" w:sz="0" w:space="0" w:color="auto"/>
        <w:right w:val="none" w:sz="0" w:space="0" w:color="auto"/>
      </w:divBdr>
    </w:div>
    <w:div w:id="2072147807">
      <w:marLeft w:val="0"/>
      <w:marRight w:val="0"/>
      <w:marTop w:val="0"/>
      <w:marBottom w:val="0"/>
      <w:divBdr>
        <w:top w:val="none" w:sz="0" w:space="0" w:color="auto"/>
        <w:left w:val="none" w:sz="0" w:space="0" w:color="auto"/>
        <w:bottom w:val="none" w:sz="0" w:space="0" w:color="auto"/>
        <w:right w:val="none" w:sz="0" w:space="0" w:color="auto"/>
      </w:divBdr>
    </w:div>
    <w:div w:id="2073455992">
      <w:marLeft w:val="0"/>
      <w:marRight w:val="0"/>
      <w:marTop w:val="0"/>
      <w:marBottom w:val="0"/>
      <w:divBdr>
        <w:top w:val="none" w:sz="0" w:space="0" w:color="auto"/>
        <w:left w:val="none" w:sz="0" w:space="0" w:color="auto"/>
        <w:bottom w:val="none" w:sz="0" w:space="0" w:color="auto"/>
        <w:right w:val="none" w:sz="0" w:space="0" w:color="auto"/>
      </w:divBdr>
    </w:div>
    <w:div w:id="2074233294">
      <w:marLeft w:val="0"/>
      <w:marRight w:val="0"/>
      <w:marTop w:val="0"/>
      <w:marBottom w:val="0"/>
      <w:divBdr>
        <w:top w:val="none" w:sz="0" w:space="0" w:color="auto"/>
        <w:left w:val="none" w:sz="0" w:space="0" w:color="auto"/>
        <w:bottom w:val="none" w:sz="0" w:space="0" w:color="auto"/>
        <w:right w:val="none" w:sz="0" w:space="0" w:color="auto"/>
      </w:divBdr>
    </w:div>
    <w:div w:id="2079011341">
      <w:marLeft w:val="0"/>
      <w:marRight w:val="0"/>
      <w:marTop w:val="0"/>
      <w:marBottom w:val="0"/>
      <w:divBdr>
        <w:top w:val="none" w:sz="0" w:space="0" w:color="auto"/>
        <w:left w:val="none" w:sz="0" w:space="0" w:color="auto"/>
        <w:bottom w:val="none" w:sz="0" w:space="0" w:color="auto"/>
        <w:right w:val="none" w:sz="0" w:space="0" w:color="auto"/>
      </w:divBdr>
    </w:div>
    <w:div w:id="2080204446">
      <w:marLeft w:val="0"/>
      <w:marRight w:val="0"/>
      <w:marTop w:val="0"/>
      <w:marBottom w:val="0"/>
      <w:divBdr>
        <w:top w:val="none" w:sz="0" w:space="0" w:color="auto"/>
        <w:left w:val="none" w:sz="0" w:space="0" w:color="auto"/>
        <w:bottom w:val="none" w:sz="0" w:space="0" w:color="auto"/>
        <w:right w:val="none" w:sz="0" w:space="0" w:color="auto"/>
      </w:divBdr>
    </w:div>
    <w:div w:id="2083332314">
      <w:marLeft w:val="0"/>
      <w:marRight w:val="0"/>
      <w:marTop w:val="0"/>
      <w:marBottom w:val="0"/>
      <w:divBdr>
        <w:top w:val="none" w:sz="0" w:space="0" w:color="auto"/>
        <w:left w:val="none" w:sz="0" w:space="0" w:color="auto"/>
        <w:bottom w:val="none" w:sz="0" w:space="0" w:color="auto"/>
        <w:right w:val="none" w:sz="0" w:space="0" w:color="auto"/>
      </w:divBdr>
    </w:div>
    <w:div w:id="2083864148">
      <w:marLeft w:val="0"/>
      <w:marRight w:val="0"/>
      <w:marTop w:val="0"/>
      <w:marBottom w:val="0"/>
      <w:divBdr>
        <w:top w:val="none" w:sz="0" w:space="0" w:color="auto"/>
        <w:left w:val="none" w:sz="0" w:space="0" w:color="auto"/>
        <w:bottom w:val="none" w:sz="0" w:space="0" w:color="auto"/>
        <w:right w:val="none" w:sz="0" w:space="0" w:color="auto"/>
      </w:divBdr>
    </w:div>
    <w:div w:id="2085028634">
      <w:marLeft w:val="0"/>
      <w:marRight w:val="0"/>
      <w:marTop w:val="0"/>
      <w:marBottom w:val="0"/>
      <w:divBdr>
        <w:top w:val="none" w:sz="0" w:space="0" w:color="auto"/>
        <w:left w:val="none" w:sz="0" w:space="0" w:color="auto"/>
        <w:bottom w:val="none" w:sz="0" w:space="0" w:color="auto"/>
        <w:right w:val="none" w:sz="0" w:space="0" w:color="auto"/>
      </w:divBdr>
    </w:div>
    <w:div w:id="2087455352">
      <w:marLeft w:val="0"/>
      <w:marRight w:val="0"/>
      <w:marTop w:val="0"/>
      <w:marBottom w:val="0"/>
      <w:divBdr>
        <w:top w:val="none" w:sz="0" w:space="0" w:color="auto"/>
        <w:left w:val="none" w:sz="0" w:space="0" w:color="auto"/>
        <w:bottom w:val="none" w:sz="0" w:space="0" w:color="auto"/>
        <w:right w:val="none" w:sz="0" w:space="0" w:color="auto"/>
      </w:divBdr>
    </w:div>
    <w:div w:id="2092774252">
      <w:marLeft w:val="0"/>
      <w:marRight w:val="0"/>
      <w:marTop w:val="0"/>
      <w:marBottom w:val="0"/>
      <w:divBdr>
        <w:top w:val="none" w:sz="0" w:space="0" w:color="auto"/>
        <w:left w:val="none" w:sz="0" w:space="0" w:color="auto"/>
        <w:bottom w:val="none" w:sz="0" w:space="0" w:color="auto"/>
        <w:right w:val="none" w:sz="0" w:space="0" w:color="auto"/>
      </w:divBdr>
    </w:div>
    <w:div w:id="2094010586">
      <w:bodyDiv w:val="1"/>
      <w:marLeft w:val="0"/>
      <w:marRight w:val="0"/>
      <w:marTop w:val="0"/>
      <w:marBottom w:val="0"/>
      <w:divBdr>
        <w:top w:val="none" w:sz="0" w:space="0" w:color="auto"/>
        <w:left w:val="none" w:sz="0" w:space="0" w:color="auto"/>
        <w:bottom w:val="none" w:sz="0" w:space="0" w:color="auto"/>
        <w:right w:val="none" w:sz="0" w:space="0" w:color="auto"/>
      </w:divBdr>
    </w:div>
    <w:div w:id="2095281942">
      <w:marLeft w:val="0"/>
      <w:marRight w:val="0"/>
      <w:marTop w:val="0"/>
      <w:marBottom w:val="0"/>
      <w:divBdr>
        <w:top w:val="none" w:sz="0" w:space="0" w:color="auto"/>
        <w:left w:val="none" w:sz="0" w:space="0" w:color="auto"/>
        <w:bottom w:val="none" w:sz="0" w:space="0" w:color="auto"/>
        <w:right w:val="none" w:sz="0" w:space="0" w:color="auto"/>
      </w:divBdr>
    </w:div>
    <w:div w:id="2097093817">
      <w:marLeft w:val="0"/>
      <w:marRight w:val="0"/>
      <w:marTop w:val="0"/>
      <w:marBottom w:val="0"/>
      <w:divBdr>
        <w:top w:val="none" w:sz="0" w:space="0" w:color="auto"/>
        <w:left w:val="none" w:sz="0" w:space="0" w:color="auto"/>
        <w:bottom w:val="none" w:sz="0" w:space="0" w:color="auto"/>
        <w:right w:val="none" w:sz="0" w:space="0" w:color="auto"/>
      </w:divBdr>
    </w:div>
    <w:div w:id="2102068394">
      <w:bodyDiv w:val="1"/>
      <w:marLeft w:val="0"/>
      <w:marRight w:val="0"/>
      <w:marTop w:val="0"/>
      <w:marBottom w:val="0"/>
      <w:divBdr>
        <w:top w:val="none" w:sz="0" w:space="0" w:color="auto"/>
        <w:left w:val="none" w:sz="0" w:space="0" w:color="auto"/>
        <w:bottom w:val="none" w:sz="0" w:space="0" w:color="auto"/>
        <w:right w:val="none" w:sz="0" w:space="0" w:color="auto"/>
      </w:divBdr>
      <w:divsChild>
        <w:div w:id="152140909">
          <w:marLeft w:val="547"/>
          <w:marRight w:val="0"/>
          <w:marTop w:val="96"/>
          <w:marBottom w:val="0"/>
          <w:divBdr>
            <w:top w:val="none" w:sz="0" w:space="0" w:color="auto"/>
            <w:left w:val="none" w:sz="0" w:space="0" w:color="auto"/>
            <w:bottom w:val="none" w:sz="0" w:space="0" w:color="auto"/>
            <w:right w:val="none" w:sz="0" w:space="0" w:color="auto"/>
          </w:divBdr>
        </w:div>
      </w:divsChild>
    </w:div>
    <w:div w:id="2102797222">
      <w:marLeft w:val="0"/>
      <w:marRight w:val="0"/>
      <w:marTop w:val="0"/>
      <w:marBottom w:val="0"/>
      <w:divBdr>
        <w:top w:val="none" w:sz="0" w:space="0" w:color="auto"/>
        <w:left w:val="none" w:sz="0" w:space="0" w:color="auto"/>
        <w:bottom w:val="none" w:sz="0" w:space="0" w:color="auto"/>
        <w:right w:val="none" w:sz="0" w:space="0" w:color="auto"/>
      </w:divBdr>
    </w:div>
    <w:div w:id="2107916327">
      <w:bodyDiv w:val="1"/>
      <w:marLeft w:val="0"/>
      <w:marRight w:val="0"/>
      <w:marTop w:val="0"/>
      <w:marBottom w:val="0"/>
      <w:divBdr>
        <w:top w:val="none" w:sz="0" w:space="0" w:color="auto"/>
        <w:left w:val="none" w:sz="0" w:space="0" w:color="auto"/>
        <w:bottom w:val="none" w:sz="0" w:space="0" w:color="auto"/>
        <w:right w:val="none" w:sz="0" w:space="0" w:color="auto"/>
      </w:divBdr>
    </w:div>
    <w:div w:id="2108378380">
      <w:marLeft w:val="0"/>
      <w:marRight w:val="0"/>
      <w:marTop w:val="0"/>
      <w:marBottom w:val="0"/>
      <w:divBdr>
        <w:top w:val="none" w:sz="0" w:space="0" w:color="auto"/>
        <w:left w:val="none" w:sz="0" w:space="0" w:color="auto"/>
        <w:bottom w:val="none" w:sz="0" w:space="0" w:color="auto"/>
        <w:right w:val="none" w:sz="0" w:space="0" w:color="auto"/>
      </w:divBdr>
    </w:div>
    <w:div w:id="2113357401">
      <w:marLeft w:val="0"/>
      <w:marRight w:val="0"/>
      <w:marTop w:val="0"/>
      <w:marBottom w:val="0"/>
      <w:divBdr>
        <w:top w:val="none" w:sz="0" w:space="0" w:color="auto"/>
        <w:left w:val="none" w:sz="0" w:space="0" w:color="auto"/>
        <w:bottom w:val="none" w:sz="0" w:space="0" w:color="auto"/>
        <w:right w:val="none" w:sz="0" w:space="0" w:color="auto"/>
      </w:divBdr>
    </w:div>
    <w:div w:id="2114200010">
      <w:marLeft w:val="0"/>
      <w:marRight w:val="0"/>
      <w:marTop w:val="0"/>
      <w:marBottom w:val="0"/>
      <w:divBdr>
        <w:top w:val="none" w:sz="0" w:space="0" w:color="auto"/>
        <w:left w:val="none" w:sz="0" w:space="0" w:color="auto"/>
        <w:bottom w:val="none" w:sz="0" w:space="0" w:color="auto"/>
        <w:right w:val="none" w:sz="0" w:space="0" w:color="auto"/>
      </w:divBdr>
    </w:div>
    <w:div w:id="2115516250">
      <w:marLeft w:val="0"/>
      <w:marRight w:val="0"/>
      <w:marTop w:val="0"/>
      <w:marBottom w:val="0"/>
      <w:divBdr>
        <w:top w:val="none" w:sz="0" w:space="0" w:color="auto"/>
        <w:left w:val="none" w:sz="0" w:space="0" w:color="auto"/>
        <w:bottom w:val="none" w:sz="0" w:space="0" w:color="auto"/>
        <w:right w:val="none" w:sz="0" w:space="0" w:color="auto"/>
      </w:divBdr>
    </w:div>
    <w:div w:id="2115662308">
      <w:marLeft w:val="0"/>
      <w:marRight w:val="0"/>
      <w:marTop w:val="0"/>
      <w:marBottom w:val="0"/>
      <w:divBdr>
        <w:top w:val="none" w:sz="0" w:space="0" w:color="auto"/>
        <w:left w:val="none" w:sz="0" w:space="0" w:color="auto"/>
        <w:bottom w:val="none" w:sz="0" w:space="0" w:color="auto"/>
        <w:right w:val="none" w:sz="0" w:space="0" w:color="auto"/>
      </w:divBdr>
    </w:div>
    <w:div w:id="2117745151">
      <w:marLeft w:val="0"/>
      <w:marRight w:val="0"/>
      <w:marTop w:val="0"/>
      <w:marBottom w:val="0"/>
      <w:divBdr>
        <w:top w:val="none" w:sz="0" w:space="0" w:color="auto"/>
        <w:left w:val="none" w:sz="0" w:space="0" w:color="auto"/>
        <w:bottom w:val="none" w:sz="0" w:space="0" w:color="auto"/>
        <w:right w:val="none" w:sz="0" w:space="0" w:color="auto"/>
      </w:divBdr>
    </w:div>
    <w:div w:id="2123458233">
      <w:marLeft w:val="0"/>
      <w:marRight w:val="0"/>
      <w:marTop w:val="0"/>
      <w:marBottom w:val="0"/>
      <w:divBdr>
        <w:top w:val="none" w:sz="0" w:space="0" w:color="auto"/>
        <w:left w:val="none" w:sz="0" w:space="0" w:color="auto"/>
        <w:bottom w:val="none" w:sz="0" w:space="0" w:color="auto"/>
        <w:right w:val="none" w:sz="0" w:space="0" w:color="auto"/>
      </w:divBdr>
    </w:div>
    <w:div w:id="2124691844">
      <w:bodyDiv w:val="1"/>
      <w:marLeft w:val="0"/>
      <w:marRight w:val="0"/>
      <w:marTop w:val="0"/>
      <w:marBottom w:val="0"/>
      <w:divBdr>
        <w:top w:val="none" w:sz="0" w:space="0" w:color="auto"/>
        <w:left w:val="none" w:sz="0" w:space="0" w:color="auto"/>
        <w:bottom w:val="none" w:sz="0" w:space="0" w:color="auto"/>
        <w:right w:val="none" w:sz="0" w:space="0" w:color="auto"/>
      </w:divBdr>
    </w:div>
    <w:div w:id="2131893979">
      <w:marLeft w:val="0"/>
      <w:marRight w:val="0"/>
      <w:marTop w:val="0"/>
      <w:marBottom w:val="0"/>
      <w:divBdr>
        <w:top w:val="none" w:sz="0" w:space="0" w:color="auto"/>
        <w:left w:val="none" w:sz="0" w:space="0" w:color="auto"/>
        <w:bottom w:val="none" w:sz="0" w:space="0" w:color="auto"/>
        <w:right w:val="none" w:sz="0" w:space="0" w:color="auto"/>
      </w:divBdr>
    </w:div>
    <w:div w:id="2132288019">
      <w:marLeft w:val="0"/>
      <w:marRight w:val="0"/>
      <w:marTop w:val="0"/>
      <w:marBottom w:val="0"/>
      <w:divBdr>
        <w:top w:val="none" w:sz="0" w:space="0" w:color="auto"/>
        <w:left w:val="none" w:sz="0" w:space="0" w:color="auto"/>
        <w:bottom w:val="none" w:sz="0" w:space="0" w:color="auto"/>
        <w:right w:val="none" w:sz="0" w:space="0" w:color="auto"/>
      </w:divBdr>
    </w:div>
    <w:div w:id="2142261201">
      <w:bodyDiv w:val="1"/>
      <w:marLeft w:val="0"/>
      <w:marRight w:val="0"/>
      <w:marTop w:val="0"/>
      <w:marBottom w:val="0"/>
      <w:divBdr>
        <w:top w:val="none" w:sz="0" w:space="0" w:color="auto"/>
        <w:left w:val="none" w:sz="0" w:space="0" w:color="auto"/>
        <w:bottom w:val="none" w:sz="0" w:space="0" w:color="auto"/>
        <w:right w:val="none" w:sz="0" w:space="0" w:color="auto"/>
      </w:divBdr>
    </w:div>
    <w:div w:id="2144889048">
      <w:marLeft w:val="0"/>
      <w:marRight w:val="0"/>
      <w:marTop w:val="0"/>
      <w:marBottom w:val="0"/>
      <w:divBdr>
        <w:top w:val="none" w:sz="0" w:space="0" w:color="auto"/>
        <w:left w:val="none" w:sz="0" w:space="0" w:color="auto"/>
        <w:bottom w:val="none" w:sz="0" w:space="0" w:color="auto"/>
        <w:right w:val="none" w:sz="0" w:space="0" w:color="auto"/>
      </w:divBdr>
    </w:div>
    <w:div w:id="2145803402">
      <w:marLeft w:val="0"/>
      <w:marRight w:val="0"/>
      <w:marTop w:val="0"/>
      <w:marBottom w:val="0"/>
      <w:divBdr>
        <w:top w:val="none" w:sz="0" w:space="0" w:color="auto"/>
        <w:left w:val="none" w:sz="0" w:space="0" w:color="auto"/>
        <w:bottom w:val="none" w:sz="0" w:space="0" w:color="auto"/>
        <w:right w:val="none" w:sz="0" w:space="0" w:color="auto"/>
      </w:divBdr>
    </w:div>
    <w:div w:id="2145805562">
      <w:marLeft w:val="0"/>
      <w:marRight w:val="0"/>
      <w:marTop w:val="0"/>
      <w:marBottom w:val="0"/>
      <w:divBdr>
        <w:top w:val="none" w:sz="0" w:space="0" w:color="auto"/>
        <w:left w:val="none" w:sz="0" w:space="0" w:color="auto"/>
        <w:bottom w:val="none" w:sz="0" w:space="0" w:color="auto"/>
        <w:right w:val="none" w:sz="0" w:space="0" w:color="auto"/>
      </w:divBdr>
    </w:div>
    <w:div w:id="214723389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image" Target="media/image4.jpeg"/><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kis.gov.lv/2017/05/pilnveidos-latvijas-iedzivotajiem-izstradato-masintulku-hugo-lv/www.hugo.lv" TargetMode="External"/></Relationships>
</file>

<file path=word/_rels/footnotes.xml.rels><?xml version="1.0" encoding="UTF-8" standalone="yes"?>
<Relationships xmlns="http://schemas.openxmlformats.org/package/2006/relationships"><Relationship Id="rId13" Type="http://schemas.openxmlformats.org/officeDocument/2006/relationships/hyperlink" Target="https://www2.deloitte.com/content/dam/insights/us/articles/3834_How-much-time-and-money-can-AI-save-government/DUP_How-much-time-and-money-can-AI-save-government.pdf" TargetMode="External"/><Relationship Id="rId18" Type="http://schemas.openxmlformats.org/officeDocument/2006/relationships/hyperlink" Target="https://interestingengineering.com/artificial-intelligence-can-now-predict-when-you-will-die" TargetMode="External"/><Relationship Id="rId26" Type="http://schemas.openxmlformats.org/officeDocument/2006/relationships/hyperlink" Target="https://www.mk.gov.lv/sites/default/files/editor/kk-valdibas-deklaracija_red-gala.pdf" TargetMode="External"/><Relationship Id="rId39" Type="http://schemas.openxmlformats.org/officeDocument/2006/relationships/hyperlink" Target="http://www.oecd.org/going-digital/ai/" TargetMode="External"/><Relationship Id="rId21" Type="http://schemas.openxmlformats.org/officeDocument/2006/relationships/hyperlink" Target="https://deepmind.com/applied/deepmind-health/working-partners/health-research-tomorrow/moorfields-eye-hospital-nhs-foundation-trust/" TargetMode="External"/><Relationship Id="rId34" Type="http://schemas.openxmlformats.org/officeDocument/2006/relationships/hyperlink" Target="https://ec.europa.eu/digital-single-market/en/news/have-your-say-european-expert-group-seeks-feedback-draft-ethics-guidelines-trustworthy" TargetMode="External"/><Relationship Id="rId42" Type="http://schemas.openxmlformats.org/officeDocument/2006/relationships/hyperlink" Target="https://ec.europa.eu/digital-single-market/en/news/communication-building-trust-human-centric-artificial-intelligence" TargetMode="External"/><Relationship Id="rId47" Type="http://schemas.openxmlformats.org/officeDocument/2006/relationships/hyperlink" Target="https://ec.europa.eu/jrc/en/publication/eur-scientific-and-technical-research-reports/artificial-intelligence-european-perspective" TargetMode="External"/><Relationship Id="rId50" Type="http://schemas.openxmlformats.org/officeDocument/2006/relationships/hyperlink" Target="http://www.sam.gov.lv/images/modules/items/PDF/item_7222_test_vadlinijas.pdf" TargetMode="External"/><Relationship Id="rId55" Type="http://schemas.openxmlformats.org/officeDocument/2006/relationships/hyperlink" Target="https://www.forbes.com/sites/bernardmarr/2018/05/21/how-much-data-do-we-create-every-day-the-mind-blowing-stats-everyone-should-read/" TargetMode="External"/><Relationship Id="rId63" Type="http://schemas.openxmlformats.org/officeDocument/2006/relationships/hyperlink" Target="https://en.wikipedia.org/wiki/Sandbox_(software_development)" TargetMode="External"/><Relationship Id="rId68" Type="http://schemas.openxmlformats.org/officeDocument/2006/relationships/hyperlink" Target="https://www.zdnet.com/article/meet-aurora-finlands-ai-assistant-aims-to-give-each-citizen-tailored-advice/" TargetMode="External"/><Relationship Id="rId7" Type="http://schemas.openxmlformats.org/officeDocument/2006/relationships/hyperlink" Target="https://en.wikipedia.org/wiki/4D_printing" TargetMode="External"/><Relationship Id="rId71" Type="http://schemas.openxmlformats.org/officeDocument/2006/relationships/hyperlink" Target="https://www.coe.int/en/web/cepej/cepej-european-ethical-charter-on-the-use-of-artificial-intelligence-ai-in-judicial-systems-and-their-environment" TargetMode="External"/><Relationship Id="rId2" Type="http://schemas.openxmlformats.org/officeDocument/2006/relationships/hyperlink" Target="http://www.oecd.org/going-digital/ai/initiatives-worldwide/" TargetMode="External"/><Relationship Id="rId16" Type="http://schemas.openxmlformats.org/officeDocument/2006/relationships/hyperlink" Target="https://www.nsf.gov/news/news_summ.jsp?cntn_id=137848" TargetMode="External"/><Relationship Id="rId29" Type="http://schemas.openxmlformats.org/officeDocument/2006/relationships/hyperlink" Target="http://www.la.lv/kulturas-informacijas-sistemu-centrs-sacis-vienotu-valsts-parvaldes-virtuala-asistenta-platformas-attistibu" TargetMode="External"/><Relationship Id="rId1" Type="http://schemas.openxmlformats.org/officeDocument/2006/relationships/hyperlink" Target="https://ec.europa.eu/knowledge4policy/publication/coordinated-plan-artificial-intelligence-com2018-795-final_en" TargetMode="External"/><Relationship Id="rId6" Type="http://schemas.openxmlformats.org/officeDocument/2006/relationships/hyperlink" Target="https://lv.wikipedia.org/wiki/3D_druk%C4%81%C5%A1ana" TargetMode="External"/><Relationship Id="rId11" Type="http://schemas.openxmlformats.org/officeDocument/2006/relationships/hyperlink" Target="https://www.gartner.com/en/newsroom/press-releases/2017-07-18-gartner-says-ai-technologies-will-be-in-almost-every-new-software-product-by-2020" TargetMode="External"/><Relationship Id="rId24" Type="http://schemas.openxmlformats.org/officeDocument/2006/relationships/hyperlink" Target="https://ec.europa.eu/digital-single-market/en/desi" TargetMode="External"/><Relationship Id="rId32" Type="http://schemas.openxmlformats.org/officeDocument/2006/relationships/hyperlink" Target="https://ec.europa.eu/digital-single-market/en/news/eu-member-states-sign-cooperate-artificial-intelligence" TargetMode="External"/><Relationship Id="rId37" Type="http://schemas.openxmlformats.org/officeDocument/2006/relationships/hyperlink" Target="https://ec.europa.eu/digital-single-market/en/news/coordinated-plan-artificial-intelligence" TargetMode="External"/><Relationship Id="rId40" Type="http://schemas.openxmlformats.org/officeDocument/2006/relationships/hyperlink" Target="http://www.oecd.org/going-digital/ai/principles/" TargetMode="External"/><Relationship Id="rId45" Type="http://schemas.openxmlformats.org/officeDocument/2006/relationships/hyperlink" Target="https://www.capgemini.com/2018/07/artificial-intelligence-readiness-and-performance-benchmark/" TargetMode="External"/><Relationship Id="rId53" Type="http://schemas.openxmlformats.org/officeDocument/2006/relationships/hyperlink" Target="https://www.elementsofai.com/" TargetMode="External"/><Relationship Id="rId58" Type="http://schemas.openxmlformats.org/officeDocument/2006/relationships/hyperlink" Target="https://ai.google/research/teams/applied-science/quantum-ai/" TargetMode="External"/><Relationship Id="rId66" Type="http://schemas.openxmlformats.org/officeDocument/2006/relationships/hyperlink" Target="https://www.coe.int/en/web/cepej/cepej-european-ethical-charter-on-the-use-of-artificial-intelligence-ai-in-judicial-systems-and-their-environment" TargetMode="External"/><Relationship Id="rId5" Type="http://schemas.openxmlformats.org/officeDocument/2006/relationships/hyperlink" Target="https://en.wikipedia.org/wiki/Fourth_Industrial_Revolution" TargetMode="External"/><Relationship Id="rId15" Type="http://schemas.openxmlformats.org/officeDocument/2006/relationships/hyperlink" Target="https://www.businessinsider.com/80-of-businesses-want-chatbots-by-2020-2016-12" TargetMode="External"/><Relationship Id="rId23" Type="http://schemas.openxmlformats.org/officeDocument/2006/relationships/hyperlink" Target="https://www.mckinsey.com/~/media/mckinsey/industries/advanced%20electronics/our%20insights/how%20artificial%20intelligence%20can%20deliver%20real%20value%20to%20companies/mgi-artificial-intelligence-discussion-paper.ashx" TargetMode="External"/><Relationship Id="rId28" Type="http://schemas.openxmlformats.org/officeDocument/2006/relationships/hyperlink" Target="http://www.lad.gov.lv/lv/aktualitates-un-kalendars/aktualitates/lauku-atbalsta-dienesta-darbu-ir-uzsacis-robots-varis-889" TargetMode="External"/><Relationship Id="rId36" Type="http://schemas.openxmlformats.org/officeDocument/2006/relationships/hyperlink" Target="https://ec.europa.eu/jrc/en/publication/eur-scientific-and-technical-research-reports/artificial-intelligence-european-perspective" TargetMode="External"/><Relationship Id="rId49" Type="http://schemas.openxmlformats.org/officeDocument/2006/relationships/hyperlink" Target="https://mana.latvija.lv/e-indekss/" TargetMode="External"/><Relationship Id="rId57" Type="http://schemas.openxmlformats.org/officeDocument/2006/relationships/hyperlink" Target="https://www.sciencedaily.com/releases/2018/10/181025113215.htm" TargetMode="External"/><Relationship Id="rId61" Type="http://schemas.openxmlformats.org/officeDocument/2006/relationships/hyperlink" Target="https://investindk.com/insights/the-danish-government-presents-national-ai-strategy" TargetMode="External"/><Relationship Id="rId10" Type="http://schemas.openxmlformats.org/officeDocument/2006/relationships/hyperlink" Target="https://www.accenture.com/us-en/insight-artificial-intelligence-future-growth" TargetMode="External"/><Relationship Id="rId19" Type="http://schemas.openxmlformats.org/officeDocument/2006/relationships/hyperlink" Target="https://siliconangle.com/2013/04/17/fbi-uses-big-data-crowdsourcing-to-hunt-the-boston-bomber/" TargetMode="External"/><Relationship Id="rId31" Type="http://schemas.openxmlformats.org/officeDocument/2006/relationships/hyperlink" Target="https://www.rta.lv/aktualitates/479" TargetMode="External"/><Relationship Id="rId44" Type="http://schemas.openxmlformats.org/officeDocument/2006/relationships/hyperlink" Target="https://www.capgemini.com/wp-content/uploads/2018/07/AI-Readiness-Benchmark-POV.pdf" TargetMode="External"/><Relationship Id="rId52" Type="http://schemas.openxmlformats.org/officeDocument/2006/relationships/hyperlink" Target="https://www.ecsel.eu/" TargetMode="External"/><Relationship Id="rId60" Type="http://schemas.openxmlformats.org/officeDocument/2006/relationships/hyperlink" Target="https://techcrunch.com/2018/11/17/quantum-computing-not-ai-will-define-our-future/" TargetMode="External"/><Relationship Id="rId65" Type="http://schemas.openxmlformats.org/officeDocument/2006/relationships/hyperlink" Target="https://ec.europa.eu/futurium/en/ai-alliance-consultation/guidelines" TargetMode="External"/><Relationship Id="rId4" Type="http://schemas.openxmlformats.org/officeDocument/2006/relationships/hyperlink" Target="https://lv.wikipedia.org/wiki/Ekspertsist%C4%93ma" TargetMode="External"/><Relationship Id="rId9" Type="http://schemas.openxmlformats.org/officeDocument/2006/relationships/hyperlink" Target="https://www.huawei.com/nz/about-huawei/publications/winwin-magazine/29/accelerating-success-in-the-4th-industrial-revolution" TargetMode="External"/><Relationship Id="rId14" Type="http://schemas.openxmlformats.org/officeDocument/2006/relationships/hyperlink" Target="https://www.gartner.com/smarterwithgartner/gartner-top-10-strategic-technology-trends-for-2019/" TargetMode="External"/><Relationship Id="rId22" Type="http://schemas.openxmlformats.org/officeDocument/2006/relationships/hyperlink" Target="https://www.wired.com/story/can-ai-be-fair-judge-court-estonia-thinks-so/" TargetMode="External"/><Relationship Id="rId27" Type="http://schemas.openxmlformats.org/officeDocument/2006/relationships/hyperlink" Target="https://www.ur.gov.lv/lv/par-mums/una/" TargetMode="External"/><Relationship Id="rId30" Type="http://schemas.openxmlformats.org/officeDocument/2006/relationships/hyperlink" Target="https://www.ta.gov.lv/lv/aktualitates_17/tiesu_administracija_uzsak_ieviest_robotizacijas_procesus.html_C1647" TargetMode="External"/><Relationship Id="rId35" Type="http://schemas.openxmlformats.org/officeDocument/2006/relationships/hyperlink" Target="https://ec.europa.eu/futurium/en/ai-alliance-consultation/guidelines" TargetMode="External"/><Relationship Id="rId43" Type="http://schemas.openxmlformats.org/officeDocument/2006/relationships/hyperlink" Target="https://www.oecd-ilibrary.org/docserver/9789264311992-en.pdf?expires=1559828990&amp;id=id&amp;accname=oid048312&amp;checksum=7E52BDC678BF798968974C834F118D7A" TargetMode="External"/><Relationship Id="rId48" Type="http://schemas.openxmlformats.org/officeDocument/2006/relationships/hyperlink" Target="http://analytics.dkv.global/data/pdf/AI-in-EE/AI-in-Eastern-Europe-Teaser.pdf" TargetMode="External"/><Relationship Id="rId56" Type="http://schemas.openxmlformats.org/officeDocument/2006/relationships/hyperlink" Target="http://virac.eu/petnieciba/petniecibas-virzieni/augstas-veiktspejas-skaitlosanas/" TargetMode="External"/><Relationship Id="rId64" Type="http://schemas.openxmlformats.org/officeDocument/2006/relationships/hyperlink" Target="https://ec.europa.eu/digital-single-market/en/news/have-your-say-european-expert-group-seeks-feedback-draft-ethics-guidelines-trustworthy" TargetMode="External"/><Relationship Id="rId69" Type="http://schemas.openxmlformats.org/officeDocument/2006/relationships/hyperlink" Target="https://www.diplomacy.edu/sites/default/files/AI-diplo-report.pdf" TargetMode="External"/><Relationship Id="rId8" Type="http://schemas.openxmlformats.org/officeDocument/2006/relationships/hyperlink" Target="https://www.forbes.com/sites/jeannemeister/2019/01/08/ten-hr-trends-in-the-age-of-artificial-intelligence/" TargetMode="External"/><Relationship Id="rId51" Type="http://schemas.openxmlformats.org/officeDocument/2006/relationships/hyperlink" Target="http://misik.rtu.lv/2018/02/1596/" TargetMode="External"/><Relationship Id="rId72" Type="http://schemas.openxmlformats.org/officeDocument/2006/relationships/hyperlink" Target="https://ec.europa.eu/digital-single-market/en/news/ethics-guidelines-trustworthy-ai" TargetMode="External"/><Relationship Id="rId3" Type="http://schemas.openxmlformats.org/officeDocument/2006/relationships/hyperlink" Target="https://ec.europa.eu/digital-single-market/en/news/definition-artificial-intelligence-main-capabilities-and-scientific-disciplines" TargetMode="External"/><Relationship Id="rId12" Type="http://schemas.openxmlformats.org/officeDocument/2006/relationships/hyperlink" Target="https://www.rtu.lv/lv/universitate/masu-medijiem/innovation" TargetMode="External"/><Relationship Id="rId17" Type="http://schemas.openxmlformats.org/officeDocument/2006/relationships/hyperlink" Target="https://futurism.com/ibms-watson-ai-recommends-same-treatment-as-doctors-in-99-of-cancer-cases" TargetMode="External"/><Relationship Id="rId25" Type="http://schemas.openxmlformats.org/officeDocument/2006/relationships/hyperlink" Target="http://polsis.mk.gov.lv/documents/3323" TargetMode="External"/><Relationship Id="rId33" Type="http://schemas.openxmlformats.org/officeDocument/2006/relationships/hyperlink" Target="https://eur-lex.europa.eu/legal-content/LV/TXT/?uri=uriserv:OJ.C_.2018.440.01.0001.01.LAV&amp;toc=OJ:C:2018:440:TOC" TargetMode="External"/><Relationship Id="rId38" Type="http://schemas.openxmlformats.org/officeDocument/2006/relationships/hyperlink" Target="https://www.consilium.europa.eu/lv/press/press-releases/2019/02/18/european-coordinated-plan-on-artificial-intelligence/" TargetMode="External"/><Relationship Id="rId46" Type="http://schemas.openxmlformats.org/officeDocument/2006/relationships/hyperlink" Target="http://www.automationreadiness.eiu.com/" TargetMode="External"/><Relationship Id="rId59" Type="http://schemas.openxmlformats.org/officeDocument/2006/relationships/hyperlink" Target="https://www.economist.com/news/essays/21717782-quantum-technology-beginning-come-its-own" TargetMode="External"/><Relationship Id="rId67" Type="http://schemas.openxmlformats.org/officeDocument/2006/relationships/hyperlink" Target="https://ec.europa.eu/futurium/en/ai-alliance-consultation/guidelines" TargetMode="External"/><Relationship Id="rId20" Type="http://schemas.openxmlformats.org/officeDocument/2006/relationships/hyperlink" Target="https://futurism.com/chinese-police-facial-recognition-glasses-surveillance-arsenal/" TargetMode="External"/><Relationship Id="rId41" Type="http://schemas.openxmlformats.org/officeDocument/2006/relationships/hyperlink" Target="https://ec.europa.eu/epsc/sites/epsc/files/espas_report2019.pdf" TargetMode="External"/><Relationship Id="rId54" Type="http://schemas.openxmlformats.org/officeDocument/2006/relationships/hyperlink" Target="https://ec.europa.eu/digital-single-market/en/news/coordinated-plan-artificial-intelligence" TargetMode="External"/><Relationship Id="rId62" Type="http://schemas.openxmlformats.org/officeDocument/2006/relationships/hyperlink" Target="https://publications.europa.eu/en/publication-detail/-/publication/d4e3e1f5-526c-11e8-be1d-01aa75ed71a1/language-en/format-PDF/source-73598901" TargetMode="External"/><Relationship Id="rId70" Type="http://schemas.openxmlformats.org/officeDocument/2006/relationships/hyperlink" Target="https://ec.europa.eu/digital-single-market/en/european-legislation-reuse-public-sector-inform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530ECF-DF19-4E32-8019-485BE0686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353</TotalTime>
  <Pages>39</Pages>
  <Words>56455</Words>
  <Characters>32180</Characters>
  <Application>Microsoft Office Word</Application>
  <DocSecurity>0</DocSecurity>
  <Lines>268</Lines>
  <Paragraphs>176</Paragraphs>
  <ScaleCrop>false</ScaleCrop>
  <HeadingPairs>
    <vt:vector size="2" baseType="variant">
      <vt:variant>
        <vt:lpstr>Title</vt:lpstr>
      </vt:variant>
      <vt:variant>
        <vt:i4>1</vt:i4>
      </vt:variant>
    </vt:vector>
  </HeadingPairs>
  <TitlesOfParts>
    <vt:vector size="1" baseType="lpstr">
      <vt:lpstr>Informatīvais ziņojums “Par mākslīgā intelekta risinājumu attīstību”</vt:lpstr>
    </vt:vector>
  </TitlesOfParts>
  <Company/>
  <LinksUpToDate>false</LinksUpToDate>
  <CharactersWithSpaces>88459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Informatīvais ziņojums “Par mākslīgā intelekta risinājumu attīstību”</dc:title>
  <dc:creator>Jānis Ratkevičs</dc:creator>
  <cp:lastModifiedBy>Jānis Ratkevičs</cp:lastModifiedBy>
  <cp:revision>20</cp:revision>
  <cp:lastPrinted>2019-05-13T06:05:00Z</cp:lastPrinted>
  <dcterms:created xsi:type="dcterms:W3CDTF">2019-06-11T11:43:00Z</dcterms:created>
  <dcterms:modified xsi:type="dcterms:W3CDTF">2019-06-13T08:18:00Z</dcterms:modified>
</cp:coreProperties>
</file>