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1AE9C7" w14:textId="77777777" w:rsidR="00D51258" w:rsidRPr="00D51258" w:rsidRDefault="00D51258" w:rsidP="00D51258">
      <w:pPr>
        <w:jc w:val="center"/>
        <w:rPr>
          <w:rFonts w:ascii="Times New Roman" w:hAnsi="Times New Roman" w:cs="Times New Roman"/>
          <w:b/>
          <w:sz w:val="28"/>
          <w:szCs w:val="28"/>
        </w:rPr>
      </w:pPr>
      <w:bookmarkStart w:id="0" w:name="_GoBack"/>
      <w:bookmarkEnd w:id="0"/>
      <w:r w:rsidRPr="00D51258">
        <w:rPr>
          <w:rFonts w:ascii="Times New Roman" w:hAnsi="Times New Roman" w:cs="Times New Roman"/>
          <w:b/>
          <w:sz w:val="28"/>
          <w:szCs w:val="28"/>
        </w:rPr>
        <w:t>Informatīvais ziņojums</w:t>
      </w:r>
    </w:p>
    <w:p w14:paraId="53876849" w14:textId="77777777" w:rsidR="00D51258" w:rsidRPr="00D51258" w:rsidRDefault="00D51258" w:rsidP="00D51258">
      <w:pPr>
        <w:jc w:val="center"/>
        <w:rPr>
          <w:rFonts w:ascii="Times New Roman" w:hAnsi="Times New Roman" w:cs="Times New Roman"/>
          <w:b/>
          <w:sz w:val="28"/>
          <w:szCs w:val="28"/>
        </w:rPr>
      </w:pPr>
      <w:r w:rsidRPr="00D51258">
        <w:rPr>
          <w:rFonts w:ascii="Times New Roman" w:hAnsi="Times New Roman" w:cs="Times New Roman"/>
          <w:b/>
          <w:sz w:val="28"/>
          <w:szCs w:val="28"/>
        </w:rPr>
        <w:t>Par invazīvām svešzemju sugām un kompetenču sadalījumu</w:t>
      </w:r>
    </w:p>
    <w:p w14:paraId="0CB88F11" w14:textId="77777777" w:rsidR="00D51258" w:rsidRPr="00D51258" w:rsidRDefault="00D51258" w:rsidP="00D51258">
      <w:pPr>
        <w:jc w:val="both"/>
        <w:rPr>
          <w:rFonts w:ascii="Times New Roman" w:hAnsi="Times New Roman" w:cs="Times New Roman"/>
          <w:sz w:val="28"/>
          <w:szCs w:val="28"/>
        </w:rPr>
      </w:pPr>
    </w:p>
    <w:p w14:paraId="1F552AC9" w14:textId="77777777" w:rsidR="00C163BE" w:rsidRDefault="00D51258" w:rsidP="00D51258">
      <w:pPr>
        <w:jc w:val="both"/>
        <w:rPr>
          <w:rFonts w:ascii="Times New Roman" w:hAnsi="Times New Roman" w:cs="Times New Roman"/>
          <w:sz w:val="28"/>
          <w:szCs w:val="28"/>
        </w:rPr>
      </w:pPr>
      <w:r w:rsidRPr="00D51258">
        <w:rPr>
          <w:rFonts w:ascii="Times New Roman" w:hAnsi="Times New Roman" w:cs="Times New Roman"/>
          <w:sz w:val="28"/>
          <w:szCs w:val="28"/>
        </w:rPr>
        <w:t>Eiropas P</w:t>
      </w:r>
      <w:r w:rsidR="00BD6039">
        <w:rPr>
          <w:rFonts w:ascii="Times New Roman" w:hAnsi="Times New Roman" w:cs="Times New Roman"/>
          <w:sz w:val="28"/>
          <w:szCs w:val="28"/>
        </w:rPr>
        <w:t>arlamenta un Padomes Regula Nr. </w:t>
      </w:r>
      <w:r w:rsidRPr="00D51258">
        <w:rPr>
          <w:rFonts w:ascii="Times New Roman" w:hAnsi="Times New Roman" w:cs="Times New Roman"/>
          <w:sz w:val="28"/>
          <w:szCs w:val="28"/>
        </w:rPr>
        <w:t>1143/2014 par invazīvu svešzemju sugu introdukcijas un izplatīšanās profilaksi un pārvaldību</w:t>
      </w:r>
      <w:ins w:id="1" w:author="Madara Gaile" w:date="2017-08-21T09:44:00Z">
        <w:r w:rsidR="00143B55">
          <w:rPr>
            <w:rStyle w:val="FootnoteReference"/>
            <w:rFonts w:ascii="Times New Roman" w:hAnsi="Times New Roman" w:cs="Times New Roman"/>
            <w:sz w:val="28"/>
            <w:szCs w:val="28"/>
          </w:rPr>
          <w:footnoteReference w:id="1"/>
        </w:r>
      </w:ins>
      <w:r w:rsidRPr="00D51258">
        <w:rPr>
          <w:rFonts w:ascii="Times New Roman" w:hAnsi="Times New Roman" w:cs="Times New Roman"/>
          <w:sz w:val="28"/>
          <w:szCs w:val="28"/>
        </w:rPr>
        <w:t xml:space="preserve"> (turp</w:t>
      </w:r>
      <w:r w:rsidR="005C174D">
        <w:rPr>
          <w:rFonts w:ascii="Times New Roman" w:hAnsi="Times New Roman" w:cs="Times New Roman"/>
          <w:sz w:val="28"/>
          <w:szCs w:val="28"/>
        </w:rPr>
        <w:t>māk – Regula) ir pieņemta 2014. gada 22. </w:t>
      </w:r>
      <w:r w:rsidRPr="00D51258">
        <w:rPr>
          <w:rFonts w:ascii="Times New Roman" w:hAnsi="Times New Roman" w:cs="Times New Roman"/>
          <w:sz w:val="28"/>
          <w:szCs w:val="28"/>
        </w:rPr>
        <w:t xml:space="preserve">oktobrī. </w:t>
      </w:r>
      <w:r w:rsidR="00C163BE">
        <w:rPr>
          <w:rFonts w:ascii="Times New Roman" w:hAnsi="Times New Roman" w:cs="Times New Roman"/>
          <w:sz w:val="28"/>
          <w:szCs w:val="28"/>
        </w:rPr>
        <w:t>Regulā izklāstīti noteikumi, kā novēr</w:t>
      </w:r>
      <w:r w:rsidR="00BD6039">
        <w:rPr>
          <w:rFonts w:ascii="Times New Roman" w:hAnsi="Times New Roman" w:cs="Times New Roman"/>
          <w:sz w:val="28"/>
          <w:szCs w:val="28"/>
        </w:rPr>
        <w:t>s</w:t>
      </w:r>
      <w:r w:rsidR="00C163BE">
        <w:rPr>
          <w:rFonts w:ascii="Times New Roman" w:hAnsi="Times New Roman" w:cs="Times New Roman"/>
          <w:sz w:val="28"/>
          <w:szCs w:val="28"/>
        </w:rPr>
        <w:t>t, līdz minimumam samazināt un mīkstināt apzinātas un neapzinātas invazīvu svešzemju sugu introdukcijas un izplatīšanās Eiropas Savienībā</w:t>
      </w:r>
      <w:r w:rsidR="00BD6039">
        <w:rPr>
          <w:rFonts w:ascii="Times New Roman" w:hAnsi="Times New Roman" w:cs="Times New Roman"/>
          <w:sz w:val="28"/>
          <w:szCs w:val="28"/>
        </w:rPr>
        <w:t xml:space="preserve"> (turpmāk – ES)</w:t>
      </w:r>
      <w:r w:rsidR="00C163BE">
        <w:rPr>
          <w:rFonts w:ascii="Times New Roman" w:hAnsi="Times New Roman" w:cs="Times New Roman"/>
          <w:sz w:val="28"/>
          <w:szCs w:val="28"/>
        </w:rPr>
        <w:t xml:space="preserve"> kaitīgo ietekmi uz bioloģisko daudzveidību. </w:t>
      </w:r>
    </w:p>
    <w:p w14:paraId="21572FEC" w14:textId="32125DFD" w:rsidR="00C163BE" w:rsidRPr="00D51258" w:rsidRDefault="00C163BE" w:rsidP="00C163BE">
      <w:pPr>
        <w:spacing w:after="0" w:line="240" w:lineRule="auto"/>
        <w:jc w:val="both"/>
        <w:rPr>
          <w:rFonts w:ascii="Times New Roman" w:hAnsi="Times New Roman" w:cs="Times New Roman"/>
          <w:sz w:val="28"/>
          <w:szCs w:val="28"/>
        </w:rPr>
      </w:pPr>
      <w:r w:rsidRPr="00D51258">
        <w:rPr>
          <w:rFonts w:ascii="Times New Roman" w:hAnsi="Times New Roman" w:cs="Times New Roman"/>
          <w:sz w:val="28"/>
          <w:szCs w:val="28"/>
        </w:rPr>
        <w:t>Regula</w:t>
      </w:r>
      <w:r>
        <w:rPr>
          <w:rFonts w:ascii="Times New Roman" w:hAnsi="Times New Roman" w:cs="Times New Roman"/>
          <w:sz w:val="28"/>
          <w:szCs w:val="28"/>
        </w:rPr>
        <w:t>s 7. pants</w:t>
      </w:r>
      <w:r w:rsidRPr="00D51258">
        <w:rPr>
          <w:rFonts w:ascii="Times New Roman" w:hAnsi="Times New Roman" w:cs="Times New Roman"/>
          <w:sz w:val="28"/>
          <w:szCs w:val="28"/>
        </w:rPr>
        <w:t xml:space="preserve"> no</w:t>
      </w:r>
      <w:r w:rsidR="005C174D">
        <w:rPr>
          <w:rFonts w:ascii="Times New Roman" w:hAnsi="Times New Roman" w:cs="Times New Roman"/>
          <w:sz w:val="28"/>
          <w:szCs w:val="28"/>
        </w:rPr>
        <w:t>teic</w:t>
      </w:r>
      <w:r w:rsidRPr="00D51258">
        <w:rPr>
          <w:rFonts w:ascii="Times New Roman" w:hAnsi="Times New Roman" w:cs="Times New Roman"/>
          <w:sz w:val="28"/>
          <w:szCs w:val="28"/>
        </w:rPr>
        <w:t xml:space="preserve">, ka </w:t>
      </w:r>
      <w:r>
        <w:rPr>
          <w:rFonts w:ascii="Times New Roman" w:hAnsi="Times New Roman" w:cs="Times New Roman"/>
          <w:sz w:val="28"/>
          <w:szCs w:val="28"/>
        </w:rPr>
        <w:t>i</w:t>
      </w:r>
      <w:r w:rsidR="00BD6039">
        <w:rPr>
          <w:rFonts w:ascii="Times New Roman" w:hAnsi="Times New Roman" w:cs="Times New Roman"/>
          <w:sz w:val="28"/>
          <w:szCs w:val="28"/>
        </w:rPr>
        <w:t>nvazīvas svešzemju sugas</w:t>
      </w:r>
      <w:r w:rsidRPr="00D51258">
        <w:rPr>
          <w:rFonts w:ascii="Times New Roman" w:hAnsi="Times New Roman" w:cs="Times New Roman"/>
          <w:sz w:val="28"/>
          <w:szCs w:val="28"/>
        </w:rPr>
        <w:t xml:space="preserve"> apzināti:</w:t>
      </w:r>
    </w:p>
    <w:p w14:paraId="28D62E7A" w14:textId="77777777" w:rsidR="00C163BE" w:rsidRPr="00BD6039" w:rsidRDefault="00C163BE" w:rsidP="00BD6039">
      <w:pPr>
        <w:pStyle w:val="ListParagraph"/>
        <w:numPr>
          <w:ilvl w:val="0"/>
          <w:numId w:val="2"/>
        </w:numPr>
        <w:spacing w:after="0" w:line="240" w:lineRule="auto"/>
        <w:jc w:val="both"/>
        <w:rPr>
          <w:rFonts w:ascii="Times New Roman" w:hAnsi="Times New Roman" w:cs="Times New Roman"/>
          <w:sz w:val="28"/>
          <w:szCs w:val="28"/>
        </w:rPr>
      </w:pPr>
      <w:r w:rsidRPr="00BD6039">
        <w:rPr>
          <w:rFonts w:ascii="Times New Roman" w:hAnsi="Times New Roman" w:cs="Times New Roman"/>
          <w:sz w:val="28"/>
          <w:szCs w:val="28"/>
        </w:rPr>
        <w:t>neieved ES teritorijā, tostarp neved tranzītā muitas uzraudzībā;</w:t>
      </w:r>
    </w:p>
    <w:p w14:paraId="3BC1CB92" w14:textId="77777777" w:rsidR="00C163BE" w:rsidRPr="00BD6039" w:rsidRDefault="00C163BE" w:rsidP="00BD6039">
      <w:pPr>
        <w:pStyle w:val="ListParagraph"/>
        <w:numPr>
          <w:ilvl w:val="0"/>
          <w:numId w:val="2"/>
        </w:numPr>
        <w:spacing w:after="0" w:line="240" w:lineRule="auto"/>
        <w:jc w:val="both"/>
        <w:rPr>
          <w:rFonts w:ascii="Times New Roman" w:hAnsi="Times New Roman" w:cs="Times New Roman"/>
          <w:sz w:val="28"/>
          <w:szCs w:val="28"/>
        </w:rPr>
      </w:pPr>
      <w:r w:rsidRPr="00BD6039">
        <w:rPr>
          <w:rFonts w:ascii="Times New Roman" w:hAnsi="Times New Roman" w:cs="Times New Roman"/>
          <w:sz w:val="28"/>
          <w:szCs w:val="28"/>
        </w:rPr>
        <w:t>netur, tostarp ierobežotos apstākļos;</w:t>
      </w:r>
    </w:p>
    <w:p w14:paraId="14AB844C" w14:textId="77777777" w:rsidR="00C163BE" w:rsidRPr="00BD6039" w:rsidRDefault="00C163BE" w:rsidP="00BD6039">
      <w:pPr>
        <w:pStyle w:val="ListParagraph"/>
        <w:numPr>
          <w:ilvl w:val="0"/>
          <w:numId w:val="2"/>
        </w:numPr>
        <w:spacing w:after="0" w:line="240" w:lineRule="auto"/>
        <w:jc w:val="both"/>
        <w:rPr>
          <w:rFonts w:ascii="Times New Roman" w:hAnsi="Times New Roman" w:cs="Times New Roman"/>
          <w:sz w:val="28"/>
          <w:szCs w:val="28"/>
        </w:rPr>
      </w:pPr>
      <w:r w:rsidRPr="00BD6039">
        <w:rPr>
          <w:rFonts w:ascii="Times New Roman" w:hAnsi="Times New Roman" w:cs="Times New Roman"/>
          <w:sz w:val="28"/>
          <w:szCs w:val="28"/>
        </w:rPr>
        <w:t>neaudzē, tostarp ierobežotos apstākļos;</w:t>
      </w:r>
    </w:p>
    <w:p w14:paraId="12FF0C70" w14:textId="77777777" w:rsidR="00C163BE" w:rsidRPr="00BD6039" w:rsidRDefault="00BD6039" w:rsidP="00BD6039">
      <w:pPr>
        <w:pStyle w:val="ListParagraph"/>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netransportē uz ES</w:t>
      </w:r>
      <w:r w:rsidR="00C163BE" w:rsidRPr="00BD6039">
        <w:rPr>
          <w:rFonts w:ascii="Times New Roman" w:hAnsi="Times New Roman" w:cs="Times New Roman"/>
          <w:sz w:val="28"/>
          <w:szCs w:val="28"/>
        </w:rPr>
        <w:t>, no tās vai tajā, izņemot sugas transportēšanu uz objektu saistībā ar izskaušanu;</w:t>
      </w:r>
    </w:p>
    <w:p w14:paraId="5D8CDA56" w14:textId="77777777" w:rsidR="00C163BE" w:rsidRPr="00BD6039" w:rsidRDefault="00C163BE" w:rsidP="00BD6039">
      <w:pPr>
        <w:pStyle w:val="ListParagraph"/>
        <w:numPr>
          <w:ilvl w:val="0"/>
          <w:numId w:val="2"/>
        </w:numPr>
        <w:spacing w:after="0" w:line="240" w:lineRule="auto"/>
        <w:jc w:val="both"/>
        <w:rPr>
          <w:rFonts w:ascii="Times New Roman" w:hAnsi="Times New Roman" w:cs="Times New Roman"/>
          <w:sz w:val="28"/>
          <w:szCs w:val="28"/>
        </w:rPr>
      </w:pPr>
      <w:r w:rsidRPr="00BD6039">
        <w:rPr>
          <w:rFonts w:ascii="Times New Roman" w:hAnsi="Times New Roman" w:cs="Times New Roman"/>
          <w:sz w:val="28"/>
          <w:szCs w:val="28"/>
        </w:rPr>
        <w:t>nelaiž tirgū;</w:t>
      </w:r>
    </w:p>
    <w:p w14:paraId="7FA0F12D" w14:textId="77777777" w:rsidR="00C163BE" w:rsidRPr="00BD6039" w:rsidRDefault="00C163BE" w:rsidP="00BD6039">
      <w:pPr>
        <w:pStyle w:val="ListParagraph"/>
        <w:numPr>
          <w:ilvl w:val="0"/>
          <w:numId w:val="2"/>
        </w:numPr>
        <w:spacing w:after="0" w:line="240" w:lineRule="auto"/>
        <w:jc w:val="both"/>
        <w:rPr>
          <w:rFonts w:ascii="Times New Roman" w:hAnsi="Times New Roman" w:cs="Times New Roman"/>
          <w:sz w:val="28"/>
          <w:szCs w:val="28"/>
        </w:rPr>
      </w:pPr>
      <w:r w:rsidRPr="00BD6039">
        <w:rPr>
          <w:rFonts w:ascii="Times New Roman" w:hAnsi="Times New Roman" w:cs="Times New Roman"/>
          <w:sz w:val="28"/>
          <w:szCs w:val="28"/>
        </w:rPr>
        <w:t>nelieto vai neapmaina;</w:t>
      </w:r>
    </w:p>
    <w:p w14:paraId="5C5146AE" w14:textId="77777777" w:rsidR="00C163BE" w:rsidRPr="00BD6039" w:rsidRDefault="00C163BE" w:rsidP="00BD6039">
      <w:pPr>
        <w:pStyle w:val="ListParagraph"/>
        <w:numPr>
          <w:ilvl w:val="0"/>
          <w:numId w:val="2"/>
        </w:numPr>
        <w:spacing w:after="0" w:line="240" w:lineRule="auto"/>
        <w:jc w:val="both"/>
        <w:rPr>
          <w:rFonts w:ascii="Times New Roman" w:hAnsi="Times New Roman" w:cs="Times New Roman"/>
          <w:sz w:val="28"/>
          <w:szCs w:val="28"/>
        </w:rPr>
      </w:pPr>
      <w:r w:rsidRPr="00BD6039">
        <w:rPr>
          <w:rFonts w:ascii="Times New Roman" w:hAnsi="Times New Roman" w:cs="Times New Roman"/>
          <w:sz w:val="28"/>
          <w:szCs w:val="28"/>
        </w:rPr>
        <w:t>nepieļauj to vairošanos, neaudzē vai nekultivē, tostarp ierobežotos apstākļos; vai</w:t>
      </w:r>
    </w:p>
    <w:p w14:paraId="35115A74" w14:textId="77777777" w:rsidR="005B7573" w:rsidRPr="005B7573" w:rsidRDefault="00C163BE" w:rsidP="005B7573">
      <w:pPr>
        <w:pStyle w:val="ListParagraph"/>
        <w:numPr>
          <w:ilvl w:val="0"/>
          <w:numId w:val="2"/>
        </w:numPr>
        <w:spacing w:line="360" w:lineRule="auto"/>
        <w:ind w:left="714" w:hanging="357"/>
        <w:jc w:val="both"/>
        <w:rPr>
          <w:rFonts w:ascii="Times New Roman" w:hAnsi="Times New Roman" w:cs="Times New Roman"/>
          <w:sz w:val="28"/>
          <w:szCs w:val="28"/>
        </w:rPr>
      </w:pPr>
      <w:r w:rsidRPr="00BD6039">
        <w:rPr>
          <w:rFonts w:ascii="Times New Roman" w:hAnsi="Times New Roman" w:cs="Times New Roman"/>
          <w:sz w:val="28"/>
          <w:szCs w:val="28"/>
        </w:rPr>
        <w:t>neizplata vidē.</w:t>
      </w:r>
    </w:p>
    <w:p w14:paraId="75C7D46D" w14:textId="05AC7A9F" w:rsidR="00C163BE" w:rsidRDefault="005C174D" w:rsidP="00C163BE">
      <w:pPr>
        <w:jc w:val="both"/>
        <w:rPr>
          <w:rFonts w:ascii="Times New Roman" w:hAnsi="Times New Roman" w:cs="Times New Roman"/>
          <w:sz w:val="28"/>
          <w:szCs w:val="28"/>
        </w:rPr>
      </w:pPr>
      <w:r>
        <w:rPr>
          <w:rFonts w:ascii="Times New Roman" w:hAnsi="Times New Roman" w:cs="Times New Roman"/>
          <w:sz w:val="28"/>
          <w:szCs w:val="28"/>
        </w:rPr>
        <w:t>ES d</w:t>
      </w:r>
      <w:r w:rsidR="00C163BE" w:rsidRPr="00D51258">
        <w:rPr>
          <w:rFonts w:ascii="Times New Roman" w:hAnsi="Times New Roman" w:cs="Times New Roman"/>
          <w:sz w:val="28"/>
          <w:szCs w:val="28"/>
        </w:rPr>
        <w:t>alībvalstis veic visus nepieciešamos pasākumus, lai novērstu invazīvu svešzemju sugu neapzinātu introdukciju vai izplatīšanos, tostarp attiecīgos gadījumos – rupjas nolaidības dēļ.</w:t>
      </w:r>
      <w:r w:rsidR="00C163BE">
        <w:rPr>
          <w:rFonts w:ascii="Times New Roman" w:hAnsi="Times New Roman" w:cs="Times New Roman"/>
          <w:sz w:val="28"/>
          <w:szCs w:val="28"/>
        </w:rPr>
        <w:t xml:space="preserve"> Īpaša vērība jāvelta tām sugām, kas iekļautas Eiropas Komisijas apstiprinātā sarakstā ar invazīvajām sugām, k</w:t>
      </w:r>
      <w:r w:rsidR="00BD6039">
        <w:rPr>
          <w:rFonts w:ascii="Times New Roman" w:hAnsi="Times New Roman" w:cs="Times New Roman"/>
          <w:sz w:val="28"/>
          <w:szCs w:val="28"/>
        </w:rPr>
        <w:t>as rada bažas ES</w:t>
      </w:r>
      <w:r w:rsidR="00C163BE">
        <w:rPr>
          <w:rFonts w:ascii="Times New Roman" w:hAnsi="Times New Roman" w:cs="Times New Roman"/>
          <w:sz w:val="28"/>
          <w:szCs w:val="28"/>
        </w:rPr>
        <w:t xml:space="preserve">. </w:t>
      </w:r>
    </w:p>
    <w:p w14:paraId="0E2D53F5" w14:textId="77777777" w:rsidR="003754BA" w:rsidRPr="00A069DB" w:rsidRDefault="003754BA" w:rsidP="003754BA">
      <w:pPr>
        <w:jc w:val="both"/>
        <w:rPr>
          <w:rFonts w:ascii="Times New Roman" w:hAnsi="Times New Roman" w:cs="Times New Roman"/>
          <w:i/>
          <w:sz w:val="28"/>
          <w:szCs w:val="28"/>
        </w:rPr>
      </w:pPr>
      <w:r w:rsidRPr="00D51258">
        <w:rPr>
          <w:rFonts w:ascii="Times New Roman" w:hAnsi="Times New Roman" w:cs="Times New Roman"/>
          <w:sz w:val="28"/>
          <w:szCs w:val="28"/>
        </w:rPr>
        <w:t>Komisijas īstenošanas Regula, ar kuru pieņem sarakstu ar invazīvajām svešzemju sugām, kas rada bažas Eiropas Savienībai</w:t>
      </w:r>
      <w:ins w:id="2" w:author="Madara Gaile" w:date="2017-08-21T09:45:00Z">
        <w:r w:rsidR="00143B55">
          <w:rPr>
            <w:rStyle w:val="FootnoteReference"/>
            <w:rFonts w:ascii="Times New Roman" w:hAnsi="Times New Roman" w:cs="Times New Roman"/>
            <w:sz w:val="28"/>
            <w:szCs w:val="28"/>
          </w:rPr>
          <w:footnoteReference w:id="2"/>
        </w:r>
      </w:ins>
      <w:r w:rsidRPr="00D51258">
        <w:rPr>
          <w:rFonts w:ascii="Times New Roman" w:hAnsi="Times New Roman" w:cs="Times New Roman"/>
          <w:sz w:val="28"/>
          <w:szCs w:val="28"/>
        </w:rPr>
        <w:t xml:space="preserve"> (turpmāk – </w:t>
      </w:r>
      <w:r w:rsidRPr="00BD6039">
        <w:rPr>
          <w:rFonts w:ascii="Times New Roman" w:hAnsi="Times New Roman" w:cs="Times New Roman"/>
          <w:sz w:val="28"/>
          <w:szCs w:val="28"/>
        </w:rPr>
        <w:t>saraksts), ir stājusies spēkā 2016.</w:t>
      </w:r>
      <w:r w:rsidR="00BD6039" w:rsidRPr="00BD6039">
        <w:rPr>
          <w:rFonts w:ascii="Times New Roman" w:hAnsi="Times New Roman" w:cs="Times New Roman"/>
          <w:sz w:val="28"/>
          <w:szCs w:val="28"/>
        </w:rPr>
        <w:t> gada 13. </w:t>
      </w:r>
      <w:r w:rsidRPr="00BD6039">
        <w:rPr>
          <w:rFonts w:ascii="Times New Roman" w:hAnsi="Times New Roman" w:cs="Times New Roman"/>
          <w:sz w:val="28"/>
          <w:szCs w:val="28"/>
        </w:rPr>
        <w:t>j</w:t>
      </w:r>
      <w:r w:rsidR="00BD6039" w:rsidRPr="00BD6039">
        <w:rPr>
          <w:rFonts w:ascii="Times New Roman" w:hAnsi="Times New Roman" w:cs="Times New Roman"/>
          <w:sz w:val="28"/>
          <w:szCs w:val="28"/>
        </w:rPr>
        <w:t>ūlijā. Sarakstā ir iekļautas 37 </w:t>
      </w:r>
      <w:r w:rsidRPr="00BD6039">
        <w:rPr>
          <w:rFonts w:ascii="Times New Roman" w:hAnsi="Times New Roman" w:cs="Times New Roman"/>
          <w:sz w:val="28"/>
          <w:szCs w:val="28"/>
        </w:rPr>
        <w:t xml:space="preserve">augu un dzīvnieku sugas, no kurām Latvijā sastopami </w:t>
      </w:r>
      <w:r w:rsidR="00BD6039" w:rsidRPr="00BD6039">
        <w:rPr>
          <w:rFonts w:ascii="Times New Roman" w:hAnsi="Times New Roman" w:cs="Times New Roman"/>
          <w:sz w:val="28"/>
          <w:szCs w:val="28"/>
        </w:rPr>
        <w:t xml:space="preserve">Amerikas </w:t>
      </w:r>
      <w:proofErr w:type="spellStart"/>
      <w:r w:rsidR="00BD6039" w:rsidRPr="00BD6039">
        <w:rPr>
          <w:rFonts w:ascii="Times New Roman" w:hAnsi="Times New Roman" w:cs="Times New Roman"/>
          <w:sz w:val="28"/>
          <w:szCs w:val="28"/>
        </w:rPr>
        <w:t>signālvēzis</w:t>
      </w:r>
      <w:proofErr w:type="spellEnd"/>
      <w:r w:rsidR="00BD6039" w:rsidRPr="00BD6039">
        <w:rPr>
          <w:rFonts w:ascii="Times New Roman" w:hAnsi="Times New Roman" w:cs="Times New Roman"/>
          <w:sz w:val="28"/>
          <w:szCs w:val="28"/>
        </w:rPr>
        <w:t xml:space="preserve"> </w:t>
      </w:r>
      <w:proofErr w:type="spellStart"/>
      <w:r w:rsidR="00BD6039" w:rsidRPr="00BD6039">
        <w:rPr>
          <w:rFonts w:ascii="Times New Roman" w:hAnsi="Times New Roman" w:cs="Times New Roman"/>
          <w:i/>
          <w:sz w:val="28"/>
          <w:szCs w:val="28"/>
        </w:rPr>
        <w:t>Pacifastacus</w:t>
      </w:r>
      <w:proofErr w:type="spellEnd"/>
      <w:r w:rsidR="00BD6039" w:rsidRPr="00BD6039">
        <w:rPr>
          <w:rFonts w:ascii="Times New Roman" w:hAnsi="Times New Roman" w:cs="Times New Roman"/>
          <w:i/>
          <w:sz w:val="28"/>
          <w:szCs w:val="28"/>
        </w:rPr>
        <w:t xml:space="preserve"> </w:t>
      </w:r>
      <w:proofErr w:type="spellStart"/>
      <w:r w:rsidR="00BD6039" w:rsidRPr="00BD6039">
        <w:rPr>
          <w:rFonts w:ascii="Times New Roman" w:hAnsi="Times New Roman" w:cs="Times New Roman"/>
          <w:i/>
          <w:sz w:val="28"/>
          <w:szCs w:val="28"/>
        </w:rPr>
        <w:t>leniusculus</w:t>
      </w:r>
      <w:proofErr w:type="spellEnd"/>
      <w:r w:rsidRPr="00BD6039">
        <w:rPr>
          <w:rFonts w:ascii="Times New Roman" w:hAnsi="Times New Roman" w:cs="Times New Roman"/>
          <w:sz w:val="28"/>
          <w:szCs w:val="28"/>
        </w:rPr>
        <w:t xml:space="preserve">, </w:t>
      </w:r>
      <w:proofErr w:type="spellStart"/>
      <w:r w:rsidRPr="00BD6039">
        <w:rPr>
          <w:rFonts w:ascii="Times New Roman" w:hAnsi="Times New Roman" w:cs="Times New Roman"/>
          <w:sz w:val="28"/>
          <w:szCs w:val="28"/>
        </w:rPr>
        <w:t>dzeloņvaigu</w:t>
      </w:r>
      <w:proofErr w:type="spellEnd"/>
      <w:r w:rsidRPr="00BD6039">
        <w:rPr>
          <w:rFonts w:ascii="Times New Roman" w:hAnsi="Times New Roman" w:cs="Times New Roman"/>
          <w:sz w:val="28"/>
          <w:szCs w:val="28"/>
        </w:rPr>
        <w:t xml:space="preserve"> vēzis</w:t>
      </w:r>
      <w:r w:rsidR="00BD6039" w:rsidRPr="00BD6039">
        <w:t xml:space="preserve"> </w:t>
      </w:r>
      <w:proofErr w:type="spellStart"/>
      <w:r w:rsidR="00BD6039" w:rsidRPr="00BD6039">
        <w:rPr>
          <w:rFonts w:ascii="Times New Roman" w:hAnsi="Times New Roman" w:cs="Times New Roman"/>
          <w:i/>
          <w:sz w:val="28"/>
          <w:szCs w:val="28"/>
        </w:rPr>
        <w:t>Orconectes</w:t>
      </w:r>
      <w:proofErr w:type="spellEnd"/>
      <w:r w:rsidR="00BD6039" w:rsidRPr="00BD6039">
        <w:rPr>
          <w:rFonts w:ascii="Times New Roman" w:hAnsi="Times New Roman" w:cs="Times New Roman"/>
          <w:i/>
          <w:sz w:val="28"/>
          <w:szCs w:val="28"/>
        </w:rPr>
        <w:t xml:space="preserve"> </w:t>
      </w:r>
      <w:proofErr w:type="spellStart"/>
      <w:r w:rsidR="00BD6039" w:rsidRPr="00BD6039">
        <w:rPr>
          <w:rFonts w:ascii="Times New Roman" w:hAnsi="Times New Roman" w:cs="Times New Roman"/>
          <w:i/>
          <w:sz w:val="28"/>
          <w:szCs w:val="28"/>
        </w:rPr>
        <w:t>limosus</w:t>
      </w:r>
      <w:proofErr w:type="spellEnd"/>
      <w:r w:rsidRPr="00BD6039">
        <w:rPr>
          <w:rFonts w:ascii="Times New Roman" w:hAnsi="Times New Roman" w:cs="Times New Roman"/>
          <w:sz w:val="28"/>
          <w:szCs w:val="28"/>
        </w:rPr>
        <w:t xml:space="preserve">, Ķīnas </w:t>
      </w:r>
      <w:proofErr w:type="spellStart"/>
      <w:r w:rsidRPr="00BD6039">
        <w:rPr>
          <w:rFonts w:ascii="Times New Roman" w:hAnsi="Times New Roman" w:cs="Times New Roman"/>
          <w:sz w:val="28"/>
          <w:szCs w:val="28"/>
        </w:rPr>
        <w:t>cimdiņkrabis</w:t>
      </w:r>
      <w:proofErr w:type="spellEnd"/>
      <w:r w:rsidR="00BD6039" w:rsidRPr="00BD6039">
        <w:t xml:space="preserve"> </w:t>
      </w:r>
      <w:proofErr w:type="spellStart"/>
      <w:r w:rsidR="00BD6039" w:rsidRPr="00BD6039">
        <w:rPr>
          <w:rFonts w:ascii="Times New Roman" w:hAnsi="Times New Roman" w:cs="Times New Roman"/>
          <w:i/>
          <w:sz w:val="28"/>
          <w:szCs w:val="28"/>
        </w:rPr>
        <w:t>Eriocheir</w:t>
      </w:r>
      <w:proofErr w:type="spellEnd"/>
      <w:r w:rsidR="00BD6039" w:rsidRPr="00BD6039">
        <w:rPr>
          <w:rFonts w:ascii="Times New Roman" w:hAnsi="Times New Roman" w:cs="Times New Roman"/>
          <w:i/>
          <w:sz w:val="28"/>
          <w:szCs w:val="28"/>
        </w:rPr>
        <w:t xml:space="preserve"> </w:t>
      </w:r>
      <w:proofErr w:type="spellStart"/>
      <w:r w:rsidR="00BD6039" w:rsidRPr="00BD6039">
        <w:rPr>
          <w:rFonts w:ascii="Times New Roman" w:hAnsi="Times New Roman" w:cs="Times New Roman"/>
          <w:i/>
          <w:sz w:val="28"/>
          <w:szCs w:val="28"/>
        </w:rPr>
        <w:t>sinensis</w:t>
      </w:r>
      <w:proofErr w:type="spellEnd"/>
      <w:r w:rsidRPr="00BD6039">
        <w:rPr>
          <w:rFonts w:ascii="Times New Roman" w:hAnsi="Times New Roman" w:cs="Times New Roman"/>
          <w:sz w:val="28"/>
          <w:szCs w:val="28"/>
        </w:rPr>
        <w:t>, jeno</w:t>
      </w:r>
      <w:r w:rsidR="00BD6039" w:rsidRPr="00BD6039">
        <w:rPr>
          <w:rFonts w:ascii="Times New Roman" w:hAnsi="Times New Roman" w:cs="Times New Roman"/>
          <w:sz w:val="28"/>
          <w:szCs w:val="28"/>
        </w:rPr>
        <w:t>ts</w:t>
      </w:r>
      <w:r w:rsidR="00BD6039" w:rsidRPr="00BD6039">
        <w:t xml:space="preserve"> </w:t>
      </w:r>
      <w:proofErr w:type="spellStart"/>
      <w:r w:rsidR="00BD6039" w:rsidRPr="00BD6039">
        <w:rPr>
          <w:rFonts w:ascii="Times New Roman" w:hAnsi="Times New Roman" w:cs="Times New Roman"/>
          <w:i/>
          <w:sz w:val="28"/>
          <w:szCs w:val="28"/>
        </w:rPr>
        <w:t>Procyon</w:t>
      </w:r>
      <w:proofErr w:type="spellEnd"/>
      <w:r w:rsidR="00BD6039" w:rsidRPr="00BD6039">
        <w:rPr>
          <w:rFonts w:ascii="Times New Roman" w:hAnsi="Times New Roman" w:cs="Times New Roman"/>
          <w:i/>
          <w:sz w:val="28"/>
          <w:szCs w:val="28"/>
        </w:rPr>
        <w:t xml:space="preserve"> </w:t>
      </w:r>
      <w:proofErr w:type="spellStart"/>
      <w:r w:rsidR="00BD6039" w:rsidRPr="00BD6039">
        <w:rPr>
          <w:rFonts w:ascii="Times New Roman" w:hAnsi="Times New Roman" w:cs="Times New Roman"/>
          <w:i/>
          <w:sz w:val="28"/>
          <w:szCs w:val="28"/>
        </w:rPr>
        <w:t>lotor</w:t>
      </w:r>
      <w:proofErr w:type="spellEnd"/>
      <w:r w:rsidRPr="00BD6039">
        <w:rPr>
          <w:rFonts w:ascii="Times New Roman" w:hAnsi="Times New Roman" w:cs="Times New Roman"/>
          <w:sz w:val="28"/>
          <w:szCs w:val="28"/>
        </w:rPr>
        <w:t xml:space="preserve">, </w:t>
      </w:r>
      <w:proofErr w:type="spellStart"/>
      <w:r w:rsidRPr="00BD6039">
        <w:rPr>
          <w:rFonts w:ascii="Times New Roman" w:hAnsi="Times New Roman" w:cs="Times New Roman"/>
          <w:sz w:val="28"/>
          <w:szCs w:val="28"/>
        </w:rPr>
        <w:t>rotans</w:t>
      </w:r>
      <w:proofErr w:type="spellEnd"/>
      <w:r w:rsidR="00BD6039" w:rsidRPr="00BD6039">
        <w:t xml:space="preserve"> </w:t>
      </w:r>
      <w:proofErr w:type="spellStart"/>
      <w:r w:rsidR="00BD6039" w:rsidRPr="00BD6039">
        <w:rPr>
          <w:rFonts w:ascii="Times New Roman" w:hAnsi="Times New Roman" w:cs="Times New Roman"/>
          <w:i/>
          <w:sz w:val="28"/>
          <w:szCs w:val="28"/>
        </w:rPr>
        <w:t>Perccottus</w:t>
      </w:r>
      <w:proofErr w:type="spellEnd"/>
      <w:r w:rsidR="00BD6039" w:rsidRPr="00BD6039">
        <w:rPr>
          <w:rFonts w:ascii="Times New Roman" w:hAnsi="Times New Roman" w:cs="Times New Roman"/>
          <w:i/>
          <w:sz w:val="28"/>
          <w:szCs w:val="28"/>
        </w:rPr>
        <w:t xml:space="preserve"> </w:t>
      </w:r>
      <w:proofErr w:type="spellStart"/>
      <w:r w:rsidR="00BD6039" w:rsidRPr="00BD6039">
        <w:rPr>
          <w:rFonts w:ascii="Times New Roman" w:hAnsi="Times New Roman" w:cs="Times New Roman"/>
          <w:i/>
          <w:sz w:val="28"/>
          <w:szCs w:val="28"/>
        </w:rPr>
        <w:t>glenii</w:t>
      </w:r>
      <w:proofErr w:type="spellEnd"/>
      <w:r w:rsidRPr="00BD6039">
        <w:rPr>
          <w:rFonts w:ascii="Times New Roman" w:hAnsi="Times New Roman" w:cs="Times New Roman"/>
          <w:sz w:val="28"/>
          <w:szCs w:val="28"/>
        </w:rPr>
        <w:t xml:space="preserve"> un </w:t>
      </w:r>
      <w:proofErr w:type="spellStart"/>
      <w:r w:rsidRPr="00BD6039">
        <w:rPr>
          <w:rFonts w:ascii="Times New Roman" w:hAnsi="Times New Roman" w:cs="Times New Roman"/>
          <w:sz w:val="28"/>
          <w:szCs w:val="28"/>
        </w:rPr>
        <w:t>Sosnovska</w:t>
      </w:r>
      <w:proofErr w:type="spellEnd"/>
      <w:r w:rsidRPr="00BD6039">
        <w:rPr>
          <w:rFonts w:ascii="Times New Roman" w:hAnsi="Times New Roman" w:cs="Times New Roman"/>
          <w:sz w:val="28"/>
          <w:szCs w:val="28"/>
        </w:rPr>
        <w:t xml:space="preserve"> latvānis</w:t>
      </w:r>
      <w:r w:rsidR="00BD6039" w:rsidRPr="00BD6039">
        <w:rPr>
          <w:rFonts w:ascii="Times New Roman" w:hAnsi="Times New Roman" w:cs="Times New Roman"/>
          <w:sz w:val="28"/>
          <w:szCs w:val="28"/>
        </w:rPr>
        <w:t xml:space="preserve"> </w:t>
      </w:r>
      <w:proofErr w:type="spellStart"/>
      <w:r w:rsidR="00BD6039" w:rsidRPr="00BD6039">
        <w:rPr>
          <w:rFonts w:ascii="Times New Roman" w:hAnsi="Times New Roman" w:cs="Times New Roman"/>
          <w:i/>
          <w:sz w:val="28"/>
          <w:szCs w:val="28"/>
        </w:rPr>
        <w:t>Heracleum</w:t>
      </w:r>
      <w:proofErr w:type="spellEnd"/>
      <w:r w:rsidR="00BD6039" w:rsidRPr="00BD6039">
        <w:rPr>
          <w:rFonts w:ascii="Times New Roman" w:hAnsi="Times New Roman" w:cs="Times New Roman"/>
          <w:i/>
          <w:sz w:val="28"/>
          <w:szCs w:val="28"/>
        </w:rPr>
        <w:t xml:space="preserve"> </w:t>
      </w:r>
      <w:proofErr w:type="spellStart"/>
      <w:r w:rsidR="00BD6039" w:rsidRPr="00BD6039">
        <w:rPr>
          <w:rFonts w:ascii="Times New Roman" w:hAnsi="Times New Roman" w:cs="Times New Roman"/>
          <w:i/>
          <w:sz w:val="28"/>
          <w:szCs w:val="28"/>
        </w:rPr>
        <w:t>sosnowskyi</w:t>
      </w:r>
      <w:proofErr w:type="spellEnd"/>
      <w:r w:rsidRPr="00BD6039">
        <w:rPr>
          <w:rFonts w:ascii="Times New Roman" w:hAnsi="Times New Roman" w:cs="Times New Roman"/>
          <w:sz w:val="28"/>
          <w:szCs w:val="28"/>
        </w:rPr>
        <w:t>.</w:t>
      </w:r>
      <w:r w:rsidR="00BD6039" w:rsidRPr="00BD6039">
        <w:rPr>
          <w:rFonts w:ascii="Times New Roman" w:hAnsi="Times New Roman" w:cs="Times New Roman"/>
          <w:sz w:val="28"/>
          <w:szCs w:val="28"/>
        </w:rPr>
        <w:t xml:space="preserve"> 2017. gada 12. jūl</w:t>
      </w:r>
      <w:r w:rsidRPr="00BD6039">
        <w:rPr>
          <w:rFonts w:ascii="Times New Roman" w:hAnsi="Times New Roman" w:cs="Times New Roman"/>
          <w:sz w:val="28"/>
          <w:szCs w:val="28"/>
        </w:rPr>
        <w:t>ijā tika pieņemts saraksta papildinājums. Saraksts ir</w:t>
      </w:r>
      <w:r w:rsidRPr="00D51258">
        <w:rPr>
          <w:rFonts w:ascii="Times New Roman" w:hAnsi="Times New Roman" w:cs="Times New Roman"/>
          <w:sz w:val="28"/>
          <w:szCs w:val="28"/>
        </w:rPr>
        <w:t xml:space="preserve"> papildināts ar 12 </w:t>
      </w:r>
      <w:r>
        <w:rPr>
          <w:rFonts w:ascii="Times New Roman" w:hAnsi="Times New Roman" w:cs="Times New Roman"/>
          <w:sz w:val="28"/>
          <w:szCs w:val="28"/>
        </w:rPr>
        <w:t xml:space="preserve">augu un dzīvnieku </w:t>
      </w:r>
      <w:r w:rsidR="00BD6039">
        <w:rPr>
          <w:rFonts w:ascii="Times New Roman" w:hAnsi="Times New Roman" w:cs="Times New Roman"/>
          <w:sz w:val="28"/>
          <w:szCs w:val="28"/>
        </w:rPr>
        <w:t>sugām,</w:t>
      </w:r>
      <w:r w:rsidRPr="00D51258">
        <w:rPr>
          <w:rFonts w:ascii="Times New Roman" w:hAnsi="Times New Roman" w:cs="Times New Roman"/>
          <w:sz w:val="28"/>
          <w:szCs w:val="28"/>
        </w:rPr>
        <w:t xml:space="preserve"> ta</w:t>
      </w:r>
      <w:r w:rsidR="00BD6039">
        <w:rPr>
          <w:rFonts w:ascii="Times New Roman" w:hAnsi="Times New Roman" w:cs="Times New Roman"/>
          <w:sz w:val="28"/>
          <w:szCs w:val="28"/>
        </w:rPr>
        <w:t>jā</w:t>
      </w:r>
      <w:r w:rsidR="00340B92">
        <w:rPr>
          <w:rFonts w:ascii="Times New Roman" w:hAnsi="Times New Roman" w:cs="Times New Roman"/>
          <w:sz w:val="28"/>
          <w:szCs w:val="28"/>
        </w:rPr>
        <w:t xml:space="preserve"> skaitā</w:t>
      </w:r>
      <w:r w:rsidRPr="00D51258">
        <w:rPr>
          <w:rFonts w:ascii="Times New Roman" w:hAnsi="Times New Roman" w:cs="Times New Roman"/>
          <w:sz w:val="28"/>
          <w:szCs w:val="28"/>
        </w:rPr>
        <w:t xml:space="preserve"> </w:t>
      </w:r>
      <w:r w:rsidR="00BD6039">
        <w:rPr>
          <w:rFonts w:ascii="Times New Roman" w:hAnsi="Times New Roman" w:cs="Times New Roman"/>
          <w:sz w:val="28"/>
          <w:szCs w:val="28"/>
        </w:rPr>
        <w:t>Latvij</w:t>
      </w:r>
      <w:r w:rsidR="00340B92">
        <w:rPr>
          <w:rFonts w:ascii="Times New Roman" w:hAnsi="Times New Roman" w:cs="Times New Roman"/>
          <w:sz w:val="28"/>
          <w:szCs w:val="28"/>
        </w:rPr>
        <w:t>ā sastopamā puķu sprigane</w:t>
      </w:r>
      <w:r w:rsidRPr="00D51258">
        <w:rPr>
          <w:rFonts w:ascii="Times New Roman" w:hAnsi="Times New Roman" w:cs="Times New Roman"/>
          <w:sz w:val="28"/>
          <w:szCs w:val="28"/>
        </w:rPr>
        <w:t xml:space="preserve"> </w:t>
      </w:r>
      <w:proofErr w:type="spellStart"/>
      <w:r w:rsidR="00340B92">
        <w:rPr>
          <w:rFonts w:ascii="Times New Roman" w:hAnsi="Times New Roman" w:cs="Times New Roman"/>
          <w:i/>
          <w:sz w:val="28"/>
          <w:szCs w:val="28"/>
        </w:rPr>
        <w:t>Impatiens</w:t>
      </w:r>
      <w:proofErr w:type="spellEnd"/>
      <w:r w:rsidR="00340B92">
        <w:rPr>
          <w:rFonts w:ascii="Times New Roman" w:hAnsi="Times New Roman" w:cs="Times New Roman"/>
          <w:i/>
          <w:sz w:val="28"/>
          <w:szCs w:val="28"/>
        </w:rPr>
        <w:t xml:space="preserve"> </w:t>
      </w:r>
      <w:proofErr w:type="spellStart"/>
      <w:r w:rsidR="00340B92">
        <w:rPr>
          <w:rFonts w:ascii="Times New Roman" w:hAnsi="Times New Roman" w:cs="Times New Roman"/>
          <w:i/>
          <w:sz w:val="28"/>
          <w:szCs w:val="28"/>
        </w:rPr>
        <w:t>glandulifera</w:t>
      </w:r>
      <w:proofErr w:type="spellEnd"/>
      <w:r w:rsidR="00340B92" w:rsidRPr="00340B92">
        <w:rPr>
          <w:rFonts w:ascii="Times New Roman" w:hAnsi="Times New Roman" w:cs="Times New Roman"/>
          <w:sz w:val="28"/>
          <w:szCs w:val="28"/>
        </w:rPr>
        <w:t>,</w:t>
      </w:r>
      <w:r w:rsidRPr="00D51258">
        <w:rPr>
          <w:rFonts w:ascii="Times New Roman" w:hAnsi="Times New Roman" w:cs="Times New Roman"/>
          <w:sz w:val="28"/>
          <w:szCs w:val="28"/>
        </w:rPr>
        <w:t xml:space="preserve"> </w:t>
      </w:r>
      <w:proofErr w:type="spellStart"/>
      <w:r w:rsidRPr="00D51258">
        <w:rPr>
          <w:rFonts w:ascii="Times New Roman" w:hAnsi="Times New Roman" w:cs="Times New Roman"/>
          <w:sz w:val="28"/>
          <w:szCs w:val="28"/>
        </w:rPr>
        <w:t>Mantegaca</w:t>
      </w:r>
      <w:proofErr w:type="spellEnd"/>
      <w:r w:rsidRPr="00D51258">
        <w:rPr>
          <w:rFonts w:ascii="Times New Roman" w:hAnsi="Times New Roman" w:cs="Times New Roman"/>
          <w:sz w:val="28"/>
          <w:szCs w:val="28"/>
        </w:rPr>
        <w:t xml:space="preserve"> latvāni</w:t>
      </w:r>
      <w:r w:rsidR="00340B92">
        <w:rPr>
          <w:rFonts w:ascii="Times New Roman" w:hAnsi="Times New Roman" w:cs="Times New Roman"/>
          <w:sz w:val="28"/>
          <w:szCs w:val="28"/>
        </w:rPr>
        <w:t>s</w:t>
      </w:r>
      <w:r w:rsidRPr="00D51258">
        <w:rPr>
          <w:rFonts w:ascii="Times New Roman" w:hAnsi="Times New Roman" w:cs="Times New Roman"/>
          <w:sz w:val="28"/>
          <w:szCs w:val="28"/>
        </w:rPr>
        <w:t xml:space="preserve"> </w:t>
      </w:r>
      <w:proofErr w:type="spellStart"/>
      <w:r w:rsidRPr="00A069DB">
        <w:rPr>
          <w:rFonts w:ascii="Times New Roman" w:hAnsi="Times New Roman" w:cs="Times New Roman"/>
          <w:i/>
          <w:sz w:val="28"/>
          <w:szCs w:val="28"/>
        </w:rPr>
        <w:lastRenderedPageBreak/>
        <w:t>Heracleum</w:t>
      </w:r>
      <w:proofErr w:type="spellEnd"/>
      <w:r w:rsidRPr="00A069DB">
        <w:rPr>
          <w:rFonts w:ascii="Times New Roman" w:hAnsi="Times New Roman" w:cs="Times New Roman"/>
          <w:i/>
          <w:sz w:val="28"/>
          <w:szCs w:val="28"/>
        </w:rPr>
        <w:t xml:space="preserve"> </w:t>
      </w:r>
      <w:proofErr w:type="spellStart"/>
      <w:r w:rsidRPr="00A069DB">
        <w:rPr>
          <w:rFonts w:ascii="Times New Roman" w:hAnsi="Times New Roman" w:cs="Times New Roman"/>
          <w:i/>
          <w:sz w:val="28"/>
          <w:szCs w:val="28"/>
        </w:rPr>
        <w:t>mantegazzianum</w:t>
      </w:r>
      <w:proofErr w:type="spellEnd"/>
      <w:r w:rsidR="00C9443C">
        <w:rPr>
          <w:rFonts w:ascii="Times New Roman" w:hAnsi="Times New Roman" w:cs="Times New Roman"/>
          <w:sz w:val="28"/>
          <w:szCs w:val="28"/>
        </w:rPr>
        <w:t>,</w:t>
      </w:r>
      <w:r w:rsidR="00340B92">
        <w:rPr>
          <w:rFonts w:ascii="Times New Roman" w:hAnsi="Times New Roman" w:cs="Times New Roman"/>
          <w:sz w:val="28"/>
          <w:szCs w:val="28"/>
        </w:rPr>
        <w:t xml:space="preserve"> jenotsuns </w:t>
      </w:r>
      <w:proofErr w:type="spellStart"/>
      <w:r w:rsidR="00C9443C" w:rsidRPr="00C9443C">
        <w:rPr>
          <w:rFonts w:ascii="Times New Roman" w:hAnsi="Times New Roman" w:cs="Times New Roman"/>
          <w:i/>
          <w:sz w:val="28"/>
          <w:szCs w:val="28"/>
        </w:rPr>
        <w:t>Nyctereutes</w:t>
      </w:r>
      <w:proofErr w:type="spellEnd"/>
      <w:r w:rsidR="00C9443C" w:rsidRPr="00C9443C">
        <w:rPr>
          <w:rFonts w:ascii="Times New Roman" w:hAnsi="Times New Roman" w:cs="Times New Roman"/>
          <w:i/>
          <w:sz w:val="28"/>
          <w:szCs w:val="28"/>
        </w:rPr>
        <w:t xml:space="preserve"> </w:t>
      </w:r>
      <w:proofErr w:type="spellStart"/>
      <w:r w:rsidR="00C9443C" w:rsidRPr="00C9443C">
        <w:rPr>
          <w:rFonts w:ascii="Times New Roman" w:hAnsi="Times New Roman" w:cs="Times New Roman"/>
          <w:i/>
          <w:sz w:val="28"/>
          <w:szCs w:val="28"/>
        </w:rPr>
        <w:t>procyonoides</w:t>
      </w:r>
      <w:proofErr w:type="spellEnd"/>
      <w:r w:rsidR="00C9443C">
        <w:rPr>
          <w:rFonts w:ascii="Times New Roman" w:hAnsi="Times New Roman" w:cs="Times New Roman"/>
          <w:i/>
          <w:sz w:val="28"/>
          <w:szCs w:val="28"/>
        </w:rPr>
        <w:t xml:space="preserve"> </w:t>
      </w:r>
      <w:r w:rsidR="00C9443C">
        <w:rPr>
          <w:rFonts w:ascii="Times New Roman" w:hAnsi="Times New Roman" w:cs="Times New Roman"/>
          <w:sz w:val="28"/>
          <w:szCs w:val="28"/>
        </w:rPr>
        <w:t xml:space="preserve">un ondatra jeb bizamžurka </w:t>
      </w:r>
      <w:r w:rsidR="00C9443C" w:rsidRPr="00C9443C">
        <w:rPr>
          <w:rFonts w:ascii="Times New Roman" w:hAnsi="Times New Roman" w:cs="Times New Roman"/>
          <w:i/>
          <w:sz w:val="28"/>
          <w:szCs w:val="28"/>
        </w:rPr>
        <w:t xml:space="preserve">Ondatra </w:t>
      </w:r>
      <w:proofErr w:type="spellStart"/>
      <w:r w:rsidR="00C9443C" w:rsidRPr="00C9443C">
        <w:rPr>
          <w:rFonts w:ascii="Times New Roman" w:hAnsi="Times New Roman" w:cs="Times New Roman"/>
          <w:i/>
          <w:sz w:val="28"/>
          <w:szCs w:val="28"/>
        </w:rPr>
        <w:t>zibethicus</w:t>
      </w:r>
      <w:proofErr w:type="spellEnd"/>
      <w:r w:rsidRPr="00A069DB">
        <w:rPr>
          <w:rFonts w:ascii="Times New Roman" w:hAnsi="Times New Roman" w:cs="Times New Roman"/>
          <w:i/>
          <w:sz w:val="28"/>
          <w:szCs w:val="28"/>
        </w:rPr>
        <w:t>.</w:t>
      </w:r>
    </w:p>
    <w:p w14:paraId="7BFAA94E" w14:textId="5DD9B52D" w:rsidR="00C163BE" w:rsidRPr="00D51258" w:rsidRDefault="00C9443C" w:rsidP="00C163BE">
      <w:pPr>
        <w:jc w:val="both"/>
        <w:rPr>
          <w:rFonts w:ascii="Times New Roman" w:hAnsi="Times New Roman" w:cs="Times New Roman"/>
          <w:sz w:val="28"/>
          <w:szCs w:val="28"/>
        </w:rPr>
      </w:pPr>
      <w:r>
        <w:rPr>
          <w:rFonts w:ascii="Times New Roman" w:hAnsi="Times New Roman" w:cs="Times New Roman"/>
          <w:sz w:val="28"/>
          <w:szCs w:val="28"/>
        </w:rPr>
        <w:t>Regula no</w:t>
      </w:r>
      <w:r w:rsidR="00525B12">
        <w:rPr>
          <w:rFonts w:ascii="Times New Roman" w:hAnsi="Times New Roman" w:cs="Times New Roman"/>
          <w:sz w:val="28"/>
          <w:szCs w:val="28"/>
        </w:rPr>
        <w:t>teic</w:t>
      </w:r>
      <w:r>
        <w:rPr>
          <w:rFonts w:ascii="Times New Roman" w:hAnsi="Times New Roman" w:cs="Times New Roman"/>
          <w:sz w:val="28"/>
          <w:szCs w:val="28"/>
        </w:rPr>
        <w:t>, ka 18 mēnešu</w:t>
      </w:r>
      <w:r w:rsidR="00C163BE" w:rsidRPr="00D51258">
        <w:rPr>
          <w:rFonts w:ascii="Times New Roman" w:hAnsi="Times New Roman" w:cs="Times New Roman"/>
          <w:sz w:val="28"/>
          <w:szCs w:val="28"/>
        </w:rPr>
        <w:t xml:space="preserve"> laikā pēc saraksta pieņemšanas valstis veic visaptverošu analīzi par invazīvu sugu neapzinātas introdukcijas un izplatīšanās ceļiem. </w:t>
      </w:r>
      <w:r>
        <w:rPr>
          <w:rFonts w:ascii="Times New Roman" w:hAnsi="Times New Roman" w:cs="Times New Roman"/>
          <w:sz w:val="28"/>
          <w:szCs w:val="28"/>
        </w:rPr>
        <w:t xml:space="preserve">Dalībvalstis arī </w:t>
      </w:r>
      <w:r w:rsidR="003754BA">
        <w:rPr>
          <w:rFonts w:ascii="Times New Roman" w:hAnsi="Times New Roman" w:cs="Times New Roman"/>
          <w:sz w:val="28"/>
          <w:szCs w:val="28"/>
        </w:rPr>
        <w:t>n</w:t>
      </w:r>
      <w:r w:rsidR="00C163BE" w:rsidRPr="00D51258">
        <w:rPr>
          <w:rFonts w:ascii="Times New Roman" w:hAnsi="Times New Roman" w:cs="Times New Roman"/>
          <w:sz w:val="28"/>
          <w:szCs w:val="28"/>
        </w:rPr>
        <w:t>osaka tos izplatības ceļus, attiecībā uz kuriem vajadzīga prioritāra rīcība sakarā ar sugu, kas pa šiem izplatīšanās ceļiem ienāk E</w:t>
      </w:r>
      <w:r>
        <w:rPr>
          <w:rFonts w:ascii="Times New Roman" w:hAnsi="Times New Roman" w:cs="Times New Roman"/>
          <w:sz w:val="28"/>
          <w:szCs w:val="28"/>
        </w:rPr>
        <w:t>S</w:t>
      </w:r>
      <w:r w:rsidR="00C163BE" w:rsidRPr="00D51258">
        <w:rPr>
          <w:rFonts w:ascii="Times New Roman" w:hAnsi="Times New Roman" w:cs="Times New Roman"/>
          <w:sz w:val="28"/>
          <w:szCs w:val="28"/>
        </w:rPr>
        <w:t>, daudzumu vai iespējamo kaitējumu.</w:t>
      </w:r>
    </w:p>
    <w:p w14:paraId="5A3E043B" w14:textId="77777777" w:rsidR="003754BA" w:rsidRDefault="003754BA" w:rsidP="005B7573">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Regula nosaka arī šādus dalībvalstu pienākumus: </w:t>
      </w:r>
    </w:p>
    <w:p w14:paraId="18351EAF" w14:textId="77777777" w:rsidR="003754BA" w:rsidRDefault="00C9443C" w:rsidP="00C163BE">
      <w:pPr>
        <w:pStyle w:val="ListParagraph"/>
        <w:numPr>
          <w:ilvl w:val="0"/>
          <w:numId w:val="1"/>
        </w:numPr>
        <w:jc w:val="both"/>
        <w:rPr>
          <w:rFonts w:ascii="Times New Roman" w:hAnsi="Times New Roman" w:cs="Times New Roman"/>
          <w:sz w:val="28"/>
          <w:szCs w:val="28"/>
        </w:rPr>
      </w:pPr>
      <w:r>
        <w:rPr>
          <w:rFonts w:ascii="Times New Roman" w:hAnsi="Times New Roman" w:cs="Times New Roman"/>
          <w:sz w:val="28"/>
          <w:szCs w:val="28"/>
        </w:rPr>
        <w:t>T</w:t>
      </w:r>
      <w:r w:rsidR="00C163BE" w:rsidRPr="003754BA">
        <w:rPr>
          <w:rFonts w:ascii="Times New Roman" w:hAnsi="Times New Roman" w:cs="Times New Roman"/>
          <w:sz w:val="28"/>
          <w:szCs w:val="28"/>
        </w:rPr>
        <w:t>rīs gadu laikā ir jāizstrādā un jāīsteno viens rīcības plāns vai rīcības plānu</w:t>
      </w:r>
      <w:r>
        <w:rPr>
          <w:rFonts w:ascii="Times New Roman" w:hAnsi="Times New Roman" w:cs="Times New Roman"/>
          <w:sz w:val="28"/>
          <w:szCs w:val="28"/>
        </w:rPr>
        <w:t xml:space="preserve"> kopums</w:t>
      </w:r>
      <w:r w:rsidR="00C163BE" w:rsidRPr="003754BA">
        <w:rPr>
          <w:rFonts w:ascii="Times New Roman" w:hAnsi="Times New Roman" w:cs="Times New Roman"/>
          <w:sz w:val="28"/>
          <w:szCs w:val="28"/>
        </w:rPr>
        <w:t xml:space="preserve"> saistībā ar prioritārajiem izplatības ceļiem.</w:t>
      </w:r>
      <w:r w:rsidR="003754BA" w:rsidRPr="003754BA">
        <w:rPr>
          <w:rFonts w:ascii="Times New Roman" w:hAnsi="Times New Roman" w:cs="Times New Roman"/>
          <w:sz w:val="28"/>
          <w:szCs w:val="28"/>
        </w:rPr>
        <w:t xml:space="preserve"> </w:t>
      </w:r>
      <w:r w:rsidR="00C163BE" w:rsidRPr="003754BA">
        <w:rPr>
          <w:rFonts w:ascii="Times New Roman" w:hAnsi="Times New Roman" w:cs="Times New Roman"/>
          <w:sz w:val="28"/>
          <w:szCs w:val="28"/>
        </w:rPr>
        <w:t>Rīcības plānos iekļauj rīcības grafiku un apraksta pasākumus, kas jāpieņem, un attiecīgā gadījumā brīvprā</w:t>
      </w:r>
      <w:r>
        <w:rPr>
          <w:rFonts w:ascii="Times New Roman" w:hAnsi="Times New Roman" w:cs="Times New Roman"/>
          <w:sz w:val="28"/>
          <w:szCs w:val="28"/>
        </w:rPr>
        <w:t>tīgas darbības un paraugprakses</w:t>
      </w:r>
      <w:r w:rsidR="00C163BE" w:rsidRPr="003754BA">
        <w:rPr>
          <w:rFonts w:ascii="Times New Roman" w:hAnsi="Times New Roman" w:cs="Times New Roman"/>
          <w:sz w:val="28"/>
          <w:szCs w:val="28"/>
        </w:rPr>
        <w:t xml:space="preserve"> saistībā ar prioritārajiem izplatības ceļiem, lai novērstu invazīvu svešzemju sugu neapzinātu introdukciju ES vai izplatīšanos tās teritorijā.</w:t>
      </w:r>
    </w:p>
    <w:p w14:paraId="48E6CB7B" w14:textId="77777777" w:rsidR="00C163BE" w:rsidRPr="00C9443C" w:rsidRDefault="00C163BE" w:rsidP="00C9443C">
      <w:pPr>
        <w:pStyle w:val="ListParagraph"/>
        <w:numPr>
          <w:ilvl w:val="0"/>
          <w:numId w:val="1"/>
        </w:numPr>
        <w:jc w:val="both"/>
        <w:rPr>
          <w:rFonts w:ascii="Times New Roman" w:hAnsi="Times New Roman" w:cs="Times New Roman"/>
          <w:sz w:val="28"/>
          <w:szCs w:val="28"/>
        </w:rPr>
      </w:pPr>
      <w:r w:rsidRPr="003754BA">
        <w:rPr>
          <w:rFonts w:ascii="Times New Roman" w:hAnsi="Times New Roman" w:cs="Times New Roman"/>
          <w:sz w:val="28"/>
          <w:szCs w:val="28"/>
        </w:rPr>
        <w:t>18 mēnešu laikā pēc saraksta spēkā stāšanās ievieš efektīvus pārvaldības pasākumus, lai samazinātu plaši izplatījušos invazīvo svešzemju sug</w:t>
      </w:r>
      <w:r w:rsidRPr="00C9443C">
        <w:rPr>
          <w:rFonts w:ascii="Times New Roman" w:hAnsi="Times New Roman" w:cs="Times New Roman"/>
          <w:sz w:val="28"/>
          <w:szCs w:val="28"/>
        </w:rPr>
        <w:t>u ietekmi uz bioloģisko daudzveidību, attiecīgajiem ekosistēmu pakalpojumiem un cilvēku veselību vai ekonomiku.</w:t>
      </w:r>
      <w:r w:rsidR="003754BA" w:rsidRPr="00C9443C">
        <w:rPr>
          <w:rFonts w:ascii="Times New Roman" w:hAnsi="Times New Roman" w:cs="Times New Roman"/>
          <w:sz w:val="28"/>
          <w:szCs w:val="28"/>
        </w:rPr>
        <w:t xml:space="preserve"> </w:t>
      </w:r>
      <w:r w:rsidRPr="00C9443C">
        <w:rPr>
          <w:rFonts w:ascii="Times New Roman" w:hAnsi="Times New Roman" w:cs="Times New Roman"/>
          <w:sz w:val="28"/>
          <w:szCs w:val="28"/>
        </w:rPr>
        <w:t>Pārvaldības pasākumi ir samērīgi ar ietekmi uz vidi un atbilstīgi dalībvalstu konkrētajiem apstākļiem, to pamatā ir izmaksu un ieguvumu analīze, un, ciktāl praktiski iespējams, tie ietver atjaunošanas pasākumus. Tiem nosaka prioritāti, balstoties uz risku novērtējumu un izmaksu lietderību.</w:t>
      </w:r>
      <w:r w:rsidR="003754BA" w:rsidRPr="00C9443C">
        <w:rPr>
          <w:rFonts w:ascii="Times New Roman" w:hAnsi="Times New Roman" w:cs="Times New Roman"/>
          <w:sz w:val="28"/>
          <w:szCs w:val="28"/>
        </w:rPr>
        <w:t xml:space="preserve"> </w:t>
      </w:r>
      <w:r w:rsidRPr="00C9443C">
        <w:rPr>
          <w:rFonts w:ascii="Times New Roman" w:hAnsi="Times New Roman" w:cs="Times New Roman"/>
          <w:sz w:val="28"/>
          <w:szCs w:val="28"/>
        </w:rPr>
        <w:t xml:space="preserve">Pasākumi ietver nāvējošas vai nenāvējošas fiziskas, ķīmiskas vai bioloģiskas darbības, kuru mērķis ir izskaust, kontrolēt vai ierobežot invazīvas svešzemju sugas populāciju. Pārvaldības pasākumos ietilpst darbības, kuras vērstas uz jaunās sugas uzņemošo ekosistēmu un kuru mērķis ir palielināt ekosistēmas noturīgumu pret pašreizējām un turpmākām </w:t>
      </w:r>
      <w:proofErr w:type="spellStart"/>
      <w:r w:rsidRPr="00C9443C">
        <w:rPr>
          <w:rFonts w:ascii="Times New Roman" w:hAnsi="Times New Roman" w:cs="Times New Roman"/>
          <w:sz w:val="28"/>
          <w:szCs w:val="28"/>
        </w:rPr>
        <w:t>invāzijām</w:t>
      </w:r>
      <w:proofErr w:type="spellEnd"/>
      <w:r w:rsidRPr="00C9443C">
        <w:rPr>
          <w:rFonts w:ascii="Times New Roman" w:hAnsi="Times New Roman" w:cs="Times New Roman"/>
          <w:sz w:val="28"/>
          <w:szCs w:val="28"/>
        </w:rPr>
        <w:t>.</w:t>
      </w:r>
    </w:p>
    <w:p w14:paraId="59191875" w14:textId="77777777" w:rsidR="00C163BE" w:rsidRPr="005B7573" w:rsidRDefault="00C9443C" w:rsidP="005B7573">
      <w:pPr>
        <w:pStyle w:val="ListParagraph"/>
        <w:numPr>
          <w:ilvl w:val="0"/>
          <w:numId w:val="1"/>
        </w:numPr>
        <w:spacing w:line="360" w:lineRule="auto"/>
        <w:ind w:left="714" w:hanging="357"/>
        <w:jc w:val="both"/>
        <w:rPr>
          <w:rFonts w:ascii="Times New Roman" w:hAnsi="Times New Roman" w:cs="Times New Roman"/>
          <w:sz w:val="28"/>
          <w:szCs w:val="28"/>
        </w:rPr>
      </w:pPr>
      <w:r>
        <w:rPr>
          <w:rFonts w:ascii="Times New Roman" w:hAnsi="Times New Roman" w:cs="Times New Roman"/>
          <w:sz w:val="28"/>
          <w:szCs w:val="28"/>
        </w:rPr>
        <w:t>I</w:t>
      </w:r>
      <w:r w:rsidR="003754BA" w:rsidRPr="00D51258">
        <w:rPr>
          <w:rFonts w:ascii="Times New Roman" w:hAnsi="Times New Roman" w:cs="Times New Roman"/>
          <w:sz w:val="28"/>
          <w:szCs w:val="28"/>
        </w:rPr>
        <w:t>zveidot atļauju, uzraudzības un kontroles sistēmu.</w:t>
      </w:r>
    </w:p>
    <w:p w14:paraId="32CC1420" w14:textId="77777777" w:rsidR="00D51258" w:rsidRPr="00D51258" w:rsidRDefault="00D51258" w:rsidP="005B7573">
      <w:pPr>
        <w:spacing w:after="0" w:line="240" w:lineRule="auto"/>
        <w:jc w:val="both"/>
        <w:rPr>
          <w:rFonts w:ascii="Times New Roman" w:hAnsi="Times New Roman" w:cs="Times New Roman"/>
          <w:sz w:val="28"/>
          <w:szCs w:val="28"/>
        </w:rPr>
      </w:pPr>
      <w:r w:rsidRPr="00D51258">
        <w:rPr>
          <w:rFonts w:ascii="Times New Roman" w:hAnsi="Times New Roman" w:cs="Times New Roman"/>
          <w:sz w:val="28"/>
          <w:szCs w:val="28"/>
        </w:rPr>
        <w:t>Ziņojums Eiropas Komisijai par Regulas i</w:t>
      </w:r>
      <w:r w:rsidR="00C9443C">
        <w:rPr>
          <w:rFonts w:ascii="Times New Roman" w:hAnsi="Times New Roman" w:cs="Times New Roman"/>
          <w:sz w:val="28"/>
          <w:szCs w:val="28"/>
        </w:rPr>
        <w:t>eviešanu ir jāsniedz līdz 2019. </w:t>
      </w:r>
      <w:r w:rsidRPr="00D51258">
        <w:rPr>
          <w:rFonts w:ascii="Times New Roman" w:hAnsi="Times New Roman" w:cs="Times New Roman"/>
          <w:sz w:val="28"/>
          <w:szCs w:val="28"/>
        </w:rPr>
        <w:t>gadam. Ziņojumā jāie</w:t>
      </w:r>
      <w:r w:rsidR="00C9443C">
        <w:rPr>
          <w:rFonts w:ascii="Times New Roman" w:hAnsi="Times New Roman" w:cs="Times New Roman"/>
          <w:sz w:val="28"/>
          <w:szCs w:val="28"/>
        </w:rPr>
        <w:t>t</w:t>
      </w:r>
      <w:r w:rsidRPr="00D51258">
        <w:rPr>
          <w:rFonts w:ascii="Times New Roman" w:hAnsi="Times New Roman" w:cs="Times New Roman"/>
          <w:sz w:val="28"/>
          <w:szCs w:val="28"/>
        </w:rPr>
        <w:t>ver:</w:t>
      </w:r>
    </w:p>
    <w:p w14:paraId="5A2CDE60" w14:textId="77777777" w:rsidR="00D51258" w:rsidRPr="00C9443C" w:rsidRDefault="00D51258" w:rsidP="00C9443C">
      <w:pPr>
        <w:pStyle w:val="ListParagraph"/>
        <w:numPr>
          <w:ilvl w:val="1"/>
          <w:numId w:val="5"/>
        </w:numPr>
        <w:ind w:left="709"/>
        <w:jc w:val="both"/>
        <w:rPr>
          <w:rFonts w:ascii="Times New Roman" w:hAnsi="Times New Roman" w:cs="Times New Roman"/>
          <w:sz w:val="28"/>
          <w:szCs w:val="28"/>
        </w:rPr>
      </w:pPr>
      <w:r w:rsidRPr="00C9443C">
        <w:rPr>
          <w:rFonts w:ascii="Times New Roman" w:hAnsi="Times New Roman" w:cs="Times New Roman"/>
          <w:sz w:val="28"/>
          <w:szCs w:val="28"/>
        </w:rPr>
        <w:t>apraksts vai apraksta atjaunināts v</w:t>
      </w:r>
      <w:r w:rsidR="002D4BD8">
        <w:rPr>
          <w:rFonts w:ascii="Times New Roman" w:hAnsi="Times New Roman" w:cs="Times New Roman"/>
          <w:sz w:val="28"/>
          <w:szCs w:val="28"/>
        </w:rPr>
        <w:t>ariants par uzraudzības sistēmu;</w:t>
      </w:r>
    </w:p>
    <w:p w14:paraId="065BDF0C" w14:textId="77777777" w:rsidR="00D51258" w:rsidRPr="00C9443C" w:rsidRDefault="002D4BD8" w:rsidP="00C9443C">
      <w:pPr>
        <w:pStyle w:val="ListParagraph"/>
        <w:numPr>
          <w:ilvl w:val="1"/>
          <w:numId w:val="5"/>
        </w:numPr>
        <w:ind w:left="709"/>
        <w:jc w:val="both"/>
        <w:rPr>
          <w:rFonts w:ascii="Times New Roman" w:hAnsi="Times New Roman" w:cs="Times New Roman"/>
          <w:sz w:val="28"/>
          <w:szCs w:val="28"/>
        </w:rPr>
      </w:pPr>
      <w:r>
        <w:rPr>
          <w:rFonts w:ascii="Times New Roman" w:hAnsi="Times New Roman" w:cs="Times New Roman"/>
          <w:sz w:val="28"/>
          <w:szCs w:val="28"/>
        </w:rPr>
        <w:t xml:space="preserve">informācija par </w:t>
      </w:r>
      <w:r w:rsidR="00D51258" w:rsidRPr="00C9443C">
        <w:rPr>
          <w:rFonts w:ascii="Times New Roman" w:hAnsi="Times New Roman" w:cs="Times New Roman"/>
          <w:sz w:val="28"/>
          <w:szCs w:val="28"/>
        </w:rPr>
        <w:t>invazīv</w:t>
      </w:r>
      <w:r>
        <w:rPr>
          <w:rFonts w:ascii="Times New Roman" w:hAnsi="Times New Roman" w:cs="Times New Roman"/>
          <w:sz w:val="28"/>
          <w:szCs w:val="28"/>
        </w:rPr>
        <w:t>o svešzemju sugu esošā izplatību</w:t>
      </w:r>
      <w:r w:rsidR="00D51258" w:rsidRPr="00C9443C">
        <w:rPr>
          <w:rFonts w:ascii="Times New Roman" w:hAnsi="Times New Roman" w:cs="Times New Roman"/>
          <w:sz w:val="28"/>
          <w:szCs w:val="28"/>
        </w:rPr>
        <w:t xml:space="preserve"> teritorijā, </w:t>
      </w:r>
      <w:r>
        <w:rPr>
          <w:rFonts w:ascii="Times New Roman" w:hAnsi="Times New Roman" w:cs="Times New Roman"/>
          <w:sz w:val="28"/>
          <w:szCs w:val="28"/>
        </w:rPr>
        <w:t xml:space="preserve">tostarp </w:t>
      </w:r>
      <w:r w:rsidR="00D51258" w:rsidRPr="00C9443C">
        <w:rPr>
          <w:rFonts w:ascii="Times New Roman" w:hAnsi="Times New Roman" w:cs="Times New Roman"/>
          <w:sz w:val="28"/>
          <w:szCs w:val="28"/>
        </w:rPr>
        <w:t>par migrācijas vai vairošanās modeļiem;</w:t>
      </w:r>
    </w:p>
    <w:p w14:paraId="0D887E7E" w14:textId="77777777" w:rsidR="00D51258" w:rsidRPr="00C9443C" w:rsidRDefault="00D51258" w:rsidP="00C9443C">
      <w:pPr>
        <w:pStyle w:val="ListParagraph"/>
        <w:numPr>
          <w:ilvl w:val="1"/>
          <w:numId w:val="5"/>
        </w:numPr>
        <w:ind w:left="709"/>
        <w:jc w:val="both"/>
        <w:rPr>
          <w:rFonts w:ascii="Times New Roman" w:hAnsi="Times New Roman" w:cs="Times New Roman"/>
          <w:sz w:val="28"/>
          <w:szCs w:val="28"/>
        </w:rPr>
      </w:pPr>
      <w:r w:rsidRPr="00C9443C">
        <w:rPr>
          <w:rFonts w:ascii="Times New Roman" w:hAnsi="Times New Roman" w:cs="Times New Roman"/>
          <w:sz w:val="28"/>
          <w:szCs w:val="28"/>
        </w:rPr>
        <w:t>informācija par sugām, kuras tiek uzskatītas par invazīvām svešzemju sugām, kas rada bažas dalībvalstij (piemēram, nacionālie sugu saraksti);</w:t>
      </w:r>
    </w:p>
    <w:p w14:paraId="486964EA" w14:textId="77777777" w:rsidR="00D51258" w:rsidRPr="00C9443C" w:rsidRDefault="00D51258" w:rsidP="00C9443C">
      <w:pPr>
        <w:pStyle w:val="ListParagraph"/>
        <w:numPr>
          <w:ilvl w:val="1"/>
          <w:numId w:val="5"/>
        </w:numPr>
        <w:ind w:left="709"/>
        <w:jc w:val="both"/>
        <w:rPr>
          <w:rFonts w:ascii="Times New Roman" w:hAnsi="Times New Roman" w:cs="Times New Roman"/>
          <w:sz w:val="28"/>
          <w:szCs w:val="28"/>
        </w:rPr>
      </w:pPr>
      <w:r w:rsidRPr="00C9443C">
        <w:rPr>
          <w:rFonts w:ascii="Times New Roman" w:hAnsi="Times New Roman" w:cs="Times New Roman"/>
          <w:sz w:val="28"/>
          <w:szCs w:val="28"/>
        </w:rPr>
        <w:t>rīcības plāni;</w:t>
      </w:r>
    </w:p>
    <w:p w14:paraId="0E51473E" w14:textId="77777777" w:rsidR="00D51258" w:rsidRPr="00C9443C" w:rsidRDefault="00D51258" w:rsidP="00C9443C">
      <w:pPr>
        <w:pStyle w:val="ListParagraph"/>
        <w:numPr>
          <w:ilvl w:val="1"/>
          <w:numId w:val="5"/>
        </w:numPr>
        <w:ind w:left="709"/>
        <w:jc w:val="both"/>
        <w:rPr>
          <w:rFonts w:ascii="Times New Roman" w:hAnsi="Times New Roman" w:cs="Times New Roman"/>
          <w:sz w:val="28"/>
          <w:szCs w:val="28"/>
        </w:rPr>
      </w:pPr>
      <w:r w:rsidRPr="00C9443C">
        <w:rPr>
          <w:rFonts w:ascii="Times New Roman" w:hAnsi="Times New Roman" w:cs="Times New Roman"/>
          <w:sz w:val="28"/>
          <w:szCs w:val="28"/>
        </w:rPr>
        <w:t>apkopota informācija, kas aptver visu valsts teritoriju, par izskaušanas pasākumiem;</w:t>
      </w:r>
    </w:p>
    <w:p w14:paraId="5F26CE05" w14:textId="77777777" w:rsidR="00D51258" w:rsidRPr="00C9443C" w:rsidRDefault="002D4BD8" w:rsidP="00C9443C">
      <w:pPr>
        <w:pStyle w:val="ListParagraph"/>
        <w:numPr>
          <w:ilvl w:val="1"/>
          <w:numId w:val="5"/>
        </w:numPr>
        <w:ind w:left="709"/>
        <w:jc w:val="both"/>
        <w:rPr>
          <w:rFonts w:ascii="Times New Roman" w:hAnsi="Times New Roman" w:cs="Times New Roman"/>
          <w:sz w:val="28"/>
          <w:szCs w:val="28"/>
        </w:rPr>
      </w:pPr>
      <w:r>
        <w:rPr>
          <w:rFonts w:ascii="Times New Roman" w:hAnsi="Times New Roman" w:cs="Times New Roman"/>
          <w:sz w:val="28"/>
          <w:szCs w:val="28"/>
        </w:rPr>
        <w:t>informācija par izdoto atļauju skaitu un nolūku</w:t>
      </w:r>
      <w:r w:rsidR="00D51258" w:rsidRPr="00C9443C">
        <w:rPr>
          <w:rFonts w:ascii="Times New Roman" w:hAnsi="Times New Roman" w:cs="Times New Roman"/>
          <w:sz w:val="28"/>
          <w:szCs w:val="28"/>
        </w:rPr>
        <w:t>, kādam tās izdotas;</w:t>
      </w:r>
    </w:p>
    <w:p w14:paraId="6EBA6E01" w14:textId="77777777" w:rsidR="00D51258" w:rsidRPr="00C9443C" w:rsidRDefault="00D51258" w:rsidP="00C9443C">
      <w:pPr>
        <w:pStyle w:val="ListParagraph"/>
        <w:numPr>
          <w:ilvl w:val="1"/>
          <w:numId w:val="5"/>
        </w:numPr>
        <w:ind w:left="709"/>
        <w:jc w:val="both"/>
        <w:rPr>
          <w:rFonts w:ascii="Times New Roman" w:hAnsi="Times New Roman" w:cs="Times New Roman"/>
          <w:sz w:val="28"/>
          <w:szCs w:val="28"/>
        </w:rPr>
      </w:pPr>
      <w:r w:rsidRPr="00C9443C">
        <w:rPr>
          <w:rFonts w:ascii="Times New Roman" w:hAnsi="Times New Roman" w:cs="Times New Roman"/>
          <w:sz w:val="28"/>
          <w:szCs w:val="28"/>
        </w:rPr>
        <w:lastRenderedPageBreak/>
        <w:t>informācija par pasākumiem, kas īstenoti, lai informētu sabiedrību par invazīvu svešzemju sugu esamību, un norādījumiem, kā iedzīvotājiem ir jārīkojas;</w:t>
      </w:r>
    </w:p>
    <w:p w14:paraId="011B148D" w14:textId="77777777" w:rsidR="00D51258" w:rsidRPr="00C9443C" w:rsidRDefault="00D51258" w:rsidP="00C9443C">
      <w:pPr>
        <w:pStyle w:val="ListParagraph"/>
        <w:numPr>
          <w:ilvl w:val="1"/>
          <w:numId w:val="5"/>
        </w:numPr>
        <w:ind w:left="709"/>
        <w:jc w:val="both"/>
        <w:rPr>
          <w:rFonts w:ascii="Times New Roman" w:hAnsi="Times New Roman" w:cs="Times New Roman"/>
          <w:sz w:val="28"/>
          <w:szCs w:val="28"/>
        </w:rPr>
      </w:pPr>
      <w:r w:rsidRPr="00C9443C">
        <w:rPr>
          <w:rFonts w:ascii="Times New Roman" w:hAnsi="Times New Roman" w:cs="Times New Roman"/>
          <w:sz w:val="28"/>
          <w:szCs w:val="28"/>
        </w:rPr>
        <w:t>informācija par pārbaudēm (atļaujas);</w:t>
      </w:r>
    </w:p>
    <w:p w14:paraId="06F02630" w14:textId="77777777" w:rsidR="003754BA" w:rsidRDefault="002D4BD8" w:rsidP="00D51258">
      <w:pPr>
        <w:pStyle w:val="ListParagraph"/>
        <w:numPr>
          <w:ilvl w:val="1"/>
          <w:numId w:val="5"/>
        </w:numPr>
        <w:ind w:left="709"/>
        <w:jc w:val="both"/>
        <w:rPr>
          <w:rFonts w:ascii="Times New Roman" w:hAnsi="Times New Roman" w:cs="Times New Roman"/>
          <w:sz w:val="28"/>
          <w:szCs w:val="28"/>
        </w:rPr>
      </w:pPr>
      <w:r>
        <w:rPr>
          <w:rFonts w:ascii="Times New Roman" w:hAnsi="Times New Roman" w:cs="Times New Roman"/>
          <w:sz w:val="28"/>
          <w:szCs w:val="28"/>
        </w:rPr>
        <w:t>informācija par regulas ievie</w:t>
      </w:r>
      <w:r w:rsidR="00D51258" w:rsidRPr="00C9443C">
        <w:rPr>
          <w:rFonts w:ascii="Times New Roman" w:hAnsi="Times New Roman" w:cs="Times New Roman"/>
          <w:sz w:val="28"/>
          <w:szCs w:val="28"/>
        </w:rPr>
        <w:t>šanai veikto darbību izmaksām, ja tāda pieejama.</w:t>
      </w:r>
    </w:p>
    <w:p w14:paraId="45F5C56C" w14:textId="77777777" w:rsidR="005B7573" w:rsidRPr="005B7573" w:rsidRDefault="005B7573" w:rsidP="005B7573">
      <w:pPr>
        <w:pStyle w:val="ListParagraph"/>
        <w:ind w:left="709"/>
        <w:jc w:val="both"/>
        <w:rPr>
          <w:rFonts w:ascii="Times New Roman" w:hAnsi="Times New Roman" w:cs="Times New Roman"/>
          <w:sz w:val="28"/>
          <w:szCs w:val="28"/>
        </w:rPr>
      </w:pPr>
    </w:p>
    <w:p w14:paraId="00A3983E" w14:textId="77777777" w:rsidR="00BC294B" w:rsidRPr="00BC294B" w:rsidRDefault="00BC294B" w:rsidP="00D51258">
      <w:pPr>
        <w:jc w:val="both"/>
        <w:rPr>
          <w:rFonts w:ascii="Times New Roman" w:hAnsi="Times New Roman" w:cs="Times New Roman"/>
          <w:b/>
          <w:sz w:val="28"/>
          <w:szCs w:val="28"/>
        </w:rPr>
      </w:pPr>
      <w:r w:rsidRPr="00BC294B">
        <w:rPr>
          <w:rFonts w:ascii="Times New Roman" w:hAnsi="Times New Roman" w:cs="Times New Roman"/>
          <w:b/>
          <w:sz w:val="28"/>
          <w:szCs w:val="28"/>
        </w:rPr>
        <w:t>Situācija Latvijā</w:t>
      </w:r>
    </w:p>
    <w:p w14:paraId="1F142FC8" w14:textId="77777777" w:rsidR="00BC294B" w:rsidRPr="00D51258" w:rsidRDefault="00BC294B" w:rsidP="00BC294B">
      <w:pPr>
        <w:jc w:val="both"/>
        <w:rPr>
          <w:rFonts w:ascii="Times New Roman" w:hAnsi="Times New Roman" w:cs="Times New Roman"/>
          <w:sz w:val="28"/>
          <w:szCs w:val="28"/>
        </w:rPr>
      </w:pPr>
      <w:r w:rsidRPr="00D51258">
        <w:rPr>
          <w:rFonts w:ascii="Times New Roman" w:hAnsi="Times New Roman" w:cs="Times New Roman"/>
          <w:sz w:val="28"/>
          <w:szCs w:val="28"/>
        </w:rPr>
        <w:t xml:space="preserve">Līdz šim nacionālajā līmenī regulējums par invazīvajām sugām ir ietverts tikai attiecībā uz augiem – </w:t>
      </w:r>
      <w:r>
        <w:rPr>
          <w:rFonts w:ascii="Times New Roman" w:hAnsi="Times New Roman" w:cs="Times New Roman"/>
          <w:sz w:val="28"/>
          <w:szCs w:val="28"/>
        </w:rPr>
        <w:t>Augu</w:t>
      </w:r>
      <w:r w:rsidR="002D4BD8">
        <w:rPr>
          <w:rFonts w:ascii="Times New Roman" w:hAnsi="Times New Roman" w:cs="Times New Roman"/>
          <w:sz w:val="28"/>
          <w:szCs w:val="28"/>
        </w:rPr>
        <w:t xml:space="preserve"> aizsardzības likumā.</w:t>
      </w:r>
      <w:r>
        <w:rPr>
          <w:rFonts w:ascii="Times New Roman" w:hAnsi="Times New Roman" w:cs="Times New Roman"/>
          <w:sz w:val="28"/>
          <w:szCs w:val="28"/>
        </w:rPr>
        <w:t xml:space="preserve"> </w:t>
      </w:r>
      <w:r w:rsidR="002D4BD8">
        <w:rPr>
          <w:rFonts w:ascii="Times New Roman" w:hAnsi="Times New Roman" w:cs="Times New Roman"/>
          <w:sz w:val="28"/>
          <w:szCs w:val="28"/>
        </w:rPr>
        <w:t>Ministru kabineta 2008. gada 30. jūnija noteikumos Nr. </w:t>
      </w:r>
      <w:r w:rsidRPr="00D51258">
        <w:rPr>
          <w:rFonts w:ascii="Times New Roman" w:hAnsi="Times New Roman" w:cs="Times New Roman"/>
          <w:sz w:val="28"/>
          <w:szCs w:val="28"/>
        </w:rPr>
        <w:t xml:space="preserve">468 </w:t>
      </w:r>
      <w:r w:rsidR="00C1012F">
        <w:rPr>
          <w:rFonts w:ascii="Times New Roman" w:hAnsi="Times New Roman" w:cs="Times New Roman"/>
          <w:sz w:val="28"/>
          <w:szCs w:val="28"/>
        </w:rPr>
        <w:t>“</w:t>
      </w:r>
      <w:r w:rsidRPr="00D51258">
        <w:rPr>
          <w:rFonts w:ascii="Times New Roman" w:hAnsi="Times New Roman" w:cs="Times New Roman"/>
          <w:sz w:val="28"/>
          <w:szCs w:val="28"/>
        </w:rPr>
        <w:t xml:space="preserve">Invazīvo augu sugu saraksts” ir iekļauta viena suga – </w:t>
      </w:r>
      <w:proofErr w:type="spellStart"/>
      <w:r w:rsidRPr="00D51258">
        <w:rPr>
          <w:rFonts w:ascii="Times New Roman" w:hAnsi="Times New Roman" w:cs="Times New Roman"/>
          <w:sz w:val="28"/>
          <w:szCs w:val="28"/>
        </w:rPr>
        <w:t>Sosnovska</w:t>
      </w:r>
      <w:proofErr w:type="spellEnd"/>
      <w:r w:rsidRPr="00D51258">
        <w:rPr>
          <w:rFonts w:ascii="Times New Roman" w:hAnsi="Times New Roman" w:cs="Times New Roman"/>
          <w:sz w:val="28"/>
          <w:szCs w:val="28"/>
        </w:rPr>
        <w:t xml:space="preserve"> latvānis </w:t>
      </w:r>
      <w:proofErr w:type="spellStart"/>
      <w:r w:rsidR="002D4BD8">
        <w:rPr>
          <w:rFonts w:ascii="Times New Roman" w:hAnsi="Times New Roman" w:cs="Times New Roman"/>
          <w:i/>
          <w:sz w:val="28"/>
          <w:szCs w:val="28"/>
        </w:rPr>
        <w:t>Heracleum</w:t>
      </w:r>
      <w:proofErr w:type="spellEnd"/>
      <w:r w:rsidR="002D4BD8">
        <w:rPr>
          <w:rFonts w:ascii="Times New Roman" w:hAnsi="Times New Roman" w:cs="Times New Roman"/>
          <w:i/>
          <w:sz w:val="28"/>
          <w:szCs w:val="28"/>
        </w:rPr>
        <w:t xml:space="preserve"> </w:t>
      </w:r>
      <w:proofErr w:type="spellStart"/>
      <w:r w:rsidR="002D4BD8">
        <w:rPr>
          <w:rFonts w:ascii="Times New Roman" w:hAnsi="Times New Roman" w:cs="Times New Roman"/>
          <w:i/>
          <w:sz w:val="28"/>
          <w:szCs w:val="28"/>
        </w:rPr>
        <w:t>sosnowskyi</w:t>
      </w:r>
      <w:proofErr w:type="spellEnd"/>
      <w:r w:rsidRPr="00D51258">
        <w:rPr>
          <w:rFonts w:ascii="Times New Roman" w:hAnsi="Times New Roman" w:cs="Times New Roman"/>
          <w:sz w:val="28"/>
          <w:szCs w:val="28"/>
        </w:rPr>
        <w:t>.</w:t>
      </w:r>
    </w:p>
    <w:p w14:paraId="6479DA68" w14:textId="77777777" w:rsidR="003754BA" w:rsidRPr="00D51258" w:rsidRDefault="003754BA" w:rsidP="003754BA">
      <w:pPr>
        <w:jc w:val="both"/>
        <w:rPr>
          <w:rFonts w:ascii="Times New Roman" w:hAnsi="Times New Roman" w:cs="Times New Roman"/>
          <w:sz w:val="28"/>
          <w:szCs w:val="28"/>
        </w:rPr>
      </w:pPr>
      <w:r w:rsidRPr="00D51258">
        <w:rPr>
          <w:rFonts w:ascii="Times New Roman" w:hAnsi="Times New Roman" w:cs="Times New Roman"/>
          <w:sz w:val="28"/>
          <w:szCs w:val="28"/>
        </w:rPr>
        <w:t>Saskaņā ar Augu aizsardzības likuma 18.</w:t>
      </w:r>
      <w:r w:rsidRPr="00A069DB">
        <w:rPr>
          <w:rFonts w:ascii="Times New Roman" w:hAnsi="Times New Roman" w:cs="Times New Roman"/>
          <w:sz w:val="24"/>
          <w:szCs w:val="28"/>
          <w:vertAlign w:val="superscript"/>
        </w:rPr>
        <w:t>1</w:t>
      </w:r>
      <w:r w:rsidR="002D4BD8">
        <w:rPr>
          <w:rFonts w:ascii="Times New Roman" w:hAnsi="Times New Roman" w:cs="Times New Roman"/>
          <w:sz w:val="24"/>
          <w:szCs w:val="28"/>
        </w:rPr>
        <w:t> </w:t>
      </w:r>
      <w:r w:rsidRPr="00D51258">
        <w:rPr>
          <w:rFonts w:ascii="Times New Roman" w:hAnsi="Times New Roman" w:cs="Times New Roman"/>
          <w:sz w:val="28"/>
          <w:szCs w:val="28"/>
        </w:rPr>
        <w:t xml:space="preserve"> panta ceturto daļu Valsts augu aizsardzības dienests</w:t>
      </w:r>
      <w:r w:rsidR="0086339F">
        <w:rPr>
          <w:rFonts w:ascii="Times New Roman" w:hAnsi="Times New Roman" w:cs="Times New Roman"/>
          <w:sz w:val="28"/>
          <w:szCs w:val="28"/>
        </w:rPr>
        <w:t xml:space="preserve"> (turpmāk – VAAD)</w:t>
      </w:r>
      <w:r w:rsidRPr="00D51258">
        <w:rPr>
          <w:rFonts w:ascii="Times New Roman" w:hAnsi="Times New Roman" w:cs="Times New Roman"/>
          <w:sz w:val="28"/>
          <w:szCs w:val="28"/>
        </w:rPr>
        <w:t xml:space="preserve"> veic invazīvo augu sugu izplatības valsts uzraudzību un kontroli.</w:t>
      </w:r>
    </w:p>
    <w:p w14:paraId="31BCA974" w14:textId="77777777" w:rsidR="003754BA" w:rsidRPr="00D51258" w:rsidRDefault="003754BA" w:rsidP="00D51258">
      <w:pPr>
        <w:jc w:val="both"/>
        <w:rPr>
          <w:rFonts w:ascii="Times New Roman" w:hAnsi="Times New Roman" w:cs="Times New Roman"/>
          <w:sz w:val="28"/>
          <w:szCs w:val="28"/>
        </w:rPr>
      </w:pPr>
    </w:p>
    <w:p w14:paraId="2DBD84E2" w14:textId="77777777" w:rsidR="00F1410D" w:rsidRDefault="00D51258" w:rsidP="00D51258">
      <w:pPr>
        <w:jc w:val="both"/>
        <w:rPr>
          <w:rFonts w:ascii="Times New Roman" w:hAnsi="Times New Roman" w:cs="Times New Roman"/>
          <w:b/>
          <w:sz w:val="28"/>
          <w:szCs w:val="28"/>
        </w:rPr>
      </w:pPr>
      <w:r w:rsidRPr="00D51258">
        <w:rPr>
          <w:rFonts w:ascii="Times New Roman" w:hAnsi="Times New Roman" w:cs="Times New Roman"/>
          <w:b/>
          <w:sz w:val="28"/>
          <w:szCs w:val="28"/>
        </w:rPr>
        <w:t>Lai nodrošinātu Regulas īstenošanu, nepieciešams</w:t>
      </w:r>
      <w:r w:rsidR="00F1410D">
        <w:rPr>
          <w:rFonts w:ascii="Times New Roman" w:hAnsi="Times New Roman" w:cs="Times New Roman"/>
          <w:b/>
          <w:sz w:val="28"/>
          <w:szCs w:val="28"/>
        </w:rPr>
        <w:t>:</w:t>
      </w:r>
    </w:p>
    <w:p w14:paraId="5A9F9F5A" w14:textId="77777777" w:rsidR="00D51258" w:rsidRPr="00F1410D" w:rsidRDefault="005B7573" w:rsidP="00F1410D">
      <w:pPr>
        <w:pStyle w:val="ListParagraph"/>
        <w:numPr>
          <w:ilvl w:val="0"/>
          <w:numId w:val="11"/>
        </w:numPr>
        <w:ind w:left="426"/>
        <w:jc w:val="both"/>
        <w:rPr>
          <w:rFonts w:ascii="Times New Roman" w:hAnsi="Times New Roman" w:cs="Times New Roman"/>
          <w:b/>
          <w:sz w:val="28"/>
          <w:szCs w:val="28"/>
        </w:rPr>
      </w:pPr>
      <w:r w:rsidRPr="00F1410D">
        <w:rPr>
          <w:rFonts w:ascii="Times New Roman" w:hAnsi="Times New Roman" w:cs="Times New Roman"/>
          <w:b/>
          <w:sz w:val="28"/>
          <w:szCs w:val="28"/>
        </w:rPr>
        <w:t>izstrādāt grozījumus Augu aizsardzības likumā un Sugu un biotopu aizsardzības likumā, lai</w:t>
      </w:r>
      <w:r w:rsidR="00D51258" w:rsidRPr="00F1410D">
        <w:rPr>
          <w:rFonts w:ascii="Times New Roman" w:hAnsi="Times New Roman" w:cs="Times New Roman"/>
          <w:b/>
          <w:sz w:val="28"/>
          <w:szCs w:val="28"/>
        </w:rPr>
        <w:t xml:space="preserve"> noteikt</w:t>
      </w:r>
      <w:r w:rsidRPr="00F1410D">
        <w:rPr>
          <w:rFonts w:ascii="Times New Roman" w:hAnsi="Times New Roman" w:cs="Times New Roman"/>
          <w:b/>
          <w:sz w:val="28"/>
          <w:szCs w:val="28"/>
        </w:rPr>
        <w:t>u</w:t>
      </w:r>
      <w:r w:rsidR="00D51258" w:rsidRPr="00F1410D">
        <w:rPr>
          <w:rFonts w:ascii="Times New Roman" w:hAnsi="Times New Roman" w:cs="Times New Roman"/>
          <w:b/>
          <w:sz w:val="28"/>
          <w:szCs w:val="28"/>
        </w:rPr>
        <w:t xml:space="preserve"> atbildīgās iestādes un kompetenču sadalījumu</w:t>
      </w:r>
      <w:r w:rsidRPr="00F1410D">
        <w:rPr>
          <w:rFonts w:ascii="Times New Roman" w:hAnsi="Times New Roman" w:cs="Times New Roman"/>
          <w:b/>
          <w:sz w:val="28"/>
          <w:szCs w:val="28"/>
        </w:rPr>
        <w:t xml:space="preserve"> invazīvo svešzemju sugu izplatības ierobežošanai</w:t>
      </w:r>
      <w:r w:rsidR="00F1410D">
        <w:rPr>
          <w:rFonts w:ascii="Times New Roman" w:hAnsi="Times New Roman" w:cs="Times New Roman"/>
          <w:b/>
          <w:sz w:val="28"/>
          <w:szCs w:val="28"/>
        </w:rPr>
        <w:t>.</w:t>
      </w:r>
    </w:p>
    <w:p w14:paraId="38B123F3" w14:textId="77777777" w:rsidR="00D51258" w:rsidRPr="00A958C9" w:rsidRDefault="00D51258" w:rsidP="005B7573">
      <w:pPr>
        <w:spacing w:after="0" w:line="240" w:lineRule="auto"/>
        <w:jc w:val="both"/>
        <w:rPr>
          <w:rFonts w:ascii="Times New Roman" w:hAnsi="Times New Roman" w:cs="Times New Roman"/>
          <w:b/>
          <w:sz w:val="28"/>
          <w:szCs w:val="28"/>
        </w:rPr>
      </w:pPr>
      <w:r w:rsidRPr="005B7573">
        <w:rPr>
          <w:rFonts w:ascii="Times New Roman" w:hAnsi="Times New Roman" w:cs="Times New Roman"/>
          <w:sz w:val="28"/>
          <w:szCs w:val="28"/>
          <w:u w:val="single"/>
        </w:rPr>
        <w:t>Dabas aizsardzības pārvalde</w:t>
      </w:r>
      <w:r w:rsidRPr="00A958C9">
        <w:rPr>
          <w:rFonts w:ascii="Times New Roman" w:hAnsi="Times New Roman" w:cs="Times New Roman"/>
          <w:b/>
          <w:sz w:val="28"/>
          <w:szCs w:val="28"/>
        </w:rPr>
        <w:t xml:space="preserve"> </w:t>
      </w:r>
      <w:r w:rsidRPr="005B7573">
        <w:rPr>
          <w:rFonts w:ascii="Times New Roman" w:hAnsi="Times New Roman" w:cs="Times New Roman"/>
          <w:sz w:val="28"/>
          <w:szCs w:val="28"/>
        </w:rPr>
        <w:t>(turpmāk – DAP):</w:t>
      </w:r>
    </w:p>
    <w:p w14:paraId="7EBCFC76" w14:textId="77777777" w:rsidR="002C61CD" w:rsidRPr="00C3794E" w:rsidRDefault="00D51258" w:rsidP="00C3794E">
      <w:pPr>
        <w:pStyle w:val="ListParagraph"/>
        <w:numPr>
          <w:ilvl w:val="0"/>
          <w:numId w:val="6"/>
        </w:numPr>
        <w:jc w:val="both"/>
        <w:rPr>
          <w:rFonts w:ascii="Times New Roman" w:hAnsi="Times New Roman" w:cs="Times New Roman"/>
          <w:sz w:val="28"/>
          <w:szCs w:val="28"/>
        </w:rPr>
      </w:pPr>
      <w:r w:rsidRPr="00C3794E">
        <w:rPr>
          <w:rFonts w:ascii="Times New Roman" w:hAnsi="Times New Roman" w:cs="Times New Roman"/>
          <w:sz w:val="28"/>
          <w:szCs w:val="28"/>
        </w:rPr>
        <w:t>veic ietekmes uz bioloģisko daudzveidību novēr</w:t>
      </w:r>
      <w:r w:rsidR="00C3794E">
        <w:rPr>
          <w:rFonts w:ascii="Times New Roman" w:hAnsi="Times New Roman" w:cs="Times New Roman"/>
          <w:sz w:val="28"/>
          <w:szCs w:val="28"/>
        </w:rPr>
        <w:t>tēšanu, ekosistēmu atjaunošanu;</w:t>
      </w:r>
    </w:p>
    <w:p w14:paraId="332E3D3E" w14:textId="77777777" w:rsidR="00D51258" w:rsidRPr="00C3794E" w:rsidRDefault="00C3794E" w:rsidP="00C3794E">
      <w:pPr>
        <w:pStyle w:val="ListParagraph"/>
        <w:numPr>
          <w:ilvl w:val="0"/>
          <w:numId w:val="6"/>
        </w:numPr>
        <w:jc w:val="both"/>
        <w:rPr>
          <w:rFonts w:ascii="Times New Roman" w:hAnsi="Times New Roman" w:cs="Times New Roman"/>
          <w:sz w:val="28"/>
          <w:szCs w:val="28"/>
        </w:rPr>
      </w:pPr>
      <w:r>
        <w:rPr>
          <w:rFonts w:ascii="Times New Roman" w:hAnsi="Times New Roman" w:cs="Times New Roman"/>
          <w:sz w:val="28"/>
          <w:szCs w:val="28"/>
        </w:rPr>
        <w:t>apkopo</w:t>
      </w:r>
      <w:r w:rsidR="002C61CD" w:rsidRPr="00C3794E">
        <w:rPr>
          <w:rFonts w:ascii="Times New Roman" w:hAnsi="Times New Roman" w:cs="Times New Roman"/>
          <w:sz w:val="28"/>
          <w:szCs w:val="28"/>
        </w:rPr>
        <w:t xml:space="preserve"> informāciju no citām invazīvo svešzemju sugu pārvald</w:t>
      </w:r>
      <w:r>
        <w:rPr>
          <w:rFonts w:ascii="Times New Roman" w:hAnsi="Times New Roman" w:cs="Times New Roman"/>
          <w:sz w:val="28"/>
          <w:szCs w:val="28"/>
        </w:rPr>
        <w:t>ībā</w:t>
      </w:r>
      <w:r w:rsidR="002C61CD" w:rsidRPr="00C3794E">
        <w:rPr>
          <w:rFonts w:ascii="Times New Roman" w:hAnsi="Times New Roman" w:cs="Times New Roman"/>
          <w:sz w:val="28"/>
          <w:szCs w:val="28"/>
        </w:rPr>
        <w:t xml:space="preserve"> iesaistītajām institūcijām, sagatavo un iesniedz </w:t>
      </w:r>
      <w:r w:rsidR="00D51258" w:rsidRPr="00C3794E">
        <w:rPr>
          <w:rFonts w:ascii="Times New Roman" w:hAnsi="Times New Roman" w:cs="Times New Roman"/>
          <w:sz w:val="28"/>
          <w:szCs w:val="28"/>
        </w:rPr>
        <w:t xml:space="preserve">Eiropas Komisijai </w:t>
      </w:r>
      <w:r w:rsidR="002C61CD" w:rsidRPr="00C3794E">
        <w:rPr>
          <w:rFonts w:ascii="Times New Roman" w:hAnsi="Times New Roman" w:cs="Times New Roman"/>
          <w:sz w:val="28"/>
          <w:szCs w:val="28"/>
        </w:rPr>
        <w:t xml:space="preserve">ziņojumu </w:t>
      </w:r>
      <w:r w:rsidR="00D51258" w:rsidRPr="00C3794E">
        <w:rPr>
          <w:rFonts w:ascii="Times New Roman" w:hAnsi="Times New Roman" w:cs="Times New Roman"/>
          <w:sz w:val="28"/>
          <w:szCs w:val="28"/>
        </w:rPr>
        <w:t>par Regulas ieviešanu;</w:t>
      </w:r>
    </w:p>
    <w:p w14:paraId="0FF04F77" w14:textId="77777777" w:rsidR="00D51258" w:rsidRPr="00C3794E" w:rsidRDefault="002C61CD" w:rsidP="00C3794E">
      <w:pPr>
        <w:pStyle w:val="ListParagraph"/>
        <w:numPr>
          <w:ilvl w:val="0"/>
          <w:numId w:val="6"/>
        </w:numPr>
        <w:jc w:val="both"/>
        <w:rPr>
          <w:rFonts w:ascii="Times New Roman" w:hAnsi="Times New Roman" w:cs="Times New Roman"/>
          <w:sz w:val="28"/>
          <w:szCs w:val="28"/>
        </w:rPr>
      </w:pPr>
      <w:r w:rsidRPr="00C3794E">
        <w:rPr>
          <w:rFonts w:ascii="Times New Roman" w:hAnsi="Times New Roman" w:cs="Times New Roman"/>
          <w:sz w:val="28"/>
          <w:szCs w:val="28"/>
        </w:rPr>
        <w:t xml:space="preserve">veic </w:t>
      </w:r>
      <w:r w:rsidR="00D51258" w:rsidRPr="00C3794E">
        <w:rPr>
          <w:rFonts w:ascii="Times New Roman" w:hAnsi="Times New Roman" w:cs="Times New Roman"/>
          <w:sz w:val="28"/>
          <w:szCs w:val="28"/>
        </w:rPr>
        <w:t>funkcijas, kas saistītas ar d</w:t>
      </w:r>
      <w:r w:rsidR="00C3794E">
        <w:rPr>
          <w:rFonts w:ascii="Times New Roman" w:hAnsi="Times New Roman" w:cs="Times New Roman"/>
          <w:sz w:val="28"/>
          <w:szCs w:val="28"/>
        </w:rPr>
        <w:t xml:space="preserve">alību potenciālo invazīvo augu </w:t>
      </w:r>
      <w:r w:rsidR="00D51258" w:rsidRPr="00C3794E">
        <w:rPr>
          <w:rFonts w:ascii="Times New Roman" w:hAnsi="Times New Roman" w:cs="Times New Roman"/>
          <w:sz w:val="28"/>
          <w:szCs w:val="28"/>
        </w:rPr>
        <w:t>sugu novērtēšanā, analīzē par neapzinātas introdukcijas un izplatīšanās ceļiem, nosakot tos izplatīšanās ceļus, attiecībā uz kuriem vajadzīga p</w:t>
      </w:r>
      <w:r w:rsidR="00C3794E">
        <w:rPr>
          <w:rFonts w:ascii="Times New Roman" w:hAnsi="Times New Roman" w:cs="Times New Roman"/>
          <w:sz w:val="28"/>
          <w:szCs w:val="28"/>
        </w:rPr>
        <w:t>rioritāra rīcība;</w:t>
      </w:r>
    </w:p>
    <w:p w14:paraId="112536D7" w14:textId="2AF897FA" w:rsidR="00D51258" w:rsidRPr="00C3794E" w:rsidRDefault="00D51258" w:rsidP="00C3794E">
      <w:pPr>
        <w:pStyle w:val="ListParagraph"/>
        <w:numPr>
          <w:ilvl w:val="0"/>
          <w:numId w:val="6"/>
        </w:numPr>
        <w:jc w:val="both"/>
        <w:rPr>
          <w:rFonts w:ascii="Times New Roman" w:hAnsi="Times New Roman" w:cs="Times New Roman"/>
          <w:sz w:val="28"/>
          <w:szCs w:val="28"/>
        </w:rPr>
      </w:pPr>
      <w:r w:rsidRPr="00C3794E">
        <w:rPr>
          <w:rFonts w:ascii="Times New Roman" w:hAnsi="Times New Roman" w:cs="Times New Roman"/>
          <w:sz w:val="28"/>
          <w:szCs w:val="28"/>
        </w:rPr>
        <w:t xml:space="preserve">veic zooloģisko dārzu un </w:t>
      </w:r>
      <w:r w:rsidR="00C3794E">
        <w:rPr>
          <w:rFonts w:ascii="Times New Roman" w:hAnsi="Times New Roman" w:cs="Times New Roman"/>
          <w:sz w:val="28"/>
          <w:szCs w:val="28"/>
        </w:rPr>
        <w:t>1973. gada Vašingtonas konvencijā par starptautisko tirdzniecību ar apdraudētajām savvaļas dzīvnieku un augu sugām (</w:t>
      </w:r>
      <w:r w:rsidRPr="00C3794E">
        <w:rPr>
          <w:rFonts w:ascii="Times New Roman" w:hAnsi="Times New Roman" w:cs="Times New Roman"/>
          <w:sz w:val="28"/>
          <w:szCs w:val="28"/>
        </w:rPr>
        <w:t>CITES</w:t>
      </w:r>
      <w:r w:rsidR="00C3794E">
        <w:rPr>
          <w:rFonts w:ascii="Times New Roman" w:hAnsi="Times New Roman" w:cs="Times New Roman"/>
          <w:sz w:val="28"/>
          <w:szCs w:val="28"/>
        </w:rPr>
        <w:t>)</w:t>
      </w:r>
      <w:ins w:id="3" w:author="Laura Seile" w:date="2017-08-21T13:33:00Z">
        <w:r w:rsidR="007F175F">
          <w:rPr>
            <w:rStyle w:val="FootnoteReference"/>
            <w:rFonts w:ascii="Times New Roman" w:hAnsi="Times New Roman" w:cs="Times New Roman"/>
            <w:sz w:val="28"/>
            <w:szCs w:val="28"/>
          </w:rPr>
          <w:footnoteReference w:id="3"/>
        </w:r>
      </w:ins>
      <w:r w:rsidR="00C3794E">
        <w:rPr>
          <w:rFonts w:ascii="Times New Roman" w:hAnsi="Times New Roman" w:cs="Times New Roman"/>
          <w:sz w:val="28"/>
          <w:szCs w:val="28"/>
        </w:rPr>
        <w:t xml:space="preserve"> minēto</w:t>
      </w:r>
      <w:r w:rsidRPr="00C3794E">
        <w:rPr>
          <w:rFonts w:ascii="Times New Roman" w:hAnsi="Times New Roman" w:cs="Times New Roman"/>
          <w:sz w:val="28"/>
          <w:szCs w:val="28"/>
        </w:rPr>
        <w:t xml:space="preserve"> dzīvnieku turēšanas vietu reģistrāciju un kontroli, līdz ar to pārrauga </w:t>
      </w:r>
      <w:proofErr w:type="spellStart"/>
      <w:r w:rsidRPr="00C3794E">
        <w:rPr>
          <w:rFonts w:ascii="Times New Roman" w:hAnsi="Times New Roman" w:cs="Times New Roman"/>
          <w:sz w:val="28"/>
          <w:szCs w:val="28"/>
        </w:rPr>
        <w:t>mīļdzīvnieku</w:t>
      </w:r>
      <w:proofErr w:type="spellEnd"/>
      <w:r w:rsidRPr="00C3794E">
        <w:rPr>
          <w:rFonts w:ascii="Times New Roman" w:hAnsi="Times New Roman" w:cs="Times New Roman"/>
          <w:sz w:val="28"/>
          <w:szCs w:val="28"/>
        </w:rPr>
        <w:t>, kas var būt invazīvās sugas, turēšanas vietas, izsniedz turēšanas atļaujas.</w:t>
      </w:r>
    </w:p>
    <w:p w14:paraId="5BB588D5" w14:textId="13EBFF45" w:rsidR="00A958C9" w:rsidRDefault="00D51258" w:rsidP="00A958C9">
      <w:pPr>
        <w:jc w:val="both"/>
        <w:rPr>
          <w:rFonts w:ascii="Times New Roman" w:hAnsi="Times New Roman" w:cs="Times New Roman"/>
          <w:sz w:val="28"/>
          <w:szCs w:val="28"/>
        </w:rPr>
      </w:pPr>
      <w:r w:rsidRPr="005B7573">
        <w:rPr>
          <w:rFonts w:ascii="Times New Roman" w:hAnsi="Times New Roman" w:cs="Times New Roman"/>
          <w:sz w:val="28"/>
          <w:szCs w:val="28"/>
          <w:u w:val="single"/>
        </w:rPr>
        <w:lastRenderedPageBreak/>
        <w:t xml:space="preserve">Latvijas </w:t>
      </w:r>
      <w:proofErr w:type="spellStart"/>
      <w:r w:rsidR="00890686">
        <w:rPr>
          <w:rFonts w:ascii="Times New Roman" w:hAnsi="Times New Roman" w:cs="Times New Roman"/>
          <w:sz w:val="28"/>
          <w:szCs w:val="28"/>
          <w:u w:val="single"/>
        </w:rPr>
        <w:t>H</w:t>
      </w:r>
      <w:r w:rsidRPr="005B7573">
        <w:rPr>
          <w:rFonts w:ascii="Times New Roman" w:hAnsi="Times New Roman" w:cs="Times New Roman"/>
          <w:sz w:val="28"/>
          <w:szCs w:val="28"/>
          <w:u w:val="single"/>
        </w:rPr>
        <w:t>idroekoloģijas</w:t>
      </w:r>
      <w:proofErr w:type="spellEnd"/>
      <w:r w:rsidRPr="005B7573">
        <w:rPr>
          <w:rFonts w:ascii="Times New Roman" w:hAnsi="Times New Roman" w:cs="Times New Roman"/>
          <w:sz w:val="28"/>
          <w:szCs w:val="28"/>
          <w:u w:val="single"/>
        </w:rPr>
        <w:t xml:space="preserve"> institūts</w:t>
      </w:r>
      <w:r w:rsidRPr="00A958C9">
        <w:rPr>
          <w:rFonts w:ascii="Times New Roman" w:hAnsi="Times New Roman" w:cs="Times New Roman"/>
          <w:b/>
          <w:sz w:val="28"/>
          <w:szCs w:val="28"/>
        </w:rPr>
        <w:t xml:space="preserve"> </w:t>
      </w:r>
      <w:r w:rsidRPr="005B7573">
        <w:rPr>
          <w:rFonts w:ascii="Times New Roman" w:hAnsi="Times New Roman" w:cs="Times New Roman"/>
          <w:sz w:val="28"/>
          <w:szCs w:val="28"/>
        </w:rPr>
        <w:t>(turpmāk</w:t>
      </w:r>
      <w:r w:rsidR="00C1012F" w:rsidRPr="005B7573">
        <w:rPr>
          <w:rFonts w:ascii="Times New Roman" w:hAnsi="Times New Roman" w:cs="Times New Roman"/>
          <w:sz w:val="28"/>
          <w:szCs w:val="28"/>
        </w:rPr>
        <w:t>–</w:t>
      </w:r>
      <w:r w:rsidRPr="005B7573">
        <w:rPr>
          <w:rFonts w:ascii="Times New Roman" w:hAnsi="Times New Roman" w:cs="Times New Roman"/>
          <w:sz w:val="28"/>
          <w:szCs w:val="28"/>
        </w:rPr>
        <w:t xml:space="preserve"> LHEI)</w:t>
      </w:r>
      <w:r w:rsidRPr="00D51258">
        <w:rPr>
          <w:rFonts w:ascii="Times New Roman" w:hAnsi="Times New Roman" w:cs="Times New Roman"/>
          <w:sz w:val="28"/>
          <w:szCs w:val="28"/>
        </w:rPr>
        <w:t xml:space="preserve"> </w:t>
      </w:r>
      <w:r w:rsidR="002C61CD">
        <w:rPr>
          <w:rFonts w:ascii="Times New Roman" w:hAnsi="Times New Roman" w:cs="Times New Roman"/>
          <w:sz w:val="28"/>
          <w:szCs w:val="28"/>
        </w:rPr>
        <w:t>veic</w:t>
      </w:r>
      <w:r w:rsidRPr="00D51258">
        <w:rPr>
          <w:rFonts w:ascii="Times New Roman" w:hAnsi="Times New Roman" w:cs="Times New Roman"/>
          <w:sz w:val="28"/>
          <w:szCs w:val="28"/>
        </w:rPr>
        <w:t xml:space="preserve"> svešzemju invazīvo sugu (ūdensaugu un ūdens dzīvnieku) monitoringu </w:t>
      </w:r>
      <w:r w:rsidR="002C61CD">
        <w:rPr>
          <w:rFonts w:ascii="Times New Roman" w:hAnsi="Times New Roman" w:cs="Times New Roman"/>
          <w:sz w:val="28"/>
          <w:szCs w:val="28"/>
        </w:rPr>
        <w:t xml:space="preserve">piekrastes un jūras ūdeņos </w:t>
      </w:r>
      <w:r w:rsidRPr="00D51258">
        <w:rPr>
          <w:rFonts w:ascii="Times New Roman" w:hAnsi="Times New Roman" w:cs="Times New Roman"/>
          <w:sz w:val="28"/>
          <w:szCs w:val="28"/>
        </w:rPr>
        <w:t xml:space="preserve">un </w:t>
      </w:r>
      <w:r w:rsidR="002C61CD" w:rsidRPr="00D51258">
        <w:rPr>
          <w:rFonts w:ascii="Times New Roman" w:hAnsi="Times New Roman" w:cs="Times New Roman"/>
          <w:sz w:val="28"/>
          <w:szCs w:val="28"/>
        </w:rPr>
        <w:t>izstrād</w:t>
      </w:r>
      <w:r w:rsidR="002C61CD">
        <w:rPr>
          <w:rFonts w:ascii="Times New Roman" w:hAnsi="Times New Roman" w:cs="Times New Roman"/>
          <w:sz w:val="28"/>
          <w:szCs w:val="28"/>
        </w:rPr>
        <w:t>ā</w:t>
      </w:r>
      <w:r w:rsidR="002C61CD" w:rsidRPr="00D51258">
        <w:rPr>
          <w:rFonts w:ascii="Times New Roman" w:hAnsi="Times New Roman" w:cs="Times New Roman"/>
          <w:sz w:val="28"/>
          <w:szCs w:val="28"/>
        </w:rPr>
        <w:t xml:space="preserve"> </w:t>
      </w:r>
      <w:r w:rsidR="0086339F">
        <w:rPr>
          <w:rFonts w:ascii="Times New Roman" w:hAnsi="Times New Roman" w:cs="Times New Roman"/>
          <w:sz w:val="28"/>
          <w:szCs w:val="28"/>
        </w:rPr>
        <w:t>rīcības plānu. Līdz šim</w:t>
      </w:r>
      <w:r w:rsidRPr="00D51258">
        <w:rPr>
          <w:rFonts w:ascii="Times New Roman" w:hAnsi="Times New Roman" w:cs="Times New Roman"/>
          <w:sz w:val="28"/>
          <w:szCs w:val="28"/>
        </w:rPr>
        <w:t xml:space="preserve"> LHEI ir veicis svešzemju sugu, tajā skaitā arī invazīvo sugu, apsekojumu visās Latvijas ostās saistībā ar Balasta Ūdeņu konvencijas</w:t>
      </w:r>
      <w:ins w:id="8" w:author="Laura Seile" w:date="2017-08-21T14:33:00Z">
        <w:r w:rsidR="005C08EA">
          <w:rPr>
            <w:rStyle w:val="FootnoteReference"/>
            <w:rFonts w:ascii="Times New Roman" w:hAnsi="Times New Roman" w:cs="Times New Roman"/>
            <w:sz w:val="28"/>
            <w:szCs w:val="28"/>
          </w:rPr>
          <w:footnoteReference w:id="4"/>
        </w:r>
      </w:ins>
      <w:r w:rsidRPr="00D51258">
        <w:rPr>
          <w:rFonts w:ascii="Times New Roman" w:hAnsi="Times New Roman" w:cs="Times New Roman"/>
          <w:sz w:val="28"/>
          <w:szCs w:val="28"/>
        </w:rPr>
        <w:t xml:space="preserve"> un Jūras stratēģijas pamatdirektīvas prasību izpildi par svešzemju sugā</w:t>
      </w:r>
      <w:r>
        <w:rPr>
          <w:rFonts w:ascii="Times New Roman" w:hAnsi="Times New Roman" w:cs="Times New Roman"/>
          <w:sz w:val="28"/>
          <w:szCs w:val="28"/>
        </w:rPr>
        <w:t>m</w:t>
      </w:r>
      <w:ins w:id="13" w:author="Laura Seile" w:date="2017-08-21T14:24:00Z">
        <w:r w:rsidR="005C08EA">
          <w:rPr>
            <w:rStyle w:val="FootnoteReference"/>
            <w:rFonts w:ascii="Times New Roman" w:hAnsi="Times New Roman" w:cs="Times New Roman"/>
            <w:sz w:val="28"/>
            <w:szCs w:val="28"/>
          </w:rPr>
          <w:footnoteReference w:id="5"/>
        </w:r>
      </w:ins>
      <w:r w:rsidRPr="00D51258">
        <w:rPr>
          <w:rFonts w:ascii="Times New Roman" w:hAnsi="Times New Roman" w:cs="Times New Roman"/>
          <w:sz w:val="28"/>
          <w:szCs w:val="28"/>
        </w:rPr>
        <w:t>.</w:t>
      </w:r>
    </w:p>
    <w:p w14:paraId="5E4F2C18" w14:textId="54939DE4" w:rsidR="0086339F" w:rsidRDefault="00D51258" w:rsidP="005B7573">
      <w:pPr>
        <w:spacing w:after="0" w:line="240" w:lineRule="auto"/>
        <w:jc w:val="both"/>
        <w:rPr>
          <w:rFonts w:ascii="Times New Roman" w:hAnsi="Times New Roman" w:cs="Times New Roman"/>
          <w:b/>
          <w:sz w:val="28"/>
          <w:szCs w:val="28"/>
        </w:rPr>
      </w:pPr>
      <w:r w:rsidRPr="005B7573">
        <w:rPr>
          <w:rFonts w:ascii="Times New Roman" w:hAnsi="Times New Roman" w:cs="Times New Roman"/>
          <w:sz w:val="28"/>
          <w:szCs w:val="28"/>
          <w:u w:val="single"/>
        </w:rPr>
        <w:t>Pārtikas drošības, dzīvnieku veselības un vides zinātn</w:t>
      </w:r>
      <w:r w:rsidR="0086339F" w:rsidRPr="005B7573">
        <w:rPr>
          <w:rFonts w:ascii="Times New Roman" w:hAnsi="Times New Roman" w:cs="Times New Roman"/>
          <w:sz w:val="28"/>
          <w:szCs w:val="28"/>
          <w:u w:val="single"/>
        </w:rPr>
        <w:t>iskais institūts</w:t>
      </w:r>
      <w:r w:rsidR="0086339F">
        <w:rPr>
          <w:rFonts w:ascii="Times New Roman" w:hAnsi="Times New Roman" w:cs="Times New Roman"/>
          <w:b/>
          <w:sz w:val="28"/>
          <w:szCs w:val="28"/>
        </w:rPr>
        <w:t xml:space="preserve"> </w:t>
      </w:r>
      <w:r w:rsidR="00C1012F" w:rsidRPr="00C1012F">
        <w:rPr>
          <w:rFonts w:ascii="Times New Roman" w:hAnsi="Times New Roman" w:cs="Times New Roman"/>
          <w:sz w:val="28"/>
          <w:szCs w:val="28"/>
        </w:rPr>
        <w:t>“BIOR</w:t>
      </w:r>
      <w:r w:rsidR="00C1012F">
        <w:rPr>
          <w:rFonts w:ascii="Times New Roman" w:hAnsi="Times New Roman" w:cs="Times New Roman"/>
          <w:sz w:val="28"/>
          <w:szCs w:val="28"/>
        </w:rPr>
        <w:t xml:space="preserve">” </w:t>
      </w:r>
      <w:r w:rsidR="0086339F" w:rsidRPr="005B7573">
        <w:rPr>
          <w:rFonts w:ascii="Times New Roman" w:hAnsi="Times New Roman" w:cs="Times New Roman"/>
          <w:sz w:val="28"/>
          <w:szCs w:val="28"/>
        </w:rPr>
        <w:t>(turpmāk</w:t>
      </w:r>
      <w:r w:rsidR="00C1012F" w:rsidRPr="00C1012F">
        <w:rPr>
          <w:rFonts w:ascii="Times New Roman" w:hAnsi="Times New Roman" w:cs="Times New Roman"/>
          <w:sz w:val="28"/>
          <w:szCs w:val="28"/>
        </w:rPr>
        <w:t>–</w:t>
      </w:r>
      <w:r w:rsidR="0086339F" w:rsidRPr="005B7573">
        <w:rPr>
          <w:rFonts w:ascii="Times New Roman" w:hAnsi="Times New Roman" w:cs="Times New Roman"/>
          <w:sz w:val="28"/>
          <w:szCs w:val="28"/>
        </w:rPr>
        <w:t xml:space="preserve"> BIOR):</w:t>
      </w:r>
    </w:p>
    <w:p w14:paraId="1E5B70F5" w14:textId="77777777" w:rsidR="0086339F" w:rsidRDefault="002C61CD" w:rsidP="0086339F">
      <w:pPr>
        <w:pStyle w:val="ListParagraph"/>
        <w:numPr>
          <w:ilvl w:val="0"/>
          <w:numId w:val="8"/>
        </w:numPr>
        <w:jc w:val="both"/>
        <w:rPr>
          <w:rFonts w:ascii="Times New Roman" w:hAnsi="Times New Roman" w:cs="Times New Roman"/>
          <w:sz w:val="28"/>
          <w:szCs w:val="28"/>
        </w:rPr>
      </w:pPr>
      <w:r w:rsidRPr="0086339F">
        <w:rPr>
          <w:rFonts w:ascii="Times New Roman" w:hAnsi="Times New Roman" w:cs="Times New Roman"/>
          <w:sz w:val="28"/>
          <w:szCs w:val="28"/>
        </w:rPr>
        <w:t xml:space="preserve">veic </w:t>
      </w:r>
      <w:r w:rsidR="0086339F" w:rsidRPr="0086339F">
        <w:rPr>
          <w:rFonts w:ascii="Times New Roman" w:hAnsi="Times New Roman" w:cs="Times New Roman"/>
          <w:sz w:val="28"/>
          <w:szCs w:val="28"/>
        </w:rPr>
        <w:t>ūdensaugu,</w:t>
      </w:r>
      <w:r w:rsidR="00D51258" w:rsidRPr="0086339F">
        <w:rPr>
          <w:rFonts w:ascii="Times New Roman" w:hAnsi="Times New Roman" w:cs="Times New Roman"/>
          <w:sz w:val="28"/>
          <w:szCs w:val="28"/>
        </w:rPr>
        <w:t xml:space="preserve"> ūdens dzīvnieku</w:t>
      </w:r>
      <w:r w:rsidR="0086339F" w:rsidRPr="0086339F">
        <w:rPr>
          <w:rFonts w:ascii="Times New Roman" w:hAnsi="Times New Roman" w:cs="Times New Roman"/>
          <w:sz w:val="28"/>
          <w:szCs w:val="28"/>
        </w:rPr>
        <w:t xml:space="preserve"> un</w:t>
      </w:r>
      <w:r w:rsidR="00D51258" w:rsidRPr="0086339F">
        <w:rPr>
          <w:rFonts w:ascii="Times New Roman" w:hAnsi="Times New Roman" w:cs="Times New Roman"/>
          <w:sz w:val="28"/>
          <w:szCs w:val="28"/>
        </w:rPr>
        <w:t xml:space="preserve"> svešzemju invazīvo zivju un vēžu sugu monitoringu</w:t>
      </w:r>
      <w:r w:rsidRPr="0086339F">
        <w:rPr>
          <w:rFonts w:ascii="Times New Roman" w:hAnsi="Times New Roman" w:cs="Times New Roman"/>
          <w:sz w:val="28"/>
          <w:szCs w:val="28"/>
        </w:rPr>
        <w:t xml:space="preserve"> iekš</w:t>
      </w:r>
      <w:r w:rsidR="0086339F">
        <w:rPr>
          <w:rFonts w:ascii="Times New Roman" w:hAnsi="Times New Roman" w:cs="Times New Roman"/>
          <w:sz w:val="28"/>
          <w:szCs w:val="28"/>
        </w:rPr>
        <w:t>ējos ūdeņos;</w:t>
      </w:r>
    </w:p>
    <w:p w14:paraId="3509317C" w14:textId="77777777" w:rsidR="0086339F" w:rsidRDefault="002C61CD" w:rsidP="0086339F">
      <w:pPr>
        <w:pStyle w:val="ListParagraph"/>
        <w:numPr>
          <w:ilvl w:val="0"/>
          <w:numId w:val="8"/>
        </w:numPr>
        <w:jc w:val="both"/>
        <w:rPr>
          <w:rFonts w:ascii="Times New Roman" w:hAnsi="Times New Roman" w:cs="Times New Roman"/>
          <w:sz w:val="28"/>
          <w:szCs w:val="28"/>
        </w:rPr>
      </w:pPr>
      <w:r w:rsidRPr="0086339F">
        <w:rPr>
          <w:rFonts w:ascii="Times New Roman" w:hAnsi="Times New Roman" w:cs="Times New Roman"/>
          <w:sz w:val="28"/>
          <w:szCs w:val="28"/>
        </w:rPr>
        <w:t xml:space="preserve">izstrādā </w:t>
      </w:r>
      <w:r w:rsidR="00D51258" w:rsidRPr="0086339F">
        <w:rPr>
          <w:rFonts w:ascii="Times New Roman" w:hAnsi="Times New Roman" w:cs="Times New Roman"/>
          <w:sz w:val="28"/>
          <w:szCs w:val="28"/>
        </w:rPr>
        <w:t>rīcības plānu</w:t>
      </w:r>
      <w:r w:rsidR="0086339F">
        <w:rPr>
          <w:rFonts w:ascii="Times New Roman" w:hAnsi="Times New Roman" w:cs="Times New Roman"/>
          <w:sz w:val="28"/>
          <w:szCs w:val="28"/>
        </w:rPr>
        <w:t xml:space="preserve"> attiecībā uz iekšējos ūdeņos dzīvojošām sugām, tajā skaitā invazīvām;</w:t>
      </w:r>
    </w:p>
    <w:p w14:paraId="3CBC2AA7" w14:textId="77777777" w:rsidR="00D51258" w:rsidRPr="0086339F" w:rsidRDefault="0086339F" w:rsidP="0086339F">
      <w:pPr>
        <w:pStyle w:val="ListParagraph"/>
        <w:numPr>
          <w:ilvl w:val="0"/>
          <w:numId w:val="8"/>
        </w:numPr>
        <w:jc w:val="both"/>
        <w:rPr>
          <w:rFonts w:ascii="Times New Roman" w:hAnsi="Times New Roman" w:cs="Times New Roman"/>
          <w:sz w:val="28"/>
          <w:szCs w:val="28"/>
        </w:rPr>
      </w:pPr>
      <w:r>
        <w:rPr>
          <w:rFonts w:ascii="Times New Roman" w:hAnsi="Times New Roman" w:cs="Times New Roman"/>
          <w:sz w:val="28"/>
          <w:szCs w:val="28"/>
        </w:rPr>
        <w:t>konsultē</w:t>
      </w:r>
      <w:r w:rsidR="00A958C9" w:rsidRPr="0086339F">
        <w:rPr>
          <w:rFonts w:ascii="Times New Roman" w:hAnsi="Times New Roman" w:cs="Times New Roman"/>
          <w:sz w:val="28"/>
          <w:szCs w:val="28"/>
        </w:rPr>
        <w:t xml:space="preserve"> par </w:t>
      </w:r>
      <w:r w:rsidR="00D51258" w:rsidRPr="0086339F">
        <w:rPr>
          <w:rFonts w:ascii="Times New Roman" w:hAnsi="Times New Roman" w:cs="Times New Roman"/>
          <w:sz w:val="28"/>
          <w:szCs w:val="28"/>
        </w:rPr>
        <w:t>atļauju izdošanu.</w:t>
      </w:r>
    </w:p>
    <w:p w14:paraId="19BD22E2" w14:textId="77777777" w:rsidR="00A958C9" w:rsidRPr="00A958C9" w:rsidRDefault="00D51258" w:rsidP="005B7573">
      <w:pPr>
        <w:spacing w:after="0" w:line="240" w:lineRule="auto"/>
        <w:jc w:val="both"/>
        <w:rPr>
          <w:rFonts w:ascii="Times New Roman" w:hAnsi="Times New Roman" w:cs="Times New Roman"/>
          <w:b/>
          <w:sz w:val="28"/>
          <w:szCs w:val="28"/>
        </w:rPr>
      </w:pPr>
      <w:r w:rsidRPr="005B7573">
        <w:rPr>
          <w:rFonts w:ascii="Times New Roman" w:hAnsi="Times New Roman" w:cs="Times New Roman"/>
          <w:sz w:val="28"/>
          <w:szCs w:val="28"/>
          <w:u w:val="single"/>
        </w:rPr>
        <w:t>V</w:t>
      </w:r>
      <w:r w:rsidR="0086339F" w:rsidRPr="005B7573">
        <w:rPr>
          <w:rFonts w:ascii="Times New Roman" w:hAnsi="Times New Roman" w:cs="Times New Roman"/>
          <w:sz w:val="28"/>
          <w:szCs w:val="28"/>
          <w:u w:val="single"/>
        </w:rPr>
        <w:t>AAD</w:t>
      </w:r>
      <w:r w:rsidR="00A958C9" w:rsidRPr="00A958C9">
        <w:rPr>
          <w:rFonts w:ascii="Times New Roman" w:hAnsi="Times New Roman" w:cs="Times New Roman"/>
          <w:b/>
          <w:sz w:val="28"/>
          <w:szCs w:val="28"/>
        </w:rPr>
        <w:t>:</w:t>
      </w:r>
    </w:p>
    <w:p w14:paraId="07F00641" w14:textId="77777777" w:rsidR="00D51258" w:rsidRPr="0086339F" w:rsidRDefault="002C61CD" w:rsidP="0086339F">
      <w:pPr>
        <w:pStyle w:val="ListParagraph"/>
        <w:numPr>
          <w:ilvl w:val="0"/>
          <w:numId w:val="9"/>
        </w:numPr>
        <w:jc w:val="both"/>
        <w:rPr>
          <w:rFonts w:ascii="Times New Roman" w:hAnsi="Times New Roman" w:cs="Times New Roman"/>
          <w:sz w:val="28"/>
          <w:szCs w:val="28"/>
        </w:rPr>
      </w:pPr>
      <w:r w:rsidRPr="0086339F">
        <w:rPr>
          <w:rFonts w:ascii="Times New Roman" w:hAnsi="Times New Roman" w:cs="Times New Roman"/>
          <w:sz w:val="28"/>
          <w:szCs w:val="28"/>
        </w:rPr>
        <w:t>izdod zinātniskās atļaujas</w:t>
      </w:r>
      <w:r w:rsidR="00D51258" w:rsidRPr="0086339F">
        <w:rPr>
          <w:rFonts w:ascii="Times New Roman" w:hAnsi="Times New Roman" w:cs="Times New Roman"/>
          <w:sz w:val="28"/>
          <w:szCs w:val="28"/>
        </w:rPr>
        <w:t xml:space="preserve">, </w:t>
      </w:r>
      <w:r w:rsidRPr="0086339F">
        <w:rPr>
          <w:rFonts w:ascii="Times New Roman" w:hAnsi="Times New Roman" w:cs="Times New Roman"/>
          <w:sz w:val="28"/>
          <w:szCs w:val="28"/>
        </w:rPr>
        <w:t xml:space="preserve">kā arī veic kompetentās institūcijas </w:t>
      </w:r>
      <w:r w:rsidR="00D51258" w:rsidRPr="0086339F">
        <w:rPr>
          <w:rFonts w:ascii="Times New Roman" w:hAnsi="Times New Roman" w:cs="Times New Roman"/>
          <w:sz w:val="28"/>
          <w:szCs w:val="28"/>
        </w:rPr>
        <w:t>pienākum</w:t>
      </w:r>
      <w:r w:rsidRPr="0086339F">
        <w:rPr>
          <w:rFonts w:ascii="Times New Roman" w:hAnsi="Times New Roman" w:cs="Times New Roman"/>
          <w:sz w:val="28"/>
          <w:szCs w:val="28"/>
        </w:rPr>
        <w:t>us</w:t>
      </w:r>
      <w:r w:rsidR="00D51258" w:rsidRPr="0086339F">
        <w:rPr>
          <w:rFonts w:ascii="Times New Roman" w:hAnsi="Times New Roman" w:cs="Times New Roman"/>
          <w:sz w:val="28"/>
          <w:szCs w:val="28"/>
        </w:rPr>
        <w:t xml:space="preserve"> saistībā ar Regulā norādītajām </w:t>
      </w:r>
      <w:r w:rsidRPr="0086339F">
        <w:rPr>
          <w:rFonts w:ascii="Times New Roman" w:hAnsi="Times New Roman" w:cs="Times New Roman"/>
          <w:sz w:val="28"/>
          <w:szCs w:val="28"/>
        </w:rPr>
        <w:t xml:space="preserve">Eiropas </w:t>
      </w:r>
      <w:r w:rsidR="00D51258" w:rsidRPr="0086339F">
        <w:rPr>
          <w:rFonts w:ascii="Times New Roman" w:hAnsi="Times New Roman" w:cs="Times New Roman"/>
          <w:sz w:val="28"/>
          <w:szCs w:val="28"/>
        </w:rPr>
        <w:t>Komisijas izdotajā</w:t>
      </w:r>
      <w:r w:rsidR="0086339F">
        <w:rPr>
          <w:rFonts w:ascii="Times New Roman" w:hAnsi="Times New Roman" w:cs="Times New Roman"/>
          <w:sz w:val="28"/>
          <w:szCs w:val="28"/>
        </w:rPr>
        <w:t>m atļaujām</w:t>
      </w:r>
      <w:r w:rsidR="00A958C9" w:rsidRPr="0086339F">
        <w:rPr>
          <w:rFonts w:ascii="Times New Roman" w:hAnsi="Times New Roman" w:cs="Times New Roman"/>
          <w:sz w:val="28"/>
          <w:szCs w:val="28"/>
        </w:rPr>
        <w:t>;</w:t>
      </w:r>
    </w:p>
    <w:p w14:paraId="1E2CB066" w14:textId="77777777" w:rsidR="0086339F" w:rsidRDefault="002C61CD" w:rsidP="0086339F">
      <w:pPr>
        <w:pStyle w:val="ListParagraph"/>
        <w:numPr>
          <w:ilvl w:val="0"/>
          <w:numId w:val="9"/>
        </w:numPr>
        <w:jc w:val="both"/>
        <w:rPr>
          <w:rFonts w:ascii="Times New Roman" w:hAnsi="Times New Roman" w:cs="Times New Roman"/>
          <w:sz w:val="28"/>
          <w:szCs w:val="28"/>
        </w:rPr>
      </w:pPr>
      <w:r w:rsidRPr="0086339F">
        <w:rPr>
          <w:rFonts w:ascii="Times New Roman" w:hAnsi="Times New Roman" w:cs="Times New Roman"/>
          <w:sz w:val="28"/>
          <w:szCs w:val="28"/>
        </w:rPr>
        <w:t xml:space="preserve">veic </w:t>
      </w:r>
      <w:r w:rsidR="00A958C9" w:rsidRPr="0086339F">
        <w:rPr>
          <w:rFonts w:ascii="Times New Roman" w:hAnsi="Times New Roman" w:cs="Times New Roman"/>
          <w:sz w:val="28"/>
          <w:szCs w:val="28"/>
        </w:rPr>
        <w:t>e</w:t>
      </w:r>
      <w:r w:rsidR="00D51258" w:rsidRPr="0086339F">
        <w:rPr>
          <w:rFonts w:ascii="Times New Roman" w:hAnsi="Times New Roman" w:cs="Times New Roman"/>
          <w:sz w:val="28"/>
          <w:szCs w:val="28"/>
        </w:rPr>
        <w:t>ksporta</w:t>
      </w:r>
      <w:r w:rsidR="00A958C9" w:rsidRPr="0086339F">
        <w:rPr>
          <w:rFonts w:ascii="Times New Roman" w:hAnsi="Times New Roman" w:cs="Times New Roman"/>
          <w:sz w:val="28"/>
          <w:szCs w:val="28"/>
        </w:rPr>
        <w:t xml:space="preserve"> kravu kontrol</w:t>
      </w:r>
      <w:r w:rsidRPr="0086339F">
        <w:rPr>
          <w:rFonts w:ascii="Times New Roman" w:hAnsi="Times New Roman" w:cs="Times New Roman"/>
          <w:sz w:val="28"/>
          <w:szCs w:val="28"/>
        </w:rPr>
        <w:t>i</w:t>
      </w:r>
      <w:r w:rsidR="00A958C9" w:rsidRPr="0086339F">
        <w:rPr>
          <w:rFonts w:ascii="Times New Roman" w:hAnsi="Times New Roman" w:cs="Times New Roman"/>
          <w:sz w:val="28"/>
          <w:szCs w:val="28"/>
        </w:rPr>
        <w:t xml:space="preserve"> valsts iekšienē;</w:t>
      </w:r>
    </w:p>
    <w:p w14:paraId="33780927" w14:textId="77777777" w:rsidR="00D51258" w:rsidRPr="0086339F" w:rsidRDefault="002C61CD" w:rsidP="0086339F">
      <w:pPr>
        <w:pStyle w:val="ListParagraph"/>
        <w:numPr>
          <w:ilvl w:val="0"/>
          <w:numId w:val="9"/>
        </w:numPr>
        <w:jc w:val="both"/>
        <w:rPr>
          <w:rFonts w:ascii="Times New Roman" w:hAnsi="Times New Roman" w:cs="Times New Roman"/>
          <w:sz w:val="28"/>
          <w:szCs w:val="28"/>
        </w:rPr>
      </w:pPr>
      <w:r w:rsidRPr="0086339F">
        <w:rPr>
          <w:rFonts w:ascii="Times New Roman" w:hAnsi="Times New Roman" w:cs="Times New Roman"/>
          <w:sz w:val="28"/>
          <w:szCs w:val="28"/>
        </w:rPr>
        <w:t xml:space="preserve">veic </w:t>
      </w:r>
      <w:r w:rsidR="00A958C9" w:rsidRPr="0086339F">
        <w:rPr>
          <w:rFonts w:ascii="Times New Roman" w:hAnsi="Times New Roman" w:cs="Times New Roman"/>
          <w:sz w:val="28"/>
          <w:szCs w:val="28"/>
        </w:rPr>
        <w:t>f</w:t>
      </w:r>
      <w:r w:rsidR="00D51258" w:rsidRPr="0086339F">
        <w:rPr>
          <w:rFonts w:ascii="Times New Roman" w:hAnsi="Times New Roman" w:cs="Times New Roman"/>
          <w:sz w:val="28"/>
          <w:szCs w:val="28"/>
        </w:rPr>
        <w:t xml:space="preserve">unkcijas, kas saistītas ar dalību potenciālo invazīvo augu sugu novērtēšanā, analīzē par neapzinātas introdukcijas un izplatīšanās ceļiem, nosakot tos izplatīšanās ceļus, attiecībā uz kuriem vajadzīga prioritāra rīcība. </w:t>
      </w:r>
      <w:r w:rsidR="0086339F">
        <w:rPr>
          <w:rFonts w:ascii="Times New Roman" w:hAnsi="Times New Roman" w:cs="Times New Roman"/>
          <w:sz w:val="28"/>
          <w:szCs w:val="28"/>
        </w:rPr>
        <w:t xml:space="preserve">Sniedz informāciju un konsultācijas </w:t>
      </w:r>
      <w:r w:rsidR="00A958C9" w:rsidRPr="0086339F">
        <w:rPr>
          <w:rFonts w:ascii="Times New Roman" w:hAnsi="Times New Roman" w:cs="Times New Roman"/>
          <w:sz w:val="28"/>
          <w:szCs w:val="28"/>
        </w:rPr>
        <w:t>DAP;</w:t>
      </w:r>
    </w:p>
    <w:p w14:paraId="1F03FDAE" w14:textId="77777777" w:rsidR="00F1410D" w:rsidRPr="00F1410D" w:rsidRDefault="0086339F" w:rsidP="00F1410D">
      <w:pPr>
        <w:pStyle w:val="ListParagraph"/>
        <w:numPr>
          <w:ilvl w:val="0"/>
          <w:numId w:val="9"/>
        </w:numPr>
        <w:jc w:val="both"/>
        <w:rPr>
          <w:rFonts w:ascii="Times New Roman" w:hAnsi="Times New Roman" w:cs="Times New Roman"/>
          <w:color w:val="000000" w:themeColor="text1"/>
          <w:sz w:val="28"/>
          <w:szCs w:val="28"/>
        </w:rPr>
      </w:pPr>
      <w:r w:rsidRPr="00F1410D">
        <w:rPr>
          <w:rFonts w:ascii="Times New Roman" w:hAnsi="Times New Roman" w:cs="Times New Roman"/>
          <w:color w:val="000000" w:themeColor="text1"/>
          <w:sz w:val="28"/>
          <w:szCs w:val="28"/>
        </w:rPr>
        <w:t xml:space="preserve">izstrādā </w:t>
      </w:r>
      <w:r w:rsidR="00A958C9" w:rsidRPr="00F1410D">
        <w:rPr>
          <w:rFonts w:ascii="Times New Roman" w:hAnsi="Times New Roman" w:cs="Times New Roman"/>
          <w:color w:val="000000" w:themeColor="text1"/>
          <w:sz w:val="28"/>
          <w:szCs w:val="28"/>
        </w:rPr>
        <w:t>r</w:t>
      </w:r>
      <w:r w:rsidR="00D51258" w:rsidRPr="00F1410D">
        <w:rPr>
          <w:rFonts w:ascii="Times New Roman" w:hAnsi="Times New Roman" w:cs="Times New Roman"/>
          <w:color w:val="000000" w:themeColor="text1"/>
          <w:sz w:val="28"/>
          <w:szCs w:val="28"/>
        </w:rPr>
        <w:t>īcības plānu</w:t>
      </w:r>
      <w:r w:rsidRPr="00F1410D">
        <w:rPr>
          <w:rFonts w:ascii="Times New Roman" w:hAnsi="Times New Roman" w:cs="Times New Roman"/>
          <w:color w:val="000000" w:themeColor="text1"/>
          <w:sz w:val="28"/>
          <w:szCs w:val="28"/>
        </w:rPr>
        <w:t>s</w:t>
      </w:r>
      <w:r w:rsidR="00D51258" w:rsidRPr="00F1410D">
        <w:rPr>
          <w:rFonts w:ascii="Times New Roman" w:hAnsi="Times New Roman" w:cs="Times New Roman"/>
          <w:color w:val="000000" w:themeColor="text1"/>
          <w:sz w:val="28"/>
          <w:szCs w:val="28"/>
        </w:rPr>
        <w:t xml:space="preserve"> sadarbībā ar DAP, ņemot vērā DAP ieg</w:t>
      </w:r>
      <w:r w:rsidRPr="00F1410D">
        <w:rPr>
          <w:rFonts w:ascii="Times New Roman" w:hAnsi="Times New Roman" w:cs="Times New Roman"/>
          <w:color w:val="000000" w:themeColor="text1"/>
          <w:sz w:val="28"/>
          <w:szCs w:val="28"/>
        </w:rPr>
        <w:t>ūtos monitoringa datus p</w:t>
      </w:r>
      <w:r w:rsidR="00D51258" w:rsidRPr="00F1410D">
        <w:rPr>
          <w:rFonts w:ascii="Times New Roman" w:hAnsi="Times New Roman" w:cs="Times New Roman"/>
          <w:color w:val="000000" w:themeColor="text1"/>
          <w:sz w:val="28"/>
          <w:szCs w:val="28"/>
        </w:rPr>
        <w:t xml:space="preserve">ar iespējami invazīvo augu prioritārajiem </w:t>
      </w:r>
      <w:r w:rsidR="005B7573" w:rsidRPr="00F1410D">
        <w:rPr>
          <w:rFonts w:ascii="Times New Roman" w:hAnsi="Times New Roman" w:cs="Times New Roman"/>
          <w:color w:val="000000" w:themeColor="text1"/>
          <w:sz w:val="28"/>
          <w:szCs w:val="28"/>
        </w:rPr>
        <w:t>izplatības ceļiem (</w:t>
      </w:r>
      <w:r w:rsidR="00D51258" w:rsidRPr="00F1410D">
        <w:rPr>
          <w:rFonts w:ascii="Times New Roman" w:hAnsi="Times New Roman" w:cs="Times New Roman"/>
          <w:color w:val="000000" w:themeColor="text1"/>
          <w:sz w:val="28"/>
          <w:szCs w:val="28"/>
        </w:rPr>
        <w:t xml:space="preserve">izrietēs no kopējās visu invazīvo sugu grupu </w:t>
      </w:r>
      <w:r w:rsidR="005B7573" w:rsidRPr="00F1410D">
        <w:rPr>
          <w:rFonts w:ascii="Times New Roman" w:hAnsi="Times New Roman" w:cs="Times New Roman"/>
          <w:color w:val="000000" w:themeColor="text1"/>
          <w:sz w:val="28"/>
          <w:szCs w:val="28"/>
        </w:rPr>
        <w:t xml:space="preserve">izplatības </w:t>
      </w:r>
      <w:r w:rsidR="00D51258" w:rsidRPr="00F1410D">
        <w:rPr>
          <w:rFonts w:ascii="Times New Roman" w:hAnsi="Times New Roman" w:cs="Times New Roman"/>
          <w:color w:val="000000" w:themeColor="text1"/>
          <w:sz w:val="28"/>
          <w:szCs w:val="28"/>
        </w:rPr>
        <w:t>ceļu</w:t>
      </w:r>
      <w:r w:rsidR="00F1410D" w:rsidRPr="00F1410D">
        <w:rPr>
          <w:rFonts w:ascii="Times New Roman" w:hAnsi="Times New Roman" w:cs="Times New Roman"/>
          <w:color w:val="000000" w:themeColor="text1"/>
          <w:sz w:val="28"/>
          <w:szCs w:val="28"/>
        </w:rPr>
        <w:t xml:space="preserve"> analīzes, kas būs nepieciešama, lai nodrošinātu uzraudzību)</w:t>
      </w:r>
      <w:r w:rsidR="00D51258" w:rsidRPr="00F1410D">
        <w:rPr>
          <w:rFonts w:ascii="Times New Roman" w:hAnsi="Times New Roman" w:cs="Times New Roman"/>
          <w:color w:val="000000" w:themeColor="text1"/>
          <w:sz w:val="28"/>
          <w:szCs w:val="28"/>
        </w:rPr>
        <w:t>.</w:t>
      </w:r>
    </w:p>
    <w:p w14:paraId="7727ADE3" w14:textId="77777777" w:rsidR="00D51258" w:rsidRPr="00D51258" w:rsidRDefault="00D51258" w:rsidP="00D51258">
      <w:pPr>
        <w:jc w:val="both"/>
        <w:rPr>
          <w:rFonts w:ascii="Times New Roman" w:hAnsi="Times New Roman" w:cs="Times New Roman"/>
          <w:sz w:val="28"/>
          <w:szCs w:val="28"/>
        </w:rPr>
      </w:pPr>
      <w:r w:rsidRPr="005B7573">
        <w:rPr>
          <w:rFonts w:ascii="Times New Roman" w:hAnsi="Times New Roman" w:cs="Times New Roman"/>
          <w:sz w:val="28"/>
          <w:szCs w:val="28"/>
          <w:u w:val="single"/>
        </w:rPr>
        <w:t>Pārtikas un veterinārais dienests</w:t>
      </w:r>
      <w:r w:rsidR="005B7573">
        <w:rPr>
          <w:rFonts w:ascii="Times New Roman" w:hAnsi="Times New Roman" w:cs="Times New Roman"/>
          <w:b/>
          <w:sz w:val="28"/>
          <w:szCs w:val="28"/>
        </w:rPr>
        <w:t xml:space="preserve"> </w:t>
      </w:r>
      <w:r w:rsidR="005B7573" w:rsidRPr="005B7573">
        <w:rPr>
          <w:rFonts w:ascii="Times New Roman" w:hAnsi="Times New Roman" w:cs="Times New Roman"/>
          <w:sz w:val="28"/>
          <w:szCs w:val="28"/>
        </w:rPr>
        <w:t>(turpmāk – PVD)</w:t>
      </w:r>
      <w:r w:rsidR="0086339F">
        <w:rPr>
          <w:rFonts w:ascii="Times New Roman" w:hAnsi="Times New Roman" w:cs="Times New Roman"/>
          <w:sz w:val="28"/>
          <w:szCs w:val="28"/>
        </w:rPr>
        <w:t xml:space="preserve"> kontrolē</w:t>
      </w:r>
      <w:r w:rsidRPr="00D51258">
        <w:rPr>
          <w:rFonts w:ascii="Times New Roman" w:hAnsi="Times New Roman" w:cs="Times New Roman"/>
          <w:sz w:val="28"/>
          <w:szCs w:val="28"/>
        </w:rPr>
        <w:t xml:space="preserve"> kravu ievešan</w:t>
      </w:r>
      <w:r w:rsidR="0086339F">
        <w:rPr>
          <w:rFonts w:ascii="Times New Roman" w:hAnsi="Times New Roman" w:cs="Times New Roman"/>
          <w:sz w:val="28"/>
          <w:szCs w:val="28"/>
        </w:rPr>
        <w:t>u</w:t>
      </w:r>
      <w:r w:rsidR="005B7573">
        <w:rPr>
          <w:rFonts w:ascii="Times New Roman" w:hAnsi="Times New Roman" w:cs="Times New Roman"/>
          <w:sz w:val="28"/>
          <w:szCs w:val="28"/>
        </w:rPr>
        <w:t xml:space="preserve"> no trešajām valstīm.</w:t>
      </w:r>
    </w:p>
    <w:p w14:paraId="4846C7B7" w14:textId="3E1D0D11" w:rsidR="00D51258" w:rsidRPr="00D51258" w:rsidRDefault="00D51258" w:rsidP="00D51258">
      <w:pPr>
        <w:jc w:val="both"/>
        <w:rPr>
          <w:rFonts w:ascii="Times New Roman" w:hAnsi="Times New Roman" w:cs="Times New Roman"/>
          <w:sz w:val="28"/>
          <w:szCs w:val="28"/>
        </w:rPr>
      </w:pPr>
      <w:r w:rsidRPr="005B7573">
        <w:rPr>
          <w:rFonts w:ascii="Times New Roman" w:hAnsi="Times New Roman" w:cs="Times New Roman"/>
          <w:sz w:val="28"/>
          <w:szCs w:val="28"/>
          <w:u w:val="single"/>
        </w:rPr>
        <w:t>Valsts meža dien</w:t>
      </w:r>
      <w:r w:rsidR="00A958C9" w:rsidRPr="005B7573">
        <w:rPr>
          <w:rFonts w:ascii="Times New Roman" w:hAnsi="Times New Roman" w:cs="Times New Roman"/>
          <w:sz w:val="28"/>
          <w:szCs w:val="28"/>
          <w:u w:val="single"/>
        </w:rPr>
        <w:t>ests</w:t>
      </w:r>
      <w:r w:rsidR="00A958C9" w:rsidRPr="00A958C9">
        <w:rPr>
          <w:rFonts w:ascii="Times New Roman" w:hAnsi="Times New Roman" w:cs="Times New Roman"/>
          <w:b/>
          <w:sz w:val="28"/>
          <w:szCs w:val="28"/>
        </w:rPr>
        <w:t xml:space="preserve"> </w:t>
      </w:r>
      <w:r w:rsidR="00A958C9" w:rsidRPr="005B7573">
        <w:rPr>
          <w:rFonts w:ascii="Times New Roman" w:hAnsi="Times New Roman" w:cs="Times New Roman"/>
          <w:sz w:val="28"/>
          <w:szCs w:val="28"/>
        </w:rPr>
        <w:t>(turpmāk</w:t>
      </w:r>
      <w:r w:rsidR="00C1012F" w:rsidRPr="005B7573">
        <w:rPr>
          <w:rFonts w:ascii="Times New Roman" w:hAnsi="Times New Roman" w:cs="Times New Roman"/>
          <w:sz w:val="28"/>
          <w:szCs w:val="28"/>
        </w:rPr>
        <w:t>–</w:t>
      </w:r>
      <w:r w:rsidR="00A958C9" w:rsidRPr="005B7573">
        <w:rPr>
          <w:rFonts w:ascii="Times New Roman" w:hAnsi="Times New Roman" w:cs="Times New Roman"/>
          <w:sz w:val="28"/>
          <w:szCs w:val="28"/>
        </w:rPr>
        <w:t xml:space="preserve"> VMD)</w:t>
      </w:r>
      <w:r w:rsidR="00A958C9">
        <w:rPr>
          <w:rFonts w:ascii="Times New Roman" w:hAnsi="Times New Roman" w:cs="Times New Roman"/>
          <w:sz w:val="28"/>
          <w:szCs w:val="28"/>
        </w:rPr>
        <w:t xml:space="preserve"> </w:t>
      </w:r>
      <w:r w:rsidR="0086339F">
        <w:rPr>
          <w:rFonts w:ascii="Times New Roman" w:hAnsi="Times New Roman" w:cs="Times New Roman"/>
          <w:sz w:val="28"/>
          <w:szCs w:val="28"/>
        </w:rPr>
        <w:t>veic</w:t>
      </w:r>
      <w:r w:rsidR="00A958C9">
        <w:rPr>
          <w:rFonts w:ascii="Times New Roman" w:hAnsi="Times New Roman" w:cs="Times New Roman"/>
          <w:sz w:val="28"/>
          <w:szCs w:val="28"/>
        </w:rPr>
        <w:t xml:space="preserve"> medījamo dz</w:t>
      </w:r>
      <w:r w:rsidRPr="00D51258">
        <w:rPr>
          <w:rFonts w:ascii="Times New Roman" w:hAnsi="Times New Roman" w:cs="Times New Roman"/>
          <w:sz w:val="28"/>
          <w:szCs w:val="28"/>
        </w:rPr>
        <w:t>īvnieku monitoringu, rīcības plānu izstrādi un atļauju izdošanu.</w:t>
      </w:r>
    </w:p>
    <w:p w14:paraId="5E6880D5" w14:textId="7B8B2BD3" w:rsidR="00F1410D" w:rsidRPr="00F1410D" w:rsidRDefault="00F1410D" w:rsidP="00F1410D">
      <w:pPr>
        <w:pStyle w:val="ListParagraph"/>
        <w:numPr>
          <w:ilvl w:val="0"/>
          <w:numId w:val="11"/>
        </w:numPr>
        <w:ind w:left="426"/>
        <w:jc w:val="both"/>
        <w:rPr>
          <w:rFonts w:ascii="Times New Roman" w:hAnsi="Times New Roman" w:cs="Times New Roman"/>
          <w:b/>
          <w:color w:val="000000" w:themeColor="text1"/>
          <w:sz w:val="28"/>
          <w:szCs w:val="28"/>
        </w:rPr>
      </w:pPr>
      <w:r w:rsidRPr="00F1410D">
        <w:rPr>
          <w:rFonts w:ascii="Times New Roman" w:hAnsi="Times New Roman" w:cs="Times New Roman"/>
          <w:b/>
          <w:color w:val="000000" w:themeColor="text1"/>
          <w:sz w:val="28"/>
          <w:szCs w:val="28"/>
        </w:rPr>
        <w:t>izstrādāt Ministru kabineta noteikumus par atļauju izdošanas sistēmu darbībām ar visām invazīvo sugu grupām, norādot atbildīgās institūcijas</w:t>
      </w:r>
      <w:r w:rsidRPr="00F1410D">
        <w:rPr>
          <w:rFonts w:ascii="Times New Roman" w:hAnsi="Times New Roman" w:cs="Times New Roman"/>
          <w:color w:val="000000" w:themeColor="text1"/>
          <w:sz w:val="28"/>
          <w:szCs w:val="28"/>
        </w:rPr>
        <w:t>.</w:t>
      </w:r>
    </w:p>
    <w:p w14:paraId="6A2364E9" w14:textId="77777777" w:rsidR="00BC294B" w:rsidRDefault="00BC294B" w:rsidP="00D51258">
      <w:pPr>
        <w:jc w:val="both"/>
        <w:rPr>
          <w:rFonts w:ascii="Times New Roman" w:hAnsi="Times New Roman" w:cs="Times New Roman"/>
          <w:sz w:val="28"/>
          <w:szCs w:val="28"/>
        </w:rPr>
      </w:pPr>
    </w:p>
    <w:p w14:paraId="6AE3304F" w14:textId="77777777" w:rsidR="00BC294B" w:rsidRPr="00BC294B" w:rsidRDefault="0086339F" w:rsidP="00D51258">
      <w:pPr>
        <w:jc w:val="both"/>
        <w:rPr>
          <w:rFonts w:ascii="Times New Roman" w:hAnsi="Times New Roman" w:cs="Times New Roman"/>
          <w:b/>
          <w:sz w:val="28"/>
          <w:szCs w:val="28"/>
        </w:rPr>
      </w:pPr>
      <w:r>
        <w:rPr>
          <w:rFonts w:ascii="Times New Roman" w:hAnsi="Times New Roman" w:cs="Times New Roman"/>
          <w:b/>
          <w:sz w:val="28"/>
          <w:szCs w:val="28"/>
        </w:rPr>
        <w:t>Aplēses par papildus</w:t>
      </w:r>
      <w:r w:rsidR="00BC294B" w:rsidRPr="00BC294B">
        <w:rPr>
          <w:rFonts w:ascii="Times New Roman" w:hAnsi="Times New Roman" w:cs="Times New Roman"/>
          <w:b/>
          <w:sz w:val="28"/>
          <w:szCs w:val="28"/>
        </w:rPr>
        <w:t xml:space="preserve"> nepieciešamo finansējumu jauno funkciju veikšanai</w:t>
      </w:r>
    </w:p>
    <w:p w14:paraId="28C13598" w14:textId="17678B92" w:rsidR="005B7573" w:rsidRPr="00D51258" w:rsidRDefault="0086339F" w:rsidP="00BC294B">
      <w:pPr>
        <w:jc w:val="both"/>
        <w:rPr>
          <w:rFonts w:ascii="Times New Roman" w:hAnsi="Times New Roman" w:cs="Times New Roman"/>
          <w:sz w:val="28"/>
          <w:szCs w:val="28"/>
        </w:rPr>
      </w:pPr>
      <w:r>
        <w:rPr>
          <w:rFonts w:ascii="Times New Roman" w:hAnsi="Times New Roman" w:cs="Times New Roman"/>
          <w:sz w:val="28"/>
          <w:szCs w:val="28"/>
        </w:rPr>
        <w:t>Saistībā ar Regulas</w:t>
      </w:r>
      <w:r w:rsidR="005C08EA">
        <w:rPr>
          <w:rFonts w:ascii="Times New Roman" w:hAnsi="Times New Roman" w:cs="Times New Roman"/>
          <w:sz w:val="28"/>
          <w:szCs w:val="28"/>
        </w:rPr>
        <w:t xml:space="preserve"> prasību</w:t>
      </w:r>
      <w:r>
        <w:rPr>
          <w:rFonts w:ascii="Times New Roman" w:hAnsi="Times New Roman" w:cs="Times New Roman"/>
          <w:sz w:val="28"/>
          <w:szCs w:val="28"/>
        </w:rPr>
        <w:t xml:space="preserve"> </w:t>
      </w:r>
      <w:r w:rsidR="005C08EA">
        <w:rPr>
          <w:rFonts w:ascii="Times New Roman" w:hAnsi="Times New Roman" w:cs="Times New Roman"/>
          <w:sz w:val="28"/>
          <w:szCs w:val="28"/>
        </w:rPr>
        <w:t xml:space="preserve">nodrošināšanu </w:t>
      </w:r>
      <w:r>
        <w:rPr>
          <w:rFonts w:ascii="Times New Roman" w:hAnsi="Times New Roman" w:cs="Times New Roman"/>
          <w:sz w:val="28"/>
          <w:szCs w:val="28"/>
        </w:rPr>
        <w:t>DAP</w:t>
      </w:r>
      <w:r w:rsidR="00BC294B" w:rsidRPr="00D51258">
        <w:rPr>
          <w:rFonts w:ascii="Times New Roman" w:hAnsi="Times New Roman" w:cs="Times New Roman"/>
          <w:sz w:val="28"/>
          <w:szCs w:val="28"/>
        </w:rPr>
        <w:t xml:space="preserve"> nepieciešama </w:t>
      </w:r>
      <w:r>
        <w:rPr>
          <w:rFonts w:ascii="Times New Roman" w:hAnsi="Times New Roman" w:cs="Times New Roman"/>
          <w:sz w:val="28"/>
          <w:szCs w:val="28"/>
        </w:rPr>
        <w:t>viena</w:t>
      </w:r>
      <w:r w:rsidR="002C61CD">
        <w:rPr>
          <w:rFonts w:ascii="Times New Roman" w:hAnsi="Times New Roman" w:cs="Times New Roman"/>
          <w:sz w:val="28"/>
          <w:szCs w:val="28"/>
        </w:rPr>
        <w:t xml:space="preserve"> </w:t>
      </w:r>
      <w:r w:rsidR="00BC294B" w:rsidRPr="00D51258">
        <w:rPr>
          <w:rFonts w:ascii="Times New Roman" w:hAnsi="Times New Roman" w:cs="Times New Roman"/>
          <w:sz w:val="28"/>
          <w:szCs w:val="28"/>
        </w:rPr>
        <w:t xml:space="preserve">jauna </w:t>
      </w:r>
      <w:r w:rsidR="002C61CD">
        <w:rPr>
          <w:rFonts w:ascii="Times New Roman" w:hAnsi="Times New Roman" w:cs="Times New Roman"/>
          <w:sz w:val="28"/>
          <w:szCs w:val="28"/>
        </w:rPr>
        <w:t>amata</w:t>
      </w:r>
      <w:r w:rsidR="00BC294B" w:rsidRPr="00D51258">
        <w:rPr>
          <w:rFonts w:ascii="Times New Roman" w:hAnsi="Times New Roman" w:cs="Times New Roman"/>
          <w:sz w:val="28"/>
          <w:szCs w:val="28"/>
        </w:rPr>
        <w:t xml:space="preserve"> vieta</w:t>
      </w:r>
      <w:r>
        <w:rPr>
          <w:rFonts w:ascii="Times New Roman" w:hAnsi="Times New Roman" w:cs="Times New Roman"/>
          <w:sz w:val="28"/>
          <w:szCs w:val="28"/>
        </w:rPr>
        <w:t xml:space="preserve"> un papildu finansējums gadā 20 000 </w:t>
      </w:r>
      <w:proofErr w:type="spellStart"/>
      <w:r w:rsidR="00BC294B" w:rsidRPr="0086339F">
        <w:rPr>
          <w:rFonts w:ascii="Times New Roman" w:hAnsi="Times New Roman" w:cs="Times New Roman"/>
          <w:i/>
          <w:sz w:val="28"/>
          <w:szCs w:val="28"/>
        </w:rPr>
        <w:t>euro</w:t>
      </w:r>
      <w:proofErr w:type="spellEnd"/>
      <w:r>
        <w:rPr>
          <w:rFonts w:ascii="Times New Roman" w:hAnsi="Times New Roman" w:cs="Times New Roman"/>
          <w:sz w:val="28"/>
          <w:szCs w:val="28"/>
        </w:rPr>
        <w:t xml:space="preserve"> apmērā, lai īstenotu</w:t>
      </w:r>
      <w:r w:rsidR="00BC294B" w:rsidRPr="00D51258">
        <w:rPr>
          <w:rFonts w:ascii="Times New Roman" w:hAnsi="Times New Roman" w:cs="Times New Roman"/>
          <w:sz w:val="28"/>
          <w:szCs w:val="28"/>
        </w:rPr>
        <w:t xml:space="preserve"> riska izvērtējumu un ziņojumu sagatavošanu</w:t>
      </w:r>
      <w:r>
        <w:rPr>
          <w:rFonts w:ascii="Times New Roman" w:hAnsi="Times New Roman" w:cs="Times New Roman"/>
          <w:sz w:val="28"/>
          <w:szCs w:val="28"/>
        </w:rPr>
        <w:t xml:space="preserve"> un</w:t>
      </w:r>
      <w:r w:rsidR="00BC294B" w:rsidRPr="00D51258">
        <w:rPr>
          <w:rFonts w:ascii="Times New Roman" w:hAnsi="Times New Roman" w:cs="Times New Roman"/>
          <w:sz w:val="28"/>
          <w:szCs w:val="28"/>
        </w:rPr>
        <w:t xml:space="preserve"> ieviestu invazīvo augu </w:t>
      </w:r>
      <w:r>
        <w:rPr>
          <w:rFonts w:ascii="Times New Roman" w:hAnsi="Times New Roman" w:cs="Times New Roman"/>
          <w:sz w:val="28"/>
          <w:szCs w:val="28"/>
        </w:rPr>
        <w:t>sugu monitoringu, kā arī 41 000 </w:t>
      </w:r>
      <w:proofErr w:type="spellStart"/>
      <w:r w:rsidRPr="0086339F">
        <w:rPr>
          <w:rFonts w:ascii="Times New Roman" w:hAnsi="Times New Roman" w:cs="Times New Roman"/>
          <w:i/>
          <w:sz w:val="28"/>
          <w:szCs w:val="28"/>
        </w:rPr>
        <w:t>euro</w:t>
      </w:r>
      <w:proofErr w:type="spellEnd"/>
      <w:r w:rsidR="00BC294B" w:rsidRPr="00D51258">
        <w:rPr>
          <w:rFonts w:ascii="Times New Roman" w:hAnsi="Times New Roman" w:cs="Times New Roman"/>
          <w:sz w:val="28"/>
          <w:szCs w:val="28"/>
        </w:rPr>
        <w:t>, lai ieviestu citu invazīvo sug</w:t>
      </w:r>
      <w:r w:rsidR="005B7573">
        <w:rPr>
          <w:rFonts w:ascii="Times New Roman" w:hAnsi="Times New Roman" w:cs="Times New Roman"/>
          <w:sz w:val="28"/>
          <w:szCs w:val="28"/>
        </w:rPr>
        <w:t>u monitoringa apakšprogrammas.</w:t>
      </w:r>
    </w:p>
    <w:p w14:paraId="1731DB78" w14:textId="77777777" w:rsidR="00BC294B" w:rsidRPr="00D51258" w:rsidRDefault="0086339F" w:rsidP="00BC294B">
      <w:pPr>
        <w:jc w:val="both"/>
        <w:rPr>
          <w:rFonts w:ascii="Times New Roman" w:hAnsi="Times New Roman" w:cs="Times New Roman"/>
          <w:sz w:val="28"/>
          <w:szCs w:val="28"/>
        </w:rPr>
      </w:pPr>
      <w:r>
        <w:rPr>
          <w:rFonts w:ascii="Times New Roman" w:hAnsi="Times New Roman" w:cs="Times New Roman"/>
          <w:sz w:val="28"/>
          <w:szCs w:val="28"/>
        </w:rPr>
        <w:t>LHEI</w:t>
      </w:r>
      <w:r w:rsidR="00BC294B">
        <w:rPr>
          <w:rFonts w:ascii="Times New Roman" w:hAnsi="Times New Roman" w:cs="Times New Roman"/>
          <w:sz w:val="28"/>
          <w:szCs w:val="28"/>
        </w:rPr>
        <w:t xml:space="preserve"> nepieciešams papildu finansējums</w:t>
      </w:r>
      <w:r>
        <w:rPr>
          <w:rFonts w:ascii="Times New Roman" w:hAnsi="Times New Roman" w:cs="Times New Roman"/>
          <w:sz w:val="28"/>
          <w:szCs w:val="28"/>
        </w:rPr>
        <w:t xml:space="preserve"> 23 000 </w:t>
      </w:r>
      <w:proofErr w:type="spellStart"/>
      <w:r>
        <w:rPr>
          <w:rFonts w:ascii="Times New Roman" w:hAnsi="Times New Roman" w:cs="Times New Roman"/>
          <w:i/>
          <w:sz w:val="28"/>
          <w:szCs w:val="28"/>
        </w:rPr>
        <w:t>euro</w:t>
      </w:r>
      <w:proofErr w:type="spellEnd"/>
      <w:r w:rsidR="00BC294B">
        <w:rPr>
          <w:rFonts w:ascii="Times New Roman" w:hAnsi="Times New Roman" w:cs="Times New Roman"/>
          <w:sz w:val="28"/>
          <w:szCs w:val="28"/>
        </w:rPr>
        <w:t xml:space="preserve"> katru gadu i</w:t>
      </w:r>
      <w:r w:rsidR="00BC294B" w:rsidRPr="00D51258">
        <w:rPr>
          <w:rFonts w:ascii="Times New Roman" w:hAnsi="Times New Roman" w:cs="Times New Roman"/>
          <w:sz w:val="28"/>
          <w:szCs w:val="28"/>
        </w:rPr>
        <w:t xml:space="preserve">nvazīvo </w:t>
      </w:r>
      <w:r w:rsidR="00BC294B">
        <w:rPr>
          <w:rFonts w:ascii="Times New Roman" w:hAnsi="Times New Roman" w:cs="Times New Roman"/>
          <w:sz w:val="28"/>
          <w:szCs w:val="28"/>
        </w:rPr>
        <w:t>j</w:t>
      </w:r>
      <w:r w:rsidR="00BC294B" w:rsidRPr="00D51258">
        <w:rPr>
          <w:rFonts w:ascii="Times New Roman" w:hAnsi="Times New Roman" w:cs="Times New Roman"/>
          <w:sz w:val="28"/>
          <w:szCs w:val="28"/>
        </w:rPr>
        <w:t>ūras organismu monitoringa</w:t>
      </w:r>
      <w:r w:rsidR="00BC294B">
        <w:rPr>
          <w:rFonts w:ascii="Times New Roman" w:hAnsi="Times New Roman" w:cs="Times New Roman"/>
          <w:sz w:val="28"/>
          <w:szCs w:val="28"/>
        </w:rPr>
        <w:t>m ostās.</w:t>
      </w:r>
    </w:p>
    <w:p w14:paraId="6EBD3680" w14:textId="77777777" w:rsidR="00D51258" w:rsidRPr="00D51258" w:rsidRDefault="0086339F" w:rsidP="00D51258">
      <w:pPr>
        <w:jc w:val="both"/>
        <w:rPr>
          <w:rFonts w:ascii="Times New Roman" w:hAnsi="Times New Roman" w:cs="Times New Roman"/>
          <w:sz w:val="28"/>
          <w:szCs w:val="28"/>
        </w:rPr>
      </w:pPr>
      <w:r>
        <w:rPr>
          <w:rFonts w:ascii="Times New Roman" w:hAnsi="Times New Roman" w:cs="Times New Roman"/>
          <w:sz w:val="28"/>
          <w:szCs w:val="28"/>
        </w:rPr>
        <w:t>VAAD,</w:t>
      </w:r>
      <w:r w:rsidR="00F1410D">
        <w:rPr>
          <w:rFonts w:ascii="Times New Roman" w:hAnsi="Times New Roman" w:cs="Times New Roman"/>
          <w:sz w:val="28"/>
          <w:szCs w:val="28"/>
        </w:rPr>
        <w:t xml:space="preserve"> BIOR, </w:t>
      </w:r>
      <w:r w:rsidR="00D51258" w:rsidRPr="00D51258">
        <w:rPr>
          <w:rFonts w:ascii="Times New Roman" w:hAnsi="Times New Roman" w:cs="Times New Roman"/>
          <w:sz w:val="28"/>
          <w:szCs w:val="28"/>
        </w:rPr>
        <w:t>VMD jauno funkciju veikšanai ir nepieciešams papildu finansējums.</w:t>
      </w:r>
    </w:p>
    <w:p w14:paraId="6BE0B745" w14:textId="77777777" w:rsidR="00512BD0" w:rsidRDefault="0086339F" w:rsidP="00512BD0">
      <w:pPr>
        <w:jc w:val="both"/>
        <w:rPr>
          <w:rFonts w:ascii="Times New Roman" w:hAnsi="Times New Roman" w:cs="Times New Roman"/>
          <w:sz w:val="28"/>
          <w:szCs w:val="28"/>
        </w:rPr>
      </w:pPr>
      <w:r>
        <w:rPr>
          <w:rFonts w:ascii="Times New Roman" w:hAnsi="Times New Roman" w:cs="Times New Roman"/>
          <w:sz w:val="28"/>
          <w:szCs w:val="28"/>
        </w:rPr>
        <w:t>PVD papildu</w:t>
      </w:r>
      <w:r w:rsidR="002C61CD">
        <w:rPr>
          <w:rFonts w:ascii="Times New Roman" w:hAnsi="Times New Roman" w:cs="Times New Roman"/>
          <w:sz w:val="28"/>
          <w:szCs w:val="28"/>
        </w:rPr>
        <w:t xml:space="preserve"> finansējums nav nepieciešams. </w:t>
      </w:r>
    </w:p>
    <w:p w14:paraId="26E3CC20" w14:textId="77777777" w:rsidR="002C61CD" w:rsidRDefault="002C61CD" w:rsidP="00512BD0">
      <w:pPr>
        <w:jc w:val="both"/>
        <w:rPr>
          <w:rFonts w:ascii="Times New Roman" w:hAnsi="Times New Roman" w:cs="Times New Roman"/>
          <w:sz w:val="28"/>
          <w:szCs w:val="28"/>
        </w:rPr>
      </w:pPr>
    </w:p>
    <w:p w14:paraId="0C1ABD6C" w14:textId="77777777" w:rsidR="002C61CD" w:rsidRDefault="002C61CD" w:rsidP="00512BD0">
      <w:pPr>
        <w:jc w:val="both"/>
        <w:rPr>
          <w:rFonts w:ascii="Times New Roman" w:hAnsi="Times New Roman" w:cs="Times New Roman"/>
          <w:sz w:val="28"/>
          <w:szCs w:val="28"/>
        </w:rPr>
      </w:pPr>
    </w:p>
    <w:p w14:paraId="78E18AE2" w14:textId="77777777" w:rsidR="00512BD0" w:rsidRDefault="00512BD0" w:rsidP="00512BD0">
      <w:pPr>
        <w:jc w:val="both"/>
        <w:rPr>
          <w:rFonts w:ascii="Times New Roman" w:hAnsi="Times New Roman" w:cs="Times New Roman"/>
          <w:sz w:val="28"/>
          <w:szCs w:val="28"/>
        </w:rPr>
      </w:pPr>
      <w:r w:rsidRPr="00512BD0">
        <w:rPr>
          <w:rFonts w:ascii="Times New Roman" w:hAnsi="Times New Roman" w:cs="Times New Roman"/>
          <w:sz w:val="28"/>
          <w:szCs w:val="28"/>
        </w:rPr>
        <w:t xml:space="preserve">Vides aizsardzības un reģionālās </w:t>
      </w:r>
    </w:p>
    <w:p w14:paraId="7F99F835" w14:textId="77777777" w:rsidR="00512BD0" w:rsidRDefault="00512BD0" w:rsidP="00512BD0">
      <w:pPr>
        <w:jc w:val="both"/>
        <w:rPr>
          <w:rFonts w:ascii="Times New Roman" w:hAnsi="Times New Roman" w:cs="Times New Roman"/>
          <w:sz w:val="28"/>
          <w:szCs w:val="28"/>
        </w:rPr>
      </w:pPr>
      <w:r w:rsidRPr="00512BD0">
        <w:rPr>
          <w:rFonts w:ascii="Times New Roman" w:hAnsi="Times New Roman" w:cs="Times New Roman"/>
          <w:sz w:val="28"/>
          <w:szCs w:val="28"/>
        </w:rPr>
        <w:t>attīstības ministrs</w:t>
      </w:r>
      <w:r w:rsidRPr="00512BD0">
        <w:rPr>
          <w:rFonts w:ascii="Times New Roman" w:hAnsi="Times New Roman" w:cs="Times New Roman"/>
          <w:sz w:val="28"/>
          <w:szCs w:val="28"/>
        </w:rPr>
        <w:tab/>
      </w:r>
      <w:r w:rsidRPr="00512BD0">
        <w:rPr>
          <w:rFonts w:ascii="Times New Roman" w:hAnsi="Times New Roman" w:cs="Times New Roman"/>
          <w:sz w:val="28"/>
          <w:szCs w:val="28"/>
        </w:rPr>
        <w:tab/>
      </w:r>
      <w:r w:rsidRPr="00512BD0">
        <w:rPr>
          <w:rFonts w:ascii="Times New Roman" w:hAnsi="Times New Roman" w:cs="Times New Roman"/>
          <w:sz w:val="28"/>
          <w:szCs w:val="28"/>
        </w:rPr>
        <w:tab/>
      </w:r>
      <w:r w:rsidRPr="00512BD0">
        <w:rPr>
          <w:rFonts w:ascii="Times New Roman" w:hAnsi="Times New Roman" w:cs="Times New Roman"/>
          <w:sz w:val="28"/>
          <w:szCs w:val="28"/>
        </w:rPr>
        <w:tab/>
      </w:r>
      <w:r w:rsidRPr="00512BD0">
        <w:rPr>
          <w:rFonts w:ascii="Times New Roman" w:hAnsi="Times New Roman" w:cs="Times New Roman"/>
          <w:sz w:val="28"/>
          <w:szCs w:val="28"/>
        </w:rPr>
        <w:tab/>
      </w:r>
      <w:r w:rsidRPr="00512BD0">
        <w:rPr>
          <w:rFonts w:ascii="Times New Roman" w:hAnsi="Times New Roman" w:cs="Times New Roman"/>
          <w:sz w:val="28"/>
          <w:szCs w:val="28"/>
        </w:rPr>
        <w:tab/>
      </w:r>
      <w:r w:rsidRPr="00512BD0">
        <w:rPr>
          <w:rFonts w:ascii="Times New Roman" w:hAnsi="Times New Roman" w:cs="Times New Roman"/>
          <w:sz w:val="28"/>
          <w:szCs w:val="28"/>
        </w:rPr>
        <w:tab/>
        <w:t>K.Gerhards</w:t>
      </w:r>
    </w:p>
    <w:p w14:paraId="50D4100D" w14:textId="77777777" w:rsidR="00512BD0" w:rsidRDefault="00512BD0" w:rsidP="00512BD0">
      <w:pPr>
        <w:jc w:val="both"/>
        <w:rPr>
          <w:rFonts w:ascii="Times New Roman" w:hAnsi="Times New Roman" w:cs="Times New Roman"/>
          <w:sz w:val="28"/>
          <w:szCs w:val="28"/>
        </w:rPr>
      </w:pPr>
    </w:p>
    <w:p w14:paraId="69A5CEC4" w14:textId="77777777" w:rsidR="00512BD0" w:rsidRDefault="00512BD0" w:rsidP="00512BD0">
      <w:pPr>
        <w:jc w:val="both"/>
        <w:rPr>
          <w:rFonts w:ascii="Times New Roman" w:hAnsi="Times New Roman" w:cs="Times New Roman"/>
          <w:sz w:val="28"/>
          <w:szCs w:val="28"/>
        </w:rPr>
      </w:pPr>
    </w:p>
    <w:p w14:paraId="18FA32A3" w14:textId="77777777" w:rsidR="00512BD0" w:rsidRDefault="00512BD0" w:rsidP="00512BD0">
      <w:pPr>
        <w:jc w:val="both"/>
        <w:rPr>
          <w:rFonts w:ascii="Times New Roman" w:hAnsi="Times New Roman" w:cs="Times New Roman"/>
          <w:sz w:val="28"/>
          <w:szCs w:val="28"/>
        </w:rPr>
      </w:pPr>
    </w:p>
    <w:p w14:paraId="51754D3D" w14:textId="77777777" w:rsidR="00512BD0" w:rsidRPr="00512BD0" w:rsidRDefault="00512BD0" w:rsidP="00DE2948">
      <w:pPr>
        <w:spacing w:after="0"/>
        <w:jc w:val="both"/>
        <w:rPr>
          <w:rFonts w:ascii="Times New Roman" w:hAnsi="Times New Roman" w:cs="Times New Roman"/>
          <w:sz w:val="28"/>
          <w:szCs w:val="28"/>
        </w:rPr>
      </w:pPr>
      <w:r w:rsidRPr="00512BD0">
        <w:rPr>
          <w:rFonts w:ascii="Times New Roman" w:hAnsi="Times New Roman" w:cs="Times New Roman"/>
          <w:sz w:val="28"/>
          <w:szCs w:val="28"/>
        </w:rPr>
        <w:tab/>
      </w:r>
    </w:p>
    <w:p w14:paraId="3779EF21" w14:textId="77777777" w:rsidR="00512BD0" w:rsidRPr="00F1410D" w:rsidRDefault="00F1410D" w:rsidP="00DE2948">
      <w:pPr>
        <w:spacing w:after="0"/>
        <w:jc w:val="both"/>
        <w:rPr>
          <w:rFonts w:ascii="Times New Roman" w:hAnsi="Times New Roman" w:cs="Times New Roman"/>
          <w:szCs w:val="28"/>
        </w:rPr>
      </w:pPr>
      <w:r w:rsidRPr="00F1410D">
        <w:rPr>
          <w:rFonts w:ascii="Times New Roman" w:hAnsi="Times New Roman" w:cs="Times New Roman"/>
          <w:szCs w:val="28"/>
        </w:rPr>
        <w:t>S.Bunere</w:t>
      </w:r>
      <w:r w:rsidR="005C174D">
        <w:rPr>
          <w:rFonts w:ascii="Times New Roman" w:hAnsi="Times New Roman" w:cs="Times New Roman"/>
          <w:szCs w:val="28"/>
        </w:rPr>
        <w:t>,</w:t>
      </w:r>
      <w:r w:rsidR="00512BD0" w:rsidRPr="00F1410D">
        <w:rPr>
          <w:rFonts w:ascii="Times New Roman" w:hAnsi="Times New Roman" w:cs="Times New Roman"/>
          <w:szCs w:val="28"/>
        </w:rPr>
        <w:t xml:space="preserve"> 67</w:t>
      </w:r>
      <w:r w:rsidRPr="00F1410D">
        <w:rPr>
          <w:rFonts w:ascii="Times New Roman" w:hAnsi="Times New Roman" w:cs="Times New Roman"/>
          <w:szCs w:val="28"/>
        </w:rPr>
        <w:t>026917</w:t>
      </w:r>
    </w:p>
    <w:p w14:paraId="5BD79FF3" w14:textId="77777777" w:rsidR="00512BD0" w:rsidRPr="00F1410D" w:rsidRDefault="000138F2" w:rsidP="00DE2948">
      <w:pPr>
        <w:spacing w:after="0"/>
        <w:jc w:val="both"/>
        <w:rPr>
          <w:rFonts w:ascii="Times New Roman" w:hAnsi="Times New Roman" w:cs="Times New Roman"/>
          <w:szCs w:val="28"/>
        </w:rPr>
      </w:pPr>
      <w:hyperlink r:id="rId9" w:history="1">
        <w:r w:rsidR="005C174D" w:rsidRPr="000C0EE7">
          <w:rPr>
            <w:rStyle w:val="Hyperlink"/>
            <w:rFonts w:ascii="Times New Roman" w:hAnsi="Times New Roman" w:cs="Times New Roman"/>
            <w:szCs w:val="28"/>
          </w:rPr>
          <w:t>sabine.bunere@varam.gov.lv</w:t>
        </w:r>
      </w:hyperlink>
      <w:ins w:id="18" w:author="Madara Gaile" w:date="2017-08-21T09:39:00Z">
        <w:r w:rsidR="005C174D">
          <w:rPr>
            <w:rFonts w:ascii="Times New Roman" w:hAnsi="Times New Roman" w:cs="Times New Roman"/>
            <w:szCs w:val="28"/>
          </w:rPr>
          <w:t xml:space="preserve"> </w:t>
        </w:r>
      </w:ins>
    </w:p>
    <w:p w14:paraId="7A201ABF" w14:textId="77777777" w:rsidR="005E7EDB" w:rsidRPr="00D51258" w:rsidRDefault="005E7EDB" w:rsidP="00D51258">
      <w:pPr>
        <w:jc w:val="both"/>
        <w:rPr>
          <w:rFonts w:ascii="Times New Roman" w:hAnsi="Times New Roman" w:cs="Times New Roman"/>
          <w:sz w:val="28"/>
          <w:szCs w:val="28"/>
        </w:rPr>
      </w:pPr>
    </w:p>
    <w:sectPr w:rsidR="005E7EDB" w:rsidRPr="00D51258" w:rsidSect="00BF2568">
      <w:headerReference w:type="default" r:id="rId10"/>
      <w:footerReference w:type="default" r:id="rId11"/>
      <w:footerReference w:type="first" r:id="rId12"/>
      <w:pgSz w:w="11906" w:h="16838"/>
      <w:pgMar w:top="1418" w:right="1134" w:bottom="1134" w:left="1701"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DAD88B" w15:done="0"/>
  <w15:commentEx w15:paraId="1DB217A7" w15:done="0"/>
  <w15:commentEx w15:paraId="5EBC144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57B39B" w14:textId="77777777" w:rsidR="000138F2" w:rsidRDefault="000138F2" w:rsidP="00A069DB">
      <w:pPr>
        <w:spacing w:after="0" w:line="240" w:lineRule="auto"/>
      </w:pPr>
      <w:r>
        <w:separator/>
      </w:r>
    </w:p>
  </w:endnote>
  <w:endnote w:type="continuationSeparator" w:id="0">
    <w:p w14:paraId="10A955A4" w14:textId="77777777" w:rsidR="000138F2" w:rsidRDefault="000138F2" w:rsidP="00A06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84A90" w14:textId="5C795428" w:rsidR="00A069DB" w:rsidRPr="004B7FB9" w:rsidRDefault="00F1410D">
    <w:pPr>
      <w:pStyle w:val="Footer"/>
      <w:rPr>
        <w:rFonts w:ascii="Times New Roman" w:hAnsi="Times New Roman" w:cs="Times New Roman"/>
        <w:sz w:val="20"/>
      </w:rPr>
    </w:pPr>
    <w:r w:rsidRPr="004B7FB9">
      <w:rPr>
        <w:rFonts w:ascii="Times New Roman" w:hAnsi="Times New Roman" w:cs="Times New Roman"/>
        <w:sz w:val="20"/>
      </w:rPr>
      <w:t>VARAMInf_</w:t>
    </w:r>
    <w:r w:rsidR="008D663C">
      <w:rPr>
        <w:rFonts w:ascii="Times New Roman" w:hAnsi="Times New Roman" w:cs="Times New Roman"/>
        <w:sz w:val="20"/>
      </w:rPr>
      <w:t>21</w:t>
    </w:r>
    <w:r w:rsidRPr="004B7FB9">
      <w:rPr>
        <w:rFonts w:ascii="Times New Roman" w:hAnsi="Times New Roman" w:cs="Times New Roman"/>
        <w:sz w:val="20"/>
      </w:rPr>
      <w:t>08</w:t>
    </w:r>
    <w:r w:rsidR="00A069DB" w:rsidRPr="004B7FB9">
      <w:rPr>
        <w:rFonts w:ascii="Times New Roman" w:hAnsi="Times New Roman" w:cs="Times New Roman"/>
        <w:sz w:val="20"/>
      </w:rPr>
      <w:t>2017</w:t>
    </w:r>
    <w:r w:rsidR="00302569" w:rsidRPr="004B7FB9">
      <w:rPr>
        <w:rFonts w:ascii="Times New Roman" w:hAnsi="Times New Roman" w:cs="Times New Roman"/>
        <w:sz w:val="20"/>
      </w:rPr>
      <w:t>_invaz_sugas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8BB4DB" w14:textId="2D035472" w:rsidR="005C174D" w:rsidRDefault="005C174D">
    <w:pPr>
      <w:pStyle w:val="Footer"/>
    </w:pPr>
    <w:r w:rsidRPr="004B7FB9">
      <w:rPr>
        <w:rFonts w:ascii="Times New Roman" w:hAnsi="Times New Roman" w:cs="Times New Roman"/>
        <w:sz w:val="20"/>
      </w:rPr>
      <w:t>VARAMInf_</w:t>
    </w:r>
    <w:r w:rsidR="008D663C">
      <w:rPr>
        <w:rFonts w:ascii="Times New Roman" w:hAnsi="Times New Roman" w:cs="Times New Roman"/>
        <w:sz w:val="20"/>
      </w:rPr>
      <w:t>21</w:t>
    </w:r>
    <w:r w:rsidRPr="004B7FB9">
      <w:rPr>
        <w:rFonts w:ascii="Times New Roman" w:hAnsi="Times New Roman" w:cs="Times New Roman"/>
        <w:sz w:val="20"/>
      </w:rPr>
      <w:t>082017_invaz_sugas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1A5D1B" w14:textId="77777777" w:rsidR="000138F2" w:rsidRDefault="000138F2" w:rsidP="00A069DB">
      <w:pPr>
        <w:spacing w:after="0" w:line="240" w:lineRule="auto"/>
      </w:pPr>
      <w:r>
        <w:separator/>
      </w:r>
    </w:p>
  </w:footnote>
  <w:footnote w:type="continuationSeparator" w:id="0">
    <w:p w14:paraId="09AE92F9" w14:textId="77777777" w:rsidR="000138F2" w:rsidRDefault="000138F2" w:rsidP="00A069DB">
      <w:pPr>
        <w:spacing w:after="0" w:line="240" w:lineRule="auto"/>
      </w:pPr>
      <w:r>
        <w:continuationSeparator/>
      </w:r>
    </w:p>
  </w:footnote>
  <w:footnote w:id="1">
    <w:p w14:paraId="4B73FEC9" w14:textId="77777777" w:rsidR="00143B55" w:rsidRPr="00143B55" w:rsidRDefault="00143B55" w:rsidP="00143B55">
      <w:pPr>
        <w:pStyle w:val="FootnoteText"/>
        <w:jc w:val="both"/>
        <w:rPr>
          <w:rFonts w:ascii="Times New Roman" w:hAnsi="Times New Roman" w:cs="Times New Roman"/>
        </w:rPr>
      </w:pPr>
      <w:r w:rsidRPr="00143B55">
        <w:rPr>
          <w:rStyle w:val="FootnoteReference"/>
          <w:rFonts w:ascii="Times New Roman" w:hAnsi="Times New Roman" w:cs="Times New Roman"/>
        </w:rPr>
        <w:footnoteRef/>
      </w:r>
      <w:r w:rsidRPr="00143B55">
        <w:rPr>
          <w:rFonts w:ascii="Times New Roman" w:hAnsi="Times New Roman" w:cs="Times New Roman"/>
        </w:rPr>
        <w:t> Pieejams EUR-</w:t>
      </w:r>
      <w:proofErr w:type="spellStart"/>
      <w:r w:rsidRPr="00143B55">
        <w:rPr>
          <w:rFonts w:ascii="Times New Roman" w:hAnsi="Times New Roman" w:cs="Times New Roman"/>
        </w:rPr>
        <w:t>Lex</w:t>
      </w:r>
      <w:proofErr w:type="spellEnd"/>
      <w:r w:rsidRPr="00143B55">
        <w:rPr>
          <w:rFonts w:ascii="Times New Roman" w:hAnsi="Times New Roman" w:cs="Times New Roman"/>
        </w:rPr>
        <w:t xml:space="preserve"> tīmekļvietnē </w:t>
      </w:r>
      <w:hyperlink r:id="rId1" w:history="1">
        <w:r w:rsidRPr="00143B55">
          <w:rPr>
            <w:rStyle w:val="Hyperlink"/>
            <w:rFonts w:ascii="Times New Roman" w:hAnsi="Times New Roman" w:cs="Times New Roman"/>
          </w:rPr>
          <w:t>http://eur-lex.europa.eu/legal-content/LV/TXT/?uri=CELEX% 3A32014R1143</w:t>
        </w:r>
      </w:hyperlink>
      <w:r w:rsidRPr="00143B55">
        <w:rPr>
          <w:rFonts w:ascii="Times New Roman" w:hAnsi="Times New Roman" w:cs="Times New Roman"/>
        </w:rPr>
        <w:t xml:space="preserve"> </w:t>
      </w:r>
    </w:p>
  </w:footnote>
  <w:footnote w:id="2">
    <w:p w14:paraId="3C023485" w14:textId="77777777" w:rsidR="00143B55" w:rsidRDefault="00143B55" w:rsidP="00143B55">
      <w:pPr>
        <w:pStyle w:val="FootnoteText"/>
        <w:jc w:val="both"/>
      </w:pPr>
      <w:r w:rsidRPr="00143B55">
        <w:rPr>
          <w:rStyle w:val="FootnoteReference"/>
          <w:rFonts w:ascii="Times New Roman" w:hAnsi="Times New Roman" w:cs="Times New Roman"/>
        </w:rPr>
        <w:footnoteRef/>
      </w:r>
      <w:r w:rsidRPr="00143B55">
        <w:rPr>
          <w:rFonts w:ascii="Times New Roman" w:hAnsi="Times New Roman" w:cs="Times New Roman"/>
        </w:rPr>
        <w:t xml:space="preserve"> Pieejams EUR-</w:t>
      </w:r>
      <w:proofErr w:type="spellStart"/>
      <w:r w:rsidRPr="00143B55">
        <w:rPr>
          <w:rFonts w:ascii="Times New Roman" w:hAnsi="Times New Roman" w:cs="Times New Roman"/>
        </w:rPr>
        <w:t>Lex</w:t>
      </w:r>
      <w:proofErr w:type="spellEnd"/>
      <w:r w:rsidRPr="00143B55">
        <w:rPr>
          <w:rFonts w:ascii="Times New Roman" w:hAnsi="Times New Roman" w:cs="Times New Roman"/>
        </w:rPr>
        <w:t xml:space="preserve"> tīmekļa vietnē </w:t>
      </w:r>
      <w:hyperlink r:id="rId2" w:history="1">
        <w:r w:rsidRPr="00143B55">
          <w:rPr>
            <w:rStyle w:val="Hyperlink"/>
            <w:rFonts w:ascii="Times New Roman" w:hAnsi="Times New Roman" w:cs="Times New Roman"/>
          </w:rPr>
          <w:t>http://eur-lex.europa.eu/legal-content/LV/TXT/?uri=CELEX% 3A32016 R1141</w:t>
        </w:r>
      </w:hyperlink>
    </w:p>
  </w:footnote>
  <w:footnote w:id="3">
    <w:p w14:paraId="1DEB2E6F" w14:textId="2C88BE13" w:rsidR="007F175F" w:rsidRDefault="007F175F">
      <w:pPr>
        <w:pStyle w:val="FootnoteText"/>
        <w:rPr>
          <w:ins w:id="4" w:author="Laura Seile" w:date="2017-08-21T13:38:00Z"/>
          <w:rFonts w:ascii="Times New Roman" w:hAnsi="Times New Roman" w:cs="Times New Roman"/>
        </w:rPr>
      </w:pPr>
      <w:r w:rsidRPr="007F175F">
        <w:rPr>
          <w:rStyle w:val="FootnoteReference"/>
          <w:rFonts w:ascii="Times New Roman" w:hAnsi="Times New Roman" w:cs="Times New Roman"/>
        </w:rPr>
        <w:footnoteRef/>
      </w:r>
      <w:r w:rsidRPr="007F175F">
        <w:rPr>
          <w:rFonts w:ascii="Times New Roman" w:hAnsi="Times New Roman" w:cs="Times New Roman"/>
        </w:rPr>
        <w:t xml:space="preserve"> Pieejams EUR-</w:t>
      </w:r>
      <w:proofErr w:type="spellStart"/>
      <w:r w:rsidRPr="007F175F">
        <w:rPr>
          <w:rFonts w:ascii="Times New Roman" w:hAnsi="Times New Roman" w:cs="Times New Roman"/>
        </w:rPr>
        <w:t>Lex</w:t>
      </w:r>
      <w:proofErr w:type="spellEnd"/>
      <w:r w:rsidRPr="007F175F">
        <w:rPr>
          <w:rFonts w:ascii="Times New Roman" w:hAnsi="Times New Roman" w:cs="Times New Roman"/>
        </w:rPr>
        <w:t xml:space="preserve"> tīmekļvietnē </w:t>
      </w:r>
      <w:ins w:id="5" w:author="Laura Seile" w:date="2017-08-21T13:38:00Z">
        <w:r>
          <w:rPr>
            <w:rFonts w:ascii="Times New Roman" w:hAnsi="Times New Roman" w:cs="Times New Roman"/>
          </w:rPr>
          <w:fldChar w:fldCharType="begin"/>
        </w:r>
        <w:r>
          <w:rPr>
            <w:rFonts w:ascii="Times New Roman" w:hAnsi="Times New Roman" w:cs="Times New Roman"/>
          </w:rPr>
          <w:instrText xml:space="preserve"> HYPERLINK "</w:instrText>
        </w:r>
      </w:ins>
      <w:r w:rsidRPr="007F175F">
        <w:rPr>
          <w:rFonts w:ascii="Times New Roman" w:hAnsi="Times New Roman" w:cs="Times New Roman"/>
        </w:rPr>
        <w:instrText>http://eur-lex.europa.eu/legal-content/LV/TXT/?uri=CELEX%3A22015A0319(01)</w:instrText>
      </w:r>
      <w:ins w:id="6" w:author="Laura Seile" w:date="2017-08-21T13:38:00Z">
        <w:r>
          <w:rPr>
            <w:rFonts w:ascii="Times New Roman" w:hAnsi="Times New Roman" w:cs="Times New Roman"/>
          </w:rPr>
          <w:instrText xml:space="preserve">" </w:instrText>
        </w:r>
        <w:r>
          <w:rPr>
            <w:rFonts w:ascii="Times New Roman" w:hAnsi="Times New Roman" w:cs="Times New Roman"/>
          </w:rPr>
          <w:fldChar w:fldCharType="separate"/>
        </w:r>
      </w:ins>
      <w:r w:rsidRPr="00EA383C">
        <w:rPr>
          <w:rStyle w:val="Hyperlink"/>
          <w:rFonts w:ascii="Times New Roman" w:hAnsi="Times New Roman" w:cs="Times New Roman"/>
        </w:rPr>
        <w:t>http://eur-lex.europa.eu/legal-content/LV/TXT/?uri=CELEX%3A22015A0319(01)</w:t>
      </w:r>
      <w:ins w:id="7" w:author="Laura Seile" w:date="2017-08-21T13:38:00Z">
        <w:r>
          <w:rPr>
            <w:rFonts w:ascii="Times New Roman" w:hAnsi="Times New Roman" w:cs="Times New Roman"/>
          </w:rPr>
          <w:fldChar w:fldCharType="end"/>
        </w:r>
      </w:ins>
    </w:p>
    <w:p w14:paraId="6077791A" w14:textId="77777777" w:rsidR="007F175F" w:rsidRPr="007F175F" w:rsidRDefault="007F175F">
      <w:pPr>
        <w:pStyle w:val="FootnoteText"/>
        <w:rPr>
          <w:rFonts w:ascii="Times New Roman" w:hAnsi="Times New Roman" w:cs="Times New Roman"/>
        </w:rPr>
      </w:pPr>
    </w:p>
  </w:footnote>
  <w:footnote w:id="4">
    <w:p w14:paraId="5FACB3E9" w14:textId="283FD1BA" w:rsidR="005C08EA" w:rsidRDefault="005C08EA">
      <w:pPr>
        <w:pStyle w:val="FootnoteText"/>
        <w:rPr>
          <w:ins w:id="9" w:author="Laura Seile" w:date="2017-08-21T14:33:00Z"/>
        </w:rPr>
      </w:pPr>
      <w:r>
        <w:rPr>
          <w:rStyle w:val="FootnoteReference"/>
        </w:rPr>
        <w:footnoteRef/>
      </w:r>
      <w:r>
        <w:t xml:space="preserve"> Pieejams Starptautiskajā Jūras organizācijas tīmekļvietnē </w:t>
      </w:r>
      <w:ins w:id="10" w:author="Laura Seile" w:date="2017-08-21T14:33:00Z">
        <w:r>
          <w:fldChar w:fldCharType="begin"/>
        </w:r>
        <w:r>
          <w:instrText xml:space="preserve"> HYPERLINK "</w:instrText>
        </w:r>
      </w:ins>
      <w:r w:rsidRPr="005C08EA">
        <w:instrText>http://www.imo.org/en/About/Conventions/ListOfConventions/Pages/International-Convention-for-the-Control-and-Management-of-Ships%27-Ballast-Water-and-Sediments-(BWM).aspx</w:instrText>
      </w:r>
      <w:ins w:id="11" w:author="Laura Seile" w:date="2017-08-21T14:33:00Z">
        <w:r>
          <w:instrText xml:space="preserve">" </w:instrText>
        </w:r>
        <w:r>
          <w:fldChar w:fldCharType="separate"/>
        </w:r>
      </w:ins>
      <w:r w:rsidRPr="00EA383C">
        <w:rPr>
          <w:rStyle w:val="Hyperlink"/>
        </w:rPr>
        <w:t>http://www.imo.org/en/About/Conventions/ListOfConventions/Pages/International-Convention-for-the-Control-and-Management-of-Ships%27-Ballast-Water-and-Sediments-(BWM).aspx</w:t>
      </w:r>
      <w:ins w:id="12" w:author="Laura Seile" w:date="2017-08-21T14:33:00Z">
        <w:r>
          <w:fldChar w:fldCharType="end"/>
        </w:r>
      </w:ins>
    </w:p>
    <w:p w14:paraId="0D319434" w14:textId="77777777" w:rsidR="005C08EA" w:rsidRDefault="005C08EA">
      <w:pPr>
        <w:pStyle w:val="FootnoteText"/>
      </w:pPr>
    </w:p>
  </w:footnote>
  <w:footnote w:id="5">
    <w:p w14:paraId="7E6D2918" w14:textId="61AD1F77" w:rsidR="005C08EA" w:rsidRDefault="005C08EA">
      <w:pPr>
        <w:pStyle w:val="FootnoteText"/>
        <w:rPr>
          <w:ins w:id="14" w:author="Laura Seile" w:date="2017-08-21T14:35:00Z"/>
        </w:rPr>
      </w:pPr>
      <w:r>
        <w:rPr>
          <w:rStyle w:val="FootnoteReference"/>
        </w:rPr>
        <w:footnoteRef/>
      </w:r>
      <w:r>
        <w:t xml:space="preserve"> </w:t>
      </w:r>
      <w:r w:rsidRPr="005C08EA">
        <w:t>Pieejams EUR-</w:t>
      </w:r>
      <w:proofErr w:type="spellStart"/>
      <w:r w:rsidRPr="005C08EA">
        <w:t>Lex</w:t>
      </w:r>
      <w:proofErr w:type="spellEnd"/>
      <w:r w:rsidRPr="005C08EA">
        <w:t xml:space="preserve"> tīmekļvietnē</w:t>
      </w:r>
      <w:r>
        <w:t xml:space="preserve"> </w:t>
      </w:r>
      <w:ins w:id="15" w:author="Laura Seile" w:date="2017-08-21T14:35:00Z">
        <w:r>
          <w:fldChar w:fldCharType="begin"/>
        </w:r>
        <w:r>
          <w:instrText xml:space="preserve"> HYPERLINK "</w:instrText>
        </w:r>
      </w:ins>
      <w:r w:rsidRPr="005C08EA">
        <w:instrText>http://eur-lex.europa.eu/legal-content/LV/TXT/?uri=CELEX%3A52014DC0097</w:instrText>
      </w:r>
      <w:ins w:id="16" w:author="Laura Seile" w:date="2017-08-21T14:35:00Z">
        <w:r>
          <w:instrText xml:space="preserve">" </w:instrText>
        </w:r>
        <w:r>
          <w:fldChar w:fldCharType="separate"/>
        </w:r>
      </w:ins>
      <w:r w:rsidRPr="00EA383C">
        <w:rPr>
          <w:rStyle w:val="Hyperlink"/>
        </w:rPr>
        <w:t>http://eur-lex.europa.eu/legal-content/LV/TXT/?uri=CELEX%3A52014DC0097</w:t>
      </w:r>
      <w:ins w:id="17" w:author="Laura Seile" w:date="2017-08-21T14:35:00Z">
        <w:r>
          <w:fldChar w:fldCharType="end"/>
        </w:r>
      </w:ins>
    </w:p>
    <w:p w14:paraId="7A622FD6" w14:textId="77777777" w:rsidR="005C08EA" w:rsidRDefault="005C08EA">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InsRangeStart w:id="19" w:author="Madara Gaile" w:date="2017-08-21T09:38:00Z"/>
  <w:sdt>
    <w:sdtPr>
      <w:id w:val="-939519259"/>
      <w:docPartObj>
        <w:docPartGallery w:val="Page Numbers (Top of Page)"/>
        <w:docPartUnique/>
      </w:docPartObj>
    </w:sdtPr>
    <w:sdtEndPr>
      <w:rPr>
        <w:rFonts w:ascii="Times New Roman" w:hAnsi="Times New Roman" w:cs="Times New Roman"/>
        <w:noProof/>
        <w:sz w:val="24"/>
        <w:szCs w:val="24"/>
      </w:rPr>
    </w:sdtEndPr>
    <w:sdtContent>
      <w:customXmlInsRangeEnd w:id="19"/>
      <w:p w14:paraId="6C1A2FA4" w14:textId="77777777" w:rsidR="005C174D" w:rsidRPr="00DF5B9C" w:rsidRDefault="005C174D">
        <w:pPr>
          <w:pStyle w:val="Header"/>
          <w:jc w:val="center"/>
          <w:rPr>
            <w:ins w:id="20" w:author="Madara Gaile" w:date="2017-08-21T09:38:00Z"/>
            <w:rFonts w:ascii="Times New Roman" w:hAnsi="Times New Roman" w:cs="Times New Roman"/>
            <w:sz w:val="24"/>
            <w:szCs w:val="24"/>
          </w:rPr>
        </w:pPr>
        <w:ins w:id="21" w:author="Madara Gaile" w:date="2017-08-21T09:38:00Z">
          <w:r w:rsidRPr="00DF5B9C">
            <w:rPr>
              <w:rFonts w:ascii="Times New Roman" w:hAnsi="Times New Roman" w:cs="Times New Roman"/>
              <w:sz w:val="24"/>
              <w:szCs w:val="24"/>
            </w:rPr>
            <w:fldChar w:fldCharType="begin"/>
          </w:r>
          <w:r w:rsidRPr="00DF5B9C">
            <w:rPr>
              <w:rFonts w:ascii="Times New Roman" w:hAnsi="Times New Roman" w:cs="Times New Roman"/>
              <w:sz w:val="24"/>
              <w:szCs w:val="24"/>
            </w:rPr>
            <w:instrText xml:space="preserve"> PAGE   \* MERGEFORMAT </w:instrText>
          </w:r>
          <w:r w:rsidRPr="00DF5B9C">
            <w:rPr>
              <w:rFonts w:ascii="Times New Roman" w:hAnsi="Times New Roman" w:cs="Times New Roman"/>
              <w:sz w:val="24"/>
              <w:szCs w:val="24"/>
            </w:rPr>
            <w:fldChar w:fldCharType="separate"/>
          </w:r>
        </w:ins>
        <w:r w:rsidR="008D663C">
          <w:rPr>
            <w:rFonts w:ascii="Times New Roman" w:hAnsi="Times New Roman" w:cs="Times New Roman"/>
            <w:noProof/>
            <w:sz w:val="24"/>
            <w:szCs w:val="24"/>
          </w:rPr>
          <w:t>5</w:t>
        </w:r>
        <w:ins w:id="22" w:author="Madara Gaile" w:date="2017-08-21T09:38:00Z">
          <w:r w:rsidRPr="00DF5B9C">
            <w:rPr>
              <w:rFonts w:ascii="Times New Roman" w:hAnsi="Times New Roman" w:cs="Times New Roman"/>
              <w:noProof/>
              <w:sz w:val="24"/>
              <w:szCs w:val="24"/>
            </w:rPr>
            <w:fldChar w:fldCharType="end"/>
          </w:r>
        </w:ins>
      </w:p>
      <w:customXmlInsRangeStart w:id="23" w:author="Madara Gaile" w:date="2017-08-21T09:38:00Z"/>
    </w:sdtContent>
  </w:sdt>
  <w:customXmlInsRangeEnd w:id="23"/>
  <w:p w14:paraId="43A2A369" w14:textId="77777777" w:rsidR="005C174D" w:rsidRDefault="005C17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F07F1"/>
    <w:multiLevelType w:val="hybridMultilevel"/>
    <w:tmpl w:val="4C0242F4"/>
    <w:lvl w:ilvl="0" w:tplc="3EB041B6">
      <w:start w:val="1"/>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20B3239F"/>
    <w:multiLevelType w:val="hybridMultilevel"/>
    <w:tmpl w:val="94EE15B0"/>
    <w:lvl w:ilvl="0" w:tplc="56209EBC">
      <w:start w:val="1"/>
      <w:numFmt w:val="bullet"/>
      <w:lvlText w:val=""/>
      <w:lvlJc w:val="left"/>
      <w:pPr>
        <w:ind w:left="795" w:hanging="360"/>
      </w:pPr>
      <w:rPr>
        <w:rFonts w:ascii="Symbol" w:hAnsi="Symbol"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abstractNum w:abstractNumId="2">
    <w:nsid w:val="2E7B6D93"/>
    <w:multiLevelType w:val="hybridMultilevel"/>
    <w:tmpl w:val="D8862D48"/>
    <w:lvl w:ilvl="0" w:tplc="0426000F">
      <w:start w:val="1"/>
      <w:numFmt w:val="decimal"/>
      <w:lvlText w:val="%1."/>
      <w:lvlJc w:val="left"/>
      <w:pPr>
        <w:ind w:left="795" w:hanging="360"/>
      </w:pPr>
    </w:lvl>
    <w:lvl w:ilvl="1" w:tplc="04260019" w:tentative="1">
      <w:start w:val="1"/>
      <w:numFmt w:val="lowerLetter"/>
      <w:lvlText w:val="%2."/>
      <w:lvlJc w:val="left"/>
      <w:pPr>
        <w:ind w:left="1515" w:hanging="360"/>
      </w:pPr>
    </w:lvl>
    <w:lvl w:ilvl="2" w:tplc="0426001B" w:tentative="1">
      <w:start w:val="1"/>
      <w:numFmt w:val="lowerRoman"/>
      <w:lvlText w:val="%3."/>
      <w:lvlJc w:val="right"/>
      <w:pPr>
        <w:ind w:left="2235" w:hanging="180"/>
      </w:pPr>
    </w:lvl>
    <w:lvl w:ilvl="3" w:tplc="0426000F" w:tentative="1">
      <w:start w:val="1"/>
      <w:numFmt w:val="decimal"/>
      <w:lvlText w:val="%4."/>
      <w:lvlJc w:val="left"/>
      <w:pPr>
        <w:ind w:left="2955" w:hanging="360"/>
      </w:pPr>
    </w:lvl>
    <w:lvl w:ilvl="4" w:tplc="04260019" w:tentative="1">
      <w:start w:val="1"/>
      <w:numFmt w:val="lowerLetter"/>
      <w:lvlText w:val="%5."/>
      <w:lvlJc w:val="left"/>
      <w:pPr>
        <w:ind w:left="3675" w:hanging="360"/>
      </w:pPr>
    </w:lvl>
    <w:lvl w:ilvl="5" w:tplc="0426001B" w:tentative="1">
      <w:start w:val="1"/>
      <w:numFmt w:val="lowerRoman"/>
      <w:lvlText w:val="%6."/>
      <w:lvlJc w:val="right"/>
      <w:pPr>
        <w:ind w:left="4395" w:hanging="180"/>
      </w:pPr>
    </w:lvl>
    <w:lvl w:ilvl="6" w:tplc="0426000F" w:tentative="1">
      <w:start w:val="1"/>
      <w:numFmt w:val="decimal"/>
      <w:lvlText w:val="%7."/>
      <w:lvlJc w:val="left"/>
      <w:pPr>
        <w:ind w:left="5115" w:hanging="360"/>
      </w:pPr>
    </w:lvl>
    <w:lvl w:ilvl="7" w:tplc="04260019" w:tentative="1">
      <w:start w:val="1"/>
      <w:numFmt w:val="lowerLetter"/>
      <w:lvlText w:val="%8."/>
      <w:lvlJc w:val="left"/>
      <w:pPr>
        <w:ind w:left="5835" w:hanging="360"/>
      </w:pPr>
    </w:lvl>
    <w:lvl w:ilvl="8" w:tplc="0426001B" w:tentative="1">
      <w:start w:val="1"/>
      <w:numFmt w:val="lowerRoman"/>
      <w:lvlText w:val="%9."/>
      <w:lvlJc w:val="right"/>
      <w:pPr>
        <w:ind w:left="6555" w:hanging="180"/>
      </w:pPr>
    </w:lvl>
  </w:abstractNum>
  <w:abstractNum w:abstractNumId="3">
    <w:nsid w:val="33FE5B05"/>
    <w:multiLevelType w:val="hybridMultilevel"/>
    <w:tmpl w:val="0DBE8F88"/>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51FD2A1B"/>
    <w:multiLevelType w:val="hybridMultilevel"/>
    <w:tmpl w:val="A0F0852A"/>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52084FAD"/>
    <w:multiLevelType w:val="hybridMultilevel"/>
    <w:tmpl w:val="4318633A"/>
    <w:lvl w:ilvl="0" w:tplc="04260011">
      <w:start w:val="1"/>
      <w:numFmt w:val="decimal"/>
      <w:lvlText w:val="%1)"/>
      <w:lvlJc w:val="left"/>
      <w:pPr>
        <w:ind w:left="720" w:hanging="360"/>
      </w:pPr>
      <w:rPr>
        <w:rFonts w:hint="default"/>
      </w:rPr>
    </w:lvl>
    <w:lvl w:ilvl="1" w:tplc="0B9E1D5E">
      <w:start w:val="1"/>
      <w:numFmt w:val="lowerLetter"/>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588C2951"/>
    <w:multiLevelType w:val="hybridMultilevel"/>
    <w:tmpl w:val="A7AE5294"/>
    <w:lvl w:ilvl="0" w:tplc="04260017">
      <w:start w:val="1"/>
      <w:numFmt w:val="lowerLetter"/>
      <w:lvlText w:val="%1)"/>
      <w:lvlJc w:val="left"/>
      <w:pPr>
        <w:ind w:left="720" w:hanging="360"/>
      </w:pPr>
    </w:lvl>
    <w:lvl w:ilvl="1" w:tplc="04260017">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5B8C58DE"/>
    <w:multiLevelType w:val="hybridMultilevel"/>
    <w:tmpl w:val="E5C42A30"/>
    <w:lvl w:ilvl="0" w:tplc="A41EBEB6">
      <w:start w:val="1"/>
      <w:numFmt w:val="bullet"/>
      <w:lvlText w:val="–"/>
      <w:lvlJc w:val="left"/>
      <w:pPr>
        <w:ind w:left="435" w:hanging="360"/>
      </w:pPr>
      <w:rPr>
        <w:rFonts w:ascii="Times New Roman" w:eastAsiaTheme="minorHAnsi" w:hAnsi="Times New Roman" w:cs="Times New Roman" w:hint="default"/>
      </w:rPr>
    </w:lvl>
    <w:lvl w:ilvl="1" w:tplc="04260003" w:tentative="1">
      <w:start w:val="1"/>
      <w:numFmt w:val="bullet"/>
      <w:lvlText w:val="o"/>
      <w:lvlJc w:val="left"/>
      <w:pPr>
        <w:ind w:left="1155" w:hanging="360"/>
      </w:pPr>
      <w:rPr>
        <w:rFonts w:ascii="Courier New" w:hAnsi="Courier New" w:cs="Courier New" w:hint="default"/>
      </w:rPr>
    </w:lvl>
    <w:lvl w:ilvl="2" w:tplc="04260005" w:tentative="1">
      <w:start w:val="1"/>
      <w:numFmt w:val="bullet"/>
      <w:lvlText w:val=""/>
      <w:lvlJc w:val="left"/>
      <w:pPr>
        <w:ind w:left="1875" w:hanging="360"/>
      </w:pPr>
      <w:rPr>
        <w:rFonts w:ascii="Wingdings" w:hAnsi="Wingdings" w:hint="default"/>
      </w:rPr>
    </w:lvl>
    <w:lvl w:ilvl="3" w:tplc="04260001" w:tentative="1">
      <w:start w:val="1"/>
      <w:numFmt w:val="bullet"/>
      <w:lvlText w:val=""/>
      <w:lvlJc w:val="left"/>
      <w:pPr>
        <w:ind w:left="2595" w:hanging="360"/>
      </w:pPr>
      <w:rPr>
        <w:rFonts w:ascii="Symbol" w:hAnsi="Symbol" w:hint="default"/>
      </w:rPr>
    </w:lvl>
    <w:lvl w:ilvl="4" w:tplc="04260003" w:tentative="1">
      <w:start w:val="1"/>
      <w:numFmt w:val="bullet"/>
      <w:lvlText w:val="o"/>
      <w:lvlJc w:val="left"/>
      <w:pPr>
        <w:ind w:left="3315" w:hanging="360"/>
      </w:pPr>
      <w:rPr>
        <w:rFonts w:ascii="Courier New" w:hAnsi="Courier New" w:cs="Courier New" w:hint="default"/>
      </w:rPr>
    </w:lvl>
    <w:lvl w:ilvl="5" w:tplc="04260005" w:tentative="1">
      <w:start w:val="1"/>
      <w:numFmt w:val="bullet"/>
      <w:lvlText w:val=""/>
      <w:lvlJc w:val="left"/>
      <w:pPr>
        <w:ind w:left="4035" w:hanging="360"/>
      </w:pPr>
      <w:rPr>
        <w:rFonts w:ascii="Wingdings" w:hAnsi="Wingdings" w:hint="default"/>
      </w:rPr>
    </w:lvl>
    <w:lvl w:ilvl="6" w:tplc="04260001" w:tentative="1">
      <w:start w:val="1"/>
      <w:numFmt w:val="bullet"/>
      <w:lvlText w:val=""/>
      <w:lvlJc w:val="left"/>
      <w:pPr>
        <w:ind w:left="4755" w:hanging="360"/>
      </w:pPr>
      <w:rPr>
        <w:rFonts w:ascii="Symbol" w:hAnsi="Symbol" w:hint="default"/>
      </w:rPr>
    </w:lvl>
    <w:lvl w:ilvl="7" w:tplc="04260003" w:tentative="1">
      <w:start w:val="1"/>
      <w:numFmt w:val="bullet"/>
      <w:lvlText w:val="o"/>
      <w:lvlJc w:val="left"/>
      <w:pPr>
        <w:ind w:left="5475" w:hanging="360"/>
      </w:pPr>
      <w:rPr>
        <w:rFonts w:ascii="Courier New" w:hAnsi="Courier New" w:cs="Courier New" w:hint="default"/>
      </w:rPr>
    </w:lvl>
    <w:lvl w:ilvl="8" w:tplc="04260005" w:tentative="1">
      <w:start w:val="1"/>
      <w:numFmt w:val="bullet"/>
      <w:lvlText w:val=""/>
      <w:lvlJc w:val="left"/>
      <w:pPr>
        <w:ind w:left="6195" w:hanging="360"/>
      </w:pPr>
      <w:rPr>
        <w:rFonts w:ascii="Wingdings" w:hAnsi="Wingdings" w:hint="default"/>
      </w:rPr>
    </w:lvl>
  </w:abstractNum>
  <w:abstractNum w:abstractNumId="8">
    <w:nsid w:val="709C5572"/>
    <w:multiLevelType w:val="hybridMultilevel"/>
    <w:tmpl w:val="B18E4882"/>
    <w:lvl w:ilvl="0" w:tplc="56209EBC">
      <w:start w:val="1"/>
      <w:numFmt w:val="bullet"/>
      <w:lvlText w:val=""/>
      <w:lvlJc w:val="left"/>
      <w:pPr>
        <w:ind w:left="720" w:hanging="360"/>
      </w:pPr>
      <w:rPr>
        <w:rFonts w:ascii="Symbol" w:hAnsi="Symbol" w:hint="default"/>
      </w:rPr>
    </w:lvl>
    <w:lvl w:ilvl="1" w:tplc="2D347C3E">
      <w:start w:val="1"/>
      <w:numFmt w:val="bullet"/>
      <w:lvlText w:val="-"/>
      <w:lvlJc w:val="left"/>
      <w:pPr>
        <w:ind w:left="1440" w:hanging="360"/>
      </w:pPr>
      <w:rPr>
        <w:rFonts w:ascii="Times New Roman" w:eastAsiaTheme="minorHAnsi" w:hAnsi="Times New Roman" w:cs="Times New Roman"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7AEA39FD"/>
    <w:multiLevelType w:val="hybridMultilevel"/>
    <w:tmpl w:val="4DE83F48"/>
    <w:lvl w:ilvl="0" w:tplc="0426000F">
      <w:start w:val="1"/>
      <w:numFmt w:val="decimal"/>
      <w:lvlText w:val="%1."/>
      <w:lvlJc w:val="left"/>
      <w:pPr>
        <w:ind w:left="795" w:hanging="360"/>
      </w:pPr>
    </w:lvl>
    <w:lvl w:ilvl="1" w:tplc="04260019" w:tentative="1">
      <w:start w:val="1"/>
      <w:numFmt w:val="lowerLetter"/>
      <w:lvlText w:val="%2."/>
      <w:lvlJc w:val="left"/>
      <w:pPr>
        <w:ind w:left="1515" w:hanging="360"/>
      </w:pPr>
    </w:lvl>
    <w:lvl w:ilvl="2" w:tplc="0426001B" w:tentative="1">
      <w:start w:val="1"/>
      <w:numFmt w:val="lowerRoman"/>
      <w:lvlText w:val="%3."/>
      <w:lvlJc w:val="right"/>
      <w:pPr>
        <w:ind w:left="2235" w:hanging="180"/>
      </w:pPr>
    </w:lvl>
    <w:lvl w:ilvl="3" w:tplc="0426000F" w:tentative="1">
      <w:start w:val="1"/>
      <w:numFmt w:val="decimal"/>
      <w:lvlText w:val="%4."/>
      <w:lvlJc w:val="left"/>
      <w:pPr>
        <w:ind w:left="2955" w:hanging="360"/>
      </w:pPr>
    </w:lvl>
    <w:lvl w:ilvl="4" w:tplc="04260019" w:tentative="1">
      <w:start w:val="1"/>
      <w:numFmt w:val="lowerLetter"/>
      <w:lvlText w:val="%5."/>
      <w:lvlJc w:val="left"/>
      <w:pPr>
        <w:ind w:left="3675" w:hanging="360"/>
      </w:pPr>
    </w:lvl>
    <w:lvl w:ilvl="5" w:tplc="0426001B" w:tentative="1">
      <w:start w:val="1"/>
      <w:numFmt w:val="lowerRoman"/>
      <w:lvlText w:val="%6."/>
      <w:lvlJc w:val="right"/>
      <w:pPr>
        <w:ind w:left="4395" w:hanging="180"/>
      </w:pPr>
    </w:lvl>
    <w:lvl w:ilvl="6" w:tplc="0426000F" w:tentative="1">
      <w:start w:val="1"/>
      <w:numFmt w:val="decimal"/>
      <w:lvlText w:val="%7."/>
      <w:lvlJc w:val="left"/>
      <w:pPr>
        <w:ind w:left="5115" w:hanging="360"/>
      </w:pPr>
    </w:lvl>
    <w:lvl w:ilvl="7" w:tplc="04260019" w:tentative="1">
      <w:start w:val="1"/>
      <w:numFmt w:val="lowerLetter"/>
      <w:lvlText w:val="%8."/>
      <w:lvlJc w:val="left"/>
      <w:pPr>
        <w:ind w:left="5835" w:hanging="360"/>
      </w:pPr>
    </w:lvl>
    <w:lvl w:ilvl="8" w:tplc="0426001B" w:tentative="1">
      <w:start w:val="1"/>
      <w:numFmt w:val="lowerRoman"/>
      <w:lvlText w:val="%9."/>
      <w:lvlJc w:val="right"/>
      <w:pPr>
        <w:ind w:left="6555" w:hanging="180"/>
      </w:pPr>
    </w:lvl>
  </w:abstractNum>
  <w:abstractNum w:abstractNumId="10">
    <w:nsid w:val="7D393D52"/>
    <w:multiLevelType w:val="hybridMultilevel"/>
    <w:tmpl w:val="4D229EA2"/>
    <w:lvl w:ilvl="0" w:tplc="04260017">
      <w:start w:val="1"/>
      <w:numFmt w:val="lowerLetter"/>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7FD31C9A"/>
    <w:multiLevelType w:val="hybridMultilevel"/>
    <w:tmpl w:val="EF74D3DC"/>
    <w:lvl w:ilvl="0" w:tplc="56209EB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10"/>
  </w:num>
  <w:num w:numId="5">
    <w:abstractNumId w:val="6"/>
  </w:num>
  <w:num w:numId="6">
    <w:abstractNumId w:val="11"/>
  </w:num>
  <w:num w:numId="7">
    <w:abstractNumId w:val="0"/>
  </w:num>
  <w:num w:numId="8">
    <w:abstractNumId w:val="1"/>
  </w:num>
  <w:num w:numId="9">
    <w:abstractNumId w:val="8"/>
  </w:num>
  <w:num w:numId="10">
    <w:abstractNumId w:val="7"/>
  </w:num>
  <w:num w:numId="11">
    <w:abstractNumId w:val="2"/>
  </w:num>
  <w:num w:numId="12">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dara Gaile">
    <w15:presenceInfo w15:providerId="AD" w15:userId="S-1-5-21-1177238915-1417001333-839522115-148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258"/>
    <w:rsid w:val="000138F2"/>
    <w:rsid w:val="000A14DF"/>
    <w:rsid w:val="000C3F8E"/>
    <w:rsid w:val="00143B55"/>
    <w:rsid w:val="002C2FA4"/>
    <w:rsid w:val="002C61CD"/>
    <w:rsid w:val="002C6867"/>
    <w:rsid w:val="002D4BD8"/>
    <w:rsid w:val="00302569"/>
    <w:rsid w:val="00340B92"/>
    <w:rsid w:val="00353798"/>
    <w:rsid w:val="003754BA"/>
    <w:rsid w:val="0048743D"/>
    <w:rsid w:val="004960E4"/>
    <w:rsid w:val="004B7FB9"/>
    <w:rsid w:val="00512BD0"/>
    <w:rsid w:val="00525B12"/>
    <w:rsid w:val="0056222C"/>
    <w:rsid w:val="005B7573"/>
    <w:rsid w:val="005C08EA"/>
    <w:rsid w:val="005C174D"/>
    <w:rsid w:val="005E7EDB"/>
    <w:rsid w:val="0072293A"/>
    <w:rsid w:val="00771A5F"/>
    <w:rsid w:val="007F175F"/>
    <w:rsid w:val="007F6D83"/>
    <w:rsid w:val="00853D82"/>
    <w:rsid w:val="0086339F"/>
    <w:rsid w:val="00890686"/>
    <w:rsid w:val="008D663C"/>
    <w:rsid w:val="00964553"/>
    <w:rsid w:val="009F5391"/>
    <w:rsid w:val="00A069DB"/>
    <w:rsid w:val="00A958C9"/>
    <w:rsid w:val="00AE514D"/>
    <w:rsid w:val="00AF47AD"/>
    <w:rsid w:val="00BC294B"/>
    <w:rsid w:val="00BD6039"/>
    <w:rsid w:val="00BF2568"/>
    <w:rsid w:val="00C1012F"/>
    <w:rsid w:val="00C163BE"/>
    <w:rsid w:val="00C3794E"/>
    <w:rsid w:val="00C464DF"/>
    <w:rsid w:val="00C9443C"/>
    <w:rsid w:val="00CB5682"/>
    <w:rsid w:val="00CE0C37"/>
    <w:rsid w:val="00D51258"/>
    <w:rsid w:val="00DE2948"/>
    <w:rsid w:val="00DF5B9C"/>
    <w:rsid w:val="00F1410D"/>
    <w:rsid w:val="00F6504B"/>
    <w:rsid w:val="00F85CE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DF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69DB"/>
    <w:pPr>
      <w:tabs>
        <w:tab w:val="center" w:pos="4153"/>
        <w:tab w:val="right" w:pos="8306"/>
      </w:tabs>
      <w:spacing w:after="0" w:line="240" w:lineRule="auto"/>
    </w:pPr>
  </w:style>
  <w:style w:type="character" w:customStyle="1" w:styleId="HeaderChar">
    <w:name w:val="Header Char"/>
    <w:basedOn w:val="DefaultParagraphFont"/>
    <w:link w:val="Header"/>
    <w:uiPriority w:val="99"/>
    <w:rsid w:val="00A069DB"/>
  </w:style>
  <w:style w:type="paragraph" w:styleId="Footer">
    <w:name w:val="footer"/>
    <w:basedOn w:val="Normal"/>
    <w:link w:val="FooterChar"/>
    <w:uiPriority w:val="99"/>
    <w:unhideWhenUsed/>
    <w:rsid w:val="00A069DB"/>
    <w:pPr>
      <w:tabs>
        <w:tab w:val="center" w:pos="4153"/>
        <w:tab w:val="right" w:pos="8306"/>
      </w:tabs>
      <w:spacing w:after="0" w:line="240" w:lineRule="auto"/>
    </w:pPr>
  </w:style>
  <w:style w:type="character" w:customStyle="1" w:styleId="FooterChar">
    <w:name w:val="Footer Char"/>
    <w:basedOn w:val="DefaultParagraphFont"/>
    <w:link w:val="Footer"/>
    <w:uiPriority w:val="99"/>
    <w:rsid w:val="00A069DB"/>
  </w:style>
  <w:style w:type="paragraph" w:styleId="ListParagraph">
    <w:name w:val="List Paragraph"/>
    <w:basedOn w:val="Normal"/>
    <w:uiPriority w:val="34"/>
    <w:qFormat/>
    <w:rsid w:val="003754BA"/>
    <w:pPr>
      <w:ind w:left="720"/>
      <w:contextualSpacing/>
    </w:pPr>
  </w:style>
  <w:style w:type="paragraph" w:styleId="BalloonText">
    <w:name w:val="Balloon Text"/>
    <w:basedOn w:val="Normal"/>
    <w:link w:val="BalloonTextChar"/>
    <w:uiPriority w:val="99"/>
    <w:semiHidden/>
    <w:unhideWhenUsed/>
    <w:rsid w:val="005C17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174D"/>
    <w:rPr>
      <w:rFonts w:ascii="Segoe UI" w:hAnsi="Segoe UI" w:cs="Segoe UI"/>
      <w:sz w:val="18"/>
      <w:szCs w:val="18"/>
    </w:rPr>
  </w:style>
  <w:style w:type="character" w:styleId="Hyperlink">
    <w:name w:val="Hyperlink"/>
    <w:basedOn w:val="DefaultParagraphFont"/>
    <w:uiPriority w:val="99"/>
    <w:unhideWhenUsed/>
    <w:rsid w:val="005C174D"/>
    <w:rPr>
      <w:color w:val="0563C1" w:themeColor="hyperlink"/>
      <w:u w:val="single"/>
    </w:rPr>
  </w:style>
  <w:style w:type="paragraph" w:styleId="FootnoteText">
    <w:name w:val="footnote text"/>
    <w:basedOn w:val="Normal"/>
    <w:link w:val="FootnoteTextChar"/>
    <w:uiPriority w:val="99"/>
    <w:semiHidden/>
    <w:unhideWhenUsed/>
    <w:rsid w:val="00143B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3B55"/>
    <w:rPr>
      <w:sz w:val="20"/>
      <w:szCs w:val="20"/>
    </w:rPr>
  </w:style>
  <w:style w:type="character" w:styleId="FootnoteReference">
    <w:name w:val="footnote reference"/>
    <w:basedOn w:val="DefaultParagraphFont"/>
    <w:uiPriority w:val="99"/>
    <w:semiHidden/>
    <w:unhideWhenUsed/>
    <w:rsid w:val="00143B55"/>
    <w:rPr>
      <w:vertAlign w:val="superscript"/>
    </w:rPr>
  </w:style>
  <w:style w:type="character" w:styleId="CommentReference">
    <w:name w:val="annotation reference"/>
    <w:basedOn w:val="DefaultParagraphFont"/>
    <w:uiPriority w:val="99"/>
    <w:semiHidden/>
    <w:unhideWhenUsed/>
    <w:rsid w:val="00C1012F"/>
    <w:rPr>
      <w:sz w:val="16"/>
      <w:szCs w:val="16"/>
    </w:rPr>
  </w:style>
  <w:style w:type="paragraph" w:styleId="CommentText">
    <w:name w:val="annotation text"/>
    <w:basedOn w:val="Normal"/>
    <w:link w:val="CommentTextChar"/>
    <w:uiPriority w:val="99"/>
    <w:semiHidden/>
    <w:unhideWhenUsed/>
    <w:rsid w:val="00C1012F"/>
    <w:pPr>
      <w:spacing w:line="240" w:lineRule="auto"/>
    </w:pPr>
    <w:rPr>
      <w:sz w:val="20"/>
      <w:szCs w:val="20"/>
    </w:rPr>
  </w:style>
  <w:style w:type="character" w:customStyle="1" w:styleId="CommentTextChar">
    <w:name w:val="Comment Text Char"/>
    <w:basedOn w:val="DefaultParagraphFont"/>
    <w:link w:val="CommentText"/>
    <w:uiPriority w:val="99"/>
    <w:semiHidden/>
    <w:rsid w:val="00C1012F"/>
    <w:rPr>
      <w:sz w:val="20"/>
      <w:szCs w:val="20"/>
    </w:rPr>
  </w:style>
  <w:style w:type="paragraph" w:styleId="CommentSubject">
    <w:name w:val="annotation subject"/>
    <w:basedOn w:val="CommentText"/>
    <w:next w:val="CommentText"/>
    <w:link w:val="CommentSubjectChar"/>
    <w:uiPriority w:val="99"/>
    <w:semiHidden/>
    <w:unhideWhenUsed/>
    <w:rsid w:val="00C1012F"/>
    <w:rPr>
      <w:b/>
      <w:bCs/>
    </w:rPr>
  </w:style>
  <w:style w:type="character" w:customStyle="1" w:styleId="CommentSubjectChar">
    <w:name w:val="Comment Subject Char"/>
    <w:basedOn w:val="CommentTextChar"/>
    <w:link w:val="CommentSubject"/>
    <w:uiPriority w:val="99"/>
    <w:semiHidden/>
    <w:rsid w:val="00C1012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69DB"/>
    <w:pPr>
      <w:tabs>
        <w:tab w:val="center" w:pos="4153"/>
        <w:tab w:val="right" w:pos="8306"/>
      </w:tabs>
      <w:spacing w:after="0" w:line="240" w:lineRule="auto"/>
    </w:pPr>
  </w:style>
  <w:style w:type="character" w:customStyle="1" w:styleId="HeaderChar">
    <w:name w:val="Header Char"/>
    <w:basedOn w:val="DefaultParagraphFont"/>
    <w:link w:val="Header"/>
    <w:uiPriority w:val="99"/>
    <w:rsid w:val="00A069DB"/>
  </w:style>
  <w:style w:type="paragraph" w:styleId="Footer">
    <w:name w:val="footer"/>
    <w:basedOn w:val="Normal"/>
    <w:link w:val="FooterChar"/>
    <w:uiPriority w:val="99"/>
    <w:unhideWhenUsed/>
    <w:rsid w:val="00A069DB"/>
    <w:pPr>
      <w:tabs>
        <w:tab w:val="center" w:pos="4153"/>
        <w:tab w:val="right" w:pos="8306"/>
      </w:tabs>
      <w:spacing w:after="0" w:line="240" w:lineRule="auto"/>
    </w:pPr>
  </w:style>
  <w:style w:type="character" w:customStyle="1" w:styleId="FooterChar">
    <w:name w:val="Footer Char"/>
    <w:basedOn w:val="DefaultParagraphFont"/>
    <w:link w:val="Footer"/>
    <w:uiPriority w:val="99"/>
    <w:rsid w:val="00A069DB"/>
  </w:style>
  <w:style w:type="paragraph" w:styleId="ListParagraph">
    <w:name w:val="List Paragraph"/>
    <w:basedOn w:val="Normal"/>
    <w:uiPriority w:val="34"/>
    <w:qFormat/>
    <w:rsid w:val="003754BA"/>
    <w:pPr>
      <w:ind w:left="720"/>
      <w:contextualSpacing/>
    </w:pPr>
  </w:style>
  <w:style w:type="paragraph" w:styleId="BalloonText">
    <w:name w:val="Balloon Text"/>
    <w:basedOn w:val="Normal"/>
    <w:link w:val="BalloonTextChar"/>
    <w:uiPriority w:val="99"/>
    <w:semiHidden/>
    <w:unhideWhenUsed/>
    <w:rsid w:val="005C17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174D"/>
    <w:rPr>
      <w:rFonts w:ascii="Segoe UI" w:hAnsi="Segoe UI" w:cs="Segoe UI"/>
      <w:sz w:val="18"/>
      <w:szCs w:val="18"/>
    </w:rPr>
  </w:style>
  <w:style w:type="character" w:styleId="Hyperlink">
    <w:name w:val="Hyperlink"/>
    <w:basedOn w:val="DefaultParagraphFont"/>
    <w:uiPriority w:val="99"/>
    <w:unhideWhenUsed/>
    <w:rsid w:val="005C174D"/>
    <w:rPr>
      <w:color w:val="0563C1" w:themeColor="hyperlink"/>
      <w:u w:val="single"/>
    </w:rPr>
  </w:style>
  <w:style w:type="paragraph" w:styleId="FootnoteText">
    <w:name w:val="footnote text"/>
    <w:basedOn w:val="Normal"/>
    <w:link w:val="FootnoteTextChar"/>
    <w:uiPriority w:val="99"/>
    <w:semiHidden/>
    <w:unhideWhenUsed/>
    <w:rsid w:val="00143B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3B55"/>
    <w:rPr>
      <w:sz w:val="20"/>
      <w:szCs w:val="20"/>
    </w:rPr>
  </w:style>
  <w:style w:type="character" w:styleId="FootnoteReference">
    <w:name w:val="footnote reference"/>
    <w:basedOn w:val="DefaultParagraphFont"/>
    <w:uiPriority w:val="99"/>
    <w:semiHidden/>
    <w:unhideWhenUsed/>
    <w:rsid w:val="00143B55"/>
    <w:rPr>
      <w:vertAlign w:val="superscript"/>
    </w:rPr>
  </w:style>
  <w:style w:type="character" w:styleId="CommentReference">
    <w:name w:val="annotation reference"/>
    <w:basedOn w:val="DefaultParagraphFont"/>
    <w:uiPriority w:val="99"/>
    <w:semiHidden/>
    <w:unhideWhenUsed/>
    <w:rsid w:val="00C1012F"/>
    <w:rPr>
      <w:sz w:val="16"/>
      <w:szCs w:val="16"/>
    </w:rPr>
  </w:style>
  <w:style w:type="paragraph" w:styleId="CommentText">
    <w:name w:val="annotation text"/>
    <w:basedOn w:val="Normal"/>
    <w:link w:val="CommentTextChar"/>
    <w:uiPriority w:val="99"/>
    <w:semiHidden/>
    <w:unhideWhenUsed/>
    <w:rsid w:val="00C1012F"/>
    <w:pPr>
      <w:spacing w:line="240" w:lineRule="auto"/>
    </w:pPr>
    <w:rPr>
      <w:sz w:val="20"/>
      <w:szCs w:val="20"/>
    </w:rPr>
  </w:style>
  <w:style w:type="character" w:customStyle="1" w:styleId="CommentTextChar">
    <w:name w:val="Comment Text Char"/>
    <w:basedOn w:val="DefaultParagraphFont"/>
    <w:link w:val="CommentText"/>
    <w:uiPriority w:val="99"/>
    <w:semiHidden/>
    <w:rsid w:val="00C1012F"/>
    <w:rPr>
      <w:sz w:val="20"/>
      <w:szCs w:val="20"/>
    </w:rPr>
  </w:style>
  <w:style w:type="paragraph" w:styleId="CommentSubject">
    <w:name w:val="annotation subject"/>
    <w:basedOn w:val="CommentText"/>
    <w:next w:val="CommentText"/>
    <w:link w:val="CommentSubjectChar"/>
    <w:uiPriority w:val="99"/>
    <w:semiHidden/>
    <w:unhideWhenUsed/>
    <w:rsid w:val="00C1012F"/>
    <w:rPr>
      <w:b/>
      <w:bCs/>
    </w:rPr>
  </w:style>
  <w:style w:type="character" w:customStyle="1" w:styleId="CommentSubjectChar">
    <w:name w:val="Comment Subject Char"/>
    <w:basedOn w:val="CommentTextChar"/>
    <w:link w:val="CommentSubject"/>
    <w:uiPriority w:val="99"/>
    <w:semiHidden/>
    <w:rsid w:val="00C1012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07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abine.bunere@varam.gov.lv"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gal-content/LV/TXT/?uri=CELEX%25%203A32016%20R1141" TargetMode="External"/><Relationship Id="rId1" Type="http://schemas.openxmlformats.org/officeDocument/2006/relationships/hyperlink" Target="http://eur-lex.europa.eu/legal-content/LV/TXT/?uri=CELEX%25%203A32014R11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351AD-B166-40EF-8244-D7091FCB1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1314</Words>
  <Characters>7496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Daiga Vilkaste</dc:creator>
  <cp:lastModifiedBy>Laura Seile</cp:lastModifiedBy>
  <cp:revision>6</cp:revision>
  <dcterms:created xsi:type="dcterms:W3CDTF">2017-08-21T10:29:00Z</dcterms:created>
  <dcterms:modified xsi:type="dcterms:W3CDTF">2017-08-21T11:38:00Z</dcterms:modified>
</cp:coreProperties>
</file>