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D981CB" w14:textId="77777777" w:rsidR="00894C55" w:rsidRPr="00683DF8" w:rsidRDefault="003A69E3" w:rsidP="00894C55">
      <w:pPr>
        <w:shd w:val="clear" w:color="auto" w:fill="FFFFFF"/>
        <w:spacing w:after="0" w:line="240" w:lineRule="auto"/>
        <w:jc w:val="center"/>
        <w:rPr>
          <w:rFonts w:ascii="Times New Roman" w:eastAsia="Times New Roman" w:hAnsi="Times New Roman" w:cs="Times New Roman"/>
          <w:b/>
          <w:bCs/>
          <w:sz w:val="28"/>
          <w:szCs w:val="24"/>
          <w:lang w:eastAsia="lv-LV"/>
        </w:rPr>
      </w:pPr>
      <w:sdt>
        <w:sdtPr>
          <w:rPr>
            <w:rFonts w:ascii="Times New Roman" w:eastAsia="Times New Roman" w:hAnsi="Times New Roman" w:cs="Times New Roman"/>
            <w:b/>
            <w:bCs/>
            <w:sz w:val="28"/>
            <w:szCs w:val="24"/>
            <w:lang w:eastAsia="lv-LV"/>
          </w:rPr>
          <w:id w:val="882755678"/>
          <w:placeholder>
            <w:docPart w:val="B2513C7936974E769D1103048039203D"/>
          </w:placeholder>
        </w:sdtPr>
        <w:sdtEndPr/>
        <w:sdtContent>
          <w:r w:rsidR="00533540" w:rsidRPr="00683DF8">
            <w:rPr>
              <w:rFonts w:ascii="Times New Roman" w:eastAsia="Times New Roman" w:hAnsi="Times New Roman" w:cs="Times New Roman"/>
              <w:b/>
              <w:bCs/>
              <w:sz w:val="28"/>
              <w:szCs w:val="24"/>
              <w:lang w:eastAsia="lv-LV"/>
            </w:rPr>
            <w:t>Likumprojekta “Grozījums Likumā par budžetu un finanšu vadību</w:t>
          </w:r>
        </w:sdtContent>
      </w:sdt>
      <w:r w:rsidR="00533540" w:rsidRPr="00683DF8">
        <w:rPr>
          <w:rFonts w:ascii="Times New Roman" w:eastAsia="Times New Roman" w:hAnsi="Times New Roman" w:cs="Times New Roman"/>
          <w:b/>
          <w:bCs/>
          <w:sz w:val="28"/>
          <w:szCs w:val="24"/>
          <w:lang w:eastAsia="lv-LV"/>
        </w:rPr>
        <w:t>”</w:t>
      </w:r>
      <w:r w:rsidR="003B0BF9" w:rsidRPr="00683DF8">
        <w:rPr>
          <w:rFonts w:ascii="Times New Roman" w:eastAsia="Times New Roman" w:hAnsi="Times New Roman" w:cs="Times New Roman"/>
          <w:b/>
          <w:bCs/>
          <w:sz w:val="28"/>
          <w:szCs w:val="24"/>
          <w:lang w:eastAsia="lv-LV"/>
        </w:rPr>
        <w:br/>
      </w:r>
      <w:r w:rsidR="00894C55" w:rsidRPr="00683DF8">
        <w:rPr>
          <w:rFonts w:ascii="Times New Roman" w:eastAsia="Times New Roman" w:hAnsi="Times New Roman" w:cs="Times New Roman"/>
          <w:b/>
          <w:bCs/>
          <w:sz w:val="28"/>
          <w:szCs w:val="24"/>
          <w:lang w:eastAsia="lv-LV"/>
        </w:rPr>
        <w:t>sākotnējās ietekmes novērtējuma ziņojums (anotācija)</w:t>
      </w:r>
    </w:p>
    <w:p w14:paraId="4854F58E" w14:textId="77777777" w:rsidR="00E5323B" w:rsidRPr="00683DF8" w:rsidRDefault="00E5323B" w:rsidP="00894C55">
      <w:pPr>
        <w:shd w:val="clear" w:color="auto" w:fill="FFFFFF"/>
        <w:spacing w:after="0" w:line="240" w:lineRule="auto"/>
        <w:jc w:val="center"/>
        <w:rPr>
          <w:rFonts w:ascii="Times New Roman" w:eastAsia="Times New Roman" w:hAnsi="Times New Roman" w:cs="Times New Roman"/>
          <w:b/>
          <w:bCs/>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97"/>
        <w:gridCol w:w="5524"/>
      </w:tblGrid>
      <w:tr w:rsidR="00D34396" w:rsidRPr="00D34396" w14:paraId="53D0DA5C"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7E5D13E3" w14:textId="77777777" w:rsidR="00655F2C" w:rsidRPr="00683DF8" w:rsidRDefault="00E5323B" w:rsidP="006412FE">
            <w:pPr>
              <w:spacing w:after="0" w:line="240" w:lineRule="auto"/>
              <w:jc w:val="center"/>
              <w:rPr>
                <w:rFonts w:ascii="Times New Roman" w:eastAsia="Times New Roman" w:hAnsi="Times New Roman" w:cs="Times New Roman"/>
                <w:b/>
                <w:bCs/>
                <w:iCs/>
                <w:sz w:val="24"/>
                <w:szCs w:val="24"/>
                <w:lang w:eastAsia="lv-LV"/>
              </w:rPr>
            </w:pPr>
            <w:r w:rsidRPr="00683DF8">
              <w:rPr>
                <w:rFonts w:ascii="Times New Roman" w:eastAsia="Times New Roman" w:hAnsi="Times New Roman" w:cs="Times New Roman"/>
                <w:b/>
                <w:bCs/>
                <w:iCs/>
                <w:sz w:val="24"/>
                <w:szCs w:val="24"/>
                <w:lang w:eastAsia="lv-LV"/>
              </w:rPr>
              <w:t>Tiesību akta projekta anotācijas kopsavilkums</w:t>
            </w:r>
          </w:p>
        </w:tc>
      </w:tr>
      <w:tr w:rsidR="00D34396" w:rsidRPr="00D34396" w14:paraId="74742C10"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0E55CEAC"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0CE64865" w14:textId="13DC403D" w:rsidR="00533540" w:rsidRPr="00683DF8" w:rsidRDefault="00533540" w:rsidP="00533540">
            <w:pPr>
              <w:spacing w:before="100" w:beforeAutospacing="1" w:after="100" w:afterAutospacing="1" w:line="240" w:lineRule="auto"/>
              <w:jc w:val="both"/>
              <w:rPr>
                <w:rFonts w:ascii="Times New Roman" w:eastAsia="Calibri" w:hAnsi="Times New Roman" w:cs="Times New Roman"/>
                <w:sz w:val="24"/>
                <w:szCs w:val="24"/>
              </w:rPr>
            </w:pPr>
            <w:r w:rsidRPr="00683DF8">
              <w:rPr>
                <w:rFonts w:ascii="Times New Roman" w:eastAsia="Calibri" w:hAnsi="Times New Roman" w:cs="Times New Roman"/>
                <w:sz w:val="24"/>
                <w:szCs w:val="24"/>
              </w:rPr>
              <w:t xml:space="preserve">Likumprojekta “Grozījums Likumā par budžetu un finanšu vadību” (turpmāk – likumprojekts) mērķis ir </w:t>
            </w:r>
            <w:r w:rsidR="00CB4195" w:rsidRPr="00683DF8">
              <w:rPr>
                <w:rFonts w:ascii="Times New Roman" w:eastAsia="Calibri" w:hAnsi="Times New Roman" w:cs="Times New Roman"/>
                <w:sz w:val="24"/>
                <w:szCs w:val="24"/>
              </w:rPr>
              <w:t xml:space="preserve">papildināt </w:t>
            </w:r>
            <w:r w:rsidR="00273FFE" w:rsidRPr="00683DF8">
              <w:rPr>
                <w:rFonts w:ascii="Times New Roman" w:eastAsia="Calibri" w:hAnsi="Times New Roman" w:cs="Times New Roman"/>
                <w:sz w:val="24"/>
                <w:szCs w:val="24"/>
              </w:rPr>
              <w:t>Likumu par budžetu un finanšu vadību</w:t>
            </w:r>
            <w:r w:rsidR="00CB4195" w:rsidRPr="00683DF8">
              <w:rPr>
                <w:rFonts w:ascii="Times New Roman" w:eastAsia="Calibri" w:hAnsi="Times New Roman" w:cs="Times New Roman"/>
                <w:sz w:val="24"/>
                <w:szCs w:val="24"/>
              </w:rPr>
              <w:t xml:space="preserve"> ar deleģējumu, uz kā pamata sākot ar 2021.</w:t>
            </w:r>
            <w:r w:rsidR="00E154A8" w:rsidRPr="00683DF8">
              <w:rPr>
                <w:rFonts w:ascii="Times New Roman" w:eastAsia="Calibri" w:hAnsi="Times New Roman" w:cs="Times New Roman"/>
                <w:sz w:val="24"/>
                <w:szCs w:val="24"/>
              </w:rPr>
              <w:t> </w:t>
            </w:r>
            <w:r w:rsidR="00CB4195" w:rsidRPr="00683DF8">
              <w:rPr>
                <w:rFonts w:ascii="Times New Roman" w:eastAsia="Calibri" w:hAnsi="Times New Roman" w:cs="Times New Roman"/>
                <w:sz w:val="24"/>
                <w:szCs w:val="24"/>
              </w:rPr>
              <w:t>gadu tiks izdoti pa</w:t>
            </w:r>
            <w:r w:rsidR="00E154A8" w:rsidRPr="00683DF8">
              <w:rPr>
                <w:rFonts w:ascii="Times New Roman" w:eastAsia="Calibri" w:hAnsi="Times New Roman" w:cs="Times New Roman"/>
                <w:sz w:val="24"/>
                <w:szCs w:val="24"/>
              </w:rPr>
              <w:t>s</w:t>
            </w:r>
            <w:r w:rsidR="00CB4195" w:rsidRPr="00683DF8">
              <w:rPr>
                <w:rFonts w:ascii="Times New Roman" w:eastAsia="Calibri" w:hAnsi="Times New Roman" w:cs="Times New Roman"/>
                <w:sz w:val="24"/>
                <w:szCs w:val="24"/>
              </w:rPr>
              <w:t>tāvīgi Ministru kabineta</w:t>
            </w:r>
            <w:r w:rsidR="00CD5296" w:rsidRPr="00683DF8">
              <w:rPr>
                <w:rFonts w:ascii="Times New Roman" w:eastAsia="Calibri" w:hAnsi="Times New Roman" w:cs="Times New Roman"/>
                <w:sz w:val="24"/>
                <w:szCs w:val="24"/>
              </w:rPr>
              <w:t xml:space="preserve"> noteikumi</w:t>
            </w:r>
            <w:r w:rsidR="00CB4195" w:rsidRPr="00683DF8">
              <w:rPr>
                <w:rFonts w:ascii="Times New Roman" w:eastAsia="Calibri" w:hAnsi="Times New Roman" w:cs="Times New Roman"/>
                <w:sz w:val="24"/>
                <w:szCs w:val="24"/>
              </w:rPr>
              <w:t xml:space="preserve"> </w:t>
            </w:r>
            <w:r w:rsidR="00CD5296" w:rsidRPr="00683DF8">
              <w:rPr>
                <w:rFonts w:ascii="Times New Roman" w:eastAsia="Calibri" w:hAnsi="Times New Roman" w:cs="Times New Roman"/>
                <w:sz w:val="24"/>
                <w:szCs w:val="24"/>
              </w:rPr>
              <w:t>(turpmāk</w:t>
            </w:r>
            <w:r w:rsidR="00273FFE" w:rsidRPr="00683DF8">
              <w:rPr>
                <w:rFonts w:ascii="Times New Roman" w:eastAsia="Calibri" w:hAnsi="Times New Roman" w:cs="Times New Roman"/>
                <w:sz w:val="24"/>
                <w:szCs w:val="24"/>
              </w:rPr>
              <w:t xml:space="preserve"> </w:t>
            </w:r>
            <w:r w:rsidR="00CD5296" w:rsidRPr="00683DF8">
              <w:rPr>
                <w:rFonts w:ascii="Times New Roman" w:eastAsia="Calibri" w:hAnsi="Times New Roman" w:cs="Times New Roman"/>
                <w:sz w:val="24"/>
                <w:szCs w:val="24"/>
              </w:rPr>
              <w:t xml:space="preserve">- MK </w:t>
            </w:r>
            <w:r w:rsidR="00CB4195" w:rsidRPr="00683DF8">
              <w:rPr>
                <w:rFonts w:ascii="Times New Roman" w:eastAsia="Calibri" w:hAnsi="Times New Roman" w:cs="Times New Roman"/>
                <w:sz w:val="24"/>
                <w:szCs w:val="24"/>
              </w:rPr>
              <w:t>noteikumi</w:t>
            </w:r>
            <w:r w:rsidR="00CD5296" w:rsidRPr="00683DF8">
              <w:rPr>
                <w:rFonts w:ascii="Times New Roman" w:eastAsia="Calibri" w:hAnsi="Times New Roman" w:cs="Times New Roman"/>
                <w:sz w:val="24"/>
                <w:szCs w:val="24"/>
              </w:rPr>
              <w:t>)</w:t>
            </w:r>
            <w:r w:rsidR="00CB4195" w:rsidRPr="00683DF8">
              <w:rPr>
                <w:rFonts w:ascii="Times New Roman" w:eastAsia="Calibri" w:hAnsi="Times New Roman" w:cs="Times New Roman"/>
                <w:sz w:val="24"/>
                <w:szCs w:val="24"/>
              </w:rPr>
              <w:t xml:space="preserve"> par kārtību, kādā izmanto gadskārtējā valsts budžeta likumā paredzēto apropriāciju valsts un pašvaldību vienoto klientu apkalpošanas centru tīkla izveidei, uzturēšanai un publisko pakalpojumu sistēmas pilnveidei, lai šie </w:t>
            </w:r>
            <w:r w:rsidR="008F627F" w:rsidRPr="00683DF8">
              <w:rPr>
                <w:rFonts w:ascii="Times New Roman" w:eastAsia="Calibri" w:hAnsi="Times New Roman" w:cs="Times New Roman"/>
                <w:sz w:val="24"/>
                <w:szCs w:val="24"/>
              </w:rPr>
              <w:t>MK</w:t>
            </w:r>
            <w:r w:rsidR="00CB4195" w:rsidRPr="00683DF8">
              <w:rPr>
                <w:rFonts w:ascii="Times New Roman" w:eastAsia="Calibri" w:hAnsi="Times New Roman" w:cs="Times New Roman"/>
                <w:sz w:val="24"/>
                <w:szCs w:val="24"/>
              </w:rPr>
              <w:t xml:space="preserve"> noteikumi nav jāi</w:t>
            </w:r>
            <w:r w:rsidR="00DB26FA" w:rsidRPr="00683DF8">
              <w:rPr>
                <w:rFonts w:ascii="Times New Roman" w:eastAsia="Calibri" w:hAnsi="Times New Roman" w:cs="Times New Roman"/>
                <w:sz w:val="24"/>
                <w:szCs w:val="24"/>
              </w:rPr>
              <w:t xml:space="preserve">zdod ikgadēji, tādējādi nodrošinot vienotu </w:t>
            </w:r>
            <w:r w:rsidR="00222898" w:rsidRPr="00683DF8">
              <w:rPr>
                <w:rFonts w:ascii="Times New Roman" w:eastAsia="Calibri" w:hAnsi="Times New Roman" w:cs="Times New Roman"/>
                <w:sz w:val="24"/>
                <w:szCs w:val="24"/>
              </w:rPr>
              <w:t xml:space="preserve">un pastāvīgu </w:t>
            </w:r>
            <w:r w:rsidR="00DB26FA" w:rsidRPr="00683DF8">
              <w:rPr>
                <w:rFonts w:ascii="Times New Roman" w:eastAsia="Calibri" w:hAnsi="Times New Roman" w:cs="Times New Roman"/>
                <w:sz w:val="24"/>
                <w:szCs w:val="24"/>
              </w:rPr>
              <w:t>kārtību finansējuma piešķiršanai pašvaldībām</w:t>
            </w:r>
            <w:r w:rsidR="00273FFE" w:rsidRPr="00683DF8">
              <w:rPr>
                <w:rFonts w:ascii="Times New Roman" w:eastAsia="Calibri" w:hAnsi="Times New Roman" w:cs="Times New Roman"/>
                <w:sz w:val="24"/>
                <w:szCs w:val="24"/>
              </w:rPr>
              <w:t>.</w:t>
            </w:r>
          </w:p>
          <w:p w14:paraId="79740F19" w14:textId="2617F844" w:rsidR="00CB4195" w:rsidRPr="00683DF8" w:rsidRDefault="00155657" w:rsidP="00533540">
            <w:pPr>
              <w:spacing w:before="100" w:beforeAutospacing="1" w:after="100" w:afterAutospacing="1" w:line="240" w:lineRule="auto"/>
              <w:jc w:val="both"/>
              <w:rPr>
                <w:rFonts w:ascii="Times New Roman" w:eastAsia="Times New Roman" w:hAnsi="Times New Roman" w:cs="Times New Roman"/>
                <w:sz w:val="24"/>
                <w:szCs w:val="24"/>
                <w:lang w:eastAsia="en-GB"/>
              </w:rPr>
            </w:pPr>
            <w:r w:rsidRPr="00683DF8">
              <w:rPr>
                <w:rFonts w:ascii="Times New Roman" w:eastAsia="Times New Roman" w:hAnsi="Times New Roman" w:cs="Times New Roman"/>
                <w:iCs/>
                <w:sz w:val="24"/>
                <w:szCs w:val="24"/>
                <w:lang w:eastAsia="en-GB"/>
              </w:rPr>
              <w:t>Likums stāsies spēkā vispārējā kārtībā, t.i., četrpadsmit dienas pēc izsludināšanas.</w:t>
            </w:r>
          </w:p>
        </w:tc>
      </w:tr>
    </w:tbl>
    <w:p w14:paraId="27CB56ED"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1"/>
        <w:gridCol w:w="3124"/>
        <w:gridCol w:w="5506"/>
      </w:tblGrid>
      <w:tr w:rsidR="00D34396" w:rsidRPr="00D34396" w14:paraId="302B1E11"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ED29857" w14:textId="77777777" w:rsidR="00655F2C" w:rsidRPr="00683DF8" w:rsidRDefault="00E5323B" w:rsidP="006412FE">
            <w:pPr>
              <w:spacing w:after="0" w:line="240" w:lineRule="auto"/>
              <w:jc w:val="center"/>
              <w:rPr>
                <w:rFonts w:ascii="Times New Roman" w:eastAsia="Times New Roman" w:hAnsi="Times New Roman" w:cs="Times New Roman"/>
                <w:b/>
                <w:bCs/>
                <w:iCs/>
                <w:sz w:val="24"/>
                <w:szCs w:val="24"/>
                <w:lang w:eastAsia="lv-LV"/>
              </w:rPr>
            </w:pPr>
            <w:r w:rsidRPr="00683DF8">
              <w:rPr>
                <w:rFonts w:ascii="Times New Roman" w:eastAsia="Times New Roman" w:hAnsi="Times New Roman" w:cs="Times New Roman"/>
                <w:b/>
                <w:bCs/>
                <w:iCs/>
                <w:sz w:val="24"/>
                <w:szCs w:val="24"/>
                <w:lang w:eastAsia="lv-LV"/>
              </w:rPr>
              <w:t>I. Tiesību akta projekta izstrādes nepieciešamība</w:t>
            </w:r>
          </w:p>
        </w:tc>
      </w:tr>
      <w:tr w:rsidR="00D34396" w:rsidRPr="00D34396" w14:paraId="0ACE1227"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12D5190"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429EBD8E"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Pamatojums</w:t>
            </w:r>
          </w:p>
        </w:tc>
        <w:tc>
          <w:tcPr>
            <w:tcW w:w="3000" w:type="pct"/>
            <w:tcBorders>
              <w:top w:val="outset" w:sz="6" w:space="0" w:color="auto"/>
              <w:left w:val="outset" w:sz="6" w:space="0" w:color="auto"/>
              <w:bottom w:val="outset" w:sz="6" w:space="0" w:color="auto"/>
              <w:right w:val="outset" w:sz="6" w:space="0" w:color="auto"/>
            </w:tcBorders>
            <w:hideMark/>
          </w:tcPr>
          <w:p w14:paraId="5EDACBEC" w14:textId="0BCB6211" w:rsidR="00E5323B" w:rsidRPr="00683DF8" w:rsidRDefault="00222898" w:rsidP="00074BF2">
            <w:pPr>
              <w:spacing w:after="0" w:line="240" w:lineRule="auto"/>
              <w:jc w:val="both"/>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Vides aizsardzības un reģionālās attīstības ministrijas</w:t>
            </w:r>
            <w:r w:rsidR="00556074" w:rsidRPr="00683DF8">
              <w:rPr>
                <w:rFonts w:ascii="Times New Roman" w:eastAsia="Times New Roman" w:hAnsi="Times New Roman" w:cs="Times New Roman"/>
                <w:iCs/>
                <w:sz w:val="24"/>
                <w:szCs w:val="24"/>
                <w:lang w:eastAsia="lv-LV"/>
              </w:rPr>
              <w:t xml:space="preserve"> (turpmāk – VARAM)</w:t>
            </w:r>
            <w:r w:rsidRPr="00683DF8">
              <w:rPr>
                <w:rFonts w:ascii="Times New Roman" w:eastAsia="Times New Roman" w:hAnsi="Times New Roman" w:cs="Times New Roman"/>
                <w:iCs/>
                <w:sz w:val="24"/>
                <w:szCs w:val="24"/>
                <w:lang w:eastAsia="lv-LV"/>
              </w:rPr>
              <w:t xml:space="preserve"> iniciatīva.</w:t>
            </w:r>
          </w:p>
        </w:tc>
      </w:tr>
      <w:tr w:rsidR="00D34396" w:rsidRPr="00D34396" w14:paraId="05E9F42B"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E9B077C"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3C7AE50E"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tc>
        <w:tc>
          <w:tcPr>
            <w:tcW w:w="3000" w:type="pct"/>
            <w:tcBorders>
              <w:top w:val="outset" w:sz="6" w:space="0" w:color="auto"/>
              <w:left w:val="outset" w:sz="6" w:space="0" w:color="auto"/>
              <w:bottom w:val="outset" w:sz="6" w:space="0" w:color="auto"/>
              <w:right w:val="outset" w:sz="6" w:space="0" w:color="auto"/>
            </w:tcBorders>
            <w:hideMark/>
          </w:tcPr>
          <w:p w14:paraId="51B22F17" w14:textId="50DB07B5" w:rsidR="00222898" w:rsidRPr="00683DF8" w:rsidRDefault="00222898" w:rsidP="00222898">
            <w:pPr>
              <w:spacing w:after="0" w:line="240" w:lineRule="auto"/>
              <w:jc w:val="both"/>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Publisko pakalpojumu nodrošināšana sabiedrībai un sniegšanas pilnveidošana ir būtiska valsts pārvaldes modernizācijas un valsts pārvaldes strukturālo reformu sastāvdaļa kā viena no valdības prioritātēm. Saskaņā ar Ministru kabineta 2015.</w:t>
            </w:r>
            <w:r w:rsidR="00021225" w:rsidRPr="00683DF8">
              <w:rPr>
                <w:rFonts w:ascii="Times New Roman" w:eastAsia="Times New Roman" w:hAnsi="Times New Roman" w:cs="Times New Roman"/>
                <w:iCs/>
                <w:sz w:val="24"/>
                <w:szCs w:val="24"/>
                <w:lang w:eastAsia="lv-LV"/>
              </w:rPr>
              <w:t> </w:t>
            </w:r>
            <w:r w:rsidRPr="00683DF8">
              <w:rPr>
                <w:rFonts w:ascii="Times New Roman" w:eastAsia="Times New Roman" w:hAnsi="Times New Roman" w:cs="Times New Roman"/>
                <w:iCs/>
                <w:sz w:val="24"/>
                <w:szCs w:val="24"/>
                <w:lang w:eastAsia="lv-LV"/>
              </w:rPr>
              <w:t>gada 10</w:t>
            </w:r>
            <w:r w:rsidR="00021225" w:rsidRPr="00683DF8">
              <w:rPr>
                <w:rFonts w:ascii="Times New Roman" w:eastAsia="Times New Roman" w:hAnsi="Times New Roman" w:cs="Times New Roman"/>
                <w:iCs/>
                <w:sz w:val="24"/>
                <w:szCs w:val="24"/>
                <w:lang w:eastAsia="lv-LV"/>
              </w:rPr>
              <w:t>. </w:t>
            </w:r>
            <w:r w:rsidRPr="00683DF8">
              <w:rPr>
                <w:rFonts w:ascii="Times New Roman" w:eastAsia="Times New Roman" w:hAnsi="Times New Roman" w:cs="Times New Roman"/>
                <w:iCs/>
                <w:sz w:val="24"/>
                <w:szCs w:val="24"/>
                <w:lang w:eastAsia="lv-LV"/>
              </w:rPr>
              <w:t>janvāra rīkojumu Nr.</w:t>
            </w:r>
            <w:r w:rsidR="00021225" w:rsidRPr="00683DF8">
              <w:rPr>
                <w:rFonts w:ascii="Times New Roman" w:eastAsia="Times New Roman" w:hAnsi="Times New Roman" w:cs="Times New Roman"/>
                <w:iCs/>
                <w:sz w:val="24"/>
                <w:szCs w:val="24"/>
                <w:lang w:eastAsia="lv-LV"/>
              </w:rPr>
              <w:t> </w:t>
            </w:r>
            <w:r w:rsidRPr="00683DF8">
              <w:rPr>
                <w:rFonts w:ascii="Times New Roman" w:eastAsia="Times New Roman" w:hAnsi="Times New Roman" w:cs="Times New Roman"/>
                <w:iCs/>
                <w:sz w:val="24"/>
                <w:szCs w:val="24"/>
                <w:lang w:eastAsia="lv-LV"/>
              </w:rPr>
              <w:t>14 “Grozījumi Koncepcijā par publisko pakalpojumu sistēmas pilnveidi”</w:t>
            </w:r>
            <w:r w:rsidR="00F77982" w:rsidRPr="00683DF8">
              <w:rPr>
                <w:rFonts w:ascii="Times New Roman" w:eastAsia="Times New Roman" w:hAnsi="Times New Roman" w:cs="Times New Roman"/>
                <w:iCs/>
                <w:sz w:val="24"/>
                <w:szCs w:val="24"/>
                <w:lang w:eastAsia="lv-LV"/>
              </w:rPr>
              <w:t>,</w:t>
            </w:r>
            <w:r w:rsidRPr="00683DF8">
              <w:rPr>
                <w:rFonts w:ascii="Times New Roman" w:eastAsia="Times New Roman" w:hAnsi="Times New Roman" w:cs="Times New Roman"/>
                <w:iCs/>
                <w:sz w:val="24"/>
                <w:szCs w:val="24"/>
                <w:lang w:eastAsia="lv-LV"/>
              </w:rPr>
              <w:t xml:space="preserve"> 2015.</w:t>
            </w:r>
            <w:r w:rsidR="00021225" w:rsidRPr="00683DF8">
              <w:rPr>
                <w:rFonts w:ascii="Times New Roman" w:eastAsia="Times New Roman" w:hAnsi="Times New Roman" w:cs="Times New Roman"/>
                <w:iCs/>
                <w:sz w:val="24"/>
                <w:szCs w:val="24"/>
                <w:lang w:eastAsia="lv-LV"/>
              </w:rPr>
              <w:t> </w:t>
            </w:r>
            <w:r w:rsidRPr="00683DF8">
              <w:rPr>
                <w:rFonts w:ascii="Times New Roman" w:eastAsia="Times New Roman" w:hAnsi="Times New Roman" w:cs="Times New Roman"/>
                <w:iCs/>
                <w:sz w:val="24"/>
                <w:szCs w:val="24"/>
                <w:lang w:eastAsia="lv-LV"/>
              </w:rPr>
              <w:t xml:space="preserve">gadā uzsākta </w:t>
            </w:r>
            <w:r w:rsidR="00F77982" w:rsidRPr="00683DF8">
              <w:rPr>
                <w:rFonts w:ascii="Times New Roman" w:eastAsia="Times New Roman" w:hAnsi="Times New Roman" w:cs="Times New Roman"/>
                <w:iCs/>
                <w:sz w:val="24"/>
                <w:szCs w:val="24"/>
                <w:lang w:eastAsia="lv-LV"/>
              </w:rPr>
              <w:t>v</w:t>
            </w:r>
            <w:r w:rsidRPr="00683DF8">
              <w:rPr>
                <w:rFonts w:ascii="Times New Roman" w:eastAsia="Times New Roman" w:hAnsi="Times New Roman" w:cs="Times New Roman"/>
                <w:iCs/>
                <w:sz w:val="24"/>
                <w:szCs w:val="24"/>
                <w:lang w:eastAsia="lv-LV"/>
              </w:rPr>
              <w:t>alsts un pašvaldību vienoto klientu apkalpošanas centru (turpmāk – VPVKAC) izveide un darbinieku mācības.</w:t>
            </w:r>
          </w:p>
          <w:p w14:paraId="3BC55980" w14:textId="77777777" w:rsidR="00222898" w:rsidRPr="00683DF8" w:rsidRDefault="00222898" w:rsidP="00222898">
            <w:pPr>
              <w:spacing w:after="0" w:line="240" w:lineRule="auto"/>
              <w:jc w:val="both"/>
              <w:rPr>
                <w:rFonts w:ascii="Times New Roman" w:eastAsia="Times New Roman" w:hAnsi="Times New Roman" w:cs="Times New Roman"/>
                <w:iCs/>
                <w:sz w:val="24"/>
                <w:szCs w:val="24"/>
                <w:lang w:eastAsia="lv-LV"/>
              </w:rPr>
            </w:pPr>
          </w:p>
          <w:p w14:paraId="1D075CAB" w14:textId="56252E27" w:rsidR="00222898" w:rsidRPr="00683DF8" w:rsidRDefault="00222898" w:rsidP="00222898">
            <w:pPr>
              <w:spacing w:after="0" w:line="240" w:lineRule="auto"/>
              <w:jc w:val="both"/>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Lai nodrošinātu valsts pakalpojumu pieejamību, </w:t>
            </w:r>
            <w:r w:rsidR="00556074" w:rsidRPr="00683DF8">
              <w:rPr>
                <w:rFonts w:ascii="Times New Roman" w:eastAsia="Times New Roman" w:hAnsi="Times New Roman" w:cs="Times New Roman"/>
                <w:iCs/>
                <w:sz w:val="24"/>
                <w:szCs w:val="24"/>
                <w:lang w:eastAsia="lv-LV"/>
              </w:rPr>
              <w:t>VARAM</w:t>
            </w:r>
            <w:r w:rsidRPr="00683DF8">
              <w:rPr>
                <w:rFonts w:ascii="Times New Roman" w:eastAsia="Times New Roman" w:hAnsi="Times New Roman" w:cs="Times New Roman"/>
                <w:iCs/>
                <w:sz w:val="24"/>
                <w:szCs w:val="24"/>
                <w:lang w:eastAsia="lv-LV"/>
              </w:rPr>
              <w:t xml:space="preserve"> no 2015.</w:t>
            </w:r>
            <w:r w:rsidR="00F77982" w:rsidRPr="00683DF8">
              <w:rPr>
                <w:rFonts w:ascii="Times New Roman" w:eastAsia="Times New Roman" w:hAnsi="Times New Roman" w:cs="Times New Roman"/>
                <w:iCs/>
                <w:sz w:val="24"/>
                <w:szCs w:val="24"/>
                <w:lang w:eastAsia="lv-LV"/>
              </w:rPr>
              <w:t> </w:t>
            </w:r>
            <w:r w:rsidRPr="00683DF8">
              <w:rPr>
                <w:rFonts w:ascii="Times New Roman" w:eastAsia="Times New Roman" w:hAnsi="Times New Roman" w:cs="Times New Roman"/>
                <w:iCs/>
                <w:sz w:val="24"/>
                <w:szCs w:val="24"/>
                <w:lang w:eastAsia="lv-LV"/>
              </w:rPr>
              <w:t>gada jauno politikas iniciatīvu ietvaros ti</w:t>
            </w:r>
            <w:r w:rsidR="009A74CA" w:rsidRPr="00683DF8">
              <w:rPr>
                <w:rFonts w:ascii="Times New Roman" w:eastAsia="Times New Roman" w:hAnsi="Times New Roman" w:cs="Times New Roman"/>
                <w:iCs/>
                <w:sz w:val="24"/>
                <w:szCs w:val="24"/>
                <w:lang w:eastAsia="lv-LV"/>
              </w:rPr>
              <w:t>ek</w:t>
            </w:r>
            <w:r w:rsidRPr="00683DF8">
              <w:rPr>
                <w:rFonts w:ascii="Times New Roman" w:eastAsia="Times New Roman" w:hAnsi="Times New Roman" w:cs="Times New Roman"/>
                <w:iCs/>
                <w:sz w:val="24"/>
                <w:szCs w:val="24"/>
                <w:lang w:eastAsia="lv-LV"/>
              </w:rPr>
              <w:t xml:space="preserve"> piešķirts finansējums </w:t>
            </w:r>
            <w:r w:rsidR="00556074" w:rsidRPr="00683DF8">
              <w:rPr>
                <w:rFonts w:ascii="Times New Roman" w:eastAsia="Times New Roman" w:hAnsi="Times New Roman" w:cs="Times New Roman"/>
                <w:iCs/>
                <w:sz w:val="24"/>
                <w:szCs w:val="24"/>
                <w:lang w:eastAsia="lv-LV"/>
              </w:rPr>
              <w:t>VPVKAC</w:t>
            </w:r>
            <w:r w:rsidRPr="00683DF8">
              <w:rPr>
                <w:rFonts w:ascii="Times New Roman" w:eastAsia="Times New Roman" w:hAnsi="Times New Roman" w:cs="Times New Roman"/>
                <w:iCs/>
                <w:sz w:val="24"/>
                <w:szCs w:val="24"/>
                <w:lang w:eastAsia="lv-LV"/>
              </w:rPr>
              <w:t xml:space="preserve"> tīkla uzturēšanai un attīstībai pasākuma „Publisko pakalpojumu pieejamības nodrošināšana saskaņā ar vienas pieturas aģentūras principu” ietvaros. Finansējums ikgadēji tiek piešķirts saskaņā ar likumu par valsts budžetu konkrētajam gadam un likumu par vidējā termiņa budžeta ietvaru, uz kā pamata ikgadēji tiek izstrādāti</w:t>
            </w:r>
            <w:r w:rsidR="008F627F" w:rsidRPr="00683DF8">
              <w:rPr>
                <w:rFonts w:ascii="Times New Roman" w:eastAsia="Times New Roman" w:hAnsi="Times New Roman" w:cs="Times New Roman"/>
                <w:iCs/>
                <w:sz w:val="24"/>
                <w:szCs w:val="24"/>
                <w:lang w:eastAsia="lv-LV"/>
              </w:rPr>
              <w:t xml:space="preserve"> MK</w:t>
            </w:r>
            <w:r w:rsidRPr="00683DF8">
              <w:rPr>
                <w:rFonts w:ascii="Times New Roman" w:eastAsia="Times New Roman" w:hAnsi="Times New Roman" w:cs="Times New Roman"/>
                <w:iCs/>
                <w:sz w:val="24"/>
                <w:szCs w:val="24"/>
                <w:lang w:eastAsia="lv-LV"/>
              </w:rPr>
              <w:t xml:space="preserve"> noteikumi.</w:t>
            </w:r>
          </w:p>
          <w:p w14:paraId="0C2AC083" w14:textId="77777777" w:rsidR="00BF022C" w:rsidRPr="00683DF8" w:rsidRDefault="00BF022C" w:rsidP="00222898">
            <w:pPr>
              <w:spacing w:after="0" w:line="240" w:lineRule="auto"/>
              <w:jc w:val="both"/>
              <w:rPr>
                <w:rFonts w:ascii="Times New Roman" w:eastAsia="Times New Roman" w:hAnsi="Times New Roman" w:cs="Times New Roman"/>
                <w:iCs/>
                <w:sz w:val="24"/>
                <w:szCs w:val="24"/>
                <w:lang w:eastAsia="lv-LV"/>
              </w:rPr>
            </w:pPr>
          </w:p>
          <w:p w14:paraId="7EF96E7E" w14:textId="1F0C0AAB" w:rsidR="00BF022C" w:rsidRPr="00683DF8" w:rsidRDefault="00BF022C" w:rsidP="00BF022C">
            <w:pPr>
              <w:spacing w:after="0" w:line="240" w:lineRule="auto"/>
              <w:jc w:val="both"/>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Šobrīd MK noteikumi par kārtību, kādā izmanto gadskārtējā valsts budžeta likumā paredzēto apropriāciju </w:t>
            </w:r>
            <w:r w:rsidR="008F627F" w:rsidRPr="00683DF8">
              <w:rPr>
                <w:rFonts w:ascii="Times New Roman" w:eastAsia="Times New Roman" w:hAnsi="Times New Roman" w:cs="Times New Roman"/>
                <w:iCs/>
                <w:sz w:val="24"/>
                <w:szCs w:val="24"/>
                <w:lang w:eastAsia="lv-LV"/>
              </w:rPr>
              <w:t>VPVKAC</w:t>
            </w:r>
            <w:r w:rsidRPr="00683DF8">
              <w:rPr>
                <w:rFonts w:ascii="Times New Roman" w:eastAsia="Times New Roman" w:hAnsi="Times New Roman" w:cs="Times New Roman"/>
                <w:iCs/>
                <w:sz w:val="24"/>
                <w:szCs w:val="24"/>
                <w:lang w:eastAsia="lv-LV"/>
              </w:rPr>
              <w:t xml:space="preserve"> tīkla izveidei, uzturēšanai un </w:t>
            </w:r>
            <w:r w:rsidRPr="00683DF8">
              <w:rPr>
                <w:rFonts w:ascii="Times New Roman" w:eastAsia="Times New Roman" w:hAnsi="Times New Roman" w:cs="Times New Roman"/>
                <w:iCs/>
                <w:sz w:val="24"/>
                <w:szCs w:val="24"/>
                <w:lang w:eastAsia="lv-LV"/>
              </w:rPr>
              <w:lastRenderedPageBreak/>
              <w:t xml:space="preserve">publisko pakalpojumu sistēmas pilnveidei tiek izdoti ikgadēji, jo pašvaldībai piešķiramais apropriācijas asignējums nodarbināto atlīdzības fonda nodrošināšanai ir piešķirams, pamatojoties uz  iedzīvotāju skaitu pašvaldībā, kas var mainīties atkarībā no iedzīvotāju migrācijas, tātad – katru gadu. </w:t>
            </w:r>
          </w:p>
          <w:p w14:paraId="5F281B6F" w14:textId="77777777" w:rsidR="00BF022C" w:rsidRPr="00683DF8" w:rsidRDefault="00BF022C" w:rsidP="00222898">
            <w:pPr>
              <w:spacing w:after="0" w:line="240" w:lineRule="auto"/>
              <w:jc w:val="both"/>
              <w:rPr>
                <w:rFonts w:ascii="Times New Roman" w:eastAsia="Times New Roman" w:hAnsi="Times New Roman" w:cs="Times New Roman"/>
                <w:iCs/>
                <w:sz w:val="24"/>
                <w:szCs w:val="24"/>
                <w:lang w:eastAsia="lv-LV"/>
              </w:rPr>
            </w:pPr>
          </w:p>
          <w:p w14:paraId="0D44347A" w14:textId="5ADF6725" w:rsidR="00222898" w:rsidRPr="00683DF8" w:rsidRDefault="00222898" w:rsidP="00222898">
            <w:pPr>
              <w:spacing w:after="0" w:line="240" w:lineRule="auto"/>
              <w:jc w:val="both"/>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Ar </w:t>
            </w:r>
            <w:r w:rsidR="00131BFF" w:rsidRPr="00683DF8">
              <w:rPr>
                <w:rFonts w:ascii="Times New Roman" w:eastAsia="Times New Roman" w:hAnsi="Times New Roman" w:cs="Times New Roman"/>
                <w:iCs/>
                <w:sz w:val="24"/>
                <w:szCs w:val="24"/>
                <w:lang w:eastAsia="lv-LV"/>
              </w:rPr>
              <w:t>VARAM</w:t>
            </w:r>
            <w:r w:rsidRPr="00683DF8">
              <w:rPr>
                <w:rFonts w:ascii="Times New Roman" w:eastAsia="Times New Roman" w:hAnsi="Times New Roman" w:cs="Times New Roman"/>
                <w:iCs/>
                <w:sz w:val="24"/>
                <w:szCs w:val="24"/>
                <w:lang w:eastAsia="lv-LV"/>
              </w:rPr>
              <w:t xml:space="preserve"> valsts sekretāra 2019.</w:t>
            </w:r>
            <w:r w:rsidR="007D3DD7" w:rsidRPr="00683DF8">
              <w:rPr>
                <w:rFonts w:ascii="Times New Roman" w:eastAsia="Times New Roman" w:hAnsi="Times New Roman" w:cs="Times New Roman"/>
                <w:iCs/>
                <w:sz w:val="24"/>
                <w:szCs w:val="24"/>
                <w:lang w:eastAsia="lv-LV"/>
              </w:rPr>
              <w:t> </w:t>
            </w:r>
            <w:r w:rsidRPr="00683DF8">
              <w:rPr>
                <w:rFonts w:ascii="Times New Roman" w:eastAsia="Times New Roman" w:hAnsi="Times New Roman" w:cs="Times New Roman"/>
                <w:iCs/>
                <w:sz w:val="24"/>
                <w:szCs w:val="24"/>
                <w:lang w:eastAsia="lv-LV"/>
              </w:rPr>
              <w:t>gada 26.</w:t>
            </w:r>
            <w:r w:rsidR="007D3DD7" w:rsidRPr="00683DF8">
              <w:rPr>
                <w:rFonts w:ascii="Times New Roman" w:eastAsia="Times New Roman" w:hAnsi="Times New Roman" w:cs="Times New Roman"/>
                <w:iCs/>
                <w:sz w:val="24"/>
                <w:szCs w:val="24"/>
                <w:lang w:eastAsia="lv-LV"/>
              </w:rPr>
              <w:t> </w:t>
            </w:r>
            <w:r w:rsidRPr="00683DF8">
              <w:rPr>
                <w:rFonts w:ascii="Times New Roman" w:eastAsia="Times New Roman" w:hAnsi="Times New Roman" w:cs="Times New Roman"/>
                <w:iCs/>
                <w:sz w:val="24"/>
                <w:szCs w:val="24"/>
                <w:lang w:eastAsia="lv-LV"/>
              </w:rPr>
              <w:t>jūlija rīkojumu Nr.</w:t>
            </w:r>
            <w:r w:rsidR="007D3DD7" w:rsidRPr="00683DF8">
              <w:rPr>
                <w:rFonts w:ascii="Times New Roman" w:eastAsia="Times New Roman" w:hAnsi="Times New Roman" w:cs="Times New Roman"/>
                <w:iCs/>
                <w:sz w:val="24"/>
                <w:szCs w:val="24"/>
                <w:lang w:eastAsia="lv-LV"/>
              </w:rPr>
              <w:t> </w:t>
            </w:r>
            <w:r w:rsidRPr="00683DF8">
              <w:rPr>
                <w:rFonts w:ascii="Times New Roman" w:eastAsia="Times New Roman" w:hAnsi="Times New Roman" w:cs="Times New Roman"/>
                <w:iCs/>
                <w:sz w:val="24"/>
                <w:szCs w:val="24"/>
                <w:lang w:eastAsia="lv-LV"/>
              </w:rPr>
              <w:t>1-2/92 izveidota darba grupa priekšlikumu izstrādei izmaiņām kārtībā, kādā ministrija budžeta programmas 30.00.00 “Attīstības nacionālie atbalsta instrumenti” paredzētās apropriācijas ietvaros piešķir dotāciju pašvaldībām VPVKAC izveidei, uzturēšanai un publisko pakalpojumu sistēmas pilnveidei. Minētā darba grupa</w:t>
            </w:r>
            <w:r w:rsidR="00BF022C" w:rsidRPr="00683DF8">
              <w:rPr>
                <w:rFonts w:ascii="Times New Roman" w:eastAsia="Times New Roman" w:hAnsi="Times New Roman" w:cs="Times New Roman"/>
                <w:iCs/>
                <w:sz w:val="24"/>
                <w:szCs w:val="24"/>
                <w:lang w:eastAsia="lv-LV"/>
              </w:rPr>
              <w:t xml:space="preserve">, izvērtējot VPVKAC pakalpojumu pārvaldības sistēmā reģistrētos datus par VPVKAC tīklā sniegtajiem valsts pārvaldes pakalpojumiem un to sniegšanas dinamiku, konstatēja, ka šobrīd slodžu sadalījums VPVKAC tīklā ir izteikti nevienmērīgs. Darba grupa </w:t>
            </w:r>
            <w:r w:rsidRPr="00683DF8">
              <w:rPr>
                <w:rFonts w:ascii="Times New Roman" w:eastAsia="Times New Roman" w:hAnsi="Times New Roman" w:cs="Times New Roman"/>
                <w:iCs/>
                <w:sz w:val="24"/>
                <w:szCs w:val="24"/>
                <w:lang w:eastAsia="lv-LV"/>
              </w:rPr>
              <w:t>izanalizēj</w:t>
            </w:r>
            <w:r w:rsidR="009A74CA" w:rsidRPr="00683DF8">
              <w:rPr>
                <w:rFonts w:ascii="Times New Roman" w:eastAsia="Times New Roman" w:hAnsi="Times New Roman" w:cs="Times New Roman"/>
                <w:iCs/>
                <w:sz w:val="24"/>
                <w:szCs w:val="24"/>
                <w:lang w:eastAsia="lv-LV"/>
              </w:rPr>
              <w:t>a</w:t>
            </w:r>
            <w:r w:rsidRPr="00683DF8">
              <w:rPr>
                <w:rFonts w:ascii="Times New Roman" w:eastAsia="Times New Roman" w:hAnsi="Times New Roman" w:cs="Times New Roman"/>
                <w:iCs/>
                <w:sz w:val="24"/>
                <w:szCs w:val="24"/>
                <w:lang w:eastAsia="lv-LV"/>
              </w:rPr>
              <w:t xml:space="preserve"> slodzes sadalījumu VPVKAC tīklā, apkalpojot klientus klātienē un sniedzot telefonisko atbalstu e-pakalpojumu lietotājiem, izvērtēj</w:t>
            </w:r>
            <w:r w:rsidR="009A74CA" w:rsidRPr="00683DF8">
              <w:rPr>
                <w:rFonts w:ascii="Times New Roman" w:eastAsia="Times New Roman" w:hAnsi="Times New Roman" w:cs="Times New Roman"/>
                <w:iCs/>
                <w:sz w:val="24"/>
                <w:szCs w:val="24"/>
                <w:lang w:eastAsia="lv-LV"/>
              </w:rPr>
              <w:t>a</w:t>
            </w:r>
            <w:r w:rsidRPr="00683DF8">
              <w:rPr>
                <w:rFonts w:ascii="Times New Roman" w:eastAsia="Times New Roman" w:hAnsi="Times New Roman" w:cs="Times New Roman"/>
                <w:iCs/>
                <w:sz w:val="24"/>
                <w:szCs w:val="24"/>
                <w:lang w:eastAsia="lv-LV"/>
              </w:rPr>
              <w:t xml:space="preserve"> dotāciju piešķiršanas kārtības izmaiņas praktiskos aspektus ar mērķi ieviest uz VPVKAC attīstību un efektivitātes veicināšanu vērstu dotāciju piešķiršanas kārtību un sagatavoj</w:t>
            </w:r>
            <w:r w:rsidR="009A74CA" w:rsidRPr="00683DF8">
              <w:rPr>
                <w:rFonts w:ascii="Times New Roman" w:eastAsia="Times New Roman" w:hAnsi="Times New Roman" w:cs="Times New Roman"/>
                <w:iCs/>
                <w:sz w:val="24"/>
                <w:szCs w:val="24"/>
                <w:lang w:eastAsia="lv-LV"/>
              </w:rPr>
              <w:t>a</w:t>
            </w:r>
            <w:r w:rsidRPr="00683DF8">
              <w:rPr>
                <w:rFonts w:ascii="Times New Roman" w:eastAsia="Times New Roman" w:hAnsi="Times New Roman" w:cs="Times New Roman"/>
                <w:iCs/>
                <w:sz w:val="24"/>
                <w:szCs w:val="24"/>
                <w:lang w:eastAsia="lv-LV"/>
              </w:rPr>
              <w:t xml:space="preserve"> priekšlikumus izmaiņām valsts budžeta dotācijas piešķiršanas kārtībā.</w:t>
            </w:r>
          </w:p>
          <w:p w14:paraId="460C33AD" w14:textId="7EEDE9B0" w:rsidR="00BF022C" w:rsidRPr="00683DF8" w:rsidRDefault="00BF022C">
            <w:pPr>
              <w:spacing w:after="0" w:line="240" w:lineRule="auto"/>
              <w:jc w:val="both"/>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Rezultātā par</w:t>
            </w:r>
            <w:r w:rsidR="009806E3" w:rsidRPr="00683DF8">
              <w:rPr>
                <w:rFonts w:ascii="Times New Roman" w:eastAsia="Times New Roman" w:hAnsi="Times New Roman" w:cs="Times New Roman"/>
                <w:iCs/>
                <w:sz w:val="24"/>
                <w:szCs w:val="24"/>
                <w:lang w:eastAsia="lv-LV"/>
              </w:rPr>
              <w:t xml:space="preserve"> labāko</w:t>
            </w:r>
            <w:r w:rsidR="00222898" w:rsidRPr="00683DF8">
              <w:rPr>
                <w:rFonts w:ascii="Times New Roman" w:eastAsia="Times New Roman" w:hAnsi="Times New Roman" w:cs="Times New Roman"/>
                <w:iCs/>
                <w:sz w:val="24"/>
                <w:szCs w:val="24"/>
                <w:lang w:eastAsia="lv-LV"/>
              </w:rPr>
              <w:t xml:space="preserve"> valsts budžeta finansēšanas modeli </w:t>
            </w:r>
            <w:r w:rsidR="009806E3" w:rsidRPr="00683DF8">
              <w:rPr>
                <w:rFonts w:ascii="Times New Roman" w:eastAsia="Times New Roman" w:hAnsi="Times New Roman" w:cs="Times New Roman"/>
                <w:iCs/>
                <w:sz w:val="24"/>
                <w:szCs w:val="24"/>
                <w:lang w:eastAsia="lv-LV"/>
              </w:rPr>
              <w:t>pašvaldībām atzīts risinājums, kura ietvaros</w:t>
            </w:r>
            <w:r w:rsidR="0017791E" w:rsidRPr="00683DF8">
              <w:rPr>
                <w:rFonts w:ascii="Times New Roman" w:eastAsia="Times New Roman" w:hAnsi="Times New Roman" w:cs="Times New Roman"/>
                <w:iCs/>
                <w:sz w:val="24"/>
                <w:szCs w:val="24"/>
                <w:lang w:eastAsia="lv-LV"/>
              </w:rPr>
              <w:t>,</w:t>
            </w:r>
            <w:r w:rsidR="009806E3" w:rsidRPr="00683DF8">
              <w:rPr>
                <w:rFonts w:ascii="Times New Roman" w:eastAsia="Times New Roman" w:hAnsi="Times New Roman" w:cs="Times New Roman"/>
                <w:iCs/>
                <w:sz w:val="24"/>
                <w:szCs w:val="24"/>
                <w:lang w:eastAsia="lv-LV"/>
              </w:rPr>
              <w:t xml:space="preserve"> sākot </w:t>
            </w:r>
            <w:r w:rsidR="0017791E" w:rsidRPr="00683DF8">
              <w:rPr>
                <w:rFonts w:ascii="Times New Roman" w:eastAsia="Times New Roman" w:hAnsi="Times New Roman" w:cs="Times New Roman"/>
                <w:iCs/>
                <w:sz w:val="24"/>
                <w:szCs w:val="24"/>
                <w:lang w:eastAsia="lv-LV"/>
              </w:rPr>
              <w:t xml:space="preserve">ar </w:t>
            </w:r>
            <w:r w:rsidR="00222898" w:rsidRPr="00683DF8">
              <w:rPr>
                <w:rFonts w:ascii="Times New Roman" w:eastAsia="Times New Roman" w:hAnsi="Times New Roman" w:cs="Times New Roman"/>
                <w:iCs/>
                <w:sz w:val="24"/>
                <w:szCs w:val="24"/>
                <w:lang w:eastAsia="lv-LV"/>
              </w:rPr>
              <w:t>2021.</w:t>
            </w:r>
            <w:r w:rsidR="00F245BB" w:rsidRPr="00683DF8">
              <w:rPr>
                <w:rFonts w:ascii="Times New Roman" w:eastAsia="Times New Roman" w:hAnsi="Times New Roman" w:cs="Times New Roman"/>
                <w:iCs/>
                <w:sz w:val="24"/>
                <w:szCs w:val="24"/>
                <w:lang w:eastAsia="lv-LV"/>
              </w:rPr>
              <w:t> </w:t>
            </w:r>
            <w:r w:rsidR="00222898" w:rsidRPr="00683DF8">
              <w:rPr>
                <w:rFonts w:ascii="Times New Roman" w:eastAsia="Times New Roman" w:hAnsi="Times New Roman" w:cs="Times New Roman"/>
                <w:iCs/>
                <w:sz w:val="24"/>
                <w:szCs w:val="24"/>
                <w:lang w:eastAsia="lv-LV"/>
              </w:rPr>
              <w:t>gad</w:t>
            </w:r>
            <w:r w:rsidR="0017791E" w:rsidRPr="00683DF8">
              <w:rPr>
                <w:rFonts w:ascii="Times New Roman" w:eastAsia="Times New Roman" w:hAnsi="Times New Roman" w:cs="Times New Roman"/>
                <w:iCs/>
                <w:sz w:val="24"/>
                <w:szCs w:val="24"/>
                <w:lang w:eastAsia="lv-LV"/>
              </w:rPr>
              <w:t>u,</w:t>
            </w:r>
            <w:r w:rsidR="00222898" w:rsidRPr="00683DF8">
              <w:rPr>
                <w:rFonts w:ascii="Times New Roman" w:eastAsia="Times New Roman" w:hAnsi="Times New Roman" w:cs="Times New Roman"/>
                <w:iCs/>
                <w:sz w:val="24"/>
                <w:szCs w:val="24"/>
                <w:lang w:eastAsia="lv-LV"/>
              </w:rPr>
              <w:t xml:space="preserve"> pašvaldībām, kurās </w:t>
            </w:r>
            <w:r w:rsidR="0017791E" w:rsidRPr="00683DF8">
              <w:rPr>
                <w:rFonts w:ascii="Times New Roman" w:eastAsia="Times New Roman" w:hAnsi="Times New Roman" w:cs="Times New Roman"/>
                <w:iCs/>
                <w:sz w:val="24"/>
                <w:szCs w:val="24"/>
                <w:lang w:eastAsia="lv-LV"/>
              </w:rPr>
              <w:t xml:space="preserve">strādā </w:t>
            </w:r>
            <w:r w:rsidR="009A74CA" w:rsidRPr="00683DF8">
              <w:rPr>
                <w:rFonts w:ascii="Times New Roman" w:eastAsia="Times New Roman" w:hAnsi="Times New Roman" w:cs="Times New Roman"/>
                <w:iCs/>
                <w:sz w:val="24"/>
                <w:szCs w:val="24"/>
                <w:lang w:eastAsia="lv-LV"/>
              </w:rPr>
              <w:t>VPVKAC</w:t>
            </w:r>
            <w:r w:rsidR="00222898" w:rsidRPr="00683DF8">
              <w:rPr>
                <w:rFonts w:ascii="Times New Roman" w:eastAsia="Times New Roman" w:hAnsi="Times New Roman" w:cs="Times New Roman"/>
                <w:iCs/>
                <w:sz w:val="24"/>
                <w:szCs w:val="24"/>
                <w:lang w:eastAsia="lv-LV"/>
              </w:rPr>
              <w:t>, katrai tiks izmaksāta bāzes summa</w:t>
            </w:r>
            <w:r w:rsidR="00F245BB" w:rsidRPr="00683DF8">
              <w:rPr>
                <w:rFonts w:ascii="Times New Roman" w:eastAsia="Times New Roman" w:hAnsi="Times New Roman" w:cs="Times New Roman"/>
                <w:iCs/>
                <w:sz w:val="24"/>
                <w:szCs w:val="24"/>
                <w:lang w:eastAsia="lv-LV"/>
              </w:rPr>
              <w:t xml:space="preserve"> (kura netiek piesaistīta kādam īpašam rādītājam (piemēram, minimālajai vai vidējai algai nozarē)</w:t>
            </w:r>
            <w:r w:rsidR="00222898" w:rsidRPr="00683DF8">
              <w:rPr>
                <w:rFonts w:ascii="Times New Roman" w:eastAsia="Times New Roman" w:hAnsi="Times New Roman" w:cs="Times New Roman"/>
                <w:iCs/>
                <w:sz w:val="24"/>
                <w:szCs w:val="24"/>
                <w:lang w:eastAsia="lv-LV"/>
              </w:rPr>
              <w:t xml:space="preserve"> un papildus bāzes summai piešķiramais finansējums pašvaldībām tiks aprēķināts, ņemot vērā datus par iepriekšējā gadā sniegto pakalpojumu apjomu. </w:t>
            </w:r>
          </w:p>
          <w:p w14:paraId="784B9A3B" w14:textId="5D274D03" w:rsidR="00222898" w:rsidRPr="00683DF8" w:rsidRDefault="00222898" w:rsidP="00222898">
            <w:pPr>
              <w:spacing w:after="0" w:line="240" w:lineRule="auto"/>
              <w:jc w:val="both"/>
              <w:rPr>
                <w:rFonts w:ascii="Times New Roman" w:eastAsia="Times New Roman" w:hAnsi="Times New Roman" w:cs="Times New Roman"/>
                <w:iCs/>
                <w:sz w:val="24"/>
                <w:szCs w:val="24"/>
                <w:lang w:eastAsia="lv-LV"/>
              </w:rPr>
            </w:pPr>
          </w:p>
          <w:p w14:paraId="0768CC0A" w14:textId="36431983" w:rsidR="00222898" w:rsidRPr="00683DF8" w:rsidRDefault="00222898" w:rsidP="00222898">
            <w:pPr>
              <w:spacing w:after="0" w:line="240" w:lineRule="auto"/>
              <w:jc w:val="both"/>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Papildus minētajam, 20</w:t>
            </w:r>
            <w:r w:rsidR="007A4873" w:rsidRPr="00683DF8">
              <w:rPr>
                <w:rFonts w:ascii="Times New Roman" w:eastAsia="Times New Roman" w:hAnsi="Times New Roman" w:cs="Times New Roman"/>
                <w:iCs/>
                <w:sz w:val="24"/>
                <w:szCs w:val="24"/>
                <w:lang w:eastAsia="lv-LV"/>
              </w:rPr>
              <w:t>20</w:t>
            </w:r>
            <w:r w:rsidRPr="00683DF8">
              <w:rPr>
                <w:rFonts w:ascii="Times New Roman" w:eastAsia="Times New Roman" w:hAnsi="Times New Roman" w:cs="Times New Roman"/>
                <w:iCs/>
                <w:sz w:val="24"/>
                <w:szCs w:val="24"/>
                <w:lang w:eastAsia="lv-LV"/>
              </w:rPr>
              <w:t>.</w:t>
            </w:r>
            <w:r w:rsidR="0017791E" w:rsidRPr="00683DF8">
              <w:rPr>
                <w:rFonts w:ascii="Times New Roman" w:eastAsia="Times New Roman" w:hAnsi="Times New Roman" w:cs="Times New Roman"/>
                <w:iCs/>
                <w:sz w:val="24"/>
                <w:szCs w:val="24"/>
                <w:lang w:eastAsia="lv-LV"/>
              </w:rPr>
              <w:t> </w:t>
            </w:r>
            <w:r w:rsidRPr="00683DF8">
              <w:rPr>
                <w:rFonts w:ascii="Times New Roman" w:eastAsia="Times New Roman" w:hAnsi="Times New Roman" w:cs="Times New Roman"/>
                <w:iCs/>
                <w:sz w:val="24"/>
                <w:szCs w:val="24"/>
                <w:lang w:eastAsia="lv-LV"/>
              </w:rPr>
              <w:t xml:space="preserve">gada </w:t>
            </w:r>
            <w:r w:rsidR="007A4873" w:rsidRPr="00683DF8">
              <w:rPr>
                <w:rFonts w:ascii="Times New Roman" w:eastAsia="Times New Roman" w:hAnsi="Times New Roman" w:cs="Times New Roman"/>
                <w:iCs/>
                <w:sz w:val="24"/>
                <w:szCs w:val="24"/>
                <w:lang w:eastAsia="lv-LV"/>
              </w:rPr>
              <w:t>4.</w:t>
            </w:r>
            <w:r w:rsidR="00210A2F" w:rsidRPr="00683DF8">
              <w:rPr>
                <w:rFonts w:ascii="Times New Roman" w:eastAsia="Times New Roman" w:hAnsi="Times New Roman" w:cs="Times New Roman"/>
                <w:iCs/>
                <w:sz w:val="24"/>
                <w:szCs w:val="24"/>
                <w:lang w:eastAsia="lv-LV"/>
              </w:rPr>
              <w:t> </w:t>
            </w:r>
            <w:r w:rsidR="007A4873" w:rsidRPr="00683DF8">
              <w:rPr>
                <w:rFonts w:ascii="Times New Roman" w:eastAsia="Times New Roman" w:hAnsi="Times New Roman" w:cs="Times New Roman"/>
                <w:iCs/>
                <w:sz w:val="24"/>
                <w:szCs w:val="24"/>
                <w:lang w:eastAsia="lv-LV"/>
              </w:rPr>
              <w:t>februārī ar Ministru kabineta rīkojumu Nr.</w:t>
            </w:r>
            <w:r w:rsidR="00210A2F" w:rsidRPr="00683DF8">
              <w:rPr>
                <w:rFonts w:ascii="Times New Roman" w:eastAsia="Times New Roman" w:hAnsi="Times New Roman" w:cs="Times New Roman"/>
                <w:iCs/>
                <w:sz w:val="24"/>
                <w:szCs w:val="24"/>
                <w:lang w:eastAsia="lv-LV"/>
              </w:rPr>
              <w:t> </w:t>
            </w:r>
            <w:r w:rsidR="007A4873" w:rsidRPr="00683DF8">
              <w:rPr>
                <w:rFonts w:ascii="Times New Roman" w:eastAsia="Times New Roman" w:hAnsi="Times New Roman" w:cs="Times New Roman"/>
                <w:iCs/>
                <w:sz w:val="24"/>
                <w:szCs w:val="24"/>
                <w:lang w:eastAsia="lv-LV"/>
              </w:rPr>
              <w:t xml:space="preserve">39 </w:t>
            </w:r>
            <w:r w:rsidR="00F66FAA">
              <w:rPr>
                <w:rFonts w:ascii="Times New Roman" w:eastAsia="Times New Roman" w:hAnsi="Times New Roman" w:cs="Times New Roman"/>
                <w:iCs/>
                <w:sz w:val="24"/>
                <w:szCs w:val="24"/>
                <w:lang w:eastAsia="lv-LV"/>
              </w:rPr>
              <w:t xml:space="preserve">“Par pakalpojumu vides pilnveides plānu 2020.-2023.gadam” </w:t>
            </w:r>
            <w:r w:rsidR="007A4873" w:rsidRPr="00683DF8">
              <w:rPr>
                <w:rFonts w:ascii="Times New Roman" w:eastAsia="Times New Roman" w:hAnsi="Times New Roman" w:cs="Times New Roman"/>
                <w:iCs/>
                <w:sz w:val="24"/>
                <w:szCs w:val="24"/>
                <w:lang w:eastAsia="lv-LV"/>
              </w:rPr>
              <w:t xml:space="preserve">ir apstiprināts </w:t>
            </w:r>
            <w:r w:rsidR="00F66FAA">
              <w:rPr>
                <w:rFonts w:ascii="Times New Roman" w:eastAsia="Times New Roman" w:hAnsi="Times New Roman" w:cs="Times New Roman"/>
                <w:iCs/>
                <w:sz w:val="24"/>
                <w:szCs w:val="24"/>
                <w:lang w:eastAsia="lv-LV"/>
              </w:rPr>
              <w:t xml:space="preserve">     </w:t>
            </w:r>
            <w:r w:rsidRPr="00683DF8">
              <w:rPr>
                <w:rFonts w:ascii="Times New Roman" w:eastAsia="Times New Roman" w:hAnsi="Times New Roman" w:cs="Times New Roman"/>
                <w:iCs/>
                <w:sz w:val="24"/>
                <w:szCs w:val="24"/>
                <w:lang w:eastAsia="lv-LV"/>
              </w:rPr>
              <w:t>“</w:t>
            </w:r>
            <w:r w:rsidR="00D16F29" w:rsidRPr="00683DF8">
              <w:rPr>
                <w:rFonts w:ascii="Times New Roman" w:eastAsia="Times New Roman" w:hAnsi="Times New Roman" w:cs="Times New Roman"/>
                <w:iCs/>
                <w:sz w:val="24"/>
                <w:szCs w:val="24"/>
                <w:lang w:eastAsia="lv-LV"/>
              </w:rPr>
              <w:t>P</w:t>
            </w:r>
            <w:r w:rsidRPr="00683DF8">
              <w:rPr>
                <w:rFonts w:ascii="Times New Roman" w:eastAsia="Times New Roman" w:hAnsi="Times New Roman" w:cs="Times New Roman"/>
                <w:iCs/>
                <w:sz w:val="24"/>
                <w:szCs w:val="24"/>
                <w:lang w:eastAsia="lv-LV"/>
              </w:rPr>
              <w:t>akalpojumu vides pilnveides plān</w:t>
            </w:r>
            <w:r w:rsidR="00D16F29" w:rsidRPr="00683DF8">
              <w:rPr>
                <w:rFonts w:ascii="Times New Roman" w:eastAsia="Times New Roman" w:hAnsi="Times New Roman" w:cs="Times New Roman"/>
                <w:iCs/>
                <w:sz w:val="24"/>
                <w:szCs w:val="24"/>
                <w:lang w:eastAsia="lv-LV"/>
              </w:rPr>
              <w:t>s</w:t>
            </w:r>
            <w:r w:rsidRPr="00683DF8">
              <w:rPr>
                <w:rFonts w:ascii="Times New Roman" w:eastAsia="Times New Roman" w:hAnsi="Times New Roman" w:cs="Times New Roman"/>
                <w:iCs/>
                <w:sz w:val="24"/>
                <w:szCs w:val="24"/>
                <w:lang w:eastAsia="lv-LV"/>
              </w:rPr>
              <w:t xml:space="preserve"> 2020.-2023.</w:t>
            </w:r>
            <w:r w:rsidR="00210A2F" w:rsidRPr="00683DF8">
              <w:rPr>
                <w:rFonts w:ascii="Times New Roman" w:eastAsia="Times New Roman" w:hAnsi="Times New Roman" w:cs="Times New Roman"/>
                <w:iCs/>
                <w:sz w:val="24"/>
                <w:szCs w:val="24"/>
                <w:lang w:eastAsia="lv-LV"/>
              </w:rPr>
              <w:t> </w:t>
            </w:r>
            <w:r w:rsidRPr="00683DF8">
              <w:rPr>
                <w:rFonts w:ascii="Times New Roman" w:eastAsia="Times New Roman" w:hAnsi="Times New Roman" w:cs="Times New Roman"/>
                <w:iCs/>
                <w:sz w:val="24"/>
                <w:szCs w:val="24"/>
                <w:lang w:eastAsia="lv-LV"/>
              </w:rPr>
              <w:t>gadam”, kur cita starpā ir iestrādāta nostādne, ka, izstrādājot jauno VPVKAC finansējuma modeli, tiks ņemti vērā minēt</w:t>
            </w:r>
            <w:r w:rsidR="009806E3" w:rsidRPr="00683DF8">
              <w:rPr>
                <w:rFonts w:ascii="Times New Roman" w:eastAsia="Times New Roman" w:hAnsi="Times New Roman" w:cs="Times New Roman"/>
                <w:iCs/>
                <w:sz w:val="24"/>
                <w:szCs w:val="24"/>
                <w:lang w:eastAsia="lv-LV"/>
              </w:rPr>
              <w:t>ās</w:t>
            </w:r>
            <w:r w:rsidRPr="00683DF8">
              <w:rPr>
                <w:rFonts w:ascii="Times New Roman" w:eastAsia="Times New Roman" w:hAnsi="Times New Roman" w:cs="Times New Roman"/>
                <w:iCs/>
                <w:sz w:val="24"/>
                <w:szCs w:val="24"/>
                <w:lang w:eastAsia="lv-LV"/>
              </w:rPr>
              <w:t xml:space="preserve"> darba grupas priekšlikumi, proti, </w:t>
            </w:r>
            <w:r w:rsidR="00F245BB" w:rsidRPr="00683DF8">
              <w:rPr>
                <w:rFonts w:ascii="Times New Roman" w:eastAsia="Times New Roman" w:hAnsi="Times New Roman" w:cs="Times New Roman"/>
                <w:iCs/>
                <w:sz w:val="24"/>
                <w:szCs w:val="24"/>
                <w:lang w:eastAsia="lv-LV"/>
              </w:rPr>
              <w:t>V</w:t>
            </w:r>
            <w:r w:rsidR="006412FE" w:rsidRPr="00683DF8">
              <w:rPr>
                <w:rFonts w:ascii="Times New Roman" w:eastAsia="Times New Roman" w:hAnsi="Times New Roman" w:cs="Times New Roman"/>
                <w:iCs/>
                <w:sz w:val="24"/>
                <w:szCs w:val="24"/>
                <w:lang w:eastAsia="lv-LV"/>
              </w:rPr>
              <w:t xml:space="preserve">ienotā </w:t>
            </w:r>
            <w:r w:rsidR="00F245BB" w:rsidRPr="00683DF8">
              <w:rPr>
                <w:rFonts w:ascii="Times New Roman" w:eastAsia="Times New Roman" w:hAnsi="Times New Roman" w:cs="Times New Roman"/>
                <w:iCs/>
                <w:sz w:val="24"/>
                <w:szCs w:val="24"/>
                <w:lang w:eastAsia="lv-LV"/>
              </w:rPr>
              <w:t>publisko pakalpojumu palīdzības dienesta</w:t>
            </w:r>
            <w:r w:rsidR="006412FE" w:rsidRPr="00683DF8">
              <w:rPr>
                <w:rFonts w:ascii="Times New Roman" w:eastAsia="Times New Roman" w:hAnsi="Times New Roman" w:cs="Times New Roman"/>
                <w:iCs/>
                <w:sz w:val="24"/>
                <w:szCs w:val="24"/>
                <w:lang w:eastAsia="lv-LV"/>
              </w:rPr>
              <w:t xml:space="preserve"> </w:t>
            </w:r>
            <w:r w:rsidRPr="00683DF8">
              <w:rPr>
                <w:rFonts w:ascii="Times New Roman" w:eastAsia="Times New Roman" w:hAnsi="Times New Roman" w:cs="Times New Roman"/>
                <w:iCs/>
                <w:sz w:val="24"/>
                <w:szCs w:val="24"/>
                <w:lang w:eastAsia="lv-LV"/>
              </w:rPr>
              <w:t>izveidei un VPVKAC tīkla kopējai attīstībai nepieciešams mainīt esošo dotācijas izmaksu aprēķināšanas modeli, kas paredz nākotnē ikgadējo dotāciju izmaksu aprēķināt VPVK</w:t>
            </w:r>
            <w:r w:rsidR="00BD1AD1" w:rsidRPr="00683DF8">
              <w:rPr>
                <w:rFonts w:ascii="Times New Roman" w:eastAsia="Times New Roman" w:hAnsi="Times New Roman" w:cs="Times New Roman"/>
                <w:iCs/>
                <w:sz w:val="24"/>
                <w:szCs w:val="24"/>
                <w:lang w:eastAsia="lv-LV"/>
              </w:rPr>
              <w:t>A</w:t>
            </w:r>
            <w:r w:rsidRPr="00683DF8">
              <w:rPr>
                <w:rFonts w:ascii="Times New Roman" w:eastAsia="Times New Roman" w:hAnsi="Times New Roman" w:cs="Times New Roman"/>
                <w:iCs/>
                <w:sz w:val="24"/>
                <w:szCs w:val="24"/>
                <w:lang w:eastAsia="lv-LV"/>
              </w:rPr>
              <w:t xml:space="preserve">C pēc sniegto pakalpojumu un apkalpoto kontaktu skaita, kas netiešā </w:t>
            </w:r>
            <w:r w:rsidRPr="00683DF8">
              <w:rPr>
                <w:rFonts w:ascii="Times New Roman" w:eastAsia="Times New Roman" w:hAnsi="Times New Roman" w:cs="Times New Roman"/>
                <w:iCs/>
                <w:sz w:val="24"/>
                <w:szCs w:val="24"/>
                <w:lang w:eastAsia="lv-LV"/>
              </w:rPr>
              <w:lastRenderedPageBreak/>
              <w:t xml:space="preserve">veidā veicinātu VPVKAC veidot tā, lai sniegto </w:t>
            </w:r>
            <w:r w:rsidR="00166B80" w:rsidRPr="00683DF8">
              <w:rPr>
                <w:rFonts w:ascii="Times New Roman" w:eastAsia="Times New Roman" w:hAnsi="Times New Roman" w:cs="Times New Roman"/>
                <w:iCs/>
                <w:sz w:val="24"/>
                <w:szCs w:val="24"/>
                <w:lang w:eastAsia="lv-LV"/>
              </w:rPr>
              <w:t xml:space="preserve">pakalpojumu </w:t>
            </w:r>
            <w:r w:rsidRPr="00683DF8">
              <w:rPr>
                <w:rFonts w:ascii="Times New Roman" w:eastAsia="Times New Roman" w:hAnsi="Times New Roman" w:cs="Times New Roman"/>
                <w:iCs/>
                <w:sz w:val="24"/>
                <w:szCs w:val="24"/>
                <w:lang w:eastAsia="lv-LV"/>
              </w:rPr>
              <w:t>un konsultāciju ska</w:t>
            </w:r>
            <w:r w:rsidR="00166B80" w:rsidRPr="00683DF8">
              <w:rPr>
                <w:rFonts w:ascii="Times New Roman" w:eastAsia="Times New Roman" w:hAnsi="Times New Roman" w:cs="Times New Roman"/>
                <w:iCs/>
                <w:sz w:val="24"/>
                <w:szCs w:val="24"/>
                <w:lang w:eastAsia="lv-LV"/>
              </w:rPr>
              <w:t>i</w:t>
            </w:r>
            <w:r w:rsidRPr="00683DF8">
              <w:rPr>
                <w:rFonts w:ascii="Times New Roman" w:eastAsia="Times New Roman" w:hAnsi="Times New Roman" w:cs="Times New Roman"/>
                <w:iCs/>
                <w:sz w:val="24"/>
                <w:szCs w:val="24"/>
                <w:lang w:eastAsia="lv-LV"/>
              </w:rPr>
              <w:t>ts augtu (piemēram, rūpīgāk izvēlēties atrašanās vietu, optimizēt esošās vietas, uzlabot kvalitāti u.c.). Papildus būtu nepieciešams dotācijas izmaksu aprēķināšanā vērtēt arī pakalpojumu un konsultāciju sniegšanas kvalitāti.</w:t>
            </w:r>
            <w:r w:rsidR="00E00911" w:rsidRPr="00683DF8">
              <w:rPr>
                <w:rFonts w:ascii="Times New Roman" w:eastAsia="Times New Roman" w:hAnsi="Times New Roman" w:cs="Times New Roman"/>
                <w:iCs/>
                <w:sz w:val="24"/>
                <w:szCs w:val="24"/>
                <w:lang w:eastAsia="lv-LV"/>
              </w:rPr>
              <w:t xml:space="preserve"> </w:t>
            </w:r>
          </w:p>
          <w:p w14:paraId="5A683FD2" w14:textId="77777777" w:rsidR="00222898" w:rsidRPr="00683DF8" w:rsidRDefault="00222898" w:rsidP="00222898">
            <w:pPr>
              <w:spacing w:after="0" w:line="240" w:lineRule="auto"/>
              <w:jc w:val="both"/>
              <w:rPr>
                <w:rFonts w:ascii="Times New Roman" w:eastAsia="Times New Roman" w:hAnsi="Times New Roman" w:cs="Times New Roman"/>
                <w:iCs/>
                <w:sz w:val="24"/>
                <w:szCs w:val="24"/>
                <w:lang w:eastAsia="lv-LV"/>
              </w:rPr>
            </w:pPr>
          </w:p>
          <w:p w14:paraId="6C655139" w14:textId="13267AFB" w:rsidR="00E5323B" w:rsidRPr="00683DF8" w:rsidRDefault="0066169D" w:rsidP="00BD1AD1">
            <w:pPr>
              <w:spacing w:after="0" w:line="240" w:lineRule="auto"/>
              <w:jc w:val="both"/>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Ievērojot </w:t>
            </w:r>
            <w:r w:rsidR="00222898" w:rsidRPr="00683DF8">
              <w:rPr>
                <w:rFonts w:ascii="Times New Roman" w:eastAsia="Times New Roman" w:hAnsi="Times New Roman" w:cs="Times New Roman"/>
                <w:iCs/>
                <w:sz w:val="24"/>
                <w:szCs w:val="24"/>
                <w:lang w:eastAsia="lv-LV"/>
              </w:rPr>
              <w:t>minēto,</w:t>
            </w:r>
            <w:r w:rsidR="00166B80" w:rsidRPr="00683DF8">
              <w:rPr>
                <w:rFonts w:ascii="Times New Roman" w:eastAsia="Times New Roman" w:hAnsi="Times New Roman" w:cs="Times New Roman"/>
                <w:iCs/>
                <w:sz w:val="24"/>
                <w:szCs w:val="24"/>
                <w:lang w:eastAsia="lv-LV"/>
              </w:rPr>
              <w:t xml:space="preserve"> ir </w:t>
            </w:r>
            <w:r w:rsidR="00222898" w:rsidRPr="00683DF8">
              <w:rPr>
                <w:rFonts w:ascii="Times New Roman" w:eastAsia="Times New Roman" w:hAnsi="Times New Roman" w:cs="Times New Roman"/>
                <w:iCs/>
                <w:sz w:val="24"/>
                <w:szCs w:val="24"/>
                <w:lang w:eastAsia="lv-LV"/>
              </w:rPr>
              <w:t xml:space="preserve">nepieciešams papildināt </w:t>
            </w:r>
            <w:r w:rsidR="00E00911" w:rsidRPr="00683DF8">
              <w:rPr>
                <w:rFonts w:ascii="Times New Roman" w:eastAsia="Calibri" w:hAnsi="Times New Roman" w:cs="Times New Roman"/>
                <w:sz w:val="24"/>
                <w:szCs w:val="24"/>
              </w:rPr>
              <w:t>Likuma par budžetu un finanšu vadību</w:t>
            </w:r>
            <w:r w:rsidR="00E00911" w:rsidRPr="00683DF8" w:rsidDel="00E00911">
              <w:rPr>
                <w:rFonts w:ascii="Times New Roman" w:eastAsia="Times New Roman" w:hAnsi="Times New Roman" w:cs="Times New Roman"/>
                <w:iCs/>
                <w:sz w:val="24"/>
                <w:szCs w:val="24"/>
                <w:lang w:eastAsia="lv-LV"/>
              </w:rPr>
              <w:t xml:space="preserve"> </w:t>
            </w:r>
            <w:r w:rsidR="00222898" w:rsidRPr="00683DF8">
              <w:rPr>
                <w:rFonts w:ascii="Times New Roman" w:eastAsia="Times New Roman" w:hAnsi="Times New Roman" w:cs="Times New Roman"/>
                <w:iCs/>
                <w:sz w:val="24"/>
                <w:szCs w:val="24"/>
                <w:lang w:eastAsia="lv-LV"/>
              </w:rPr>
              <w:t>9.</w:t>
            </w:r>
            <w:r w:rsidR="001974F3" w:rsidRPr="00683DF8">
              <w:rPr>
                <w:rFonts w:ascii="Times New Roman" w:eastAsia="Times New Roman" w:hAnsi="Times New Roman" w:cs="Times New Roman"/>
                <w:iCs/>
                <w:sz w:val="24"/>
                <w:szCs w:val="24"/>
                <w:lang w:eastAsia="lv-LV"/>
              </w:rPr>
              <w:t> </w:t>
            </w:r>
            <w:r w:rsidR="00222898" w:rsidRPr="00683DF8">
              <w:rPr>
                <w:rFonts w:ascii="Times New Roman" w:eastAsia="Times New Roman" w:hAnsi="Times New Roman" w:cs="Times New Roman"/>
                <w:iCs/>
                <w:sz w:val="24"/>
                <w:szCs w:val="24"/>
                <w:lang w:eastAsia="lv-LV"/>
              </w:rPr>
              <w:t xml:space="preserve">pantu ar jaunu daļu, </w:t>
            </w:r>
            <w:r w:rsidR="00E00911" w:rsidRPr="00683DF8">
              <w:rPr>
                <w:rFonts w:ascii="Times New Roman" w:eastAsia="Times New Roman" w:hAnsi="Times New Roman" w:cs="Times New Roman"/>
                <w:iCs/>
                <w:sz w:val="24"/>
                <w:szCs w:val="24"/>
                <w:lang w:eastAsia="lv-LV"/>
              </w:rPr>
              <w:t>nosakot</w:t>
            </w:r>
            <w:r w:rsidR="00222898" w:rsidRPr="00683DF8">
              <w:rPr>
                <w:rFonts w:ascii="Times New Roman" w:eastAsia="Times New Roman" w:hAnsi="Times New Roman" w:cs="Times New Roman"/>
                <w:iCs/>
                <w:sz w:val="24"/>
                <w:szCs w:val="24"/>
                <w:lang w:eastAsia="lv-LV"/>
              </w:rPr>
              <w:t xml:space="preserve">, ka kārtību, kādā izmanto gadskārtējā valsts budžeta likumā paredzēto apropriāciju </w:t>
            </w:r>
            <w:r w:rsidR="00BD1AD1" w:rsidRPr="00683DF8">
              <w:rPr>
                <w:rFonts w:ascii="Times New Roman" w:eastAsia="Times New Roman" w:hAnsi="Times New Roman" w:cs="Times New Roman"/>
                <w:iCs/>
                <w:sz w:val="24"/>
                <w:szCs w:val="24"/>
                <w:lang w:eastAsia="lv-LV"/>
              </w:rPr>
              <w:t>VPVKAC</w:t>
            </w:r>
            <w:r w:rsidR="00222898" w:rsidRPr="00683DF8">
              <w:rPr>
                <w:rFonts w:ascii="Times New Roman" w:eastAsia="Times New Roman" w:hAnsi="Times New Roman" w:cs="Times New Roman"/>
                <w:iCs/>
                <w:sz w:val="24"/>
                <w:szCs w:val="24"/>
                <w:lang w:eastAsia="lv-LV"/>
              </w:rPr>
              <w:t xml:space="preserve"> tīkla izveidei, uzturēšanai un publisko pakalpojumu sistēmas pilnveidei</w:t>
            </w:r>
            <w:r w:rsidR="008D2BB2" w:rsidRPr="00683DF8">
              <w:rPr>
                <w:rFonts w:ascii="Times New Roman" w:eastAsia="Times New Roman" w:hAnsi="Times New Roman" w:cs="Times New Roman"/>
                <w:iCs/>
                <w:sz w:val="24"/>
                <w:szCs w:val="24"/>
                <w:lang w:eastAsia="lv-LV"/>
              </w:rPr>
              <w:t>,</w:t>
            </w:r>
            <w:r w:rsidR="00E00911" w:rsidRPr="00683DF8">
              <w:rPr>
                <w:rFonts w:ascii="Times New Roman" w:eastAsia="Times New Roman" w:hAnsi="Times New Roman" w:cs="Times New Roman"/>
                <w:iCs/>
                <w:sz w:val="24"/>
                <w:szCs w:val="24"/>
                <w:lang w:eastAsia="lv-LV"/>
              </w:rPr>
              <w:t xml:space="preserve"> nosaka Ministru kabinets,</w:t>
            </w:r>
            <w:r w:rsidR="008D2BB2" w:rsidRPr="00683DF8">
              <w:rPr>
                <w:rFonts w:ascii="Times New Roman" w:eastAsia="Times New Roman" w:hAnsi="Times New Roman" w:cs="Times New Roman"/>
                <w:iCs/>
                <w:sz w:val="24"/>
                <w:szCs w:val="24"/>
                <w:lang w:eastAsia="lv-LV"/>
              </w:rPr>
              <w:t xml:space="preserve"> </w:t>
            </w:r>
            <w:r w:rsidR="00E00911" w:rsidRPr="00683DF8">
              <w:rPr>
                <w:rFonts w:ascii="Times New Roman" w:eastAsia="Times New Roman" w:hAnsi="Times New Roman" w:cs="Times New Roman"/>
                <w:iCs/>
                <w:sz w:val="24"/>
                <w:szCs w:val="24"/>
                <w:lang w:eastAsia="lv-LV"/>
              </w:rPr>
              <w:t xml:space="preserve">attiecīgu </w:t>
            </w:r>
            <w:r w:rsidR="008D2BB2" w:rsidRPr="00683DF8">
              <w:rPr>
                <w:rFonts w:ascii="Times New Roman" w:eastAsia="Times New Roman" w:hAnsi="Times New Roman" w:cs="Times New Roman"/>
                <w:iCs/>
                <w:sz w:val="24"/>
                <w:szCs w:val="24"/>
                <w:lang w:eastAsia="lv-LV"/>
              </w:rPr>
              <w:t xml:space="preserve">deleģējumu turpmākajos gados neiekļaujot ikgadējā likumā par valsts budžetu. </w:t>
            </w:r>
          </w:p>
        </w:tc>
      </w:tr>
      <w:tr w:rsidR="00D34396" w:rsidRPr="00D34396" w14:paraId="1898B2AD"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B48BDDB"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lastRenderedPageBreak/>
              <w:t>3.</w:t>
            </w:r>
          </w:p>
        </w:tc>
        <w:tc>
          <w:tcPr>
            <w:tcW w:w="1700" w:type="pct"/>
            <w:tcBorders>
              <w:top w:val="outset" w:sz="6" w:space="0" w:color="auto"/>
              <w:left w:val="outset" w:sz="6" w:space="0" w:color="auto"/>
              <w:bottom w:val="outset" w:sz="6" w:space="0" w:color="auto"/>
              <w:right w:val="outset" w:sz="6" w:space="0" w:color="auto"/>
            </w:tcBorders>
            <w:hideMark/>
          </w:tcPr>
          <w:p w14:paraId="30A86927"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Projekta izstrādē iesaistītās institūcijas un publiskas personas kapitālsabiedrības</w:t>
            </w:r>
          </w:p>
        </w:tc>
        <w:tc>
          <w:tcPr>
            <w:tcW w:w="3000" w:type="pct"/>
            <w:tcBorders>
              <w:top w:val="outset" w:sz="6" w:space="0" w:color="auto"/>
              <w:left w:val="outset" w:sz="6" w:space="0" w:color="auto"/>
              <w:bottom w:val="outset" w:sz="6" w:space="0" w:color="auto"/>
              <w:right w:val="outset" w:sz="6" w:space="0" w:color="auto"/>
            </w:tcBorders>
            <w:hideMark/>
          </w:tcPr>
          <w:p w14:paraId="47D6DAE7" w14:textId="564B8C83" w:rsidR="00E5323B" w:rsidRPr="00683DF8" w:rsidRDefault="004E54AD" w:rsidP="002B52E6">
            <w:pPr>
              <w:spacing w:after="0" w:line="240" w:lineRule="auto"/>
              <w:jc w:val="both"/>
              <w:rPr>
                <w:rFonts w:ascii="Times New Roman" w:eastAsia="Times New Roman" w:hAnsi="Times New Roman" w:cs="Times New Roman"/>
                <w:iCs/>
                <w:sz w:val="24"/>
                <w:szCs w:val="24"/>
                <w:lang w:eastAsia="lv-LV"/>
              </w:rPr>
            </w:pPr>
            <w:r w:rsidRPr="00D34396">
              <w:rPr>
                <w:rFonts w:ascii="Times New Roman" w:eastAsia="Times New Roman" w:hAnsi="Times New Roman"/>
                <w:sz w:val="24"/>
                <w:szCs w:val="24"/>
                <w:lang w:eastAsia="lv-LV"/>
              </w:rPr>
              <w:t>Vides aizsardzības un reģionālās attīstības ministrija</w:t>
            </w:r>
            <w:r w:rsidR="00DB26FA" w:rsidRPr="00683DF8">
              <w:rPr>
                <w:rFonts w:ascii="Times New Roman" w:eastAsia="Times New Roman" w:hAnsi="Times New Roman" w:cs="Times New Roman"/>
                <w:iCs/>
                <w:sz w:val="24"/>
                <w:szCs w:val="24"/>
                <w:lang w:eastAsia="lv-LV"/>
              </w:rPr>
              <w:t>.</w:t>
            </w:r>
          </w:p>
        </w:tc>
      </w:tr>
      <w:tr w:rsidR="00D34396" w:rsidRPr="00D34396" w14:paraId="7F4810FD"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50B59C2"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0F7F4930"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21276485" w14:textId="77777777" w:rsidR="00E5323B" w:rsidRPr="00683DF8" w:rsidRDefault="00DB26FA"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Nav.</w:t>
            </w:r>
          </w:p>
        </w:tc>
      </w:tr>
    </w:tbl>
    <w:p w14:paraId="0AC0AF7A"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1"/>
        <w:gridCol w:w="3124"/>
        <w:gridCol w:w="5506"/>
      </w:tblGrid>
      <w:tr w:rsidR="00D34396" w:rsidRPr="00D34396" w14:paraId="52253A0A"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D188EA6" w14:textId="77777777" w:rsidR="00655F2C" w:rsidRPr="00683DF8" w:rsidRDefault="00E5323B" w:rsidP="00F245BB">
            <w:pPr>
              <w:spacing w:after="0" w:line="240" w:lineRule="auto"/>
              <w:jc w:val="center"/>
              <w:rPr>
                <w:rFonts w:ascii="Times New Roman" w:eastAsia="Times New Roman" w:hAnsi="Times New Roman" w:cs="Times New Roman"/>
                <w:b/>
                <w:bCs/>
                <w:iCs/>
                <w:sz w:val="24"/>
                <w:szCs w:val="24"/>
                <w:lang w:eastAsia="lv-LV"/>
              </w:rPr>
            </w:pPr>
            <w:r w:rsidRPr="00683DF8">
              <w:rPr>
                <w:rFonts w:ascii="Times New Roman" w:eastAsia="Times New Roman" w:hAnsi="Times New Roman" w:cs="Times New Roman"/>
                <w:b/>
                <w:bCs/>
                <w:iCs/>
                <w:sz w:val="24"/>
                <w:szCs w:val="24"/>
                <w:lang w:eastAsia="lv-LV"/>
              </w:rPr>
              <w:t>II. Tiesību akta projekta ietekme uz sabiedrību, tautsaimniecības attīstību un administratīvo slogu</w:t>
            </w:r>
          </w:p>
        </w:tc>
      </w:tr>
      <w:tr w:rsidR="00D34396" w:rsidRPr="00D34396" w14:paraId="1D9E0DA4"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9307343"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52C2C52E"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Sabiedrības mērķgrupas, kuras tiesiskais regulējums ietekmē vai varētu ietekmēt</w:t>
            </w:r>
          </w:p>
        </w:tc>
        <w:tc>
          <w:tcPr>
            <w:tcW w:w="3000" w:type="pct"/>
            <w:tcBorders>
              <w:top w:val="outset" w:sz="6" w:space="0" w:color="auto"/>
              <w:left w:val="outset" w:sz="6" w:space="0" w:color="auto"/>
              <w:bottom w:val="outset" w:sz="6" w:space="0" w:color="auto"/>
              <w:right w:val="outset" w:sz="6" w:space="0" w:color="auto"/>
            </w:tcBorders>
            <w:hideMark/>
          </w:tcPr>
          <w:p w14:paraId="1FD731CB" w14:textId="4AD78093" w:rsidR="00E5323B" w:rsidRPr="00683DF8" w:rsidRDefault="00DB26FA" w:rsidP="00683DF8">
            <w:pPr>
              <w:spacing w:after="0" w:line="240" w:lineRule="auto"/>
              <w:jc w:val="both"/>
              <w:rPr>
                <w:rFonts w:ascii="Times New Roman" w:eastAsia="Times New Roman" w:hAnsi="Times New Roman" w:cs="Times New Roman"/>
                <w:sz w:val="24"/>
                <w:szCs w:val="24"/>
                <w:lang w:eastAsia="lv-LV"/>
              </w:rPr>
            </w:pPr>
            <w:r w:rsidRPr="00683DF8">
              <w:rPr>
                <w:rFonts w:ascii="Times New Roman" w:eastAsia="Times New Roman" w:hAnsi="Times New Roman" w:cs="Times New Roman"/>
                <w:iCs/>
                <w:sz w:val="24"/>
                <w:szCs w:val="24"/>
                <w:lang w:eastAsia="lv-LV"/>
              </w:rPr>
              <w:t>Tiesiskais regulējums ietekmē pašvaldības</w:t>
            </w:r>
            <w:r w:rsidR="005F2925" w:rsidRPr="00683DF8">
              <w:rPr>
                <w:rFonts w:ascii="Times New Roman" w:eastAsia="Times New Roman" w:hAnsi="Times New Roman" w:cs="Times New Roman"/>
                <w:iCs/>
                <w:sz w:val="24"/>
                <w:szCs w:val="24"/>
                <w:lang w:eastAsia="lv-LV"/>
              </w:rPr>
              <w:t xml:space="preserve">, kurās ir izveidoti vai kuras vēlas izveidot </w:t>
            </w:r>
            <w:r w:rsidR="00B668CE" w:rsidRPr="00683DF8">
              <w:rPr>
                <w:rFonts w:ascii="Times New Roman" w:eastAsia="Times New Roman" w:hAnsi="Times New Roman" w:cs="Times New Roman"/>
                <w:iCs/>
                <w:sz w:val="24"/>
                <w:szCs w:val="24"/>
                <w:lang w:eastAsia="lv-LV"/>
              </w:rPr>
              <w:t>VPVKAC.</w:t>
            </w:r>
          </w:p>
        </w:tc>
      </w:tr>
      <w:tr w:rsidR="00D34396" w:rsidRPr="00D34396" w14:paraId="60244ECE"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37E1EB3"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286C95DE"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Tiesiskā regulējuma ietekme uz tautsaimniecību un administratīvo slogu</w:t>
            </w:r>
          </w:p>
        </w:tc>
        <w:tc>
          <w:tcPr>
            <w:tcW w:w="3000" w:type="pct"/>
            <w:tcBorders>
              <w:top w:val="outset" w:sz="6" w:space="0" w:color="auto"/>
              <w:left w:val="outset" w:sz="6" w:space="0" w:color="auto"/>
              <w:bottom w:val="outset" w:sz="6" w:space="0" w:color="auto"/>
              <w:right w:val="outset" w:sz="6" w:space="0" w:color="auto"/>
            </w:tcBorders>
            <w:hideMark/>
          </w:tcPr>
          <w:p w14:paraId="0F749D13" w14:textId="4E678F66" w:rsidR="00AD4907" w:rsidRPr="00D34396" w:rsidRDefault="00AD4907" w:rsidP="00AD4907">
            <w:pPr>
              <w:spacing w:after="120" w:line="240" w:lineRule="auto"/>
              <w:ind w:left="57" w:right="57"/>
              <w:jc w:val="both"/>
              <w:rPr>
                <w:rFonts w:ascii="Times New Roman" w:hAnsi="Times New Roman"/>
                <w:sz w:val="24"/>
                <w:szCs w:val="24"/>
              </w:rPr>
            </w:pPr>
            <w:r w:rsidRPr="00D34396">
              <w:rPr>
                <w:rFonts w:ascii="Times New Roman" w:hAnsi="Times New Roman"/>
                <w:sz w:val="24"/>
                <w:szCs w:val="24"/>
              </w:rPr>
              <w:t xml:space="preserve">Sabiedrības mērķgrupai likumprojekts pēc būtības nemainīs veicamās darbības, līdz ar to neietekmēs administratīvo slogu. </w:t>
            </w:r>
          </w:p>
          <w:p w14:paraId="3EF62273" w14:textId="622E12EE" w:rsidR="00AD4907" w:rsidRPr="00D34396" w:rsidRDefault="00AD4907" w:rsidP="00AD4907">
            <w:pPr>
              <w:spacing w:after="120" w:line="240" w:lineRule="auto"/>
              <w:ind w:left="57" w:right="57"/>
              <w:jc w:val="both"/>
              <w:rPr>
                <w:rFonts w:ascii="Times New Roman" w:hAnsi="Times New Roman" w:cs="Times New Roman"/>
                <w:sz w:val="24"/>
                <w:szCs w:val="24"/>
              </w:rPr>
            </w:pPr>
            <w:r w:rsidRPr="00D34396">
              <w:rPr>
                <w:rFonts w:ascii="Times New Roman" w:hAnsi="Times New Roman" w:cs="Times New Roman"/>
                <w:sz w:val="24"/>
                <w:szCs w:val="24"/>
              </w:rPr>
              <w:t xml:space="preserve">Ar likumprojekta pieņemšanu tiks taupīti iestāžu iekšējie resursi (administratīvais slogs), jo </w:t>
            </w:r>
            <w:r w:rsidR="00B668CE" w:rsidRPr="00D34396">
              <w:rPr>
                <w:rFonts w:ascii="Times New Roman" w:hAnsi="Times New Roman" w:cs="Times New Roman"/>
                <w:sz w:val="24"/>
                <w:szCs w:val="24"/>
              </w:rPr>
              <w:t>nebūs</w:t>
            </w:r>
            <w:r w:rsidRPr="00D34396">
              <w:rPr>
                <w:rFonts w:ascii="Times New Roman" w:hAnsi="Times New Roman" w:cs="Times New Roman"/>
                <w:sz w:val="24"/>
                <w:szCs w:val="24"/>
              </w:rPr>
              <w:t xml:space="preserve"> nepieciešamība katru gadu no jauna izstrādāt </w:t>
            </w:r>
            <w:r w:rsidR="00B668CE" w:rsidRPr="00D34396">
              <w:rPr>
                <w:rFonts w:ascii="Times New Roman" w:hAnsi="Times New Roman" w:cs="Times New Roman"/>
                <w:sz w:val="24"/>
                <w:szCs w:val="24"/>
              </w:rPr>
              <w:t>MK</w:t>
            </w:r>
            <w:r w:rsidRPr="00D34396">
              <w:rPr>
                <w:rFonts w:ascii="Times New Roman" w:hAnsi="Times New Roman" w:cs="Times New Roman"/>
                <w:sz w:val="24"/>
                <w:szCs w:val="24"/>
              </w:rPr>
              <w:t xml:space="preserve"> noteikumus un skaņot tos ar atbildīgajām institūcijām. </w:t>
            </w:r>
          </w:p>
          <w:p w14:paraId="1FA1F224" w14:textId="3449DD59" w:rsidR="00AD4907" w:rsidRPr="00683DF8" w:rsidRDefault="00AD4907" w:rsidP="00AD4907">
            <w:pPr>
              <w:autoSpaceDE w:val="0"/>
              <w:autoSpaceDN w:val="0"/>
              <w:adjustRightInd w:val="0"/>
              <w:spacing w:after="120" w:line="240" w:lineRule="auto"/>
              <w:ind w:left="57" w:right="57"/>
              <w:jc w:val="both"/>
              <w:rPr>
                <w:rFonts w:ascii="Times New Roman" w:hAnsi="Times New Roman"/>
                <w:sz w:val="24"/>
                <w:szCs w:val="24"/>
              </w:rPr>
            </w:pPr>
            <w:r w:rsidRPr="00683DF8">
              <w:rPr>
                <w:rFonts w:ascii="Times New Roman" w:hAnsi="Times New Roman"/>
                <w:sz w:val="24"/>
                <w:szCs w:val="24"/>
              </w:rPr>
              <w:t>Izstrādājot likumprojektu, tika izvērtēta ietekme uz uzņēmējdarbības vidi, maziem, vidējiem uzņēmumiem, mikrouzņēmumiem un jaunuzņēmumiem. Secināts, ka likumprojektā ietvertais tiesiskais regulējums neietekmēs minēto uzņēmumu darbību.</w:t>
            </w:r>
          </w:p>
          <w:p w14:paraId="22D30DB8" w14:textId="77777777" w:rsidR="00AD4907" w:rsidRPr="00683DF8" w:rsidRDefault="00AD4907" w:rsidP="00AD4907">
            <w:pPr>
              <w:autoSpaceDE w:val="0"/>
              <w:autoSpaceDN w:val="0"/>
              <w:adjustRightInd w:val="0"/>
              <w:spacing w:after="120" w:line="240" w:lineRule="auto"/>
              <w:ind w:left="57" w:right="57"/>
              <w:jc w:val="both"/>
              <w:rPr>
                <w:rFonts w:ascii="Times New Roman" w:hAnsi="Times New Roman"/>
                <w:sz w:val="24"/>
                <w:szCs w:val="24"/>
              </w:rPr>
            </w:pPr>
            <w:r w:rsidRPr="00683DF8">
              <w:rPr>
                <w:rFonts w:ascii="Times New Roman" w:hAnsi="Times New Roman"/>
                <w:sz w:val="24"/>
                <w:szCs w:val="24"/>
              </w:rPr>
              <w:t>Likumprojektam nav ietekmes uz Nacionālā attīstības plāna rādītājiem mikrolīmenī vai makrolīmenī.</w:t>
            </w:r>
          </w:p>
          <w:p w14:paraId="68BE1B25" w14:textId="2B5A722E" w:rsidR="00E5323B" w:rsidRPr="00683DF8" w:rsidRDefault="00AD4907" w:rsidP="00F245BB">
            <w:pPr>
              <w:spacing w:line="240" w:lineRule="auto"/>
              <w:ind w:left="57" w:right="57"/>
              <w:jc w:val="both"/>
              <w:rPr>
                <w:rFonts w:ascii="Times New Roman" w:eastAsia="Times New Roman" w:hAnsi="Times New Roman" w:cs="Times New Roman"/>
                <w:iCs/>
                <w:sz w:val="24"/>
                <w:szCs w:val="24"/>
                <w:lang w:eastAsia="lv-LV"/>
              </w:rPr>
            </w:pPr>
            <w:r w:rsidRPr="00D34396">
              <w:rPr>
                <w:rFonts w:ascii="Times New Roman" w:hAnsi="Times New Roman"/>
                <w:sz w:val="24"/>
                <w:szCs w:val="24"/>
              </w:rPr>
              <w:t>Likumprojekts neietekmēs konkurenci</w:t>
            </w:r>
            <w:r w:rsidRPr="00683DF8">
              <w:rPr>
                <w:rFonts w:ascii="Times New Roman" w:hAnsi="Times New Roman"/>
                <w:sz w:val="24"/>
                <w:szCs w:val="24"/>
              </w:rPr>
              <w:t xml:space="preserve">, kā arī </w:t>
            </w:r>
            <w:r w:rsidRPr="00D34396">
              <w:rPr>
                <w:rFonts w:ascii="Times New Roman" w:hAnsi="Times New Roman"/>
                <w:sz w:val="24"/>
                <w:szCs w:val="24"/>
              </w:rPr>
              <w:t>tam nav ietekmes uz nevalstiskajām organizācijām.</w:t>
            </w:r>
          </w:p>
        </w:tc>
      </w:tr>
      <w:tr w:rsidR="00D34396" w:rsidRPr="00D34396" w14:paraId="4658A60D"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BF0120B"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73F12EB2"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Administratīvo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069968DD" w14:textId="77777777" w:rsidR="00E5323B" w:rsidRPr="00683DF8" w:rsidRDefault="00DB26FA"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Likumprojekts šo jomu neskar.</w:t>
            </w:r>
          </w:p>
        </w:tc>
      </w:tr>
      <w:tr w:rsidR="00D34396" w:rsidRPr="00D34396" w14:paraId="55714469"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1E70A4D"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2783140D"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Atbilstības izmaksu monetārs </w:t>
            </w:r>
            <w:r w:rsidRPr="00683DF8">
              <w:rPr>
                <w:rFonts w:ascii="Times New Roman" w:eastAsia="Times New Roman" w:hAnsi="Times New Roman" w:cs="Times New Roman"/>
                <w:iCs/>
                <w:sz w:val="24"/>
                <w:szCs w:val="24"/>
                <w:lang w:eastAsia="lv-LV"/>
              </w:rPr>
              <w:lastRenderedPageBreak/>
              <w:t>novērtējums</w:t>
            </w:r>
          </w:p>
        </w:tc>
        <w:tc>
          <w:tcPr>
            <w:tcW w:w="3000" w:type="pct"/>
            <w:tcBorders>
              <w:top w:val="outset" w:sz="6" w:space="0" w:color="auto"/>
              <w:left w:val="outset" w:sz="6" w:space="0" w:color="auto"/>
              <w:bottom w:val="outset" w:sz="6" w:space="0" w:color="auto"/>
              <w:right w:val="outset" w:sz="6" w:space="0" w:color="auto"/>
            </w:tcBorders>
            <w:hideMark/>
          </w:tcPr>
          <w:p w14:paraId="6AA4F5A9" w14:textId="77777777" w:rsidR="00E5323B" w:rsidRPr="00683DF8" w:rsidRDefault="00DB26FA"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lastRenderedPageBreak/>
              <w:t>Likumprojekts šo jomu neskar.</w:t>
            </w:r>
          </w:p>
        </w:tc>
      </w:tr>
      <w:tr w:rsidR="00D34396" w:rsidRPr="00D34396" w14:paraId="1AD116C7"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55A5F2F"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5.</w:t>
            </w:r>
          </w:p>
        </w:tc>
        <w:tc>
          <w:tcPr>
            <w:tcW w:w="1700" w:type="pct"/>
            <w:tcBorders>
              <w:top w:val="outset" w:sz="6" w:space="0" w:color="auto"/>
              <w:left w:val="outset" w:sz="6" w:space="0" w:color="auto"/>
              <w:bottom w:val="outset" w:sz="6" w:space="0" w:color="auto"/>
              <w:right w:val="outset" w:sz="6" w:space="0" w:color="auto"/>
            </w:tcBorders>
            <w:hideMark/>
          </w:tcPr>
          <w:p w14:paraId="2702959F"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2932BEDE" w14:textId="77777777" w:rsidR="00E5323B" w:rsidRPr="00683DF8" w:rsidRDefault="00DB26FA"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Nav.</w:t>
            </w:r>
          </w:p>
        </w:tc>
      </w:tr>
    </w:tbl>
    <w:p w14:paraId="626398BF"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  </w:t>
      </w:r>
    </w:p>
    <w:p w14:paraId="7CF8B329"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  </w:t>
      </w: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119"/>
      </w:tblGrid>
      <w:tr w:rsidR="00D34396" w:rsidRPr="00D34396" w14:paraId="5A1A3FB8" w14:textId="77777777" w:rsidTr="009F13BE">
        <w:trPr>
          <w:trHeight w:val="288"/>
          <w:jc w:val="center"/>
        </w:trPr>
        <w:tc>
          <w:tcPr>
            <w:tcW w:w="0" w:type="auto"/>
            <w:tcBorders>
              <w:top w:val="outset" w:sz="6" w:space="0" w:color="414142"/>
              <w:left w:val="outset" w:sz="6" w:space="0" w:color="414142"/>
              <w:bottom w:val="outset" w:sz="6" w:space="0" w:color="414142"/>
              <w:right w:val="outset" w:sz="6" w:space="0" w:color="414142"/>
            </w:tcBorders>
            <w:vAlign w:val="center"/>
          </w:tcPr>
          <w:p w14:paraId="7A243536" w14:textId="77777777" w:rsidR="00BC1DDA" w:rsidRPr="00D34396" w:rsidRDefault="00BC1DDA" w:rsidP="009F13BE">
            <w:pPr>
              <w:spacing w:before="100" w:beforeAutospacing="1" w:after="100" w:afterAutospacing="1" w:line="240" w:lineRule="auto"/>
              <w:jc w:val="center"/>
              <w:rPr>
                <w:rFonts w:ascii="Times New Roman" w:eastAsia="Times New Roman" w:hAnsi="Times New Roman"/>
                <w:b/>
                <w:bCs/>
                <w:sz w:val="24"/>
                <w:szCs w:val="24"/>
                <w:lang w:eastAsia="lv-LV"/>
              </w:rPr>
            </w:pPr>
            <w:r w:rsidRPr="00D34396">
              <w:rPr>
                <w:rFonts w:ascii="Times New Roman" w:eastAsia="Times New Roman" w:hAnsi="Times New Roman"/>
                <w:b/>
                <w:bCs/>
                <w:sz w:val="24"/>
                <w:szCs w:val="24"/>
                <w:lang w:eastAsia="lv-LV"/>
              </w:rPr>
              <w:t>III. Tiesību akta projekta ietekme uz valsts budžetu un pašvaldību budžetiem</w:t>
            </w:r>
          </w:p>
        </w:tc>
      </w:tr>
      <w:tr w:rsidR="00D34396" w:rsidRPr="00D34396" w14:paraId="18A0C263" w14:textId="77777777" w:rsidTr="009F13BE">
        <w:trPr>
          <w:trHeight w:val="288"/>
          <w:jc w:val="center"/>
        </w:trPr>
        <w:tc>
          <w:tcPr>
            <w:tcW w:w="0" w:type="auto"/>
            <w:tcBorders>
              <w:top w:val="outset" w:sz="6" w:space="0" w:color="414142"/>
              <w:left w:val="outset" w:sz="6" w:space="0" w:color="414142"/>
              <w:bottom w:val="outset" w:sz="6" w:space="0" w:color="414142"/>
              <w:right w:val="outset" w:sz="6" w:space="0" w:color="414142"/>
            </w:tcBorders>
            <w:vAlign w:val="center"/>
            <w:hideMark/>
          </w:tcPr>
          <w:p w14:paraId="3C0B4D49" w14:textId="77777777" w:rsidR="00BC1DDA" w:rsidRPr="00D34396" w:rsidRDefault="00BC1DDA" w:rsidP="009F13BE">
            <w:pPr>
              <w:spacing w:before="100" w:beforeAutospacing="1" w:after="100" w:afterAutospacing="1" w:line="240" w:lineRule="auto"/>
              <w:jc w:val="center"/>
              <w:rPr>
                <w:rFonts w:ascii="Times New Roman" w:eastAsia="Times New Roman" w:hAnsi="Times New Roman"/>
                <w:bCs/>
                <w:sz w:val="24"/>
                <w:szCs w:val="24"/>
                <w:lang w:eastAsia="lv-LV"/>
              </w:rPr>
            </w:pPr>
            <w:r w:rsidRPr="00D34396">
              <w:rPr>
                <w:rFonts w:ascii="Times New Roman" w:eastAsia="Times New Roman" w:hAnsi="Times New Roman"/>
                <w:bCs/>
                <w:sz w:val="24"/>
                <w:szCs w:val="24"/>
                <w:lang w:eastAsia="lv-LV"/>
              </w:rPr>
              <w:t>Likumprojekts šo jomu neskar.</w:t>
            </w:r>
          </w:p>
        </w:tc>
      </w:tr>
    </w:tbl>
    <w:p w14:paraId="28C63EF9" w14:textId="77777777" w:rsidR="00BC1DDA" w:rsidRPr="00683DF8" w:rsidRDefault="00BC1DDA" w:rsidP="00E5323B">
      <w:pPr>
        <w:spacing w:after="0" w:line="240" w:lineRule="auto"/>
        <w:rPr>
          <w:rFonts w:ascii="Times New Roman" w:eastAsia="Times New Roman" w:hAnsi="Times New Roman" w:cs="Times New Roman"/>
          <w:iCs/>
          <w:sz w:val="24"/>
          <w:szCs w:val="24"/>
          <w:lang w:eastAsia="lv-LV"/>
        </w:rPr>
      </w:pPr>
    </w:p>
    <w:p w14:paraId="586A916D" w14:textId="77777777" w:rsidR="00BC1DDA" w:rsidRPr="00683DF8" w:rsidRDefault="00BC1DDA" w:rsidP="00E5323B">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221"/>
      </w:tblGrid>
      <w:tr w:rsidR="00D34396" w:rsidRPr="00D34396" w14:paraId="12197F62"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BFE33E3" w14:textId="77777777" w:rsidR="00655F2C" w:rsidRPr="00683DF8" w:rsidRDefault="00E5323B" w:rsidP="00F245BB">
            <w:pPr>
              <w:spacing w:after="0" w:line="240" w:lineRule="auto"/>
              <w:jc w:val="center"/>
              <w:rPr>
                <w:rFonts w:ascii="Times New Roman" w:eastAsia="Times New Roman" w:hAnsi="Times New Roman" w:cs="Times New Roman"/>
                <w:b/>
                <w:bCs/>
                <w:iCs/>
                <w:sz w:val="24"/>
                <w:szCs w:val="24"/>
                <w:lang w:eastAsia="lv-LV"/>
              </w:rPr>
            </w:pPr>
            <w:r w:rsidRPr="00683DF8">
              <w:rPr>
                <w:rFonts w:ascii="Times New Roman" w:eastAsia="Times New Roman" w:hAnsi="Times New Roman" w:cs="Times New Roman"/>
                <w:b/>
                <w:bCs/>
                <w:iCs/>
                <w:sz w:val="24"/>
                <w:szCs w:val="24"/>
                <w:lang w:eastAsia="lv-LV"/>
              </w:rPr>
              <w:t>IV. Tiesību akta projekta ietekme uz spēkā esošo tiesību normu sistēmu</w:t>
            </w:r>
          </w:p>
        </w:tc>
      </w:tr>
      <w:tr w:rsidR="00D34396" w:rsidRPr="00D34396" w14:paraId="4E7C7EF0" w14:textId="77777777" w:rsidTr="005F2925">
        <w:trPr>
          <w:tblCellSpacing w:w="15" w:type="dxa"/>
        </w:trPr>
        <w:tc>
          <w:tcPr>
            <w:tcW w:w="4967" w:type="pct"/>
            <w:tcBorders>
              <w:top w:val="outset" w:sz="6" w:space="0" w:color="auto"/>
              <w:left w:val="outset" w:sz="6" w:space="0" w:color="auto"/>
              <w:bottom w:val="outset" w:sz="6" w:space="0" w:color="auto"/>
              <w:right w:val="outset" w:sz="6" w:space="0" w:color="auto"/>
            </w:tcBorders>
            <w:hideMark/>
          </w:tcPr>
          <w:p w14:paraId="77388613" w14:textId="77777777" w:rsidR="005F2925" w:rsidRPr="00683DF8" w:rsidRDefault="005F2925" w:rsidP="005F2925">
            <w:pPr>
              <w:spacing w:after="0" w:line="240" w:lineRule="auto"/>
              <w:jc w:val="center"/>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Likumprojekts šo jomu neskar.</w:t>
            </w:r>
          </w:p>
        </w:tc>
      </w:tr>
    </w:tbl>
    <w:p w14:paraId="191E96BB"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221"/>
      </w:tblGrid>
      <w:tr w:rsidR="00D34396" w:rsidRPr="00D34396" w14:paraId="3C78A4CF"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58939BB" w14:textId="77777777" w:rsidR="00655F2C" w:rsidRPr="00683DF8" w:rsidRDefault="00E5323B" w:rsidP="00E5323B">
            <w:pPr>
              <w:spacing w:after="0" w:line="240" w:lineRule="auto"/>
              <w:rPr>
                <w:rFonts w:ascii="Times New Roman" w:eastAsia="Times New Roman" w:hAnsi="Times New Roman" w:cs="Times New Roman"/>
                <w:b/>
                <w:bCs/>
                <w:iCs/>
                <w:sz w:val="24"/>
                <w:szCs w:val="24"/>
                <w:lang w:eastAsia="lv-LV"/>
              </w:rPr>
            </w:pPr>
            <w:r w:rsidRPr="00683DF8">
              <w:rPr>
                <w:rFonts w:ascii="Times New Roman" w:eastAsia="Times New Roman" w:hAnsi="Times New Roman" w:cs="Times New Roman"/>
                <w:b/>
                <w:bCs/>
                <w:iCs/>
                <w:sz w:val="24"/>
                <w:szCs w:val="24"/>
                <w:lang w:eastAsia="lv-LV"/>
              </w:rPr>
              <w:t>V. Tiesību akta projekta atbilstība Latvijas Republikas starptautiskajām saistībām</w:t>
            </w:r>
          </w:p>
        </w:tc>
      </w:tr>
      <w:tr w:rsidR="00D34396" w:rsidRPr="00D34396" w14:paraId="62EE0EEF" w14:textId="77777777" w:rsidTr="005F2925">
        <w:trPr>
          <w:tblCellSpacing w:w="15" w:type="dxa"/>
        </w:trPr>
        <w:tc>
          <w:tcPr>
            <w:tcW w:w="4967" w:type="pct"/>
            <w:tcBorders>
              <w:top w:val="outset" w:sz="6" w:space="0" w:color="auto"/>
              <w:left w:val="outset" w:sz="6" w:space="0" w:color="auto"/>
              <w:bottom w:val="outset" w:sz="6" w:space="0" w:color="auto"/>
              <w:right w:val="outset" w:sz="6" w:space="0" w:color="auto"/>
            </w:tcBorders>
            <w:hideMark/>
          </w:tcPr>
          <w:p w14:paraId="7B5765EC" w14:textId="77777777" w:rsidR="005F2925" w:rsidRPr="00683DF8" w:rsidRDefault="00222898" w:rsidP="005F2925">
            <w:pPr>
              <w:spacing w:after="0" w:line="240" w:lineRule="auto"/>
              <w:jc w:val="center"/>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Likumprojekts šo jomu neskar.</w:t>
            </w:r>
          </w:p>
        </w:tc>
      </w:tr>
    </w:tbl>
    <w:p w14:paraId="61BFDEEF"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  </w:t>
      </w:r>
    </w:p>
    <w:p w14:paraId="7AD107BF"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1"/>
        <w:gridCol w:w="3124"/>
        <w:gridCol w:w="5506"/>
      </w:tblGrid>
      <w:tr w:rsidR="00D34396" w:rsidRPr="00D34396" w14:paraId="1F50FE2D"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023250B" w14:textId="77777777" w:rsidR="00655F2C" w:rsidRPr="00683DF8" w:rsidRDefault="00E5323B" w:rsidP="00F245BB">
            <w:pPr>
              <w:spacing w:after="0" w:line="240" w:lineRule="auto"/>
              <w:jc w:val="center"/>
              <w:rPr>
                <w:rFonts w:ascii="Times New Roman" w:eastAsia="Times New Roman" w:hAnsi="Times New Roman" w:cs="Times New Roman"/>
                <w:b/>
                <w:bCs/>
                <w:iCs/>
                <w:sz w:val="24"/>
                <w:szCs w:val="24"/>
                <w:lang w:eastAsia="lv-LV"/>
              </w:rPr>
            </w:pPr>
            <w:r w:rsidRPr="00683DF8">
              <w:rPr>
                <w:rFonts w:ascii="Times New Roman" w:eastAsia="Times New Roman" w:hAnsi="Times New Roman" w:cs="Times New Roman"/>
                <w:b/>
                <w:bCs/>
                <w:iCs/>
                <w:sz w:val="24"/>
                <w:szCs w:val="24"/>
                <w:lang w:eastAsia="lv-LV"/>
              </w:rPr>
              <w:t>VI. Sabiedrības līdzdalība un komunikācijas aktivitātes</w:t>
            </w:r>
          </w:p>
        </w:tc>
      </w:tr>
      <w:tr w:rsidR="00D34396" w:rsidRPr="00D34396" w14:paraId="73E4D28D"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133BC66"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38CF4370"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Plānotās sabiedrības līdzdalības un komunikācijas aktivitātes saistībā ar projektu</w:t>
            </w:r>
          </w:p>
        </w:tc>
        <w:tc>
          <w:tcPr>
            <w:tcW w:w="3000" w:type="pct"/>
            <w:tcBorders>
              <w:top w:val="outset" w:sz="6" w:space="0" w:color="auto"/>
              <w:left w:val="outset" w:sz="6" w:space="0" w:color="auto"/>
              <w:bottom w:val="outset" w:sz="6" w:space="0" w:color="auto"/>
              <w:right w:val="outset" w:sz="6" w:space="0" w:color="auto"/>
            </w:tcBorders>
            <w:hideMark/>
          </w:tcPr>
          <w:p w14:paraId="025AE3E1" w14:textId="06C4E922" w:rsidR="00E5323B" w:rsidRPr="00683DF8" w:rsidRDefault="001423CD" w:rsidP="00F245BB">
            <w:pPr>
              <w:spacing w:after="0" w:line="240" w:lineRule="auto"/>
              <w:jc w:val="both"/>
              <w:rPr>
                <w:rFonts w:ascii="Times New Roman" w:eastAsia="Times New Roman" w:hAnsi="Times New Roman" w:cs="Times New Roman"/>
                <w:iCs/>
                <w:sz w:val="24"/>
                <w:szCs w:val="24"/>
                <w:lang w:eastAsia="lv-LV"/>
              </w:rPr>
            </w:pPr>
            <w:r w:rsidRPr="00D34396">
              <w:rPr>
                <w:rFonts w:ascii="Times New Roman" w:eastAsia="Times New Roman" w:hAnsi="Times New Roman"/>
                <w:sz w:val="24"/>
                <w:szCs w:val="24"/>
                <w:lang w:eastAsia="lv-LV"/>
              </w:rPr>
              <w:t>Saskaņā ar Ministru kabineta 2009. gada 25. augusta noteikumu Nr. 970 “Sabiedrības līdzdalības kārtība attīstības plānošanas procesā” 7.4.</w:t>
            </w:r>
            <w:r w:rsidRPr="00D34396">
              <w:rPr>
                <w:rFonts w:ascii="Times New Roman" w:eastAsia="Times New Roman" w:hAnsi="Times New Roman"/>
                <w:sz w:val="24"/>
                <w:szCs w:val="24"/>
                <w:vertAlign w:val="superscript"/>
                <w:lang w:eastAsia="lv-LV"/>
              </w:rPr>
              <w:t>1</w:t>
            </w:r>
            <w:r w:rsidRPr="00D34396">
              <w:rPr>
                <w:rFonts w:ascii="Times New Roman" w:eastAsia="Times New Roman" w:hAnsi="Times New Roman"/>
                <w:sz w:val="24"/>
                <w:szCs w:val="24"/>
                <w:lang w:eastAsia="lv-LV"/>
              </w:rPr>
              <w:t xml:space="preserve"> apakšpunktu sabiedrības pārstāvji ir aicināti līdzdarboties, rakstiski sniedzot viedokli par likumprojektu tā izstrādes stadijā. Sabiedrības pārstāvji ir informēti par iespēju līdzdarboties, publicējot paziņojumu par līdzdalības procesu </w:t>
            </w:r>
            <w:r w:rsidRPr="00683DF8">
              <w:rPr>
                <w:rFonts w:ascii="Times New Roman" w:eastAsia="Times New Roman" w:hAnsi="Times New Roman" w:cs="Times New Roman"/>
                <w:iCs/>
                <w:sz w:val="24"/>
                <w:szCs w:val="24"/>
                <w:lang w:eastAsia="lv-LV"/>
              </w:rPr>
              <w:t>Vides aizsardzības un reģionālās attīstības ministrijas</w:t>
            </w:r>
            <w:r w:rsidRPr="00D34396">
              <w:rPr>
                <w:rFonts w:ascii="Times New Roman" w:eastAsia="Times New Roman" w:hAnsi="Times New Roman"/>
                <w:sz w:val="24"/>
                <w:szCs w:val="24"/>
                <w:lang w:eastAsia="lv-LV"/>
              </w:rPr>
              <w:t xml:space="preserve"> </w:t>
            </w:r>
            <w:r w:rsidR="00F245BB" w:rsidRPr="00D34396">
              <w:rPr>
                <w:rFonts w:ascii="Times New Roman" w:eastAsia="Times New Roman" w:hAnsi="Times New Roman"/>
                <w:sz w:val="24"/>
                <w:szCs w:val="24"/>
                <w:lang w:eastAsia="lv-LV"/>
              </w:rPr>
              <w:t xml:space="preserve">un Valsts kancelejas </w:t>
            </w:r>
            <w:r w:rsidRPr="00D34396">
              <w:rPr>
                <w:rFonts w:ascii="Times New Roman" w:eastAsia="Times New Roman" w:hAnsi="Times New Roman"/>
                <w:sz w:val="24"/>
                <w:szCs w:val="24"/>
                <w:lang w:eastAsia="lv-LV"/>
              </w:rPr>
              <w:t>tīmekļvietnē.</w:t>
            </w:r>
          </w:p>
        </w:tc>
      </w:tr>
      <w:tr w:rsidR="00D34396" w:rsidRPr="00D34396" w14:paraId="4FCB54BA"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C6E64AF"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221968EA"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Sabiedrības līdzdalība projekta izstrādē</w:t>
            </w:r>
          </w:p>
        </w:tc>
        <w:tc>
          <w:tcPr>
            <w:tcW w:w="3000" w:type="pct"/>
            <w:tcBorders>
              <w:top w:val="outset" w:sz="6" w:space="0" w:color="auto"/>
              <w:left w:val="outset" w:sz="6" w:space="0" w:color="auto"/>
              <w:bottom w:val="outset" w:sz="6" w:space="0" w:color="auto"/>
              <w:right w:val="outset" w:sz="6" w:space="0" w:color="auto"/>
            </w:tcBorders>
            <w:hideMark/>
          </w:tcPr>
          <w:p w14:paraId="34B646EA" w14:textId="747CA07F" w:rsidR="00E5323B" w:rsidRPr="00683DF8" w:rsidRDefault="001423CD" w:rsidP="00E311DC">
            <w:pPr>
              <w:spacing w:after="0" w:line="240" w:lineRule="auto"/>
              <w:ind w:left="57" w:right="57"/>
              <w:jc w:val="both"/>
              <w:rPr>
                <w:rFonts w:ascii="Times New Roman" w:eastAsia="Times New Roman" w:hAnsi="Times New Roman" w:cs="Times New Roman"/>
                <w:iCs/>
                <w:sz w:val="24"/>
                <w:szCs w:val="24"/>
                <w:lang w:eastAsia="lv-LV"/>
              </w:rPr>
            </w:pPr>
            <w:r w:rsidRPr="00D34396">
              <w:rPr>
                <w:rFonts w:ascii="Times New Roman" w:hAnsi="Times New Roman"/>
                <w:sz w:val="24"/>
                <w:szCs w:val="24"/>
              </w:rPr>
              <w:t xml:space="preserve">Likumprojekts un tā sākotnējās ietekmes novērtējuma ziņojums (anotācija) </w:t>
            </w:r>
            <w:bookmarkStart w:id="0" w:name="_GoBack"/>
            <w:r w:rsidRPr="00E311DC">
              <w:rPr>
                <w:rFonts w:ascii="Times New Roman" w:hAnsi="Times New Roman"/>
                <w:sz w:val="24"/>
                <w:szCs w:val="24"/>
                <w:rPrChange w:id="1" w:author="Ezis" w:date="2020-04-14T17:02:00Z">
                  <w:rPr>
                    <w:rFonts w:ascii="Times New Roman" w:hAnsi="Times New Roman"/>
                    <w:sz w:val="24"/>
                    <w:szCs w:val="24"/>
                    <w:highlight w:val="yellow"/>
                  </w:rPr>
                </w:rPrChange>
              </w:rPr>
              <w:t xml:space="preserve">2020. gada </w:t>
            </w:r>
            <w:del w:id="2" w:author="Ezis" w:date="2020-04-14T17:02:00Z">
              <w:r w:rsidRPr="00E311DC" w:rsidDel="00E311DC">
                <w:rPr>
                  <w:rFonts w:ascii="Times New Roman" w:hAnsi="Times New Roman"/>
                  <w:sz w:val="24"/>
                  <w:szCs w:val="24"/>
                  <w:rPrChange w:id="3" w:author="Ezis" w:date="2020-04-14T17:02:00Z">
                    <w:rPr>
                      <w:rFonts w:ascii="Times New Roman" w:hAnsi="Times New Roman"/>
                      <w:sz w:val="24"/>
                      <w:szCs w:val="24"/>
                      <w:highlight w:val="yellow"/>
                    </w:rPr>
                  </w:rPrChange>
                </w:rPr>
                <w:delText>______</w:delText>
              </w:r>
            </w:del>
            <w:bookmarkEnd w:id="0"/>
            <w:r w:rsidR="00E311DC" w:rsidRPr="00E311DC">
              <w:rPr>
                <w:rFonts w:ascii="Times New Roman" w:hAnsi="Times New Roman"/>
                <w:sz w:val="24"/>
                <w:szCs w:val="24"/>
              </w:rPr>
              <w:t>14.aprīlī</w:t>
            </w:r>
            <w:r w:rsidR="00E311DC">
              <w:rPr>
                <w:rFonts w:ascii="Times New Roman" w:hAnsi="Times New Roman"/>
                <w:sz w:val="24"/>
                <w:szCs w:val="24"/>
              </w:rPr>
              <w:t xml:space="preserve"> </w:t>
            </w:r>
            <w:r w:rsidRPr="00D34396">
              <w:rPr>
                <w:rFonts w:ascii="Times New Roman" w:hAnsi="Times New Roman"/>
                <w:sz w:val="24"/>
                <w:szCs w:val="24"/>
              </w:rPr>
              <w:t xml:space="preserve"> publicēti </w:t>
            </w:r>
            <w:r w:rsidR="006B12E4" w:rsidRPr="00D34396">
              <w:rPr>
                <w:rFonts w:ascii="Times New Roman" w:hAnsi="Times New Roman"/>
                <w:sz w:val="24"/>
                <w:szCs w:val="24"/>
              </w:rPr>
              <w:t>VARAM</w:t>
            </w:r>
            <w:r w:rsidRPr="00D34396">
              <w:rPr>
                <w:rFonts w:ascii="Times New Roman" w:hAnsi="Times New Roman"/>
                <w:sz w:val="24"/>
                <w:szCs w:val="24"/>
              </w:rPr>
              <w:t xml:space="preserve"> tīmekļvietnē </w:t>
            </w:r>
            <w:hyperlink r:id="rId11" w:history="1">
              <w:r w:rsidRPr="00683DF8">
                <w:rPr>
                  <w:rStyle w:val="Hyperlink"/>
                  <w:rFonts w:ascii="Times New Roman" w:hAnsi="Times New Roman"/>
                  <w:color w:val="auto"/>
                  <w:sz w:val="24"/>
                  <w:szCs w:val="24"/>
                </w:rPr>
                <w:t>www.varam.gov.lv</w:t>
              </w:r>
            </w:hyperlink>
            <w:r w:rsidRPr="00D34396">
              <w:rPr>
                <w:rFonts w:ascii="Times New Roman" w:hAnsi="Times New Roman"/>
                <w:sz w:val="24"/>
                <w:szCs w:val="24"/>
              </w:rPr>
              <w:t xml:space="preserve"> un </w:t>
            </w:r>
            <w:r w:rsidRPr="00D34396">
              <w:rPr>
                <w:rFonts w:ascii="Times New Roman" w:hAnsi="Times New Roman"/>
                <w:sz w:val="24"/>
                <w:szCs w:val="24"/>
                <w:shd w:val="clear" w:color="auto" w:fill="FFFFFF"/>
              </w:rPr>
              <w:t xml:space="preserve">iesniegti Valsts kancelejā publicēšanai tās </w:t>
            </w:r>
            <w:r w:rsidRPr="00D34396">
              <w:rPr>
                <w:rFonts w:ascii="Times New Roman" w:hAnsi="Times New Roman"/>
                <w:sz w:val="24"/>
                <w:szCs w:val="24"/>
              </w:rPr>
              <w:t>tīmekļvietnē, līdz ar to ieinteresētajām personām ir iespēja izteikt viedokli un sniegt priekšlikumus.</w:t>
            </w:r>
          </w:p>
        </w:tc>
      </w:tr>
      <w:tr w:rsidR="00D34396" w:rsidRPr="00D34396" w14:paraId="0928E1A4"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67E359E"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72DBC443"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Sabiedrības līdzdalības rezultāti</w:t>
            </w:r>
          </w:p>
        </w:tc>
        <w:tc>
          <w:tcPr>
            <w:tcW w:w="3000" w:type="pct"/>
            <w:tcBorders>
              <w:top w:val="outset" w:sz="6" w:space="0" w:color="auto"/>
              <w:left w:val="outset" w:sz="6" w:space="0" w:color="auto"/>
              <w:bottom w:val="outset" w:sz="6" w:space="0" w:color="auto"/>
              <w:right w:val="outset" w:sz="6" w:space="0" w:color="auto"/>
            </w:tcBorders>
            <w:hideMark/>
          </w:tcPr>
          <w:p w14:paraId="740544AF" w14:textId="77777777" w:rsidR="00E5323B" w:rsidRPr="00683DF8" w:rsidRDefault="00397865" w:rsidP="005F2925">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Komentāri par </w:t>
            </w:r>
            <w:r w:rsidR="00222898" w:rsidRPr="00683DF8">
              <w:rPr>
                <w:rFonts w:ascii="Times New Roman" w:eastAsia="Times New Roman" w:hAnsi="Times New Roman" w:cs="Times New Roman"/>
                <w:iCs/>
                <w:sz w:val="24"/>
                <w:szCs w:val="24"/>
                <w:lang w:eastAsia="lv-LV"/>
              </w:rPr>
              <w:t>likum</w:t>
            </w:r>
            <w:r w:rsidRPr="00683DF8">
              <w:rPr>
                <w:rFonts w:ascii="Times New Roman" w:eastAsia="Times New Roman" w:hAnsi="Times New Roman" w:cs="Times New Roman"/>
                <w:iCs/>
                <w:sz w:val="24"/>
                <w:szCs w:val="24"/>
                <w:lang w:eastAsia="lv-LV"/>
              </w:rPr>
              <w:t>projektu nav saņemti.</w:t>
            </w:r>
          </w:p>
        </w:tc>
      </w:tr>
      <w:tr w:rsidR="00D34396" w:rsidRPr="00D34396" w14:paraId="284D93FA"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06511FF"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407006B4"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24BE0188" w14:textId="59A575CD" w:rsidR="00E5323B" w:rsidRPr="00683DF8" w:rsidRDefault="00AD4907" w:rsidP="00F245BB">
            <w:pPr>
              <w:spacing w:after="0" w:line="240" w:lineRule="auto"/>
              <w:jc w:val="both"/>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Par l</w:t>
            </w:r>
            <w:r w:rsidR="00397865" w:rsidRPr="00683DF8">
              <w:rPr>
                <w:rFonts w:ascii="Times New Roman" w:eastAsia="Times New Roman" w:hAnsi="Times New Roman" w:cs="Times New Roman"/>
                <w:iCs/>
                <w:sz w:val="24"/>
                <w:szCs w:val="24"/>
                <w:lang w:eastAsia="lv-LV"/>
              </w:rPr>
              <w:t xml:space="preserve">ikumprojekta </w:t>
            </w:r>
            <w:r w:rsidRPr="00683DF8">
              <w:rPr>
                <w:rFonts w:ascii="Times New Roman" w:eastAsia="Times New Roman" w:hAnsi="Times New Roman" w:cs="Times New Roman"/>
                <w:iCs/>
                <w:sz w:val="24"/>
                <w:szCs w:val="24"/>
                <w:lang w:eastAsia="lv-LV"/>
              </w:rPr>
              <w:t xml:space="preserve">pieņemšanu sabiedrība </w:t>
            </w:r>
            <w:r w:rsidR="00397865" w:rsidRPr="00683DF8">
              <w:rPr>
                <w:rFonts w:ascii="Times New Roman" w:eastAsia="Times New Roman" w:hAnsi="Times New Roman" w:cs="Times New Roman"/>
                <w:iCs/>
                <w:sz w:val="24"/>
                <w:szCs w:val="24"/>
                <w:lang w:eastAsia="lv-LV"/>
              </w:rPr>
              <w:t>tiks informēta vispārējā kārtībā, to publicējot oficiālajā izdevumā “Latvijas Vēstnesis”.</w:t>
            </w:r>
          </w:p>
        </w:tc>
      </w:tr>
    </w:tbl>
    <w:p w14:paraId="4332A1EE"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1"/>
        <w:gridCol w:w="3124"/>
        <w:gridCol w:w="5506"/>
      </w:tblGrid>
      <w:tr w:rsidR="00D34396" w:rsidRPr="00D34396" w14:paraId="72919145"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87B0593" w14:textId="77777777" w:rsidR="00655F2C" w:rsidRPr="00683DF8" w:rsidRDefault="00E5323B" w:rsidP="00F245BB">
            <w:pPr>
              <w:spacing w:after="0" w:line="240" w:lineRule="auto"/>
              <w:jc w:val="center"/>
              <w:rPr>
                <w:rFonts w:ascii="Times New Roman" w:eastAsia="Times New Roman" w:hAnsi="Times New Roman" w:cs="Times New Roman"/>
                <w:b/>
                <w:bCs/>
                <w:iCs/>
                <w:sz w:val="24"/>
                <w:szCs w:val="24"/>
                <w:lang w:eastAsia="lv-LV"/>
              </w:rPr>
            </w:pPr>
            <w:r w:rsidRPr="00683DF8">
              <w:rPr>
                <w:rFonts w:ascii="Times New Roman" w:eastAsia="Times New Roman" w:hAnsi="Times New Roman" w:cs="Times New Roman"/>
                <w:b/>
                <w:bCs/>
                <w:iCs/>
                <w:sz w:val="24"/>
                <w:szCs w:val="24"/>
                <w:lang w:eastAsia="lv-LV"/>
              </w:rPr>
              <w:t>VII. Tiesību akta projekta izpildes nodrošināšana un tās ietekme uz institūcijām</w:t>
            </w:r>
          </w:p>
        </w:tc>
      </w:tr>
      <w:tr w:rsidR="00D34396" w:rsidRPr="00D34396" w14:paraId="76D86EBC"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57EFF19"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40D45D1"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hideMark/>
          </w:tcPr>
          <w:p w14:paraId="0C3C0D57" w14:textId="488C2298" w:rsidR="00E5323B" w:rsidRPr="00683DF8" w:rsidRDefault="00166B80"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Vides aizsardzības un reģionālās attīstības ministrij</w:t>
            </w:r>
            <w:r w:rsidR="00AD4907" w:rsidRPr="00683DF8">
              <w:rPr>
                <w:rFonts w:ascii="Times New Roman" w:eastAsia="Times New Roman" w:hAnsi="Times New Roman" w:cs="Times New Roman"/>
                <w:iCs/>
                <w:sz w:val="24"/>
                <w:szCs w:val="24"/>
                <w:lang w:eastAsia="lv-LV"/>
              </w:rPr>
              <w:t>a</w:t>
            </w:r>
            <w:r w:rsidR="00397865" w:rsidRPr="00683DF8">
              <w:rPr>
                <w:rFonts w:ascii="Times New Roman" w:eastAsia="Times New Roman" w:hAnsi="Times New Roman" w:cs="Times New Roman"/>
                <w:iCs/>
                <w:sz w:val="24"/>
                <w:szCs w:val="24"/>
                <w:lang w:eastAsia="lv-LV"/>
              </w:rPr>
              <w:t>.</w:t>
            </w:r>
          </w:p>
        </w:tc>
      </w:tr>
      <w:tr w:rsidR="00D34396" w:rsidRPr="00D34396" w14:paraId="7A1CB6AD"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81D21F9"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40AD3B14"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Projekta izpildes ietekme uz pārvaldes funkcijām un institucionālo struktūru.</w:t>
            </w:r>
            <w:r w:rsidRPr="00683DF8">
              <w:rPr>
                <w:rFonts w:ascii="Times New Roman" w:eastAsia="Times New Roman" w:hAnsi="Times New Roman" w:cs="Times New Roman"/>
                <w:iCs/>
                <w:sz w:val="24"/>
                <w:szCs w:val="24"/>
                <w:lang w:eastAsia="lv-LV"/>
              </w:rPr>
              <w:br/>
              <w:t xml:space="preserve">Jaunu institūciju izveide, esošu </w:t>
            </w:r>
            <w:r w:rsidRPr="00683DF8">
              <w:rPr>
                <w:rFonts w:ascii="Times New Roman" w:eastAsia="Times New Roman" w:hAnsi="Times New Roman" w:cs="Times New Roman"/>
                <w:iCs/>
                <w:sz w:val="24"/>
                <w:szCs w:val="24"/>
                <w:lang w:eastAsia="lv-LV"/>
              </w:rPr>
              <w:lastRenderedPageBreak/>
              <w:t>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hideMark/>
          </w:tcPr>
          <w:p w14:paraId="50C03E23" w14:textId="77777777" w:rsidR="00E5323B" w:rsidRPr="00683DF8" w:rsidRDefault="00397865" w:rsidP="00397865">
            <w:pPr>
              <w:spacing w:after="0" w:line="240" w:lineRule="auto"/>
              <w:jc w:val="both"/>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lastRenderedPageBreak/>
              <w:t>Likumprojektam nav paredzama ietekme uz institucionālo struktūru, kā arī tas neietekmēs iesaistīto institūciju cilvēkresursus.</w:t>
            </w:r>
          </w:p>
        </w:tc>
      </w:tr>
      <w:tr w:rsidR="00D34396" w:rsidRPr="00D34396" w14:paraId="148BC772"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A99159E"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1DDF1129"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11A225AB" w14:textId="77777777" w:rsidR="00E5323B" w:rsidRPr="00683DF8" w:rsidRDefault="00397865"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Nav.</w:t>
            </w:r>
          </w:p>
        </w:tc>
      </w:tr>
    </w:tbl>
    <w:p w14:paraId="516F2E57" w14:textId="77777777" w:rsidR="00C25B49" w:rsidRPr="00683DF8" w:rsidRDefault="00C25B49" w:rsidP="00894C55">
      <w:pPr>
        <w:spacing w:after="0" w:line="240" w:lineRule="auto"/>
        <w:rPr>
          <w:rFonts w:ascii="Times New Roman" w:hAnsi="Times New Roman" w:cs="Times New Roman"/>
          <w:sz w:val="28"/>
          <w:szCs w:val="28"/>
        </w:rPr>
      </w:pPr>
    </w:p>
    <w:p w14:paraId="315195D9" w14:textId="77777777" w:rsidR="00E5323B" w:rsidRPr="00D34396" w:rsidRDefault="00E5323B" w:rsidP="00894C55">
      <w:pPr>
        <w:spacing w:after="0" w:line="240" w:lineRule="auto"/>
        <w:rPr>
          <w:rFonts w:ascii="Times New Roman" w:hAnsi="Times New Roman" w:cs="Times New Roman"/>
          <w:sz w:val="28"/>
          <w:szCs w:val="28"/>
        </w:rPr>
      </w:pPr>
    </w:p>
    <w:p w14:paraId="7A819777" w14:textId="77777777" w:rsidR="00155657" w:rsidRPr="00D34396" w:rsidRDefault="00155657" w:rsidP="00155657">
      <w:pPr>
        <w:spacing w:after="0" w:line="240" w:lineRule="auto"/>
        <w:ind w:firstLine="720"/>
        <w:rPr>
          <w:rFonts w:ascii="Times New Roman" w:hAnsi="Times New Roman"/>
          <w:sz w:val="24"/>
          <w:szCs w:val="24"/>
        </w:rPr>
      </w:pPr>
      <w:r w:rsidRPr="00D34396">
        <w:rPr>
          <w:rFonts w:ascii="Times New Roman" w:hAnsi="Times New Roman"/>
          <w:sz w:val="24"/>
          <w:szCs w:val="24"/>
        </w:rPr>
        <w:t xml:space="preserve">Vides aizsardzības un </w:t>
      </w:r>
    </w:p>
    <w:p w14:paraId="589CA3B2" w14:textId="452A00FF" w:rsidR="00155657" w:rsidRPr="00D34396" w:rsidRDefault="00155657" w:rsidP="00F245BB">
      <w:pPr>
        <w:tabs>
          <w:tab w:val="left" w:pos="720"/>
          <w:tab w:val="left" w:pos="1440"/>
          <w:tab w:val="left" w:pos="2160"/>
          <w:tab w:val="left" w:pos="2880"/>
          <w:tab w:val="left" w:pos="3600"/>
          <w:tab w:val="left" w:pos="4320"/>
          <w:tab w:val="left" w:pos="5040"/>
          <w:tab w:val="left" w:pos="5760"/>
          <w:tab w:val="left" w:pos="7515"/>
        </w:tabs>
        <w:spacing w:after="0" w:line="240" w:lineRule="auto"/>
        <w:ind w:firstLine="720"/>
        <w:rPr>
          <w:rFonts w:ascii="Times New Roman" w:hAnsi="Times New Roman"/>
          <w:sz w:val="24"/>
          <w:szCs w:val="24"/>
        </w:rPr>
      </w:pPr>
      <w:r w:rsidRPr="00D34396">
        <w:rPr>
          <w:rFonts w:ascii="Times New Roman" w:hAnsi="Times New Roman"/>
          <w:sz w:val="24"/>
          <w:szCs w:val="24"/>
        </w:rPr>
        <w:t>reģionālās attīstības ministrs</w:t>
      </w:r>
      <w:r w:rsidRPr="00D34396">
        <w:rPr>
          <w:rFonts w:ascii="Times New Roman" w:hAnsi="Times New Roman"/>
          <w:sz w:val="24"/>
          <w:szCs w:val="24"/>
        </w:rPr>
        <w:tab/>
      </w:r>
      <w:r w:rsidRPr="00D34396">
        <w:rPr>
          <w:rFonts w:ascii="Times New Roman" w:hAnsi="Times New Roman"/>
          <w:sz w:val="24"/>
          <w:szCs w:val="24"/>
        </w:rPr>
        <w:tab/>
      </w:r>
      <w:r w:rsidRPr="00D34396">
        <w:rPr>
          <w:rFonts w:ascii="Times New Roman" w:hAnsi="Times New Roman"/>
          <w:sz w:val="24"/>
          <w:szCs w:val="24"/>
        </w:rPr>
        <w:tab/>
      </w:r>
      <w:r w:rsidRPr="00D34396">
        <w:rPr>
          <w:rFonts w:ascii="Times New Roman" w:hAnsi="Times New Roman"/>
          <w:sz w:val="24"/>
          <w:szCs w:val="24"/>
        </w:rPr>
        <w:tab/>
      </w:r>
      <w:r w:rsidRPr="00D34396">
        <w:rPr>
          <w:rFonts w:ascii="Times New Roman" w:hAnsi="Times New Roman"/>
          <w:sz w:val="24"/>
          <w:szCs w:val="24"/>
        </w:rPr>
        <w:tab/>
        <w:t>Juris Pūce</w:t>
      </w:r>
    </w:p>
    <w:p w14:paraId="560956A1" w14:textId="77777777" w:rsidR="00894C55" w:rsidRPr="00683DF8" w:rsidRDefault="00894C55" w:rsidP="00683DF8">
      <w:pPr>
        <w:spacing w:after="0" w:line="240" w:lineRule="auto"/>
        <w:rPr>
          <w:rFonts w:ascii="Times New Roman" w:hAnsi="Times New Roman" w:cs="Times New Roman"/>
          <w:sz w:val="24"/>
          <w:szCs w:val="24"/>
        </w:rPr>
      </w:pPr>
    </w:p>
    <w:p w14:paraId="3F4D4118" w14:textId="77777777" w:rsidR="00894C55" w:rsidRPr="00683DF8" w:rsidRDefault="00894C55" w:rsidP="00683DF8">
      <w:pPr>
        <w:spacing w:after="0" w:line="240" w:lineRule="auto"/>
        <w:rPr>
          <w:rFonts w:ascii="Times New Roman" w:hAnsi="Times New Roman" w:cs="Times New Roman"/>
          <w:sz w:val="24"/>
          <w:szCs w:val="24"/>
        </w:rPr>
      </w:pPr>
    </w:p>
    <w:p w14:paraId="11C7110F" w14:textId="77777777" w:rsidR="00894C55" w:rsidRPr="00683DF8" w:rsidRDefault="00894C55" w:rsidP="00683DF8">
      <w:pPr>
        <w:tabs>
          <w:tab w:val="left" w:pos="6237"/>
        </w:tabs>
        <w:spacing w:after="0" w:line="240" w:lineRule="auto"/>
        <w:rPr>
          <w:rFonts w:ascii="Times New Roman" w:hAnsi="Times New Roman" w:cs="Times New Roman"/>
          <w:sz w:val="24"/>
          <w:szCs w:val="24"/>
        </w:rPr>
      </w:pPr>
    </w:p>
    <w:p w14:paraId="1CE63009" w14:textId="77777777" w:rsidR="00894C55" w:rsidRPr="00683DF8" w:rsidRDefault="00894C55" w:rsidP="00683DF8">
      <w:pPr>
        <w:tabs>
          <w:tab w:val="left" w:pos="6237"/>
        </w:tabs>
        <w:spacing w:after="0" w:line="240" w:lineRule="auto"/>
        <w:rPr>
          <w:rFonts w:ascii="Times New Roman" w:hAnsi="Times New Roman" w:cs="Times New Roman"/>
          <w:sz w:val="24"/>
          <w:szCs w:val="24"/>
        </w:rPr>
      </w:pPr>
    </w:p>
    <w:p w14:paraId="45CD9CF7" w14:textId="77777777" w:rsidR="00894C55" w:rsidRPr="00683DF8" w:rsidRDefault="00894C55" w:rsidP="00683DF8">
      <w:pPr>
        <w:tabs>
          <w:tab w:val="left" w:pos="6237"/>
        </w:tabs>
        <w:spacing w:after="0" w:line="240" w:lineRule="auto"/>
        <w:rPr>
          <w:rFonts w:ascii="Times New Roman" w:hAnsi="Times New Roman" w:cs="Times New Roman"/>
          <w:sz w:val="24"/>
          <w:szCs w:val="24"/>
        </w:rPr>
      </w:pPr>
    </w:p>
    <w:p w14:paraId="7C0B8572" w14:textId="77777777" w:rsidR="00894C55" w:rsidRPr="00D34396" w:rsidRDefault="005F2925" w:rsidP="00894C55">
      <w:pPr>
        <w:tabs>
          <w:tab w:val="left" w:pos="6237"/>
        </w:tabs>
        <w:spacing w:after="0" w:line="240" w:lineRule="auto"/>
        <w:rPr>
          <w:rFonts w:ascii="Times New Roman" w:hAnsi="Times New Roman" w:cs="Times New Roman"/>
          <w:sz w:val="20"/>
          <w:szCs w:val="20"/>
        </w:rPr>
      </w:pPr>
      <w:r w:rsidRPr="00D34396">
        <w:rPr>
          <w:rFonts w:ascii="Times New Roman" w:hAnsi="Times New Roman" w:cs="Times New Roman"/>
          <w:sz w:val="20"/>
          <w:szCs w:val="20"/>
        </w:rPr>
        <w:t>Bērziņa</w:t>
      </w:r>
      <w:r w:rsidR="00D133F8" w:rsidRPr="00D34396">
        <w:rPr>
          <w:rFonts w:ascii="Times New Roman" w:hAnsi="Times New Roman" w:cs="Times New Roman"/>
          <w:sz w:val="20"/>
          <w:szCs w:val="20"/>
        </w:rPr>
        <w:t xml:space="preserve"> 670</w:t>
      </w:r>
      <w:r w:rsidRPr="00D34396">
        <w:rPr>
          <w:rFonts w:ascii="Times New Roman" w:hAnsi="Times New Roman" w:cs="Times New Roman"/>
          <w:sz w:val="20"/>
          <w:szCs w:val="20"/>
        </w:rPr>
        <w:t>26491</w:t>
      </w:r>
    </w:p>
    <w:p w14:paraId="610B5ED2" w14:textId="61D91391" w:rsidR="00894C55" w:rsidRPr="00D34396" w:rsidRDefault="00E154A8" w:rsidP="00894C55">
      <w:pPr>
        <w:tabs>
          <w:tab w:val="left" w:pos="6237"/>
        </w:tabs>
        <w:spacing w:after="0" w:line="240" w:lineRule="auto"/>
        <w:rPr>
          <w:rFonts w:ascii="Times New Roman" w:hAnsi="Times New Roman" w:cs="Times New Roman"/>
          <w:sz w:val="20"/>
          <w:szCs w:val="20"/>
        </w:rPr>
      </w:pPr>
      <w:r w:rsidRPr="00D34396">
        <w:rPr>
          <w:rFonts w:ascii="Times New Roman" w:hAnsi="Times New Roman" w:cs="Times New Roman"/>
          <w:sz w:val="20"/>
          <w:szCs w:val="20"/>
        </w:rPr>
        <w:t>Mara.Berzina@varam.gov.lv</w:t>
      </w:r>
    </w:p>
    <w:p w14:paraId="7B5B45CF" w14:textId="1E0391BD" w:rsidR="005C6DA3" w:rsidRPr="00D34396" w:rsidRDefault="005C6DA3" w:rsidP="00894C55">
      <w:pPr>
        <w:tabs>
          <w:tab w:val="left" w:pos="6237"/>
        </w:tabs>
        <w:spacing w:after="0" w:line="240" w:lineRule="auto"/>
        <w:rPr>
          <w:rFonts w:ascii="Times New Roman" w:hAnsi="Times New Roman" w:cs="Times New Roman"/>
          <w:sz w:val="20"/>
          <w:szCs w:val="20"/>
        </w:rPr>
      </w:pPr>
    </w:p>
    <w:p w14:paraId="09FAB16B" w14:textId="4CA1C5BB" w:rsidR="005C6DA3" w:rsidRPr="00D34396" w:rsidRDefault="005C6DA3" w:rsidP="00894C55">
      <w:pPr>
        <w:tabs>
          <w:tab w:val="left" w:pos="6237"/>
        </w:tabs>
        <w:spacing w:after="0" w:line="240" w:lineRule="auto"/>
        <w:rPr>
          <w:rFonts w:ascii="Times New Roman" w:hAnsi="Times New Roman" w:cs="Times New Roman"/>
          <w:sz w:val="20"/>
          <w:szCs w:val="20"/>
        </w:rPr>
      </w:pPr>
      <w:r w:rsidRPr="00D34396">
        <w:rPr>
          <w:rFonts w:ascii="Times New Roman" w:hAnsi="Times New Roman" w:cs="Times New Roman"/>
          <w:sz w:val="20"/>
          <w:szCs w:val="20"/>
        </w:rPr>
        <w:t>Režā, 6702</w:t>
      </w:r>
      <w:r w:rsidR="00DB5A50" w:rsidRPr="00D34396">
        <w:rPr>
          <w:rFonts w:ascii="Times New Roman" w:hAnsi="Times New Roman" w:cs="Times New Roman"/>
          <w:sz w:val="20"/>
          <w:szCs w:val="20"/>
        </w:rPr>
        <w:t>6945</w:t>
      </w:r>
    </w:p>
    <w:p w14:paraId="2417078A" w14:textId="023A9F72" w:rsidR="005C6DA3" w:rsidRPr="00D34396" w:rsidRDefault="005C6DA3" w:rsidP="00894C55">
      <w:pPr>
        <w:tabs>
          <w:tab w:val="left" w:pos="6237"/>
        </w:tabs>
        <w:spacing w:after="0" w:line="240" w:lineRule="auto"/>
        <w:rPr>
          <w:rFonts w:ascii="Times New Roman" w:hAnsi="Times New Roman" w:cs="Times New Roman"/>
          <w:sz w:val="20"/>
          <w:szCs w:val="20"/>
        </w:rPr>
      </w:pPr>
      <w:r w:rsidRPr="00D34396">
        <w:rPr>
          <w:rFonts w:ascii="Times New Roman" w:hAnsi="Times New Roman" w:cs="Times New Roman"/>
          <w:sz w:val="20"/>
          <w:szCs w:val="20"/>
        </w:rPr>
        <w:t>Sandra.Reza@varam.gov.lv</w:t>
      </w:r>
    </w:p>
    <w:sectPr w:rsidR="005C6DA3" w:rsidRPr="00D34396" w:rsidSect="009A2654">
      <w:headerReference w:type="default" r:id="rId12"/>
      <w:footerReference w:type="default" r:id="rId13"/>
      <w:footerReference w:type="first" r:id="rId14"/>
      <w:pgSz w:w="11906" w:h="16838"/>
      <w:pgMar w:top="1418" w:right="1134" w:bottom="1134" w:left="1701"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1EADF4" w16cid:durableId="2230305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7735FB" w14:textId="77777777" w:rsidR="003A69E3" w:rsidRDefault="003A69E3" w:rsidP="00894C55">
      <w:pPr>
        <w:spacing w:after="0" w:line="240" w:lineRule="auto"/>
      </w:pPr>
      <w:r>
        <w:separator/>
      </w:r>
    </w:p>
  </w:endnote>
  <w:endnote w:type="continuationSeparator" w:id="0">
    <w:p w14:paraId="27D82619" w14:textId="77777777" w:rsidR="003A69E3" w:rsidRDefault="003A69E3"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5D3E8" w14:textId="0D758C46" w:rsidR="00894C55" w:rsidRPr="00DB26FA" w:rsidRDefault="00210A2F" w:rsidP="00DB26FA">
    <w:pPr>
      <w:pStyle w:val="Footer"/>
    </w:pPr>
    <w:r w:rsidRPr="00534BCA">
      <w:rPr>
        <w:rFonts w:ascii="Times New Roman" w:hAnsi="Times New Roman" w:cs="Times New Roman"/>
        <w:sz w:val="20"/>
        <w:szCs w:val="20"/>
      </w:rPr>
      <w:t>VARAManot_020420</w:t>
    </w:r>
    <w:r w:rsidR="00DB26FA" w:rsidRPr="00534BCA">
      <w:rPr>
        <w:rFonts w:ascii="Times New Roman" w:hAnsi="Times New Roman" w:cs="Times New Roman"/>
        <w:sz w:val="20"/>
        <w:szCs w:val="20"/>
      </w:rPr>
      <w:t>_groz_</w:t>
    </w:r>
    <w:r w:rsidRPr="00534BCA">
      <w:rPr>
        <w:rFonts w:ascii="Times New Roman" w:hAnsi="Times New Roman" w:cs="Times New Roman"/>
        <w:sz w:val="20"/>
        <w:szCs w:val="20"/>
      </w:rPr>
      <w:t>LBFV_VPVKAC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87C8E" w14:textId="16F0BDB8" w:rsidR="009A2654" w:rsidRPr="009A2654" w:rsidRDefault="00534BCA">
    <w:pPr>
      <w:pStyle w:val="Footer"/>
      <w:rPr>
        <w:rFonts w:ascii="Times New Roman" w:hAnsi="Times New Roman" w:cs="Times New Roman"/>
        <w:sz w:val="20"/>
        <w:szCs w:val="20"/>
      </w:rPr>
    </w:pPr>
    <w:r w:rsidRPr="00534BCA">
      <w:rPr>
        <w:rFonts w:ascii="Times New Roman" w:hAnsi="Times New Roman" w:cs="Times New Roman"/>
        <w:sz w:val="20"/>
        <w:szCs w:val="20"/>
      </w:rPr>
      <w:t>VARAManot_</w:t>
    </w:r>
    <w:r w:rsidRPr="004946BD">
      <w:rPr>
        <w:rFonts w:ascii="Times New Roman" w:hAnsi="Times New Roman" w:cs="Times New Roman"/>
        <w:sz w:val="20"/>
        <w:szCs w:val="20"/>
      </w:rPr>
      <w:t>020420_groz_LBFV_VPVKAC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B3EDFA" w14:textId="77777777" w:rsidR="003A69E3" w:rsidRDefault="003A69E3" w:rsidP="00894C55">
      <w:pPr>
        <w:spacing w:after="0" w:line="240" w:lineRule="auto"/>
      </w:pPr>
      <w:r>
        <w:separator/>
      </w:r>
    </w:p>
  </w:footnote>
  <w:footnote w:type="continuationSeparator" w:id="0">
    <w:p w14:paraId="7C30FD94" w14:textId="77777777" w:rsidR="003A69E3" w:rsidRDefault="003A69E3"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5D147560" w14:textId="77777777" w:rsidR="00894C55" w:rsidRPr="00C25B49" w:rsidRDefault="00456E40">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00894C55"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E311DC">
          <w:rPr>
            <w:rFonts w:ascii="Times New Roman" w:hAnsi="Times New Roman" w:cs="Times New Roman"/>
            <w:noProof/>
            <w:sz w:val="24"/>
            <w:szCs w:val="20"/>
          </w:rPr>
          <w:t>5</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EE03F3"/>
    <w:multiLevelType w:val="hybridMultilevel"/>
    <w:tmpl w:val="A8008B32"/>
    <w:lvl w:ilvl="0" w:tplc="3F6C65D2">
      <w:start w:val="3"/>
      <w:numFmt w:val="bullet"/>
      <w:lvlText w:val="-"/>
      <w:lvlJc w:val="left"/>
      <w:pPr>
        <w:ind w:left="987" w:hanging="360"/>
      </w:pPr>
      <w:rPr>
        <w:rFonts w:ascii="Times New Roman" w:eastAsiaTheme="minorHAnsi" w:hAnsi="Times New Roman" w:cs="Times New Roman" w:hint="default"/>
      </w:rPr>
    </w:lvl>
    <w:lvl w:ilvl="1" w:tplc="04260003" w:tentative="1">
      <w:start w:val="1"/>
      <w:numFmt w:val="bullet"/>
      <w:lvlText w:val="o"/>
      <w:lvlJc w:val="left"/>
      <w:pPr>
        <w:ind w:left="1707" w:hanging="360"/>
      </w:pPr>
      <w:rPr>
        <w:rFonts w:ascii="Courier New" w:hAnsi="Courier New" w:cs="Courier New" w:hint="default"/>
      </w:rPr>
    </w:lvl>
    <w:lvl w:ilvl="2" w:tplc="04260005" w:tentative="1">
      <w:start w:val="1"/>
      <w:numFmt w:val="bullet"/>
      <w:lvlText w:val=""/>
      <w:lvlJc w:val="left"/>
      <w:pPr>
        <w:ind w:left="2427" w:hanging="360"/>
      </w:pPr>
      <w:rPr>
        <w:rFonts w:ascii="Wingdings" w:hAnsi="Wingdings" w:hint="default"/>
      </w:rPr>
    </w:lvl>
    <w:lvl w:ilvl="3" w:tplc="04260001" w:tentative="1">
      <w:start w:val="1"/>
      <w:numFmt w:val="bullet"/>
      <w:lvlText w:val=""/>
      <w:lvlJc w:val="left"/>
      <w:pPr>
        <w:ind w:left="3147" w:hanging="360"/>
      </w:pPr>
      <w:rPr>
        <w:rFonts w:ascii="Symbol" w:hAnsi="Symbol" w:hint="default"/>
      </w:rPr>
    </w:lvl>
    <w:lvl w:ilvl="4" w:tplc="04260003" w:tentative="1">
      <w:start w:val="1"/>
      <w:numFmt w:val="bullet"/>
      <w:lvlText w:val="o"/>
      <w:lvlJc w:val="left"/>
      <w:pPr>
        <w:ind w:left="3867" w:hanging="360"/>
      </w:pPr>
      <w:rPr>
        <w:rFonts w:ascii="Courier New" w:hAnsi="Courier New" w:cs="Courier New" w:hint="default"/>
      </w:rPr>
    </w:lvl>
    <w:lvl w:ilvl="5" w:tplc="04260005" w:tentative="1">
      <w:start w:val="1"/>
      <w:numFmt w:val="bullet"/>
      <w:lvlText w:val=""/>
      <w:lvlJc w:val="left"/>
      <w:pPr>
        <w:ind w:left="4587" w:hanging="360"/>
      </w:pPr>
      <w:rPr>
        <w:rFonts w:ascii="Wingdings" w:hAnsi="Wingdings" w:hint="default"/>
      </w:rPr>
    </w:lvl>
    <w:lvl w:ilvl="6" w:tplc="04260001" w:tentative="1">
      <w:start w:val="1"/>
      <w:numFmt w:val="bullet"/>
      <w:lvlText w:val=""/>
      <w:lvlJc w:val="left"/>
      <w:pPr>
        <w:ind w:left="5307" w:hanging="360"/>
      </w:pPr>
      <w:rPr>
        <w:rFonts w:ascii="Symbol" w:hAnsi="Symbol" w:hint="default"/>
      </w:rPr>
    </w:lvl>
    <w:lvl w:ilvl="7" w:tplc="04260003" w:tentative="1">
      <w:start w:val="1"/>
      <w:numFmt w:val="bullet"/>
      <w:lvlText w:val="o"/>
      <w:lvlJc w:val="left"/>
      <w:pPr>
        <w:ind w:left="6027" w:hanging="360"/>
      </w:pPr>
      <w:rPr>
        <w:rFonts w:ascii="Courier New" w:hAnsi="Courier New" w:cs="Courier New" w:hint="default"/>
      </w:rPr>
    </w:lvl>
    <w:lvl w:ilvl="8" w:tplc="04260005" w:tentative="1">
      <w:start w:val="1"/>
      <w:numFmt w:val="bullet"/>
      <w:lvlText w:val=""/>
      <w:lvlJc w:val="left"/>
      <w:pPr>
        <w:ind w:left="6747"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zis">
    <w15:presenceInfo w15:providerId="None" w15:userId="Ez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174A9"/>
    <w:rsid w:val="00021225"/>
    <w:rsid w:val="00074BF2"/>
    <w:rsid w:val="0008707F"/>
    <w:rsid w:val="00131BFF"/>
    <w:rsid w:val="001423CD"/>
    <w:rsid w:val="00155657"/>
    <w:rsid w:val="00166B80"/>
    <w:rsid w:val="0017791E"/>
    <w:rsid w:val="00190DE1"/>
    <w:rsid w:val="001974F3"/>
    <w:rsid w:val="001D5A90"/>
    <w:rsid w:val="00210A2F"/>
    <w:rsid w:val="00222898"/>
    <w:rsid w:val="00243426"/>
    <w:rsid w:val="00273FFE"/>
    <w:rsid w:val="002852A7"/>
    <w:rsid w:val="002B52E6"/>
    <w:rsid w:val="002D43EF"/>
    <w:rsid w:val="002E1C05"/>
    <w:rsid w:val="00350F44"/>
    <w:rsid w:val="00397865"/>
    <w:rsid w:val="003A69E3"/>
    <w:rsid w:val="003B0BF9"/>
    <w:rsid w:val="003C3F47"/>
    <w:rsid w:val="003E0791"/>
    <w:rsid w:val="003F28AC"/>
    <w:rsid w:val="00432551"/>
    <w:rsid w:val="00433D73"/>
    <w:rsid w:val="004454FE"/>
    <w:rsid w:val="00456E40"/>
    <w:rsid w:val="00471F27"/>
    <w:rsid w:val="004E54AD"/>
    <w:rsid w:val="00500A1F"/>
    <w:rsid w:val="0050178F"/>
    <w:rsid w:val="00533540"/>
    <w:rsid w:val="00534BCA"/>
    <w:rsid w:val="00556074"/>
    <w:rsid w:val="005C0B78"/>
    <w:rsid w:val="005C6DA3"/>
    <w:rsid w:val="005F2925"/>
    <w:rsid w:val="006412FE"/>
    <w:rsid w:val="00655F2C"/>
    <w:rsid w:val="0066169D"/>
    <w:rsid w:val="00683DF8"/>
    <w:rsid w:val="006B12E4"/>
    <w:rsid w:val="006B66AD"/>
    <w:rsid w:val="006E1081"/>
    <w:rsid w:val="00720585"/>
    <w:rsid w:val="00720BD0"/>
    <w:rsid w:val="0074166E"/>
    <w:rsid w:val="00773AF6"/>
    <w:rsid w:val="00795F71"/>
    <w:rsid w:val="007A4873"/>
    <w:rsid w:val="007C05C6"/>
    <w:rsid w:val="007D3DD7"/>
    <w:rsid w:val="007E5F7A"/>
    <w:rsid w:val="007E73AB"/>
    <w:rsid w:val="00816C11"/>
    <w:rsid w:val="00823A3E"/>
    <w:rsid w:val="00894C55"/>
    <w:rsid w:val="008D2BB2"/>
    <w:rsid w:val="008F627F"/>
    <w:rsid w:val="00945280"/>
    <w:rsid w:val="009806E3"/>
    <w:rsid w:val="00982807"/>
    <w:rsid w:val="009A2654"/>
    <w:rsid w:val="009A74CA"/>
    <w:rsid w:val="009C4824"/>
    <w:rsid w:val="00A10FC3"/>
    <w:rsid w:val="00A6073E"/>
    <w:rsid w:val="00A91F51"/>
    <w:rsid w:val="00AD4907"/>
    <w:rsid w:val="00AE5567"/>
    <w:rsid w:val="00AF1239"/>
    <w:rsid w:val="00AF77DE"/>
    <w:rsid w:val="00B16480"/>
    <w:rsid w:val="00B2165C"/>
    <w:rsid w:val="00B668CE"/>
    <w:rsid w:val="00BA20AA"/>
    <w:rsid w:val="00BC1DDA"/>
    <w:rsid w:val="00BD1AD1"/>
    <w:rsid w:val="00BD4425"/>
    <w:rsid w:val="00BF022C"/>
    <w:rsid w:val="00C15C06"/>
    <w:rsid w:val="00C25B49"/>
    <w:rsid w:val="00C8262F"/>
    <w:rsid w:val="00CB4195"/>
    <w:rsid w:val="00CC0D2D"/>
    <w:rsid w:val="00CD2507"/>
    <w:rsid w:val="00CD5296"/>
    <w:rsid w:val="00CE5657"/>
    <w:rsid w:val="00D133F8"/>
    <w:rsid w:val="00D14A3E"/>
    <w:rsid w:val="00D15306"/>
    <w:rsid w:val="00D16F29"/>
    <w:rsid w:val="00D34396"/>
    <w:rsid w:val="00DB26FA"/>
    <w:rsid w:val="00DB5A50"/>
    <w:rsid w:val="00E00911"/>
    <w:rsid w:val="00E154A8"/>
    <w:rsid w:val="00E311DC"/>
    <w:rsid w:val="00E3716B"/>
    <w:rsid w:val="00E5323B"/>
    <w:rsid w:val="00E8749E"/>
    <w:rsid w:val="00E908F8"/>
    <w:rsid w:val="00E90C01"/>
    <w:rsid w:val="00EA486E"/>
    <w:rsid w:val="00F245BB"/>
    <w:rsid w:val="00F26083"/>
    <w:rsid w:val="00F36AFF"/>
    <w:rsid w:val="00F57B0C"/>
    <w:rsid w:val="00F60B54"/>
    <w:rsid w:val="00F66FAA"/>
    <w:rsid w:val="00F77982"/>
    <w:rsid w:val="00FB0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C3E4F"/>
  <w15:docId w15:val="{FDD3E566-C351-494E-9A81-3062D56B2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character" w:styleId="CommentReference">
    <w:name w:val="annotation reference"/>
    <w:basedOn w:val="DefaultParagraphFont"/>
    <w:uiPriority w:val="99"/>
    <w:semiHidden/>
    <w:unhideWhenUsed/>
    <w:rsid w:val="00397865"/>
    <w:rPr>
      <w:sz w:val="16"/>
      <w:szCs w:val="16"/>
    </w:rPr>
  </w:style>
  <w:style w:type="paragraph" w:styleId="CommentText">
    <w:name w:val="annotation text"/>
    <w:basedOn w:val="Normal"/>
    <w:link w:val="CommentTextChar"/>
    <w:uiPriority w:val="99"/>
    <w:semiHidden/>
    <w:unhideWhenUsed/>
    <w:rsid w:val="00397865"/>
    <w:pPr>
      <w:spacing w:line="240" w:lineRule="auto"/>
    </w:pPr>
    <w:rPr>
      <w:sz w:val="20"/>
      <w:szCs w:val="20"/>
    </w:rPr>
  </w:style>
  <w:style w:type="character" w:customStyle="1" w:styleId="CommentTextChar">
    <w:name w:val="Comment Text Char"/>
    <w:basedOn w:val="DefaultParagraphFont"/>
    <w:link w:val="CommentText"/>
    <w:uiPriority w:val="99"/>
    <w:semiHidden/>
    <w:rsid w:val="00397865"/>
    <w:rPr>
      <w:sz w:val="20"/>
      <w:szCs w:val="20"/>
    </w:rPr>
  </w:style>
  <w:style w:type="paragraph" w:styleId="CommentSubject">
    <w:name w:val="annotation subject"/>
    <w:basedOn w:val="CommentText"/>
    <w:next w:val="CommentText"/>
    <w:link w:val="CommentSubjectChar"/>
    <w:uiPriority w:val="99"/>
    <w:semiHidden/>
    <w:unhideWhenUsed/>
    <w:rsid w:val="00397865"/>
    <w:rPr>
      <w:b/>
      <w:bCs/>
    </w:rPr>
  </w:style>
  <w:style w:type="character" w:customStyle="1" w:styleId="CommentSubjectChar">
    <w:name w:val="Comment Subject Char"/>
    <w:basedOn w:val="CommentTextChar"/>
    <w:link w:val="CommentSubject"/>
    <w:uiPriority w:val="99"/>
    <w:semiHidden/>
    <w:rsid w:val="00397865"/>
    <w:rPr>
      <w:b/>
      <w:bCs/>
      <w:sz w:val="20"/>
      <w:szCs w:val="20"/>
    </w:rPr>
  </w:style>
  <w:style w:type="paragraph" w:styleId="ListParagraph">
    <w:name w:val="List Paragraph"/>
    <w:aliases w:val="2"/>
    <w:basedOn w:val="Normal"/>
    <w:link w:val="ListParagraphChar"/>
    <w:uiPriority w:val="34"/>
    <w:qFormat/>
    <w:rsid w:val="00F245BB"/>
    <w:pPr>
      <w:spacing w:before="120" w:after="0" w:line="240" w:lineRule="auto"/>
      <w:ind w:left="720" w:hanging="567"/>
      <w:contextualSpacing/>
      <w:jc w:val="both"/>
    </w:pPr>
  </w:style>
  <w:style w:type="character" w:customStyle="1" w:styleId="ListParagraphChar">
    <w:name w:val="List Paragraph Char"/>
    <w:aliases w:val="2 Char"/>
    <w:basedOn w:val="DefaultParagraphFont"/>
    <w:link w:val="ListParagraph"/>
    <w:uiPriority w:val="34"/>
    <w:locked/>
    <w:rsid w:val="00F245BB"/>
  </w:style>
  <w:style w:type="character" w:customStyle="1" w:styleId="UnresolvedMention">
    <w:name w:val="Unresolved Mention"/>
    <w:basedOn w:val="DefaultParagraphFont"/>
    <w:uiPriority w:val="99"/>
    <w:semiHidden/>
    <w:unhideWhenUsed/>
    <w:rsid w:val="005C6D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1324967164">
      <w:bodyDiv w:val="1"/>
      <w:marLeft w:val="0"/>
      <w:marRight w:val="0"/>
      <w:marTop w:val="0"/>
      <w:marBottom w:val="0"/>
      <w:divBdr>
        <w:top w:val="none" w:sz="0" w:space="0" w:color="auto"/>
        <w:left w:val="none" w:sz="0" w:space="0" w:color="auto"/>
        <w:bottom w:val="none" w:sz="0" w:space="0" w:color="auto"/>
        <w:right w:val="none" w:sz="0" w:space="0" w:color="auto"/>
      </w:divBdr>
      <w:divsChild>
        <w:div w:id="216549073">
          <w:marLeft w:val="0"/>
          <w:marRight w:val="0"/>
          <w:marTop w:val="0"/>
          <w:marBottom w:val="0"/>
          <w:divBdr>
            <w:top w:val="none" w:sz="0" w:space="0" w:color="auto"/>
            <w:left w:val="none" w:sz="0" w:space="0" w:color="auto"/>
            <w:bottom w:val="none" w:sz="0" w:space="0" w:color="auto"/>
            <w:right w:val="none" w:sz="0" w:space="0" w:color="auto"/>
          </w:divBdr>
        </w:div>
        <w:div w:id="1836262355">
          <w:marLeft w:val="0"/>
          <w:marRight w:val="0"/>
          <w:marTop w:val="0"/>
          <w:marBottom w:val="0"/>
          <w:divBdr>
            <w:top w:val="none" w:sz="0" w:space="0" w:color="auto"/>
            <w:left w:val="none" w:sz="0" w:space="0" w:color="auto"/>
            <w:bottom w:val="none" w:sz="0" w:space="0" w:color="auto"/>
            <w:right w:val="none" w:sz="0" w:space="0" w:color="auto"/>
          </w:divBdr>
        </w:div>
        <w:div w:id="1676300713">
          <w:marLeft w:val="0"/>
          <w:marRight w:val="0"/>
          <w:marTop w:val="0"/>
          <w:marBottom w:val="0"/>
          <w:divBdr>
            <w:top w:val="none" w:sz="0" w:space="0" w:color="auto"/>
            <w:left w:val="none" w:sz="0" w:space="0" w:color="auto"/>
            <w:bottom w:val="none" w:sz="0" w:space="0" w:color="auto"/>
            <w:right w:val="none" w:sz="0" w:space="0" w:color="auto"/>
          </w:divBdr>
        </w:div>
      </w:divsChild>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58826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aram.gov.l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2513C7936974E769D1103048039203D"/>
        <w:category>
          <w:name w:val="General"/>
          <w:gallery w:val="placeholder"/>
        </w:category>
        <w:types>
          <w:type w:val="bbPlcHdr"/>
        </w:types>
        <w:behaviors>
          <w:behavior w:val="content"/>
        </w:behaviors>
        <w:guid w:val="{EA57784D-338A-42CC-8DEB-1C5216D9B5B8}"/>
      </w:docPartPr>
      <w:docPartBody>
        <w:p w:rsidR="00FF5D4F" w:rsidRDefault="00FF5D4F" w:rsidP="00FF5D4F">
          <w:pPr>
            <w:pStyle w:val="B2513C7936974E769D1103048039203D8"/>
          </w:pPr>
          <w:r w:rsidRPr="00E90C01">
            <w:rPr>
              <w:rStyle w:val="PlaceholderText"/>
              <w:rFonts w:ascii="Times New Roman" w:hAnsi="Times New Roman" w:cs="Times New Roman"/>
              <w:sz w:val="28"/>
              <w:szCs w:val="28"/>
            </w:rPr>
            <w:t>Tiesību akta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C00671"/>
    <w:rsid w:val="00057C8B"/>
    <w:rsid w:val="00084514"/>
    <w:rsid w:val="000944CE"/>
    <w:rsid w:val="001B34ED"/>
    <w:rsid w:val="00210593"/>
    <w:rsid w:val="00344186"/>
    <w:rsid w:val="00391A77"/>
    <w:rsid w:val="004352AA"/>
    <w:rsid w:val="00472F39"/>
    <w:rsid w:val="00523A63"/>
    <w:rsid w:val="005743E3"/>
    <w:rsid w:val="007330BC"/>
    <w:rsid w:val="008363C8"/>
    <w:rsid w:val="008B623B"/>
    <w:rsid w:val="008D39C9"/>
    <w:rsid w:val="009C1B4C"/>
    <w:rsid w:val="00A4585E"/>
    <w:rsid w:val="00AD4A2F"/>
    <w:rsid w:val="00B3767C"/>
    <w:rsid w:val="00C00671"/>
    <w:rsid w:val="00C671D3"/>
    <w:rsid w:val="00CB1E92"/>
    <w:rsid w:val="00D44662"/>
    <w:rsid w:val="00D4536D"/>
    <w:rsid w:val="00D85DFE"/>
    <w:rsid w:val="00EF5EB9"/>
    <w:rsid w:val="00F95F73"/>
    <w:rsid w:val="00FC6896"/>
    <w:rsid w:val="00FF5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C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5D4F"/>
    <w:rPr>
      <w:color w:val="808080"/>
    </w:rPr>
  </w:style>
  <w:style w:type="paragraph" w:customStyle="1" w:styleId="B2513C7936974E769D1103048039203D">
    <w:name w:val="B2513C7936974E769D1103048039203D"/>
    <w:rsid w:val="00C00671"/>
    <w:rPr>
      <w:rFonts w:eastAsiaTheme="minorHAnsi"/>
      <w:lang w:eastAsia="en-US"/>
    </w:rPr>
  </w:style>
  <w:style w:type="paragraph" w:customStyle="1" w:styleId="B2513C7936974E769D1103048039203D1">
    <w:name w:val="B2513C7936974E769D1103048039203D1"/>
    <w:rsid w:val="00C00671"/>
    <w:rPr>
      <w:rFonts w:eastAsiaTheme="minorHAnsi"/>
      <w:lang w:eastAsia="en-US"/>
    </w:rPr>
  </w:style>
  <w:style w:type="paragraph" w:customStyle="1" w:styleId="B2513C7936974E769D1103048039203D2">
    <w:name w:val="B2513C7936974E769D1103048039203D2"/>
    <w:rsid w:val="00C00671"/>
    <w:rPr>
      <w:rFonts w:eastAsiaTheme="minorHAnsi"/>
      <w:lang w:eastAsia="en-US"/>
    </w:rPr>
  </w:style>
  <w:style w:type="paragraph" w:customStyle="1" w:styleId="B2513C7936974E769D1103048039203D3">
    <w:name w:val="B2513C7936974E769D1103048039203D3"/>
    <w:rsid w:val="00C00671"/>
    <w:rPr>
      <w:rFonts w:eastAsiaTheme="minorHAnsi"/>
      <w:lang w:eastAsia="en-US"/>
    </w:rPr>
  </w:style>
  <w:style w:type="paragraph" w:customStyle="1" w:styleId="883803275B904BACB6B45144980015BE">
    <w:name w:val="883803275B904BACB6B45144980015BE"/>
    <w:rsid w:val="00C00671"/>
    <w:pPr>
      <w:tabs>
        <w:tab w:val="center" w:pos="4153"/>
        <w:tab w:val="right" w:pos="8306"/>
      </w:tabs>
      <w:spacing w:after="0" w:line="240" w:lineRule="auto"/>
    </w:pPr>
    <w:rPr>
      <w:rFonts w:eastAsiaTheme="minorHAnsi"/>
      <w:lang w:eastAsia="en-US"/>
    </w:rPr>
  </w:style>
  <w:style w:type="paragraph" w:customStyle="1" w:styleId="B2513C7936974E769D1103048039203D4">
    <w:name w:val="B2513C7936974E769D1103048039203D4"/>
    <w:rsid w:val="00FF5D4F"/>
    <w:rPr>
      <w:rFonts w:eastAsiaTheme="minorHAnsi"/>
      <w:lang w:eastAsia="en-US"/>
    </w:rPr>
  </w:style>
  <w:style w:type="paragraph" w:customStyle="1" w:styleId="883803275B904BACB6B45144980015BE1">
    <w:name w:val="883803275B904BACB6B45144980015BE1"/>
    <w:rsid w:val="00FF5D4F"/>
    <w:pPr>
      <w:tabs>
        <w:tab w:val="center" w:pos="4153"/>
        <w:tab w:val="right" w:pos="8306"/>
      </w:tabs>
      <w:spacing w:after="0" w:line="240" w:lineRule="auto"/>
    </w:pPr>
    <w:rPr>
      <w:rFonts w:eastAsiaTheme="minorHAnsi"/>
      <w:lang w:eastAsia="en-US"/>
    </w:rPr>
  </w:style>
  <w:style w:type="paragraph" w:customStyle="1" w:styleId="56650D99FA7E429C9736A0828FCC0A9F">
    <w:name w:val="56650D99FA7E429C9736A0828FCC0A9F"/>
    <w:rsid w:val="00FF5D4F"/>
    <w:pPr>
      <w:spacing w:after="200" w:line="276" w:lineRule="auto"/>
    </w:pPr>
  </w:style>
  <w:style w:type="paragraph" w:customStyle="1" w:styleId="B2513C7936974E769D1103048039203D5">
    <w:name w:val="B2513C7936974E769D1103048039203D5"/>
    <w:rsid w:val="00FF5D4F"/>
    <w:rPr>
      <w:rFonts w:eastAsiaTheme="minorHAnsi"/>
      <w:lang w:eastAsia="en-US"/>
    </w:rPr>
  </w:style>
  <w:style w:type="paragraph" w:customStyle="1" w:styleId="B2513C7936974E769D1103048039203D6">
    <w:name w:val="B2513C7936974E769D1103048039203D6"/>
    <w:rsid w:val="00FF5D4F"/>
    <w:rPr>
      <w:rFonts w:eastAsiaTheme="minorHAnsi"/>
      <w:lang w:eastAsia="en-US"/>
    </w:rPr>
  </w:style>
  <w:style w:type="paragraph" w:customStyle="1" w:styleId="62FCE0315F9A49B88D7551D29C9154E7">
    <w:name w:val="62FCE0315F9A49B88D7551D29C9154E7"/>
    <w:rsid w:val="00FF5D4F"/>
    <w:rPr>
      <w:rFonts w:eastAsiaTheme="minorHAnsi"/>
      <w:lang w:eastAsia="en-US"/>
    </w:rPr>
  </w:style>
  <w:style w:type="paragraph" w:customStyle="1" w:styleId="883803275B904BACB6B45144980015BE2">
    <w:name w:val="883803275B904BACB6B45144980015BE2"/>
    <w:rsid w:val="00FF5D4F"/>
    <w:pPr>
      <w:tabs>
        <w:tab w:val="center" w:pos="4153"/>
        <w:tab w:val="right" w:pos="8306"/>
      </w:tabs>
      <w:spacing w:after="0" w:line="240" w:lineRule="auto"/>
    </w:pPr>
    <w:rPr>
      <w:rFonts w:eastAsiaTheme="minorHAnsi"/>
      <w:lang w:eastAsia="en-US"/>
    </w:rPr>
  </w:style>
  <w:style w:type="paragraph" w:customStyle="1" w:styleId="B2513C7936974E769D1103048039203D7">
    <w:name w:val="B2513C7936974E769D1103048039203D7"/>
    <w:rsid w:val="00FF5D4F"/>
    <w:rPr>
      <w:rFonts w:eastAsiaTheme="minorHAnsi"/>
      <w:lang w:eastAsia="en-US"/>
    </w:rPr>
  </w:style>
  <w:style w:type="paragraph" w:customStyle="1" w:styleId="62FCE0315F9A49B88D7551D29C9154E71">
    <w:name w:val="62FCE0315F9A49B88D7551D29C9154E71"/>
    <w:rsid w:val="00FF5D4F"/>
    <w:rPr>
      <w:rFonts w:eastAsiaTheme="minorHAnsi"/>
      <w:lang w:eastAsia="en-US"/>
    </w:rPr>
  </w:style>
  <w:style w:type="paragraph" w:customStyle="1" w:styleId="C2EC51BD30FC49B48874927AFE5E926E">
    <w:name w:val="C2EC51BD30FC49B48874927AFE5E926E"/>
    <w:rsid w:val="00FF5D4F"/>
    <w:rPr>
      <w:rFonts w:eastAsiaTheme="minorHAnsi"/>
      <w:lang w:eastAsia="en-US"/>
    </w:rPr>
  </w:style>
  <w:style w:type="paragraph" w:customStyle="1" w:styleId="883803275B904BACB6B45144980015BE3">
    <w:name w:val="883803275B904BACB6B45144980015BE3"/>
    <w:rsid w:val="00FF5D4F"/>
    <w:pPr>
      <w:tabs>
        <w:tab w:val="center" w:pos="4153"/>
        <w:tab w:val="right" w:pos="8306"/>
      </w:tabs>
      <w:spacing w:after="0" w:line="240" w:lineRule="auto"/>
    </w:pPr>
    <w:rPr>
      <w:rFonts w:eastAsiaTheme="minorHAnsi"/>
      <w:lang w:eastAsia="en-US"/>
    </w:rPr>
  </w:style>
  <w:style w:type="paragraph" w:customStyle="1" w:styleId="B2513C7936974E769D1103048039203D8">
    <w:name w:val="B2513C7936974E769D1103048039203D8"/>
    <w:rsid w:val="00FF5D4F"/>
    <w:rPr>
      <w:rFonts w:eastAsiaTheme="minorHAnsi"/>
      <w:lang w:eastAsia="en-US"/>
    </w:rPr>
  </w:style>
  <w:style w:type="paragraph" w:customStyle="1" w:styleId="62FCE0315F9A49B88D7551D29C9154E72">
    <w:name w:val="62FCE0315F9A49B88D7551D29C9154E72"/>
    <w:rsid w:val="00FF5D4F"/>
    <w:rPr>
      <w:rFonts w:eastAsiaTheme="minorHAnsi"/>
      <w:lang w:eastAsia="en-US"/>
    </w:rPr>
  </w:style>
  <w:style w:type="paragraph" w:customStyle="1" w:styleId="C2EC51BD30FC49B48874927AFE5E926E1">
    <w:name w:val="C2EC51BD30FC49B48874927AFE5E926E1"/>
    <w:rsid w:val="00FF5D4F"/>
    <w:rPr>
      <w:rFonts w:eastAsiaTheme="minorHAnsi"/>
      <w:lang w:eastAsia="en-US"/>
    </w:rPr>
  </w:style>
  <w:style w:type="paragraph" w:customStyle="1" w:styleId="37ADDDF53DEB4F699DF97E9C2EC547DB">
    <w:name w:val="37ADDDF53DEB4F699DF97E9C2EC547DB"/>
    <w:rsid w:val="00FF5D4F"/>
    <w:rPr>
      <w:rFonts w:eastAsiaTheme="minorHAnsi"/>
      <w:lang w:eastAsia="en-US"/>
    </w:rPr>
  </w:style>
  <w:style w:type="paragraph" w:customStyle="1" w:styleId="B882A66A9A7E49BE846FCEA215C187D9">
    <w:name w:val="B882A66A9A7E49BE846FCEA215C187D9"/>
    <w:rsid w:val="00FF5D4F"/>
    <w:rPr>
      <w:rFonts w:eastAsiaTheme="minorHAnsi"/>
      <w:lang w:eastAsia="en-US"/>
    </w:rPr>
  </w:style>
  <w:style w:type="paragraph" w:customStyle="1" w:styleId="C77BE940338849AB90331A56F15E01FD">
    <w:name w:val="C77BE940338849AB90331A56F15E01FD"/>
    <w:rsid w:val="00FF5D4F"/>
    <w:rPr>
      <w:rFonts w:eastAsiaTheme="minorHAnsi"/>
      <w:lang w:eastAsia="en-US"/>
    </w:rPr>
  </w:style>
  <w:style w:type="paragraph" w:customStyle="1" w:styleId="F50B7E6C5AD6489E8C714D8EC783E3AC">
    <w:name w:val="F50B7E6C5AD6489E8C714D8EC783E3AC"/>
    <w:rsid w:val="00FF5D4F"/>
    <w:rPr>
      <w:rFonts w:eastAsiaTheme="minorHAnsi"/>
      <w:lang w:eastAsia="en-US"/>
    </w:rPr>
  </w:style>
  <w:style w:type="paragraph" w:customStyle="1" w:styleId="A56C3CC8D3A94A1B88E371E00A30BEC8">
    <w:name w:val="A56C3CC8D3A94A1B88E371E00A30BEC8"/>
    <w:rsid w:val="00FF5D4F"/>
    <w:rPr>
      <w:rFonts w:eastAsiaTheme="minorHAnsi"/>
      <w:lang w:eastAsia="en-US"/>
    </w:rPr>
  </w:style>
  <w:style w:type="paragraph" w:customStyle="1" w:styleId="DCD890FA1480480A84CCD1734B4CE6A2">
    <w:name w:val="DCD890FA1480480A84CCD1734B4CE6A2"/>
    <w:rsid w:val="00FF5D4F"/>
    <w:rPr>
      <w:rFonts w:eastAsiaTheme="minorHAnsi"/>
      <w:lang w:eastAsia="en-US"/>
    </w:rPr>
  </w:style>
  <w:style w:type="paragraph" w:customStyle="1" w:styleId="FD93EA44F1D0485D82ACD8E2B4A9B9D8">
    <w:name w:val="FD93EA44F1D0485D82ACD8E2B4A9B9D8"/>
    <w:rsid w:val="00FF5D4F"/>
    <w:rPr>
      <w:rFonts w:eastAsiaTheme="minorHAnsi"/>
      <w:lang w:eastAsia="en-US"/>
    </w:rPr>
  </w:style>
  <w:style w:type="paragraph" w:customStyle="1" w:styleId="0C4D5345DEEB475885E517E1AFA92084">
    <w:name w:val="0C4D5345DEEB475885E517E1AFA92084"/>
    <w:rsid w:val="00FF5D4F"/>
    <w:rPr>
      <w:rFonts w:eastAsiaTheme="minorHAnsi"/>
      <w:lang w:eastAsia="en-US"/>
    </w:rPr>
  </w:style>
  <w:style w:type="paragraph" w:customStyle="1" w:styleId="AE7F8690D7F544BEAD1F6F2489583A57">
    <w:name w:val="AE7F8690D7F544BEAD1F6F2489583A57"/>
    <w:rsid w:val="00FF5D4F"/>
    <w:rPr>
      <w:rFonts w:eastAsiaTheme="minorHAnsi"/>
      <w:lang w:eastAsia="en-US"/>
    </w:rPr>
  </w:style>
  <w:style w:type="paragraph" w:customStyle="1" w:styleId="7D994A3434154A1C8CFE169FE8FE6B1A">
    <w:name w:val="7D994A3434154A1C8CFE169FE8FE6B1A"/>
    <w:rsid w:val="00FF5D4F"/>
    <w:rPr>
      <w:rFonts w:eastAsiaTheme="minorHAnsi"/>
      <w:lang w:eastAsia="en-US"/>
    </w:rPr>
  </w:style>
  <w:style w:type="paragraph" w:customStyle="1" w:styleId="E9F03AB0F83F4AFC92313E2A195DF3C8">
    <w:name w:val="E9F03AB0F83F4AFC92313E2A195DF3C8"/>
    <w:rsid w:val="00FF5D4F"/>
    <w:rPr>
      <w:rFonts w:eastAsiaTheme="minorHAnsi"/>
      <w:lang w:eastAsia="en-US"/>
    </w:rPr>
  </w:style>
  <w:style w:type="paragraph" w:customStyle="1" w:styleId="A8843F41EB2548D7B8A34FB3D43A4CEC">
    <w:name w:val="A8843F41EB2548D7B8A34FB3D43A4CEC"/>
    <w:rsid w:val="00FF5D4F"/>
    <w:rPr>
      <w:rFonts w:eastAsiaTheme="minorHAnsi"/>
      <w:lang w:eastAsia="en-US"/>
    </w:rPr>
  </w:style>
  <w:style w:type="paragraph" w:customStyle="1" w:styleId="E50E0D89D7D740E39A72FD51262F3F52">
    <w:name w:val="E50E0D89D7D740E39A72FD51262F3F52"/>
    <w:rsid w:val="00FF5D4F"/>
    <w:rPr>
      <w:rFonts w:eastAsiaTheme="minorHAnsi"/>
      <w:lang w:eastAsia="en-US"/>
    </w:rPr>
  </w:style>
  <w:style w:type="paragraph" w:customStyle="1" w:styleId="8BAAB5749A0B4C46979E3CF195A3E134">
    <w:name w:val="8BAAB5749A0B4C46979E3CF195A3E134"/>
    <w:rsid w:val="00FF5D4F"/>
    <w:rPr>
      <w:rFonts w:eastAsiaTheme="minorHAnsi"/>
      <w:lang w:eastAsia="en-US"/>
    </w:rPr>
  </w:style>
  <w:style w:type="paragraph" w:customStyle="1" w:styleId="2671BD77F5FD414D82E008C54ECA0496">
    <w:name w:val="2671BD77F5FD414D82E008C54ECA0496"/>
    <w:rsid w:val="00FF5D4F"/>
    <w:rPr>
      <w:rFonts w:eastAsiaTheme="minorHAnsi"/>
      <w:lang w:eastAsia="en-US"/>
    </w:rPr>
  </w:style>
  <w:style w:type="paragraph" w:customStyle="1" w:styleId="6B37051406224FEBB83B2F6F9BB208E1">
    <w:name w:val="6B37051406224FEBB83B2F6F9BB208E1"/>
    <w:rsid w:val="00FF5D4F"/>
    <w:rPr>
      <w:rFonts w:eastAsiaTheme="minorHAnsi"/>
      <w:lang w:eastAsia="en-US"/>
    </w:rPr>
  </w:style>
  <w:style w:type="paragraph" w:customStyle="1" w:styleId="764BFDC0193B4E8B946F90FA96F17F3F">
    <w:name w:val="764BFDC0193B4E8B946F90FA96F17F3F"/>
    <w:rsid w:val="00FF5D4F"/>
    <w:rPr>
      <w:rFonts w:eastAsiaTheme="minorHAnsi"/>
      <w:lang w:eastAsia="en-US"/>
    </w:rPr>
  </w:style>
  <w:style w:type="paragraph" w:customStyle="1" w:styleId="2841105969B14DE49F05D9296F7C652E">
    <w:name w:val="2841105969B14DE49F05D9296F7C652E"/>
    <w:rsid w:val="00FF5D4F"/>
    <w:rPr>
      <w:rFonts w:eastAsiaTheme="minorHAnsi"/>
      <w:lang w:eastAsia="en-US"/>
    </w:rPr>
  </w:style>
  <w:style w:type="paragraph" w:customStyle="1" w:styleId="E5EB6D4A958A4331A96091AD983955EE">
    <w:name w:val="E5EB6D4A958A4331A96091AD983955EE"/>
    <w:rsid w:val="00FF5D4F"/>
    <w:rPr>
      <w:rFonts w:eastAsiaTheme="minorHAnsi"/>
      <w:lang w:eastAsia="en-US"/>
    </w:rPr>
  </w:style>
  <w:style w:type="paragraph" w:customStyle="1" w:styleId="FD5C206170F8425BA6EE971CD4237B78">
    <w:name w:val="FD5C206170F8425BA6EE971CD4237B78"/>
    <w:rsid w:val="00FF5D4F"/>
    <w:rPr>
      <w:rFonts w:eastAsiaTheme="minorHAnsi"/>
      <w:lang w:eastAsia="en-US"/>
    </w:rPr>
  </w:style>
  <w:style w:type="paragraph" w:customStyle="1" w:styleId="910B44650FB04E46BA92AE92B1A964F6">
    <w:name w:val="910B44650FB04E46BA92AE92B1A964F6"/>
    <w:rsid w:val="00FF5D4F"/>
    <w:rPr>
      <w:rFonts w:eastAsiaTheme="minorHAnsi"/>
      <w:lang w:eastAsia="en-US"/>
    </w:rPr>
  </w:style>
  <w:style w:type="paragraph" w:customStyle="1" w:styleId="13D82EA56B4A45D28413144B2F7F5968">
    <w:name w:val="13D82EA56B4A45D28413144B2F7F5968"/>
    <w:rsid w:val="00FF5D4F"/>
    <w:rPr>
      <w:rFonts w:eastAsiaTheme="minorHAnsi"/>
      <w:lang w:eastAsia="en-US"/>
    </w:rPr>
  </w:style>
  <w:style w:type="paragraph" w:customStyle="1" w:styleId="FE95B9A01F8340438A8C23164C47A7EB">
    <w:name w:val="FE95B9A01F8340438A8C23164C47A7EB"/>
    <w:rsid w:val="00FF5D4F"/>
    <w:rPr>
      <w:rFonts w:eastAsiaTheme="minorHAnsi"/>
      <w:lang w:eastAsia="en-US"/>
    </w:rPr>
  </w:style>
  <w:style w:type="paragraph" w:customStyle="1" w:styleId="DB232B1C7DC94AA0937BF44A74D7501B">
    <w:name w:val="DB232B1C7DC94AA0937BF44A74D7501B"/>
    <w:rsid w:val="00FF5D4F"/>
    <w:rPr>
      <w:rFonts w:eastAsiaTheme="minorHAnsi"/>
      <w:lang w:eastAsia="en-US"/>
    </w:rPr>
  </w:style>
  <w:style w:type="paragraph" w:customStyle="1" w:styleId="E7E4A7E527044C2690FE643CD510DBB5">
    <w:name w:val="E7E4A7E527044C2690FE643CD510DBB5"/>
    <w:rsid w:val="00FF5D4F"/>
    <w:rPr>
      <w:rFonts w:eastAsiaTheme="minorHAnsi"/>
      <w:lang w:eastAsia="en-US"/>
    </w:rPr>
  </w:style>
  <w:style w:type="paragraph" w:customStyle="1" w:styleId="4AE388897F6C4CAA85289D11247F4B60">
    <w:name w:val="4AE388897F6C4CAA85289D11247F4B60"/>
    <w:rsid w:val="00FF5D4F"/>
    <w:rPr>
      <w:rFonts w:eastAsiaTheme="minorHAnsi"/>
      <w:lang w:eastAsia="en-US"/>
    </w:rPr>
  </w:style>
  <w:style w:type="paragraph" w:customStyle="1" w:styleId="035449F15B804DFCBB464B8F8CF23968">
    <w:name w:val="035449F15B804DFCBB464B8F8CF23968"/>
    <w:rsid w:val="00FF5D4F"/>
    <w:rPr>
      <w:rFonts w:eastAsiaTheme="minorHAnsi"/>
      <w:lang w:eastAsia="en-US"/>
    </w:rPr>
  </w:style>
  <w:style w:type="paragraph" w:customStyle="1" w:styleId="51BFF4D6FA5E427E8B2BB4394305981E">
    <w:name w:val="51BFF4D6FA5E427E8B2BB4394305981E"/>
    <w:rsid w:val="00FF5D4F"/>
    <w:rPr>
      <w:rFonts w:eastAsiaTheme="minorHAnsi"/>
      <w:lang w:eastAsia="en-US"/>
    </w:rPr>
  </w:style>
  <w:style w:type="paragraph" w:customStyle="1" w:styleId="5610D5460FE7443BBFE4C402F8F872EC">
    <w:name w:val="5610D5460FE7443BBFE4C402F8F872EC"/>
    <w:rsid w:val="00FF5D4F"/>
    <w:rPr>
      <w:rFonts w:eastAsiaTheme="minorHAnsi"/>
      <w:lang w:eastAsia="en-US"/>
    </w:rPr>
  </w:style>
  <w:style w:type="paragraph" w:customStyle="1" w:styleId="FDD970DF03814E08AAAE176B3A069D53">
    <w:name w:val="FDD970DF03814E08AAAE176B3A069D53"/>
    <w:rsid w:val="00FF5D4F"/>
    <w:rPr>
      <w:rFonts w:eastAsiaTheme="minorHAnsi"/>
      <w:lang w:eastAsia="en-US"/>
    </w:rPr>
  </w:style>
  <w:style w:type="paragraph" w:customStyle="1" w:styleId="1ACA54E693CD4D0BAD637E54C82C88FF">
    <w:name w:val="1ACA54E693CD4D0BAD637E54C82C88FF"/>
    <w:rsid w:val="00FF5D4F"/>
    <w:rPr>
      <w:rFonts w:eastAsiaTheme="minorHAnsi"/>
      <w:lang w:eastAsia="en-US"/>
    </w:rPr>
  </w:style>
  <w:style w:type="paragraph" w:customStyle="1" w:styleId="16E4DF0885D242E391774F1A0758BD2D">
    <w:name w:val="16E4DF0885D242E391774F1A0758BD2D"/>
    <w:rsid w:val="00FF5D4F"/>
    <w:rPr>
      <w:rFonts w:eastAsiaTheme="minorHAnsi"/>
      <w:lang w:eastAsia="en-US"/>
    </w:rPr>
  </w:style>
  <w:style w:type="paragraph" w:customStyle="1" w:styleId="883803275B904BACB6B45144980015BE4">
    <w:name w:val="883803275B904BACB6B45144980015BE4"/>
    <w:rsid w:val="00FF5D4F"/>
    <w:pPr>
      <w:tabs>
        <w:tab w:val="center" w:pos="4153"/>
        <w:tab w:val="right" w:pos="8306"/>
      </w:tabs>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25d95d3-8e48-4580-80b6-232a158d6bc7"/>
    <TaxKeywordTaxHTField xmlns="625d95d3-8e48-4580-80b6-232a158d6bc7">
      <Terms xmlns="http://schemas.microsoft.com/office/infopath/2007/PartnerControls"/>
    </TaxKeywordTaxHTField>
    <datums xmlns="8a33a714-59ff-4f42-bcf7-50dcdab445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E931D9D888D215409590DE22C76D030F" ma:contentTypeVersion="17" ma:contentTypeDescription="Izveidot jaunu dokumentu." ma:contentTypeScope="" ma:versionID="c2bc11c21833b9241b0b7fa0747fe4e4">
  <xsd:schema xmlns:xsd="http://www.w3.org/2001/XMLSchema" xmlns:xs="http://www.w3.org/2001/XMLSchema" xmlns:p="http://schemas.microsoft.com/office/2006/metadata/properties" xmlns:ns2="8a33a714-59ff-4f42-bcf7-50dcdab44510" xmlns:ns3="625d95d3-8e48-4580-80b6-232a158d6bc7" targetNamespace="http://schemas.microsoft.com/office/2006/metadata/properties" ma:root="true" ma:fieldsID="1b1dc23022a591af31b179f172473fb0" ns2:_="" ns3:_="">
    <xsd:import namespace="8a33a714-59ff-4f42-bcf7-50dcdab44510"/>
    <xsd:import namespace="625d95d3-8e48-4580-80b6-232a158d6b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KeywordTaxHTField" minOccurs="0"/>
                <xsd:element ref="ns3:TaxCatchAll"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datum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33a714-59ff-4f42-bcf7-50dcdab44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datums" ma:index="21" nillable="true" ma:displayName="datums" ma:format="DateTime" ma:internalName="datums">
      <xsd:simpleType>
        <xsd:restriction base="dms:DateTime"/>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5d95d3-8e48-4580-80b6-232a158d6bc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KeywordTaxHTField" ma:index="13" nillable="true" ma:taxonomy="true" ma:internalName="TaxKeywordTaxHTField" ma:taxonomyFieldName="TaxKeyword" ma:displayName="Uzņēmuma atslēgvārdi" ma:fieldId="{23f27201-bee3-471e-b2e7-b64fd8b7ca38}" ma:taxonomyMulti="true" ma:sspId="550e1e53-5410-4bdb-8c8a-c3d0be1f4709" ma:termSetId="00000000-0000-0000-0000-000000000000" ma:anchorId="00000000-0000-0000-0000-000000000000" ma:open="true" ma:isKeyword="true">
      <xsd:complexType>
        <xsd:sequence>
          <xsd:element ref="pc:Terms" minOccurs="0" maxOccurs="1"/>
        </xsd:sequence>
      </xsd:complexType>
    </xsd:element>
    <xsd:element name="TaxCatchAll" ma:index="14" nillable="true" ma:displayName="Taxonomy Catch All Column" ma:hidden="true" ma:list="{b6dea598-a331-4a8c-815a-849585d4861c}" ma:internalName="TaxCatchAll" ma:showField="CatchAllData" ma:web="625d95d3-8e48-4580-80b6-232a158d6b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F9364-1D53-47AD-ACB0-7D1C130182EF}">
  <ds:schemaRefs>
    <ds:schemaRef ds:uri="http://schemas.microsoft.com/office/2006/metadata/properties"/>
    <ds:schemaRef ds:uri="http://schemas.microsoft.com/office/infopath/2007/PartnerControls"/>
    <ds:schemaRef ds:uri="625d95d3-8e48-4580-80b6-232a158d6bc7"/>
    <ds:schemaRef ds:uri="8a33a714-59ff-4f42-bcf7-50dcdab44510"/>
  </ds:schemaRefs>
</ds:datastoreItem>
</file>

<file path=customXml/itemProps2.xml><?xml version="1.0" encoding="utf-8"?>
<ds:datastoreItem xmlns:ds="http://schemas.openxmlformats.org/officeDocument/2006/customXml" ds:itemID="{A57C2E6D-5841-41AA-BB52-CB95909F5B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33a714-59ff-4f42-bcf7-50dcdab44510"/>
    <ds:schemaRef ds:uri="625d95d3-8e48-4580-80b6-232a158d6b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EF0E9D-33D4-4A5E-993E-EABDD0106579}">
  <ds:schemaRefs>
    <ds:schemaRef ds:uri="http://schemas.microsoft.com/sharepoint/v3/contenttype/forms"/>
  </ds:schemaRefs>
</ds:datastoreItem>
</file>

<file path=customXml/itemProps4.xml><?xml version="1.0" encoding="utf-8"?>
<ds:datastoreItem xmlns:ds="http://schemas.openxmlformats.org/officeDocument/2006/customXml" ds:itemID="{57261517-6AB9-4548-A900-76C7D86DA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5814</Words>
  <Characters>3315</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Grozījums Likumā par budžetu un finanšu vadību</vt:lpstr>
    </vt:vector>
  </TitlesOfParts>
  <Company>Vides aizsardzības un reģionālās attīstības ministrija</Company>
  <LinksUpToDate>false</LinksUpToDate>
  <CharactersWithSpaces>9111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Grozījums Likumā par budžetu un finanšu vadību</dc:title>
  <dc:subject>Anotācija</dc:subject>
  <dc:creator>Sandra Režā</dc:creator>
  <dc:description>67026945, sandra.reza@varam.gov.lv</dc:description>
  <cp:lastModifiedBy>Ezis</cp:lastModifiedBy>
  <cp:revision>2</cp:revision>
  <dcterms:created xsi:type="dcterms:W3CDTF">2020-04-14T14:03:00Z</dcterms:created>
  <dcterms:modified xsi:type="dcterms:W3CDTF">2020-04-14T14:03:00Z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0x010100E931D9D888D215409590DE22C76D030F</vt:lpwstr>
  </property>
  <property fmtid="{D5CDD505-2E9C-101B-9397-08002B2CF9AE}" pid="3" name="TaxKeyword">
    <vt:lpwstr/>
  </property>
</Properties>
</file>