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31FD" w:rsidRDefault="002C31FD" w:rsidP="00613FC0">
      <w:pPr>
        <w:jc w:val="center"/>
        <w:rPr>
          <w:b/>
        </w:rPr>
      </w:pPr>
      <w:bookmarkStart w:id="0" w:name="_GoBack"/>
      <w:bookmarkEnd w:id="0"/>
      <w:r>
        <w:rPr>
          <w:b/>
        </w:rPr>
        <w:t>Likuma „</w:t>
      </w:r>
      <w:r w:rsidRPr="002C31FD">
        <w:rPr>
          <w:b/>
        </w:rPr>
        <w:t>Ūden</w:t>
      </w:r>
      <w:r>
        <w:rPr>
          <w:b/>
        </w:rPr>
        <w:t>ssaimniecības pakalpojumu likums”</w:t>
      </w:r>
    </w:p>
    <w:p w:rsidR="00051CAD" w:rsidRPr="00680D6B" w:rsidRDefault="002C31FD" w:rsidP="00613FC0">
      <w:pPr>
        <w:jc w:val="center"/>
        <w:rPr>
          <w:b/>
        </w:rPr>
      </w:pPr>
      <w:r>
        <w:rPr>
          <w:b/>
        </w:rPr>
        <w:t xml:space="preserve"> </w:t>
      </w:r>
      <w:r w:rsidR="00051CAD" w:rsidRPr="00680D6B">
        <w:rPr>
          <w:b/>
        </w:rPr>
        <w:t>sākotnējās ietekmes novērtējuma ziņojums (anotācija)</w:t>
      </w:r>
    </w:p>
    <w:p w:rsidR="00051CAD" w:rsidRPr="0048013F" w:rsidRDefault="00051CAD" w:rsidP="00051CAD">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700"/>
        <w:gridCol w:w="5939"/>
      </w:tblGrid>
      <w:tr w:rsidR="00051CAD" w:rsidRPr="0048013F" w:rsidTr="00051CAD">
        <w:tc>
          <w:tcPr>
            <w:tcW w:w="9287" w:type="dxa"/>
            <w:gridSpan w:val="3"/>
          </w:tcPr>
          <w:p w:rsidR="00051CAD" w:rsidRPr="00680D6B" w:rsidRDefault="00051CAD" w:rsidP="00051CAD">
            <w:pPr>
              <w:jc w:val="center"/>
              <w:rPr>
                <w:b/>
              </w:rPr>
            </w:pPr>
            <w:r w:rsidRPr="00680D6B">
              <w:rPr>
                <w:b/>
              </w:rPr>
              <w:t>I. Tiesību akta projekta izstrādes nepieciešamība</w:t>
            </w:r>
          </w:p>
        </w:tc>
      </w:tr>
      <w:tr w:rsidR="00051CAD" w:rsidRPr="0048013F" w:rsidTr="00051CAD">
        <w:tc>
          <w:tcPr>
            <w:tcW w:w="648" w:type="dxa"/>
          </w:tcPr>
          <w:p w:rsidR="00051CAD" w:rsidRPr="00680D6B" w:rsidRDefault="00051CAD" w:rsidP="00051CAD">
            <w:pPr>
              <w:jc w:val="center"/>
            </w:pPr>
            <w:r w:rsidRPr="00680D6B">
              <w:t>1.</w:t>
            </w:r>
          </w:p>
        </w:tc>
        <w:tc>
          <w:tcPr>
            <w:tcW w:w="2700" w:type="dxa"/>
          </w:tcPr>
          <w:p w:rsidR="00051CAD" w:rsidRPr="00680D6B" w:rsidRDefault="00051CAD" w:rsidP="00051CAD">
            <w:r w:rsidRPr="00680D6B">
              <w:t>Pamatojums</w:t>
            </w:r>
          </w:p>
        </w:tc>
        <w:tc>
          <w:tcPr>
            <w:tcW w:w="5939" w:type="dxa"/>
          </w:tcPr>
          <w:p w:rsidR="00221C39" w:rsidRPr="002F47C4" w:rsidRDefault="00FA7568" w:rsidP="008E3CD3">
            <w:pPr>
              <w:jc w:val="both"/>
              <w:rPr>
                <w:b/>
              </w:rPr>
            </w:pPr>
            <w:r>
              <w:rPr>
                <w:rStyle w:val="Strong"/>
                <w:b w:val="0"/>
                <w:bCs/>
              </w:rPr>
              <w:t>Vides aizsardzības un reģionālās attīstības ministrij</w:t>
            </w:r>
            <w:r w:rsidR="00C93619">
              <w:rPr>
                <w:rStyle w:val="Strong"/>
                <w:b w:val="0"/>
                <w:bCs/>
              </w:rPr>
              <w:t>a</w:t>
            </w:r>
            <w:r>
              <w:rPr>
                <w:rStyle w:val="Strong"/>
                <w:b w:val="0"/>
                <w:bCs/>
              </w:rPr>
              <w:t>s iniciatīva</w:t>
            </w:r>
            <w:r w:rsidR="00515925">
              <w:rPr>
                <w:rStyle w:val="Strong"/>
                <w:b w:val="0"/>
                <w:bCs/>
              </w:rPr>
              <w:t xml:space="preserve"> (turpmāk - VARAM)</w:t>
            </w:r>
            <w:r w:rsidR="00F168EC">
              <w:rPr>
                <w:rStyle w:val="Strong"/>
                <w:b w:val="0"/>
                <w:bCs/>
              </w:rPr>
              <w:t xml:space="preserve"> ar mērķi noteikt</w:t>
            </w:r>
            <w:r w:rsidR="00673EC8">
              <w:rPr>
                <w:rStyle w:val="Strong"/>
                <w:b w:val="0"/>
                <w:bCs/>
              </w:rPr>
              <w:t xml:space="preserve"> vienot</w:t>
            </w:r>
            <w:r w:rsidR="008E3CD3">
              <w:rPr>
                <w:rStyle w:val="Strong"/>
                <w:b w:val="0"/>
                <w:bCs/>
              </w:rPr>
              <w:t>a</w:t>
            </w:r>
            <w:r w:rsidR="00673EC8">
              <w:rPr>
                <w:rStyle w:val="Strong"/>
                <w:b w:val="0"/>
                <w:bCs/>
              </w:rPr>
              <w:t xml:space="preserve">s prasības </w:t>
            </w:r>
            <w:r w:rsidR="0013058E">
              <w:rPr>
                <w:rStyle w:val="Strong"/>
                <w:b w:val="0"/>
                <w:bCs/>
              </w:rPr>
              <w:t xml:space="preserve">un nosacījumus </w:t>
            </w:r>
            <w:r w:rsidR="00C93619">
              <w:rPr>
                <w:rStyle w:val="Strong"/>
                <w:b w:val="0"/>
                <w:bCs/>
              </w:rPr>
              <w:t>ūdensapgāde</w:t>
            </w:r>
            <w:r w:rsidR="00E2185E">
              <w:rPr>
                <w:rStyle w:val="Strong"/>
                <w:b w:val="0"/>
                <w:bCs/>
              </w:rPr>
              <w:t>s</w:t>
            </w:r>
            <w:r w:rsidR="00C93619">
              <w:rPr>
                <w:rStyle w:val="Strong"/>
                <w:b w:val="0"/>
                <w:bCs/>
              </w:rPr>
              <w:t xml:space="preserve"> un kanalizācija</w:t>
            </w:r>
            <w:r w:rsidR="00E2185E">
              <w:rPr>
                <w:rStyle w:val="Strong"/>
                <w:b w:val="0"/>
                <w:bCs/>
              </w:rPr>
              <w:t>s (turpmāk - ūdenssaimniecības</w:t>
            </w:r>
            <w:r w:rsidR="00C93619">
              <w:rPr>
                <w:rStyle w:val="Strong"/>
                <w:b w:val="0"/>
                <w:bCs/>
              </w:rPr>
              <w:t xml:space="preserve">) pakalpojumu </w:t>
            </w:r>
            <w:r w:rsidR="0013058E">
              <w:rPr>
                <w:rStyle w:val="Strong"/>
                <w:b w:val="0"/>
                <w:bCs/>
              </w:rPr>
              <w:t>sniegšanai un</w:t>
            </w:r>
            <w:r w:rsidR="001F0960">
              <w:rPr>
                <w:rStyle w:val="Strong"/>
                <w:b w:val="0"/>
                <w:bCs/>
              </w:rPr>
              <w:t xml:space="preserve"> lietošanai</w:t>
            </w:r>
            <w:r w:rsidR="00E01C69">
              <w:rPr>
                <w:rStyle w:val="Strong"/>
                <w:b w:val="0"/>
                <w:bCs/>
              </w:rPr>
              <w:t>, tai skaitā</w:t>
            </w:r>
            <w:r w:rsidR="008E3CD3">
              <w:rPr>
                <w:rStyle w:val="Strong"/>
                <w:b w:val="0"/>
                <w:bCs/>
              </w:rPr>
              <w:t>,</w:t>
            </w:r>
            <w:r w:rsidR="00E01C69">
              <w:rPr>
                <w:rStyle w:val="Strong"/>
                <w:b w:val="0"/>
                <w:bCs/>
              </w:rPr>
              <w:t xml:space="preserve"> pakalpojumu sniedzēju un pakalpojumu lietotāju pienākumus un tiesības savst</w:t>
            </w:r>
            <w:r w:rsidR="00CF35B4">
              <w:rPr>
                <w:rStyle w:val="Strong"/>
                <w:b w:val="0"/>
                <w:bCs/>
              </w:rPr>
              <w:t>a</w:t>
            </w:r>
            <w:r w:rsidR="00E01C69">
              <w:rPr>
                <w:rStyle w:val="Strong"/>
                <w:b w:val="0"/>
                <w:bCs/>
              </w:rPr>
              <w:t>rpējo attiecību kontekstā</w:t>
            </w:r>
            <w:r w:rsidR="008E3CD3">
              <w:rPr>
                <w:rStyle w:val="Strong"/>
                <w:b w:val="0"/>
                <w:bCs/>
              </w:rPr>
              <w:t>,</w:t>
            </w:r>
            <w:r w:rsidR="00EE1A20">
              <w:rPr>
                <w:rStyle w:val="Strong"/>
                <w:b w:val="0"/>
                <w:bCs/>
              </w:rPr>
              <w:t xml:space="preserve"> valsts un pašvaldību kompetenci </w:t>
            </w:r>
            <w:r w:rsidR="00B8759F" w:rsidRPr="00B8759F">
              <w:rPr>
                <w:rStyle w:val="Strong"/>
                <w:b w:val="0"/>
                <w:bCs/>
              </w:rPr>
              <w:t>ūdenssaimniecības pakalpojumu regulēšanā</w:t>
            </w:r>
            <w:r w:rsidR="005B47FE">
              <w:rPr>
                <w:rStyle w:val="Strong"/>
                <w:b w:val="0"/>
                <w:bCs/>
              </w:rPr>
              <w:t>, kā arī</w:t>
            </w:r>
            <w:r w:rsidR="005B47FE">
              <w:t xml:space="preserve"> </w:t>
            </w:r>
            <w:r w:rsidR="005B47FE" w:rsidRPr="005B47FE">
              <w:rPr>
                <w:rStyle w:val="Strong"/>
                <w:b w:val="0"/>
                <w:bCs/>
              </w:rPr>
              <w:t xml:space="preserve">instrumentus iedzīvotāju pieslēgumu </w:t>
            </w:r>
            <w:r w:rsidR="008E3CD3">
              <w:rPr>
                <w:rStyle w:val="Strong"/>
                <w:b w:val="0"/>
                <w:bCs/>
              </w:rPr>
              <w:t xml:space="preserve">ūdenssaimniecības sistēmām </w:t>
            </w:r>
            <w:r w:rsidR="005B47FE" w:rsidRPr="005B47FE">
              <w:rPr>
                <w:rStyle w:val="Strong"/>
                <w:b w:val="0"/>
                <w:bCs/>
              </w:rPr>
              <w:t>veicināšanai</w:t>
            </w:r>
            <w:r w:rsidR="005B47FE">
              <w:rPr>
                <w:rStyle w:val="Strong"/>
                <w:b w:val="0"/>
                <w:bCs/>
              </w:rPr>
              <w:t xml:space="preserve">. </w:t>
            </w:r>
          </w:p>
        </w:tc>
      </w:tr>
      <w:tr w:rsidR="000B1ED1" w:rsidRPr="0048013F" w:rsidTr="00051CAD">
        <w:tc>
          <w:tcPr>
            <w:tcW w:w="648" w:type="dxa"/>
          </w:tcPr>
          <w:p w:rsidR="000B1ED1" w:rsidRPr="00680D6B" w:rsidRDefault="000B1ED1" w:rsidP="00051CAD">
            <w:pPr>
              <w:jc w:val="center"/>
            </w:pPr>
            <w:r w:rsidRPr="00680D6B">
              <w:t>2.</w:t>
            </w:r>
          </w:p>
        </w:tc>
        <w:tc>
          <w:tcPr>
            <w:tcW w:w="2700" w:type="dxa"/>
          </w:tcPr>
          <w:p w:rsidR="000B1ED1" w:rsidRPr="00680D6B" w:rsidRDefault="000B1ED1" w:rsidP="00051CAD">
            <w:r w:rsidRPr="00680D6B">
              <w:t>Pašreizējā situācija un problēmas</w:t>
            </w:r>
          </w:p>
        </w:tc>
        <w:tc>
          <w:tcPr>
            <w:tcW w:w="5939" w:type="dxa"/>
          </w:tcPr>
          <w:p w:rsidR="007A3EB2" w:rsidRDefault="00245DC5" w:rsidP="00565B78">
            <w:pPr>
              <w:pStyle w:val="naisf"/>
              <w:spacing w:before="0" w:after="0"/>
              <w:ind w:firstLine="0"/>
            </w:pPr>
            <w:r>
              <w:t>Pa</w:t>
            </w:r>
            <w:r w:rsidR="00CB2EB5">
              <w:t xml:space="preserve">šlaik Latvijā nav noteiktas vienotas prasības un nosacījumi </w:t>
            </w:r>
            <w:r w:rsidR="00E2185E">
              <w:t>ūdens</w:t>
            </w:r>
            <w:r w:rsidR="004A6A29">
              <w:t xml:space="preserve">saimniecības </w:t>
            </w:r>
            <w:r w:rsidR="00CB2EB5">
              <w:t>pakalpojumu sniegšanai un lietošanai</w:t>
            </w:r>
            <w:r w:rsidR="00E2185E">
              <w:t xml:space="preserve">. </w:t>
            </w:r>
            <w:r w:rsidR="004A6A29">
              <w:t xml:space="preserve">Līdz ar likuma </w:t>
            </w:r>
            <w:r w:rsidR="00FA7568" w:rsidRPr="00FA7568">
              <w:t xml:space="preserve">”Par pašvaldībām” </w:t>
            </w:r>
            <w:r w:rsidR="008E3CD3">
              <w:t>stāšano</w:t>
            </w:r>
            <w:r w:rsidR="00F51D25">
              <w:t>s spēkā</w:t>
            </w:r>
            <w:r w:rsidR="004A6A29">
              <w:t xml:space="preserve"> šī nozare ir nodota </w:t>
            </w:r>
            <w:r w:rsidR="00832736">
              <w:t>pašvaldībām</w:t>
            </w:r>
            <w:r w:rsidR="008E3CD3">
              <w:t>. S</w:t>
            </w:r>
            <w:r w:rsidR="00AE4530">
              <w:t xml:space="preserve">askaņā ar </w:t>
            </w:r>
            <w:r w:rsidR="008E3CD3">
              <w:t xml:space="preserve">minētā </w:t>
            </w:r>
            <w:r w:rsidR="009911BD">
              <w:t xml:space="preserve">likuma </w:t>
            </w:r>
            <w:r w:rsidR="00FA7568" w:rsidRPr="00FA7568">
              <w:t>15.panta 1.punktu viena no pašvaldības autonomām funkcijām ir organizēt iedzīvotājiem komunālos pakalpojumus, tajā skaitā ūdensapgādi un kanalizāciju, notekūdeņu savākšanu, novadīšanu un attīrīšanu neatkarīgi no tā, kā īpašumā atrodas dzīvojamais fonds.</w:t>
            </w:r>
            <w:r w:rsidR="00356A1A">
              <w:t xml:space="preserve"> </w:t>
            </w:r>
            <w:r w:rsidR="008E3CD3">
              <w:t>P</w:t>
            </w:r>
            <w:r w:rsidR="00356A1A" w:rsidRPr="00356A1A">
              <w:t>ašvaldības pienākums organizēt, atbildēt un finansēt ūdensapgādi un kanalizāciju, notekūdeņu savākšanu, novadīšanu un attīrīšanu, attiecas uz iedzīvotājiem</w:t>
            </w:r>
            <w:r w:rsidR="008E3CD3">
              <w:t>,</w:t>
            </w:r>
            <w:r w:rsidR="00356A1A" w:rsidRPr="00356A1A">
              <w:t xml:space="preserve"> un šī pienākuma izpilde pašvaldībai ir jānodrošina tajās ēkās, kas attiecīgās pašvaldības teritorijā veido </w:t>
            </w:r>
            <w:r w:rsidR="00356A1A">
              <w:t xml:space="preserve">tikai </w:t>
            </w:r>
            <w:r w:rsidR="00356A1A" w:rsidRPr="00356A1A">
              <w:t>dzīvojamo fondu</w:t>
            </w:r>
            <w:r w:rsidR="008E3CD3">
              <w:t>. N</w:t>
            </w:r>
            <w:r w:rsidR="00763325" w:rsidRPr="00763325">
              <w:t>edzīvojamā fonda nodrošināšana ar minētajiem pakalpojumiem ir uzskatāma par pašvaldības autonomo funkciju, kas tiek īstenota kā brīvprātīgā iniciatīva</w:t>
            </w:r>
            <w:r w:rsidR="008E3CD3">
              <w:t xml:space="preserve">; </w:t>
            </w:r>
            <w:r w:rsidR="00CF5F5B" w:rsidRPr="00CF5F5B">
              <w:t>valsts šīs funkcijas izpildē ir iesaistīta tikai netieši.</w:t>
            </w:r>
            <w:r w:rsidR="00D83949">
              <w:t xml:space="preserve"> </w:t>
            </w:r>
            <w:r w:rsidR="00D945AB">
              <w:t xml:space="preserve">Likums </w:t>
            </w:r>
            <w:r w:rsidR="00D945AB" w:rsidRPr="00D945AB">
              <w:t xml:space="preserve">”Par pašvaldībām” nenosaka </w:t>
            </w:r>
            <w:r w:rsidR="007A3EB2">
              <w:t>veidu</w:t>
            </w:r>
            <w:r w:rsidR="008E3CD3">
              <w:t>,</w:t>
            </w:r>
            <w:r w:rsidR="007A3EB2">
              <w:t xml:space="preserve"> </w:t>
            </w:r>
            <w:r w:rsidR="007A3EB2" w:rsidRPr="00D83949">
              <w:t xml:space="preserve">kā pašvaldība nodrošina </w:t>
            </w:r>
            <w:r w:rsidR="007A3EB2">
              <w:t xml:space="preserve">likumā noteiktās </w:t>
            </w:r>
            <w:r w:rsidR="007A3EB2" w:rsidRPr="00D83949">
              <w:t>auto</w:t>
            </w:r>
            <w:r w:rsidR="007A3EB2">
              <w:t>nomās funkcijas izpildi</w:t>
            </w:r>
            <w:r w:rsidR="00D945AB" w:rsidRPr="00D945AB">
              <w:t xml:space="preserve">. </w:t>
            </w:r>
          </w:p>
          <w:p w:rsidR="007A3EB2" w:rsidRDefault="007A3EB2" w:rsidP="00565B78">
            <w:pPr>
              <w:pStyle w:val="naisf"/>
              <w:spacing w:before="0" w:after="0"/>
              <w:ind w:firstLine="0"/>
            </w:pPr>
            <w:r w:rsidRPr="007A3EB2">
              <w:t xml:space="preserve">Līdz ar to pašvaldība var izvēlēties vai pati sniegs minētos pakalpojumus, vai </w:t>
            </w:r>
            <w:r w:rsidR="008E3CD3" w:rsidRPr="007A3EB2">
              <w:t xml:space="preserve">arī </w:t>
            </w:r>
            <w:r w:rsidRPr="007A3EB2">
              <w:t>šos pakalpojumus sniegs pašvaldības iestāde vai komersants</w:t>
            </w:r>
            <w:r>
              <w:t>.</w:t>
            </w:r>
          </w:p>
          <w:p w:rsidR="00995F0D" w:rsidRDefault="00FA7568" w:rsidP="00565B78">
            <w:pPr>
              <w:pStyle w:val="naisf"/>
              <w:spacing w:before="0" w:after="0"/>
              <w:ind w:firstLine="0"/>
            </w:pPr>
            <w:r w:rsidRPr="00FA7568">
              <w:t xml:space="preserve">Minētā likuma </w:t>
            </w:r>
            <w:r w:rsidR="00176C92">
              <w:t>7.pantā</w:t>
            </w:r>
            <w:r w:rsidRPr="00FA7568">
              <w:t xml:space="preserve"> ir noteikts, ka pašvaldību autonomās funkcijas pildāmas kārt</w:t>
            </w:r>
            <w:r w:rsidR="002C0C83">
              <w:t>ībā, kāda paredzēta attiecīgo jomu regulējo</w:t>
            </w:r>
            <w:r w:rsidR="002C0C83" w:rsidRPr="00E0308A">
              <w:t>šajos</w:t>
            </w:r>
            <w:r w:rsidR="002C0C83">
              <w:t xml:space="preserve"> tiesību aktos</w:t>
            </w:r>
            <w:r w:rsidRPr="00FA7568">
              <w:t xml:space="preserve">. Pašlaik </w:t>
            </w:r>
            <w:r w:rsidR="008E3CD3" w:rsidRPr="00FA7568">
              <w:t xml:space="preserve">nav </w:t>
            </w:r>
            <w:r w:rsidRPr="00FA7568">
              <w:t xml:space="preserve">šāda </w:t>
            </w:r>
            <w:r w:rsidR="008E3CD3">
              <w:t xml:space="preserve">visaptverošā regulējuma </w:t>
            </w:r>
            <w:r w:rsidR="002C0C83">
              <w:t xml:space="preserve">ūdenssaimniecības </w:t>
            </w:r>
            <w:r w:rsidRPr="00FA7568">
              <w:t>nozare</w:t>
            </w:r>
            <w:r w:rsidR="008E3CD3">
              <w:t>i</w:t>
            </w:r>
            <w:r w:rsidRPr="00FA7568">
              <w:t>. Katra pašvaldība, pamatojoties uz likumā „Par pašvaldībām” doto deleģējumu, izdod savus</w:t>
            </w:r>
            <w:r w:rsidR="00E0308A">
              <w:t xml:space="preserve"> </w:t>
            </w:r>
            <w:r w:rsidRPr="00FA7568">
              <w:t>saistošos noteikumus</w:t>
            </w:r>
            <w:r w:rsidR="00E0308A">
              <w:t xml:space="preserve"> </w:t>
            </w:r>
            <w:r w:rsidR="00E0308A" w:rsidRPr="00FA7568">
              <w:t>ūdenssaimniecības jautājumu risināšanai</w:t>
            </w:r>
            <w:r w:rsidRPr="00FA7568">
              <w:t>, lai īstenotu minēto pašvaldības auton</w:t>
            </w:r>
            <w:r w:rsidR="00C91D3B">
              <w:t>omo funkciju, bet tajos n</w:t>
            </w:r>
            <w:r w:rsidR="009D60B6">
              <w:t>av vienotas izpra</w:t>
            </w:r>
            <w:r w:rsidR="00C91D3B">
              <w:t xml:space="preserve">tnes par </w:t>
            </w:r>
            <w:r w:rsidR="001A435D">
              <w:t xml:space="preserve">vairākiem jautājumiem </w:t>
            </w:r>
            <w:r w:rsidR="00C91D3B">
              <w:t xml:space="preserve">ūdenssaimniecības </w:t>
            </w:r>
            <w:r w:rsidR="00EB2B7A">
              <w:t>pakalpojumu regulēš</w:t>
            </w:r>
            <w:r w:rsidR="0025107B">
              <w:t>a</w:t>
            </w:r>
            <w:r w:rsidR="001A435D">
              <w:t>nā</w:t>
            </w:r>
            <w:r w:rsidR="00C40CC0">
              <w:t xml:space="preserve">. </w:t>
            </w:r>
            <w:r w:rsidR="008E3CD3">
              <w:t>Savukārt citiem likuma</w:t>
            </w:r>
            <w:r w:rsidRPr="00FA7568">
              <w:t xml:space="preserve"> „Par pašvaldībām” 15.panta pirmās daļas 1.punktā noteiktajiem  k</w:t>
            </w:r>
            <w:r w:rsidR="002A6BA6">
              <w:t>omunālo pakalpojumu veidiem, kur</w:t>
            </w:r>
            <w:r w:rsidR="00832736">
              <w:t>u</w:t>
            </w:r>
            <w:r w:rsidR="002A6BA6">
              <w:t>s</w:t>
            </w:r>
            <w:r w:rsidRPr="00FA7568">
              <w:t xml:space="preserve"> ir jānodrošina pašvaldībām, v</w:t>
            </w:r>
            <w:r w:rsidR="002A6BA6">
              <w:t xml:space="preserve">eicot savas autonomās </w:t>
            </w:r>
            <w:r w:rsidR="002A6BA6">
              <w:lastRenderedPageBreak/>
              <w:t>funkcijas</w:t>
            </w:r>
            <w:r w:rsidRPr="00FA7568">
              <w:t xml:space="preserve"> </w:t>
            </w:r>
            <w:r w:rsidR="004B3B8B">
              <w:t xml:space="preserve">– </w:t>
            </w:r>
            <w:r w:rsidRPr="00FA7568">
              <w:t>siltumapgādei un sadzī</w:t>
            </w:r>
            <w:r w:rsidR="006F417E">
              <w:t>ves atkritumu apsaimniekošanai –</w:t>
            </w:r>
            <w:r w:rsidRPr="00FA7568">
              <w:t xml:space="preserve"> ir savi speciālie likumi</w:t>
            </w:r>
            <w:r w:rsidR="006723FF">
              <w:t xml:space="preserve"> </w:t>
            </w:r>
            <w:r w:rsidR="006F417E">
              <w:t>–</w:t>
            </w:r>
            <w:r w:rsidR="006723FF">
              <w:t xml:space="preserve"> </w:t>
            </w:r>
            <w:r w:rsidRPr="00FA7568">
              <w:t>Enerģētikas likums</w:t>
            </w:r>
            <w:r w:rsidR="006723FF">
              <w:t xml:space="preserve"> un </w:t>
            </w:r>
            <w:r w:rsidRPr="00FA7568">
              <w:t>Atkritumu apsaimniekošanas likums.</w:t>
            </w:r>
            <w:r w:rsidR="00E14CC4">
              <w:t xml:space="preserve"> </w:t>
            </w:r>
            <w:r w:rsidR="00DE0321" w:rsidRPr="00180E59">
              <w:rPr>
                <w:b/>
              </w:rPr>
              <w:t xml:space="preserve">VARAM uzskata, ka ūdenssaimniecības pakalpojumu </w:t>
            </w:r>
            <w:r w:rsidR="006F417E">
              <w:rPr>
                <w:b/>
              </w:rPr>
              <w:t>sniegšanas un lietošanas kārtība</w:t>
            </w:r>
            <w:r w:rsidR="00DE0321" w:rsidRPr="00180E59">
              <w:rPr>
                <w:b/>
              </w:rPr>
              <w:t xml:space="preserve"> arī jānosaka vienā vienotā nozar</w:t>
            </w:r>
            <w:r w:rsidR="006F417E">
              <w:rPr>
                <w:b/>
              </w:rPr>
              <w:t>i</w:t>
            </w:r>
            <w:r w:rsidR="00DE0321" w:rsidRPr="00180E59">
              <w:rPr>
                <w:b/>
              </w:rPr>
              <w:t xml:space="preserve"> regulējošā tiesību aktā</w:t>
            </w:r>
            <w:r w:rsidR="006F417E">
              <w:rPr>
                <w:b/>
              </w:rPr>
              <w:t>. Š</w:t>
            </w:r>
            <w:r w:rsidR="00DE0321" w:rsidRPr="00180E59">
              <w:rPr>
                <w:b/>
              </w:rPr>
              <w:t xml:space="preserve">o viedokli atbalsta </w:t>
            </w:r>
            <w:r w:rsidR="0054295A" w:rsidRPr="00180E59">
              <w:rPr>
                <w:b/>
              </w:rPr>
              <w:t>Sabiedrisko pakalpojumu regulēšanas komisija</w:t>
            </w:r>
            <w:r w:rsidR="00C612FF">
              <w:rPr>
                <w:b/>
              </w:rPr>
              <w:t xml:space="preserve"> (turpmāk – Regulators)</w:t>
            </w:r>
            <w:r w:rsidR="0054295A" w:rsidRPr="00180E59">
              <w:rPr>
                <w:b/>
              </w:rPr>
              <w:t xml:space="preserve">, </w:t>
            </w:r>
            <w:r w:rsidR="00015576" w:rsidRPr="00180E59">
              <w:rPr>
                <w:b/>
              </w:rPr>
              <w:t>Lielo pilsētu asociācija</w:t>
            </w:r>
            <w:r w:rsidR="00180E59" w:rsidRPr="00180E59">
              <w:rPr>
                <w:b/>
              </w:rPr>
              <w:t xml:space="preserve"> un</w:t>
            </w:r>
            <w:r w:rsidR="00015576" w:rsidRPr="00180E59">
              <w:rPr>
                <w:b/>
              </w:rPr>
              <w:t xml:space="preserve"> </w:t>
            </w:r>
            <w:r w:rsidR="0054295A" w:rsidRPr="00180E59">
              <w:rPr>
                <w:b/>
              </w:rPr>
              <w:t>Ūdensapgādes un kanalizācijas uzņēmumu asociācija</w:t>
            </w:r>
            <w:r w:rsidR="00951E26">
              <w:rPr>
                <w:b/>
              </w:rPr>
              <w:t xml:space="preserve">. </w:t>
            </w:r>
            <w:r w:rsidR="001B0436">
              <w:t xml:space="preserve"> </w:t>
            </w:r>
          </w:p>
          <w:p w:rsidR="00E14CC4" w:rsidRDefault="00440BB5" w:rsidP="00565B78">
            <w:pPr>
              <w:pStyle w:val="naisf"/>
              <w:spacing w:before="0" w:after="0"/>
              <w:ind w:firstLine="0"/>
            </w:pPr>
            <w:r>
              <w:t xml:space="preserve"> </w:t>
            </w:r>
            <w:r w:rsidR="00C95B85">
              <w:t xml:space="preserve">Ir apzinātas </w:t>
            </w:r>
            <w:r w:rsidR="00C95B85" w:rsidRPr="006B00C4">
              <w:rPr>
                <w:b/>
              </w:rPr>
              <w:t>šādas galvenās problēmas</w:t>
            </w:r>
            <w:r w:rsidR="00C95B85">
              <w:t xml:space="preserve"> </w:t>
            </w:r>
            <w:r w:rsidR="00375405">
              <w:t>ū</w:t>
            </w:r>
            <w:r w:rsidR="001A435D">
              <w:t>denssaim</w:t>
            </w:r>
            <w:r w:rsidR="00375405">
              <w:t xml:space="preserve">niecības </w:t>
            </w:r>
            <w:r w:rsidR="00C95B85">
              <w:t>pakalpojumu jomā</w:t>
            </w:r>
            <w:r w:rsidR="00DF01B6">
              <w:t xml:space="preserve">, kuru risināšanai </w:t>
            </w:r>
            <w:r w:rsidR="001A435D">
              <w:t xml:space="preserve">ir </w:t>
            </w:r>
            <w:r w:rsidR="00DF01B6">
              <w:t>nepieciešams vienotais regulējums:</w:t>
            </w:r>
          </w:p>
          <w:p w:rsidR="00F34D0F" w:rsidRDefault="00565B78" w:rsidP="00560C22">
            <w:pPr>
              <w:pStyle w:val="naisf"/>
              <w:spacing w:before="0" w:after="0"/>
              <w:ind w:firstLine="720"/>
            </w:pPr>
            <w:r>
              <w:t>1.</w:t>
            </w:r>
            <w:r w:rsidR="00F34D0F">
              <w:t xml:space="preserve"> </w:t>
            </w:r>
            <w:r w:rsidR="00F34D0F" w:rsidRPr="00F34D0F">
              <w:t xml:space="preserve">Atbilstoši likumā „Par pašvaldībām” </w:t>
            </w:r>
            <w:r w:rsidR="006F417E">
              <w:t xml:space="preserve">noteiktajam, </w:t>
            </w:r>
            <w:r w:rsidR="00F34D0F" w:rsidRPr="00F34D0F">
              <w:t>saistošo noteikumu izdošanas pilnvarojumam pašvaldības dome ir tiesīga izdot saistošus noteikumus tikai par pašvaldības inženierkomunikāciju aizsardzību, paredzot administratīvo atbildību par to pārkāpšanu. Taču pašvaldības dome nav pilnvarota izdot saistošus noteikumus, kas noteiktu prasības ūdenssaimniecības pakalpojumu sniegšanai un lietošanai (tai skaitā decentralizēto kanalizācijas pakalpojumu sniegšanai, uzskaitei un lietošanai) pašvaldības administratīvajā teritorijā, kā arī administratīvo atbildību par šo prasību pārkāpšanu. Lai nodrošinātu pakalpojuma sniegšanu atbilstoši pašvaldības administratīvās teritorijas ūdenssaimniecības attīstības tehniski ekonomiskajā pamatojumā noteiktajiem pieņēmumiem un attīstības prognozēm</w:t>
            </w:r>
            <w:r w:rsidR="006F417E">
              <w:t>,</w:t>
            </w:r>
            <w:r w:rsidR="00F34D0F" w:rsidRPr="00F34D0F">
              <w:t xml:space="preserve"> ir nepieciešams deleģēt pašvaldībām lielākas tiesības, nekā ir noteikts likumā „Par pašvaldībām”</w:t>
            </w:r>
            <w:r w:rsidR="006F417E">
              <w:t>. Piemēram, radīt iespēju</w:t>
            </w:r>
            <w:r w:rsidR="00F34D0F" w:rsidRPr="00F34D0F">
              <w:t xml:space="preserve"> izdot noteikumus ar prasībām ūdenssaimniecības pakalpojumu sniegšanai un lietošanai.</w:t>
            </w:r>
          </w:p>
          <w:p w:rsidR="00F34D0F" w:rsidRDefault="008D2926" w:rsidP="00560C22">
            <w:pPr>
              <w:pStyle w:val="naisf"/>
              <w:spacing w:before="0" w:after="0"/>
              <w:ind w:firstLine="720"/>
            </w:pPr>
            <w:r>
              <w:t xml:space="preserve">2. </w:t>
            </w:r>
            <w:r w:rsidR="00F34D0F" w:rsidRPr="00F34D0F">
              <w:t>Pašlaik, p</w:t>
            </w:r>
            <w:r w:rsidR="006F417E">
              <w:t>iesaistot 2007.</w:t>
            </w:r>
            <w:r w:rsidR="00F34D0F" w:rsidRPr="00F34D0F">
              <w:t>-2013. gada ES finanšu plānošanas perioda līdzekļus, daudzas pašvaldības aktīvi būvē</w:t>
            </w:r>
            <w:r w:rsidR="006F417E">
              <w:t xml:space="preserve"> ūdenssaimniecības sistēmas. I</w:t>
            </w:r>
            <w:r w:rsidR="00F34D0F" w:rsidRPr="00F34D0F">
              <w:t>r redzams, ka pastāv reāla problēma ar pieslēgumiem pašvaldību izbūvētajiem vai renovētajiem ūdensvadu un kanalizācijas tīkliem. Ja netiks sakārtot</w:t>
            </w:r>
            <w:r w:rsidR="00F34D0F">
              <w:t>s normatīvais regulējums attiecībā uz</w:t>
            </w:r>
            <w:r w:rsidR="00F34D0F" w:rsidRPr="00F34D0F">
              <w:t xml:space="preserve"> pasākumi</w:t>
            </w:r>
            <w:r w:rsidR="00F34D0F">
              <w:t>em</w:t>
            </w:r>
            <w:r w:rsidR="00F34D0F" w:rsidRPr="00F34D0F">
              <w:t xml:space="preserve"> pieslēgumu </w:t>
            </w:r>
            <w:r w:rsidR="006F417E">
              <w:t>veicināšanai</w:t>
            </w:r>
            <w:r w:rsidR="00F34D0F" w:rsidRPr="00F34D0F">
              <w:t>, īstenoto projektu rezultātā ūdenssaimniecības komersantiem būs jāuztur ūdenssaim</w:t>
            </w:r>
            <w:r w:rsidR="006F417E">
              <w:t xml:space="preserve">niecības sistēma, kuras jauda izrādīsies ievērojami </w:t>
            </w:r>
            <w:r w:rsidR="00F34D0F" w:rsidRPr="00F34D0F">
              <w:t xml:space="preserve">lielāka par faktiskajiem </w:t>
            </w:r>
            <w:r w:rsidR="006F417E">
              <w:t>sniegtā pakalpojuma</w:t>
            </w:r>
            <w:r w:rsidR="00F34D0F" w:rsidRPr="00F34D0F">
              <w:t xml:space="preserve"> ap</w:t>
            </w:r>
            <w:r w:rsidR="006F417E">
              <w:t>jomiem. Š</w:t>
            </w:r>
            <w:r w:rsidR="00F34D0F" w:rsidRPr="00F34D0F">
              <w:t>ādas sistēmas uzturēšanas izdevumi būs jāsedz esošajiem pakalpojumu lietotājiem (palielinot tarifus).</w:t>
            </w:r>
          </w:p>
          <w:p w:rsidR="00876D70" w:rsidRDefault="00876D70" w:rsidP="00560C22">
            <w:pPr>
              <w:pStyle w:val="naisf"/>
              <w:spacing w:before="0" w:after="0"/>
              <w:ind w:firstLine="720"/>
            </w:pPr>
            <w:r>
              <w:t xml:space="preserve">3. </w:t>
            </w:r>
            <w:r w:rsidRPr="00E8381A">
              <w:t xml:space="preserve">Sabiedriskos pakalpojumus </w:t>
            </w:r>
            <w:r w:rsidR="006F417E">
              <w:t>ūdenssaimniecības nozarē sniedz</w:t>
            </w:r>
            <w:r w:rsidRPr="00E8381A">
              <w:t xml:space="preserve"> un lietotājs </w:t>
            </w:r>
            <w:r w:rsidR="006F417E">
              <w:t xml:space="preserve">tos </w:t>
            </w:r>
            <w:r w:rsidRPr="00E8381A">
              <w:t>izmanto saskaņā ar sabiedrisko pakalpojumu sniedzēja un lietotāja noslēgtu līgumu.</w:t>
            </w:r>
            <w:r w:rsidR="009B1139" w:rsidRPr="00E8381A">
              <w:t xml:space="preserve"> Spēkā esošais regulējums</w:t>
            </w:r>
            <w:r w:rsidRPr="00E8381A">
              <w:t xml:space="preserve"> nenosaka prasības </w:t>
            </w:r>
            <w:r w:rsidR="00822496" w:rsidRPr="00E8381A">
              <w:t xml:space="preserve">šādiem </w:t>
            </w:r>
            <w:r w:rsidRPr="00E8381A">
              <w:t>l</w:t>
            </w:r>
            <w:r w:rsidR="00822496" w:rsidRPr="00E8381A">
              <w:t>īgumiem</w:t>
            </w:r>
            <w:r w:rsidR="009B1139" w:rsidRPr="00E8381A">
              <w:t xml:space="preserve"> </w:t>
            </w:r>
            <w:r w:rsidRPr="00E8381A">
              <w:t xml:space="preserve">un </w:t>
            </w:r>
            <w:r w:rsidR="00822496" w:rsidRPr="00E8381A">
              <w:t xml:space="preserve">tāpēc to </w:t>
            </w:r>
            <w:r w:rsidR="009B1139" w:rsidRPr="00E8381A">
              <w:t xml:space="preserve">saturs un līguma nosacījumi dažādās pašvaldībās ievērojami atšķiras, kas var ietekmēt pakalpojuma sniegšanas kvalitāti un maksu par pakalpojumiem.  </w:t>
            </w:r>
          </w:p>
          <w:p w:rsidR="00565B78" w:rsidRDefault="00E8381A" w:rsidP="00560C22">
            <w:pPr>
              <w:pStyle w:val="naisf"/>
              <w:spacing w:before="0" w:after="0"/>
              <w:ind w:firstLine="720"/>
            </w:pPr>
            <w:r>
              <w:lastRenderedPageBreak/>
              <w:t>4</w:t>
            </w:r>
            <w:r w:rsidR="00235ADB" w:rsidRPr="00235ADB">
              <w:t xml:space="preserve">. </w:t>
            </w:r>
            <w:r w:rsidR="006F417E">
              <w:t>Aktuāli</w:t>
            </w:r>
            <w:r w:rsidR="008D2926">
              <w:t xml:space="preserve"> ir </w:t>
            </w:r>
            <w:r w:rsidR="006F417E">
              <w:t xml:space="preserve">definēt </w:t>
            </w:r>
            <w:r w:rsidR="008D2926">
              <w:t xml:space="preserve">ūdenssaimniecības </w:t>
            </w:r>
            <w:r w:rsidR="00500574">
              <w:t xml:space="preserve">pakalpojumu sniedzēja un lietotāja </w:t>
            </w:r>
            <w:r w:rsidR="008D2926">
              <w:t>piederības</w:t>
            </w:r>
            <w:r w:rsidR="00500574">
              <w:t xml:space="preserve"> robež</w:t>
            </w:r>
            <w:r w:rsidR="006F417E">
              <w:t xml:space="preserve">u. </w:t>
            </w:r>
            <w:r w:rsidR="00500574">
              <w:t xml:space="preserve"> Šobrīd </w:t>
            </w:r>
            <w:r w:rsidR="006F417E">
              <w:t>par piederības robežu</w:t>
            </w:r>
            <w:r w:rsidR="00722E07">
              <w:t xml:space="preserve"> uzskata </w:t>
            </w:r>
            <w:r w:rsidR="00500574">
              <w:t>ielas sarkan</w:t>
            </w:r>
            <w:r w:rsidR="006F417E">
              <w:t>o</w:t>
            </w:r>
            <w:r w:rsidR="00500574">
              <w:t xml:space="preserve"> līnij</w:t>
            </w:r>
            <w:r w:rsidR="006F417E">
              <w:t>u</w:t>
            </w:r>
            <w:r w:rsidR="00500574">
              <w:t>, mājas sien</w:t>
            </w:r>
            <w:r w:rsidR="006F417E">
              <w:t>u</w:t>
            </w:r>
            <w:r w:rsidR="00500574">
              <w:t>, ūdens mērītāja ak</w:t>
            </w:r>
            <w:r w:rsidR="006F417E">
              <w:t>u</w:t>
            </w:r>
            <w:r w:rsidR="00500574">
              <w:t>, īpašuma robež</w:t>
            </w:r>
            <w:r w:rsidR="006F417E">
              <w:t xml:space="preserve">u </w:t>
            </w:r>
            <w:proofErr w:type="spellStart"/>
            <w:r w:rsidR="006F417E">
              <w:t>u.tml</w:t>
            </w:r>
            <w:proofErr w:type="spellEnd"/>
            <w:r w:rsidR="006F417E">
              <w:t xml:space="preserve">. </w:t>
            </w:r>
            <w:r w:rsidR="00500574">
              <w:t xml:space="preserve"> Bet ū</w:t>
            </w:r>
            <w:r w:rsidR="001927E7" w:rsidRPr="001927E7">
              <w:t xml:space="preserve">denssaimniecības </w:t>
            </w:r>
            <w:r w:rsidR="003D688C">
              <w:t xml:space="preserve">sistēma ir vienota un tajā ietilpst gan </w:t>
            </w:r>
            <w:r w:rsidR="008800B1">
              <w:t xml:space="preserve">ūdenssaimniecības </w:t>
            </w:r>
            <w:r w:rsidR="003D688C">
              <w:t>pakalpojumu sniedzēja</w:t>
            </w:r>
            <w:r w:rsidR="0047691A">
              <w:t xml:space="preserve">, gan pakalpojumu lietotāja </w:t>
            </w:r>
            <w:r w:rsidR="0047691A" w:rsidRPr="0047691A">
              <w:t>īpašumā, lietošanā vai valdījumā</w:t>
            </w:r>
            <w:r w:rsidR="0047691A">
              <w:t xml:space="preserve"> </w:t>
            </w:r>
            <w:r w:rsidR="00CF2BCD">
              <w:t>esošā</w:t>
            </w:r>
            <w:r w:rsidR="00513543">
              <w:t>s</w:t>
            </w:r>
            <w:r w:rsidR="00C65706" w:rsidRPr="00C65706">
              <w:t xml:space="preserve"> ūdensa</w:t>
            </w:r>
            <w:r w:rsidR="00C65706">
              <w:t>pgādes un kanalizācijas sistēmas.</w:t>
            </w:r>
            <w:r w:rsidR="001927E7">
              <w:t xml:space="preserve"> Sistēma ir komplicēta un</w:t>
            </w:r>
            <w:r w:rsidR="00D12584">
              <w:t>,</w:t>
            </w:r>
            <w:r w:rsidR="001927E7">
              <w:t xml:space="preserve"> lai tā darbotos, jābūt skaidri definētai </w:t>
            </w:r>
            <w:r w:rsidR="004835F9">
              <w:t>piederības robežai, līdz kurai atbildība par sistēmas uzturēšanu ir pa</w:t>
            </w:r>
            <w:r w:rsidR="009D60B6">
              <w:t>ka</w:t>
            </w:r>
            <w:r w:rsidR="004835F9">
              <w:t xml:space="preserve">lpojuma sniedzējam un </w:t>
            </w:r>
            <w:r w:rsidR="006F417E">
              <w:t xml:space="preserve">pēc </w:t>
            </w:r>
            <w:r w:rsidR="004835F9">
              <w:t>kur</w:t>
            </w:r>
            <w:r w:rsidR="006F417E">
              <w:t>as</w:t>
            </w:r>
            <w:r w:rsidR="004835F9">
              <w:t xml:space="preserve"> sākas pakalpojumu lietotāja atbildība.</w:t>
            </w:r>
          </w:p>
          <w:p w:rsidR="00DA77C5" w:rsidRDefault="00521F20" w:rsidP="00560C22">
            <w:pPr>
              <w:pStyle w:val="naisf"/>
              <w:spacing w:before="0" w:after="0"/>
              <w:ind w:firstLine="720"/>
            </w:pPr>
            <w:r>
              <w:t xml:space="preserve">4. </w:t>
            </w:r>
            <w:r w:rsidR="00235ADB" w:rsidRPr="00235ADB">
              <w:t>Pēdējos gados tarifu straujo pieaugumu  ūdenssaimniecības nozarē ietekmē tas, ka gan esošie, gan jaunie pak</w:t>
            </w:r>
            <w:r w:rsidR="0058257E">
              <w:t>a</w:t>
            </w:r>
            <w:r w:rsidR="00235ADB" w:rsidRPr="00235ADB">
              <w:t>lpojumu lietotāji var nor</w:t>
            </w:r>
            <w:r w:rsidR="0058257E">
              <w:t>ē</w:t>
            </w:r>
            <w:r w:rsidR="00235ADB" w:rsidRPr="00235ADB">
              <w:t>ķināties par saņemtajiem pakalpojumiem</w:t>
            </w:r>
            <w:r w:rsidR="006F417E">
              <w:t>,</w:t>
            </w:r>
            <w:r w:rsidR="00235ADB" w:rsidRPr="00235ADB">
              <w:t xml:space="preserve"> neizmantojot skaitītājus. Norēķini šādos gadījumos notiek pēc atšķirīgām, at</w:t>
            </w:r>
            <w:r w:rsidR="006F417E">
              <w:t>tiecīgajās pašvaldībās noteikt</w:t>
            </w:r>
            <w:r w:rsidR="00235ADB" w:rsidRPr="00235ADB">
              <w:t>ām patēriņa normām un bieži neatbilst faktiskajam patēriņam</w:t>
            </w:r>
            <w:r w:rsidR="006F417E">
              <w:t>. T</w:t>
            </w:r>
            <w:r w:rsidR="00235ADB" w:rsidRPr="00235ADB">
              <w:t>as</w:t>
            </w:r>
            <w:r w:rsidR="006F417E">
              <w:t>,</w:t>
            </w:r>
            <w:r w:rsidR="00235ADB" w:rsidRPr="00235ADB">
              <w:t xml:space="preserve"> savukārt, būtiski palielina ūdenssaimniecības pakalpojumu sniedzēja uzskaitītos ūdens zudumus tīklos un ar tiem saistītos izdevumus, kas tiek iekļauti tarifos, radot nevienlīdzīgu attieksmi pret lietotājiem. Līdz ar to ir nepiecieš</w:t>
            </w:r>
            <w:r w:rsidR="00A432B0">
              <w:t>a</w:t>
            </w:r>
            <w:r w:rsidR="00235ADB" w:rsidRPr="00235ADB">
              <w:t>ms</w:t>
            </w:r>
            <w:r w:rsidR="00D33A36">
              <w:t xml:space="preserve"> tiesiskais regulējums</w:t>
            </w:r>
            <w:r w:rsidR="00235ADB" w:rsidRPr="00235ADB">
              <w:t>, ka</w:t>
            </w:r>
            <w:r w:rsidR="00D33A36">
              <w:t>s nosaka, ka</w:t>
            </w:r>
            <w:r w:rsidR="00235ADB" w:rsidRPr="00235ADB">
              <w:t xml:space="preserve"> norēķinus par ūdenssaimniecības pakalpojumiem veic</w:t>
            </w:r>
            <w:r w:rsidR="006F417E">
              <w:t>,</w:t>
            </w:r>
            <w:r w:rsidR="00235ADB" w:rsidRPr="00235ADB">
              <w:t xml:space="preserve"> pamatojoties uz </w:t>
            </w:r>
            <w:proofErr w:type="spellStart"/>
            <w:r w:rsidR="00235ADB" w:rsidRPr="00235ADB">
              <w:t>komercuzskaites</w:t>
            </w:r>
            <w:proofErr w:type="spellEnd"/>
            <w:r w:rsidR="00235ADB" w:rsidRPr="00235ADB">
              <w:t xml:space="preserve"> mēraparāta rādījumiem, kas uzskaita</w:t>
            </w:r>
            <w:r w:rsidR="008D6729">
              <w:t xml:space="preserve"> no pakalpojumu sniedzēja saņemto</w:t>
            </w:r>
            <w:r w:rsidR="00235ADB" w:rsidRPr="00235ADB">
              <w:t xml:space="preserve"> kopējo ūdens patēriņu.</w:t>
            </w:r>
          </w:p>
          <w:p w:rsidR="00D76C47" w:rsidRDefault="00DA77C5" w:rsidP="00560C22">
            <w:pPr>
              <w:pStyle w:val="naisf"/>
              <w:spacing w:before="0" w:after="0"/>
              <w:ind w:firstLine="720"/>
            </w:pPr>
            <w:r>
              <w:t xml:space="preserve">5. Atsevišķās </w:t>
            </w:r>
            <w:r w:rsidR="008B206A">
              <w:t>apdzīvotajās</w:t>
            </w:r>
            <w:r>
              <w:t xml:space="preserve"> vietās ir </w:t>
            </w:r>
            <w:r w:rsidRPr="00DA77C5">
              <w:t xml:space="preserve">vēsturiski </w:t>
            </w:r>
            <w:r>
              <w:t>iz</w:t>
            </w:r>
            <w:r w:rsidR="008B206A">
              <w:t xml:space="preserve">būvēti </w:t>
            </w:r>
            <w:r>
              <w:t>ūdens</w:t>
            </w:r>
            <w:r w:rsidR="008B206A">
              <w:t>saimniecības</w:t>
            </w:r>
            <w:r>
              <w:t xml:space="preserve"> tīkli</w:t>
            </w:r>
            <w:r w:rsidR="008B206A">
              <w:t>,</w:t>
            </w:r>
            <w:r>
              <w:t xml:space="preserve"> (piemērām, </w:t>
            </w:r>
            <w:r w:rsidRPr="00DA77C5">
              <w:t>rūpnīcas</w:t>
            </w:r>
            <w:r w:rsidR="008B206A">
              <w:t xml:space="preserve"> teritorijai piegulošajās teritorijās izbūvēto dzīvojamo māju ūdensapg</w:t>
            </w:r>
            <w:r w:rsidR="005B406C">
              <w:t>ādes</w:t>
            </w:r>
            <w:r w:rsidR="008B206A">
              <w:t xml:space="preserve"> un kanaliz</w:t>
            </w:r>
            <w:r w:rsidR="005B406C">
              <w:t>ācijas tīkli</w:t>
            </w:r>
            <w:r w:rsidR="008B206A">
              <w:t>)</w:t>
            </w:r>
            <w:r w:rsidR="005B406C">
              <w:t>, kuri</w:t>
            </w:r>
            <w:r w:rsidRPr="00DA77C5">
              <w:t xml:space="preserve"> privatizācijas rezultātā šobrīd </w:t>
            </w:r>
            <w:r w:rsidR="005B406C" w:rsidRPr="00DA77C5">
              <w:t xml:space="preserve">nevienam </w:t>
            </w:r>
            <w:r w:rsidRPr="00DA77C5">
              <w:t>nepieder</w:t>
            </w:r>
            <w:r w:rsidR="000D5278">
              <w:t xml:space="preserve"> (bezīpašnieka tīkli)</w:t>
            </w:r>
            <w:r w:rsidR="005B406C">
              <w:t>.</w:t>
            </w:r>
            <w:r w:rsidR="0036129E">
              <w:t xml:space="preserve"> Tā kā pa šiem tīkliem tiek</w:t>
            </w:r>
            <w:r w:rsidR="0036129E" w:rsidRPr="0036129E">
              <w:t xml:space="preserve"> nodrošināta pakalpojuma sniegšana</w:t>
            </w:r>
            <w:r w:rsidR="0036129E">
              <w:t xml:space="preserve"> māju iedzīvotājiem</w:t>
            </w:r>
            <w:r w:rsidR="0036129E" w:rsidRPr="0036129E">
              <w:t>, tiem jābūt pakalpojuma sniedzēja īpašumā</w:t>
            </w:r>
            <w:r w:rsidR="00F11EEA">
              <w:t>, valdījumā vai lietošanā</w:t>
            </w:r>
            <w:r w:rsidR="0036129E" w:rsidRPr="0036129E">
              <w:t>, bet tos paka</w:t>
            </w:r>
            <w:r w:rsidR="009D60B6">
              <w:t>lpojumu sniedzēja</w:t>
            </w:r>
            <w:r w:rsidR="00F11EEA">
              <w:t>m</w:t>
            </w:r>
            <w:r w:rsidR="00414EB6">
              <w:t xml:space="preserve"> var no</w:t>
            </w:r>
            <w:r w:rsidR="0036129E" w:rsidRPr="0036129E">
              <w:t>dot tikai pašvaldība.</w:t>
            </w:r>
            <w:r w:rsidR="00D64B34">
              <w:t xml:space="preserve"> </w:t>
            </w:r>
          </w:p>
          <w:p w:rsidR="00FB3184" w:rsidRPr="00E8381A" w:rsidRDefault="00497DDB" w:rsidP="00FB3184">
            <w:pPr>
              <w:pStyle w:val="naisf"/>
              <w:ind w:firstLine="720"/>
            </w:pPr>
            <w:r>
              <w:t xml:space="preserve">6. </w:t>
            </w:r>
            <w:r w:rsidR="00EE580C">
              <w:t xml:space="preserve">Pašlaik </w:t>
            </w:r>
            <w:r w:rsidR="00EE580C" w:rsidRPr="00EE580C">
              <w:t>ūdenssaimniecības nozares komersanti</w:t>
            </w:r>
            <w:r w:rsidR="00E82595">
              <w:t xml:space="preserve">, kuru </w:t>
            </w:r>
            <w:r w:rsidR="00EE580C" w:rsidRPr="00EE580C">
              <w:t>sniegto ūden</w:t>
            </w:r>
            <w:r w:rsidR="00E82595">
              <w:t xml:space="preserve">ssaimniecības pakalpojumu apjoms ir mazāks nekā </w:t>
            </w:r>
            <w:r w:rsidR="00EE580C" w:rsidRPr="00EE580C">
              <w:t>100</w:t>
            </w:r>
            <w:r w:rsidR="00E82595">
              <w:t xml:space="preserve"> </w:t>
            </w:r>
            <w:r w:rsidR="00EE580C" w:rsidRPr="00EE580C">
              <w:t>000 m</w:t>
            </w:r>
            <w:r w:rsidR="00EE580C" w:rsidRPr="00E82595">
              <w:rPr>
                <w:vertAlign w:val="superscript"/>
              </w:rPr>
              <w:t>3</w:t>
            </w:r>
            <w:r w:rsidR="00E82595">
              <w:t xml:space="preserve"> gadā, </w:t>
            </w:r>
            <w:r w:rsidR="00EE580C" w:rsidRPr="00EE580C">
              <w:t>vair</w:t>
            </w:r>
            <w:r w:rsidR="00E82595">
              <w:t>u</w:t>
            </w:r>
            <w:r w:rsidR="00EE580C" w:rsidRPr="00EE580C">
              <w:t xml:space="preserve">mā </w:t>
            </w:r>
            <w:r w:rsidR="00E82595">
              <w:t xml:space="preserve">gadījumu nodrošina </w:t>
            </w:r>
            <w:r w:rsidR="00EE580C" w:rsidRPr="00EE580C">
              <w:t>pakalpojumus mazam lietotāj</w:t>
            </w:r>
            <w:r w:rsidR="00EE580C">
              <w:t>u skaitam nelielās teritorijās</w:t>
            </w:r>
            <w:r w:rsidR="00E82595">
              <w:t xml:space="preserve">. Papildus </w:t>
            </w:r>
            <w:r w:rsidR="00E82595" w:rsidRPr="00EE580C">
              <w:t>sa</w:t>
            </w:r>
            <w:r w:rsidR="00E82595">
              <w:t>biedrisko pakalpojumu sniegšanai</w:t>
            </w:r>
            <w:r w:rsidR="00E82595" w:rsidRPr="00EE580C">
              <w:t xml:space="preserve"> ūde</w:t>
            </w:r>
            <w:r w:rsidR="00E82595">
              <w:t xml:space="preserve">nssaimniecības nozarē šādi komersanti veic arī </w:t>
            </w:r>
            <w:r w:rsidR="00EE580C" w:rsidRPr="00EE580C">
              <w:t xml:space="preserve"> cita vei</w:t>
            </w:r>
            <w:r w:rsidR="00EE580C">
              <w:t xml:space="preserve">da </w:t>
            </w:r>
            <w:r w:rsidR="00E82595">
              <w:t xml:space="preserve">saimniecisko </w:t>
            </w:r>
            <w:r w:rsidR="00EE580C">
              <w:t>darbību</w:t>
            </w:r>
            <w:r w:rsidR="00E82595">
              <w:t>. L</w:t>
            </w:r>
            <w:r w:rsidR="00EE580C" w:rsidRPr="00EE580C">
              <w:t xml:space="preserve">ielāko daļu no iegūtā ūdens </w:t>
            </w:r>
            <w:r w:rsidR="00E82595">
              <w:t xml:space="preserve">tie </w:t>
            </w:r>
            <w:r w:rsidR="00EE580C" w:rsidRPr="00EE580C">
              <w:t>patērē savām vajadzībām pamat</w:t>
            </w:r>
            <w:r w:rsidR="00E82595">
              <w:t>darbības tehnoloģisko</w:t>
            </w:r>
            <w:r w:rsidR="00EE580C" w:rsidRPr="00EE580C">
              <w:t xml:space="preserve"> proces</w:t>
            </w:r>
            <w:r w:rsidR="00E82595">
              <w:t>u</w:t>
            </w:r>
            <w:r w:rsidR="00EE580C" w:rsidRPr="00EE580C">
              <w:t xml:space="preserve"> nodrošināšanai, pārdod</w:t>
            </w:r>
            <w:r w:rsidR="00E82595">
              <w:t>ot</w:t>
            </w:r>
            <w:r w:rsidR="00EE580C" w:rsidRPr="00EE580C">
              <w:t xml:space="preserve"> tuvumā esošiem lietotājiem</w:t>
            </w:r>
            <w:r w:rsidR="00341530">
              <w:t xml:space="preserve"> </w:t>
            </w:r>
            <w:r w:rsidR="00E82595">
              <w:t xml:space="preserve">atlikušo ūdeni </w:t>
            </w:r>
            <w:r w:rsidR="00341530">
              <w:t xml:space="preserve">vai </w:t>
            </w:r>
            <w:r w:rsidR="00E82595">
              <w:t xml:space="preserve">arī pieņemot </w:t>
            </w:r>
            <w:r w:rsidR="00CC73BE">
              <w:t xml:space="preserve">no tiem </w:t>
            </w:r>
            <w:r w:rsidR="00E82595">
              <w:t xml:space="preserve">notekūdeņus </w:t>
            </w:r>
            <w:r w:rsidR="00341530">
              <w:t>att</w:t>
            </w:r>
            <w:r w:rsidR="00EE580C" w:rsidRPr="00EE580C">
              <w:t>īrīšanai</w:t>
            </w:r>
            <w:r w:rsidR="00E82595">
              <w:t>. Šādā</w:t>
            </w:r>
            <w:r w:rsidR="00B03FF3">
              <w:t xml:space="preserve"> situācijā </w:t>
            </w:r>
            <w:r w:rsidR="00B03FF3" w:rsidRPr="00B03FF3">
              <w:t>tarifu noteikšana</w:t>
            </w:r>
            <w:r w:rsidR="00E75C33">
              <w:t xml:space="preserve"> saskaņā ar likumā „</w:t>
            </w:r>
            <w:r w:rsidR="00E75C33" w:rsidRPr="00E75C33">
              <w:t>Par sabiedrisko pakalpojumu regulatoriem</w:t>
            </w:r>
            <w:r w:rsidR="00E82595">
              <w:t>” noteikto</w:t>
            </w:r>
            <w:r w:rsidR="00E75C33">
              <w:t xml:space="preserve"> kārtīb</w:t>
            </w:r>
            <w:r w:rsidR="00E82595">
              <w:t>u</w:t>
            </w:r>
            <w:r w:rsidR="00E75C33">
              <w:t xml:space="preserve"> </w:t>
            </w:r>
            <w:r w:rsidR="00B03FF3" w:rsidRPr="00B03FF3">
              <w:t>maz</w:t>
            </w:r>
            <w:r w:rsidR="00E82595">
              <w:t>aj</w:t>
            </w:r>
            <w:r w:rsidR="00B03FF3" w:rsidRPr="00B03FF3">
              <w:t xml:space="preserve">iem ūdenssaimniecības nozares komersantiem ir papildu </w:t>
            </w:r>
            <w:r w:rsidR="00B03FF3" w:rsidRPr="00B03FF3">
              <w:lastRenderedPageBreak/>
              <w:t>administratīvais slogs</w:t>
            </w:r>
            <w:r w:rsidR="00F479A7">
              <w:t xml:space="preserve">, jo </w:t>
            </w:r>
            <w:r w:rsidR="00C612FF">
              <w:t xml:space="preserve">Regulatoram </w:t>
            </w:r>
            <w:r w:rsidR="00C612FF" w:rsidRPr="00C612FF">
              <w:t xml:space="preserve">ir jāievēro vienlīdzības princips </w:t>
            </w:r>
            <w:r w:rsidR="00E82595" w:rsidRPr="00C612FF">
              <w:t xml:space="preserve">gan </w:t>
            </w:r>
            <w:r w:rsidR="00C612FF" w:rsidRPr="00C612FF">
              <w:t>attiecībā pret komersantiem ar mazu sniedzamo sabiedrisko pakalpojumu apjomu</w:t>
            </w:r>
            <w:r w:rsidR="00C612FF">
              <w:t xml:space="preserve">, </w:t>
            </w:r>
            <w:r w:rsidR="00C612FF" w:rsidRPr="00C612FF">
              <w:t>gan pret komersantiem, ku</w:t>
            </w:r>
            <w:r w:rsidR="00E82595">
              <w:t>ru sniegto pakalpojumu</w:t>
            </w:r>
            <w:r w:rsidR="00C612FF" w:rsidRPr="00C612FF">
              <w:t xml:space="preserve"> apjoms ir liels</w:t>
            </w:r>
            <w:r w:rsidR="00F479A7">
              <w:t>.</w:t>
            </w:r>
            <w:r w:rsidR="00EB424F">
              <w:t xml:space="preserve"> </w:t>
            </w:r>
            <w:r w:rsidR="00E626CE">
              <w:t>P</w:t>
            </w:r>
            <w:r w:rsidR="00EB424F" w:rsidRPr="00EB424F">
              <w:t>iemēram,  ikvienam komersanta</w:t>
            </w:r>
            <w:r w:rsidR="00DB4DB1">
              <w:t>m</w:t>
            </w:r>
            <w:r w:rsidR="00EB424F" w:rsidRPr="00EB424F">
              <w:t>, neatkarīgi no sn</w:t>
            </w:r>
            <w:r w:rsidR="00E82595">
              <w:t>iegto pakalpojumu apjoma, jānodala sabiedriskā pakalpojuma</w:t>
            </w:r>
            <w:r w:rsidR="00EB424F" w:rsidRPr="00EB424F">
              <w:t xml:space="preserve"> finanšu uzskaite no pārējās</w:t>
            </w:r>
            <w:r w:rsidR="00E82595">
              <w:t xml:space="preserve">, </w:t>
            </w:r>
            <w:r w:rsidR="00EB424F" w:rsidRPr="00EB424F">
              <w:t>neregulētās darbības finanšu uzskaites</w:t>
            </w:r>
            <w:r w:rsidR="00E82595">
              <w:t>. T</w:t>
            </w:r>
            <w:r w:rsidR="00EB424F" w:rsidRPr="00EB424F">
              <w:t>arifu projek</w:t>
            </w:r>
            <w:r w:rsidR="001E5ADB">
              <w:t>ts jāgatavo saskaņā ar Regulatora</w:t>
            </w:r>
            <w:r w:rsidR="00EB424F" w:rsidRPr="00EB424F">
              <w:t xml:space="preserve"> noteikto metodiku un jāveido izmaksu attiecināšanas modeli</w:t>
            </w:r>
            <w:r w:rsidR="00E82595">
              <w:t>s. Iesniedzot tarifu</w:t>
            </w:r>
            <w:r w:rsidR="00EB424F" w:rsidRPr="00EB424F">
              <w:t xml:space="preserve"> projektu</w:t>
            </w:r>
            <w:r w:rsidR="00E82595">
              <w:t>,</w:t>
            </w:r>
            <w:r w:rsidR="00EB424F" w:rsidRPr="00EB424F">
              <w:t xml:space="preserve"> jāgatavo visi tarifu </w:t>
            </w:r>
            <w:r w:rsidR="009D60B6">
              <w:t>izmaksas pamatojošie dokumenti,</w:t>
            </w:r>
            <w:r w:rsidR="00EB424F" w:rsidRPr="00EB424F">
              <w:t xml:space="preserve"> jārēķinās ar </w:t>
            </w:r>
            <w:r w:rsidR="00BD3447">
              <w:t xml:space="preserve">Regulatora </w:t>
            </w:r>
            <w:r w:rsidR="00E82595">
              <w:t xml:space="preserve">padomes sēžu apmeklējumiem Rīgā. Tādējādi </w:t>
            </w:r>
            <w:r w:rsidR="00EB424F" w:rsidRPr="00EB424F">
              <w:t xml:space="preserve">palielinās pasta un sakaru izdevumi (pie </w:t>
            </w:r>
            <w:r w:rsidR="00E82595">
              <w:t xml:space="preserve">sniegto </w:t>
            </w:r>
            <w:r w:rsidR="00EB424F" w:rsidRPr="00EB424F">
              <w:t xml:space="preserve">pakalpojumu </w:t>
            </w:r>
            <w:r w:rsidR="00E82595" w:rsidRPr="00EB424F">
              <w:t xml:space="preserve">maziem </w:t>
            </w:r>
            <w:r w:rsidR="00EB424F" w:rsidRPr="00EB424F">
              <w:t>apjomiem tarifa pro</w:t>
            </w:r>
            <w:r w:rsidR="009D60B6">
              <w:t>jekta publikācijas izmaksas var</w:t>
            </w:r>
            <w:r w:rsidR="00EB424F" w:rsidRPr="00EB424F">
              <w:t xml:space="preserve"> sastādīt būtisku tarifu veidojošo izmaksu daļu)</w:t>
            </w:r>
            <w:r w:rsidR="00BD3447">
              <w:t>.</w:t>
            </w:r>
            <w:r w:rsidR="001A3A35">
              <w:t xml:space="preserve"> T</w:t>
            </w:r>
            <w:r w:rsidR="00E82595">
              <w:t xml:space="preserve">arifa projektu izskatīšana </w:t>
            </w:r>
            <w:r w:rsidR="001A3A35" w:rsidRPr="001A3A35">
              <w:t xml:space="preserve">un </w:t>
            </w:r>
            <w:r w:rsidR="00A73F44">
              <w:t xml:space="preserve">Regulatora </w:t>
            </w:r>
            <w:r w:rsidR="001A3A35" w:rsidRPr="001A3A35">
              <w:t>lēmuma pieņemšana</w:t>
            </w:r>
            <w:r w:rsidR="00A73F44">
              <w:t xml:space="preserve"> var aizņemt </w:t>
            </w:r>
            <w:r w:rsidR="00E82595">
              <w:t xml:space="preserve">pat </w:t>
            </w:r>
            <w:r w:rsidR="00A73F44">
              <w:t>vairāk</w:t>
            </w:r>
            <w:r w:rsidR="00E82595">
              <w:t>us</w:t>
            </w:r>
            <w:r w:rsidR="001A3A35" w:rsidRPr="001A3A35">
              <w:t xml:space="preserve"> mēneš</w:t>
            </w:r>
            <w:r w:rsidR="00E82595">
              <w:t>us</w:t>
            </w:r>
            <w:r w:rsidR="001A3A35" w:rsidRPr="001A3A35">
              <w:t>,  negatīvi ietekmē</w:t>
            </w:r>
            <w:r w:rsidR="00E82595">
              <w:t>jot</w:t>
            </w:r>
            <w:r w:rsidR="001A3A35" w:rsidRPr="001A3A35">
              <w:t xml:space="preserve"> naudas plūsmu komersantiem ar mazu sniedzamo pakalpojumu apjomu.</w:t>
            </w:r>
            <w:r w:rsidR="00B35D76">
              <w:t xml:space="preserve"> </w:t>
            </w:r>
            <w:r w:rsidR="00E75C33">
              <w:t>P</w:t>
            </w:r>
            <w:r w:rsidR="00366ACE">
              <w:t>raksē mazajiem komersantiem trūkst kapacitātes visa minētā kvalitatīvai paveikšanai. Lai to kvalitatīvi paveiktu jānolīgst konsultanti, jāpalielina administrācija</w:t>
            </w:r>
            <w:r w:rsidR="007C0319">
              <w:t>, kā rezultātā</w:t>
            </w:r>
            <w:r w:rsidR="00366ACE">
              <w:t xml:space="preserve"> rodas jauni papildus izdevumi, kurus jāsedz pak</w:t>
            </w:r>
            <w:r w:rsidR="00E82595">
              <w:t>alpojumu lietotājiem. P</w:t>
            </w:r>
            <w:r w:rsidR="00366ACE">
              <w:t>ieaugo</w:t>
            </w:r>
            <w:r w:rsidR="00596221">
              <w:t xml:space="preserve">t administratīvajam slogam, ko nākas </w:t>
            </w:r>
            <w:r w:rsidR="00366ACE">
              <w:t>kompensē</w:t>
            </w:r>
            <w:r w:rsidR="00596221">
              <w:t>t</w:t>
            </w:r>
            <w:r w:rsidR="00366ACE">
              <w:t xml:space="preserve"> ar izmaksu iekļaušanu ūdenssaimniecības pakalpojumu tarifā</w:t>
            </w:r>
            <w:r w:rsidR="00596221">
              <w:t>,</w:t>
            </w:r>
            <w:r w:rsidR="00366ACE">
              <w:t xml:space="preserve"> tiek panākts ūdenssaimniecības pakalpojumu lietotāju interesēm pretējs efekts</w:t>
            </w:r>
            <w:r w:rsidR="00596221">
              <w:t>,</w:t>
            </w:r>
            <w:r w:rsidR="00366ACE">
              <w:t xml:space="preserve"> un uz tarifu attiecināmās izmaksas pieaug.</w:t>
            </w:r>
            <w:r w:rsidR="005D1E7A">
              <w:t xml:space="preserve"> </w:t>
            </w:r>
            <w:r w:rsidR="00596221">
              <w:t>Tāpēc, līdzīgi kā cita regulējam</w:t>
            </w:r>
            <w:r w:rsidR="00FB3184" w:rsidRPr="00E8381A">
              <w:t>ā sabiedriskā pakalpojum</w:t>
            </w:r>
            <w:r w:rsidR="00596221">
              <w:t xml:space="preserve">a – siltumenerģijas apgādes </w:t>
            </w:r>
            <w:r w:rsidR="00596221" w:rsidRPr="00E8381A">
              <w:t>–</w:t>
            </w:r>
            <w:r w:rsidR="00596221">
              <w:t xml:space="preserve"> gadījumā</w:t>
            </w:r>
            <w:r w:rsidR="00FB3184" w:rsidRPr="00E8381A">
              <w:t xml:space="preserve">, ir nepieciešams noteikt minimālo sniegto ūdenssaimniecības pakalpojumu apjomu, </w:t>
            </w:r>
            <w:r w:rsidR="00596221">
              <w:t xml:space="preserve">kas nav </w:t>
            </w:r>
            <w:r w:rsidR="00596221" w:rsidRPr="00E8381A">
              <w:t>regulējam</w:t>
            </w:r>
            <w:r w:rsidR="00596221">
              <w:t xml:space="preserve">s. Tādējādi </w:t>
            </w:r>
            <w:r w:rsidR="00596221" w:rsidRPr="00E8381A">
              <w:t>pašvaldības</w:t>
            </w:r>
            <w:r w:rsidR="00596221">
              <w:t xml:space="preserve"> tiks</w:t>
            </w:r>
            <w:r w:rsidR="00FB3184" w:rsidRPr="00E8381A">
              <w:t xml:space="preserve"> </w:t>
            </w:r>
            <w:r w:rsidR="00596221">
              <w:t>mudinātas</w:t>
            </w:r>
            <w:r w:rsidR="00FB3184" w:rsidRPr="00E8381A">
              <w:t xml:space="preserve">, organizējot ūdenssaimniecības pakalpojumu sniegšanu </w:t>
            </w:r>
            <w:r w:rsidR="00596221">
              <w:t>to teritorijā</w:t>
            </w:r>
            <w:r w:rsidR="00FB3184" w:rsidRPr="00E8381A">
              <w:t>, samazin</w:t>
            </w:r>
            <w:r w:rsidR="00596221">
              <w:t>āt</w:t>
            </w:r>
            <w:r w:rsidR="00FB3184" w:rsidRPr="00E8381A">
              <w:t xml:space="preserve"> pakalpojumu sniedzēju skaitu un mazo ūdenssaimniecības nozares komersantu darbības zonas pievieno</w:t>
            </w:r>
            <w:r w:rsidR="00596221">
              <w:t>t</w:t>
            </w:r>
            <w:r w:rsidR="00FB3184" w:rsidRPr="00E8381A">
              <w:t xml:space="preserve"> lielāku komersantu darbības zonām, tādā veidā optimizējot pakalpojumu sniegšanas izmaksas vienā teritorijā un uzlabojot sniegto pakalpojumu kvalitāti.</w:t>
            </w:r>
          </w:p>
          <w:p w:rsidR="00560C22" w:rsidRPr="00680D6B" w:rsidRDefault="00560C22" w:rsidP="00E20879">
            <w:pPr>
              <w:pStyle w:val="naisf"/>
              <w:ind w:firstLine="720"/>
            </w:pPr>
            <w:r>
              <w:t>7.</w:t>
            </w:r>
            <w:r w:rsidR="00596221">
              <w:t>Pēdējā laikā</w:t>
            </w:r>
            <w:r w:rsidRPr="00560C22">
              <w:t xml:space="preserve"> aktualizējies jautāj</w:t>
            </w:r>
            <w:r w:rsidR="00596221">
              <w:t>ums par daudzdzīvokļu dzīvojamo māju</w:t>
            </w:r>
            <w:r w:rsidRPr="00560C22">
              <w:t xml:space="preserve"> īpašnieku norēķiniem par saņemtajiem ūdensapgādes un kanalizācijas pakalpojumiem, kuri saskaņā ar normatīvajos aktos noteikto kārtību tiek veikti ar dzīvojamās mājas pārvaldnieka starpniecību. Arvien biežāk ūdenssaimniecības pakalpojumu sniedzēji sastopas ar gadījumiem, kad dzīvojamās mājas pārvaldnieks no iedzīvotājiem iekasētos maksājumus par sniegtajiem ūdensapgādes pakalpojumiem novirza citu komunālo pakalpojumu apmaksai vai tādu savu saistību nokārtošanai, kuri nav saistīti ar dzīvojamās mājas pārvaldīšanu, kā </w:t>
            </w:r>
            <w:r w:rsidRPr="00560C22">
              <w:lastRenderedPageBreak/>
              <w:t>rezultātā gan dzīvojamās mājas īpašniekiem, gan ūdenssaimniecības pakalpojumu sniedzējiem rodas zaudējumi. Tā kā līdz šim ar dzīvoj</w:t>
            </w:r>
            <w:r>
              <w:t>amās mājas pārvaldīšanu saistītajos normatīvajos aktos nav noteikta prasība,</w:t>
            </w:r>
            <w:r w:rsidRPr="00560C22">
              <w:t xml:space="preserve"> kas aizliegtu pārvaldniekiem brīvi rīkoties ar naudas līdzekļiem, kuri ir saņemti no iedzīvotājiem par dzīvojamai mājai sniegtajiem ūdenssaimniecības pakalpojumiem, </w:t>
            </w:r>
            <w:r w:rsidR="000A5289">
              <w:t xml:space="preserve">nepieciešams </w:t>
            </w:r>
            <w:r w:rsidRPr="00560C22">
              <w:t xml:space="preserve">minēto jautājumu noregulēt nozares speciālajā normatīvajā aktā. </w:t>
            </w:r>
          </w:p>
        </w:tc>
      </w:tr>
      <w:tr w:rsidR="00051CAD" w:rsidRPr="0048013F" w:rsidTr="00051CAD">
        <w:tc>
          <w:tcPr>
            <w:tcW w:w="648" w:type="dxa"/>
          </w:tcPr>
          <w:p w:rsidR="00051CAD" w:rsidRPr="00680D6B" w:rsidRDefault="00E0308A" w:rsidP="00051CAD">
            <w:pPr>
              <w:jc w:val="center"/>
            </w:pPr>
            <w:r>
              <w:lastRenderedPageBreak/>
              <w:t xml:space="preserve"> </w:t>
            </w:r>
            <w:r w:rsidR="00051CAD" w:rsidRPr="00680D6B">
              <w:t>3.</w:t>
            </w:r>
          </w:p>
        </w:tc>
        <w:tc>
          <w:tcPr>
            <w:tcW w:w="2700" w:type="dxa"/>
          </w:tcPr>
          <w:p w:rsidR="00051CAD" w:rsidRPr="00680D6B" w:rsidRDefault="00051CAD" w:rsidP="00051CAD">
            <w:r w:rsidRPr="00680D6B">
              <w:t>Saistītie politikas ietekmes novērtējumi un pētījumi</w:t>
            </w:r>
          </w:p>
        </w:tc>
        <w:tc>
          <w:tcPr>
            <w:tcW w:w="5939" w:type="dxa"/>
          </w:tcPr>
          <w:p w:rsidR="00051CAD" w:rsidRPr="00680D6B" w:rsidRDefault="00051CAD" w:rsidP="00051CAD">
            <w:r w:rsidRPr="00680D6B">
              <w:t>Nav attiecināms</w:t>
            </w:r>
          </w:p>
        </w:tc>
      </w:tr>
      <w:tr w:rsidR="00051CAD" w:rsidRPr="0048013F" w:rsidTr="00051CAD">
        <w:tc>
          <w:tcPr>
            <w:tcW w:w="648" w:type="dxa"/>
          </w:tcPr>
          <w:p w:rsidR="00051CAD" w:rsidRPr="00680D6B" w:rsidRDefault="00051CAD" w:rsidP="00051CAD">
            <w:pPr>
              <w:jc w:val="center"/>
            </w:pPr>
            <w:r w:rsidRPr="00680D6B">
              <w:t>4.</w:t>
            </w:r>
          </w:p>
        </w:tc>
        <w:tc>
          <w:tcPr>
            <w:tcW w:w="2700" w:type="dxa"/>
          </w:tcPr>
          <w:p w:rsidR="00051CAD" w:rsidRPr="00680D6B" w:rsidRDefault="00051CAD" w:rsidP="00051CAD">
            <w:r w:rsidRPr="00680D6B">
              <w:t>Tiesiskā regulējuma mērķis un būtība</w:t>
            </w:r>
          </w:p>
        </w:tc>
        <w:tc>
          <w:tcPr>
            <w:tcW w:w="5939" w:type="dxa"/>
          </w:tcPr>
          <w:p w:rsidR="004B340C" w:rsidRPr="00894AE9" w:rsidRDefault="00927BD6" w:rsidP="00694A83">
            <w:pPr>
              <w:pStyle w:val="BodyTextIndent2"/>
              <w:spacing w:after="0" w:line="240" w:lineRule="auto"/>
              <w:ind w:left="0"/>
              <w:jc w:val="both"/>
              <w:rPr>
                <w:b/>
              </w:rPr>
            </w:pPr>
            <w:r>
              <w:t xml:space="preserve">Izstrādātais likumprojekts </w:t>
            </w:r>
            <w:r w:rsidRPr="00927BD6">
              <w:t xml:space="preserve">risina vairākus būtiskus jautājumus, kas ir aktuāli </w:t>
            </w:r>
            <w:r w:rsidR="00694A83">
              <w:t xml:space="preserve">gan pakalpojumu sniedzējiem, gan </w:t>
            </w:r>
            <w:r w:rsidRPr="00927BD6">
              <w:t>katrai pašvaldībai, īstenojot pašvaldības autonomās funkcijas</w:t>
            </w:r>
            <w:r w:rsidR="00894AE9">
              <w:t xml:space="preserve"> komunālo pakalpojumu</w:t>
            </w:r>
            <w:r w:rsidR="00894AE9" w:rsidRPr="00894AE9">
              <w:t xml:space="preserve"> </w:t>
            </w:r>
            <w:r>
              <w:t>jomā</w:t>
            </w:r>
            <w:r w:rsidR="00D84AB7">
              <w:t xml:space="preserve">. </w:t>
            </w:r>
            <w:r w:rsidR="00D84AB7" w:rsidRPr="00894AE9">
              <w:rPr>
                <w:b/>
              </w:rPr>
              <w:t>L</w:t>
            </w:r>
            <w:r w:rsidR="006062C1" w:rsidRPr="00894AE9">
              <w:rPr>
                <w:b/>
              </w:rPr>
              <w:t>ikumprojekts nosaka:</w:t>
            </w:r>
          </w:p>
          <w:p w:rsidR="007666AB" w:rsidRDefault="006062C1" w:rsidP="00694A83">
            <w:pPr>
              <w:pStyle w:val="BodyTextIndent2"/>
              <w:spacing w:after="0" w:line="240" w:lineRule="auto"/>
              <w:ind w:left="0"/>
              <w:jc w:val="both"/>
            </w:pPr>
            <w:r>
              <w:t>-terminus</w:t>
            </w:r>
            <w:r w:rsidR="007666AB">
              <w:t>, lai vienādotu</w:t>
            </w:r>
            <w:r>
              <w:t xml:space="preserve"> </w:t>
            </w:r>
            <w:r w:rsidR="007666AB">
              <w:t xml:space="preserve">pakalpojumu sniedzēju un lietotāju </w:t>
            </w:r>
            <w:r w:rsidR="00811BAC">
              <w:t xml:space="preserve">izpratni </w:t>
            </w:r>
            <w:r w:rsidR="007666AB">
              <w:t>p</w:t>
            </w:r>
            <w:r w:rsidR="00D84AB7">
              <w:t xml:space="preserve">ar ūdenssaimniecības </w:t>
            </w:r>
            <w:r w:rsidR="006B00C4">
              <w:t>pakalpojumiem</w:t>
            </w:r>
            <w:r w:rsidR="007666AB">
              <w:t xml:space="preserve">, </w:t>
            </w:r>
            <w:r w:rsidR="007666AB" w:rsidRPr="007666AB">
              <w:t xml:space="preserve">ūdenssaimniecības </w:t>
            </w:r>
            <w:r w:rsidR="006B00C4">
              <w:t>sistēmām</w:t>
            </w:r>
            <w:r w:rsidR="007666AB">
              <w:t xml:space="preserve"> un atbildības robežām; </w:t>
            </w:r>
          </w:p>
          <w:p w:rsidR="006062C1" w:rsidRDefault="00694A83" w:rsidP="00694A83">
            <w:pPr>
              <w:pStyle w:val="BodyTextIndent2"/>
              <w:spacing w:after="0" w:line="240" w:lineRule="auto"/>
              <w:ind w:left="0"/>
              <w:jc w:val="both"/>
            </w:pPr>
            <w:r>
              <w:t>-</w:t>
            </w:r>
            <w:r w:rsidR="00D84AB7">
              <w:t xml:space="preserve"> </w:t>
            </w:r>
            <w:r w:rsidRPr="00694A83">
              <w:t>ūdenssaimniecības pakalpojumu regulēšanas vispārīgo kārtību</w:t>
            </w:r>
            <w:r w:rsidR="002C2F60">
              <w:t xml:space="preserve"> un deleģējumu Ministru kabinetam noteikt konkrētas prasības ū</w:t>
            </w:r>
            <w:r w:rsidR="002C2F60" w:rsidRPr="002C2F60">
              <w:t>denssai</w:t>
            </w:r>
            <w:r w:rsidR="002C2F60">
              <w:t>mniecības pakalpojumu sniegšanas un lietošanas kārtībai,</w:t>
            </w:r>
            <w:r w:rsidR="002C2F60" w:rsidRPr="002C2F60">
              <w:t xml:space="preserve"> tai skaitā</w:t>
            </w:r>
            <w:r w:rsidR="00811BAC">
              <w:t>, gadījumus, kad</w:t>
            </w:r>
            <w:r w:rsidR="002C2F60" w:rsidRPr="002C2F60">
              <w:t xml:space="preserve"> pakalpojumu sniedzējs var pārtraukt ūdenssaimniecības pakalpojumu sniegšanu atsevišķiem pakalpojumu lietotājiem</w:t>
            </w:r>
            <w:r w:rsidR="006246F9">
              <w:t>;</w:t>
            </w:r>
          </w:p>
          <w:p w:rsidR="00694A83" w:rsidRDefault="00694A83" w:rsidP="00694A83">
            <w:pPr>
              <w:pStyle w:val="BodyTextIndent2"/>
              <w:spacing w:after="0" w:line="240" w:lineRule="auto"/>
              <w:ind w:left="0"/>
              <w:jc w:val="both"/>
            </w:pPr>
            <w:r>
              <w:t xml:space="preserve">- valsts un pašvaldību kompetenci </w:t>
            </w:r>
            <w:r w:rsidR="00121F04">
              <w:t>ūdenssaimniecības pakalpojumu regulēšan</w:t>
            </w:r>
            <w:r w:rsidR="00FE73D3">
              <w:t>ā, tai skaitā dele</w:t>
            </w:r>
            <w:r w:rsidR="00811BAC">
              <w:t>ģējumu Ministru kabineta</w:t>
            </w:r>
            <w:r w:rsidR="00FE73D3">
              <w:t xml:space="preserve"> </w:t>
            </w:r>
            <w:r w:rsidR="007C64D4">
              <w:t xml:space="preserve">noteikumu </w:t>
            </w:r>
            <w:r w:rsidR="00FE73D3">
              <w:t>un pašvaldīb</w:t>
            </w:r>
            <w:r w:rsidR="00811BAC">
              <w:t>u</w:t>
            </w:r>
            <w:r w:rsidR="00FE73D3">
              <w:t xml:space="preserve"> saistošo noteikumu izdošanai;</w:t>
            </w:r>
          </w:p>
          <w:p w:rsidR="00121F04" w:rsidRDefault="00121F04" w:rsidP="00344B79">
            <w:pPr>
              <w:pStyle w:val="BodyTextIndent2"/>
              <w:spacing w:after="0" w:line="240" w:lineRule="auto"/>
              <w:ind w:left="0"/>
              <w:jc w:val="both"/>
            </w:pPr>
            <w:r>
              <w:t xml:space="preserve">- </w:t>
            </w:r>
            <w:r w:rsidR="00344B79">
              <w:t>ūdenssaimniecības p</w:t>
            </w:r>
            <w:r w:rsidR="00344B79" w:rsidRPr="00344B79">
              <w:t xml:space="preserve">akalpojumu sniedzēja </w:t>
            </w:r>
            <w:r w:rsidR="00344B79">
              <w:t>un lietotāja pienākumus</w:t>
            </w:r>
            <w:r w:rsidR="00344B79" w:rsidRPr="00344B79">
              <w:t xml:space="preserve"> un tiesības</w:t>
            </w:r>
            <w:r w:rsidR="00540D56">
              <w:t xml:space="preserve"> pakalpojumu sniegšanā un lietošanā</w:t>
            </w:r>
            <w:r w:rsidR="00F207F8">
              <w:t>;</w:t>
            </w:r>
          </w:p>
          <w:p w:rsidR="00F207F8" w:rsidRDefault="00F207F8" w:rsidP="00F207F8">
            <w:pPr>
              <w:pStyle w:val="BodyTextIndent2"/>
              <w:spacing w:after="0" w:line="240" w:lineRule="auto"/>
              <w:ind w:left="0"/>
              <w:jc w:val="both"/>
            </w:pPr>
            <w:r>
              <w:t>- n</w:t>
            </w:r>
            <w:r w:rsidRPr="00F207F8">
              <w:t>ekustamā īpašuma objekta lietošanas tiesību aprobežojum</w:t>
            </w:r>
            <w:r>
              <w:t>us c</w:t>
            </w:r>
            <w:r w:rsidRPr="00F207F8">
              <w:t>entralizēto ūdens</w:t>
            </w:r>
            <w:r w:rsidR="00F872D4">
              <w:t>saimniecības</w:t>
            </w:r>
            <w:r w:rsidRPr="00F207F8">
              <w:t xml:space="preserve"> sistēmu ierīkošana</w:t>
            </w:r>
            <w:r>
              <w:t>s gadījumā</w:t>
            </w:r>
            <w:r w:rsidR="0017443A">
              <w:t xml:space="preserve"> un deleģējumu Ministru kabinetam izdot noteikumus par </w:t>
            </w:r>
            <w:r w:rsidR="008C0C03" w:rsidRPr="008C0C03">
              <w:t>kompensāciju aprēķināšanas un izmaksāšanas kārtību par nekustamā īpašuma lietošanas tiesību aprobežošanu sakarā ar pakalpojumu sniedzēja objektu atrašanos tajos.</w:t>
            </w:r>
          </w:p>
          <w:p w:rsidR="007D0091" w:rsidRDefault="000D1E15" w:rsidP="00F207F8">
            <w:pPr>
              <w:pStyle w:val="BodyTextIndent2"/>
              <w:spacing w:after="0" w:line="240" w:lineRule="auto"/>
              <w:ind w:left="0"/>
              <w:jc w:val="both"/>
            </w:pPr>
            <w:r>
              <w:t>L</w:t>
            </w:r>
            <w:r w:rsidR="00811BAC">
              <w:t>ikumprojektā</w:t>
            </w:r>
            <w:r w:rsidRPr="000D1E15">
              <w:t xml:space="preserve"> </w:t>
            </w:r>
            <w:r>
              <w:t>no</w:t>
            </w:r>
            <w:r w:rsidR="00811BAC">
              <w:t>teikts</w:t>
            </w:r>
            <w:r>
              <w:t>, ka pašvaldības ar saistošajiem noteikumiem</w:t>
            </w:r>
            <w:r w:rsidR="00811BAC">
              <w:t>,</w:t>
            </w:r>
            <w:r>
              <w:t xml:space="preserve"> </w:t>
            </w:r>
            <w:r w:rsidR="00D075C3">
              <w:t>citā starpā</w:t>
            </w:r>
            <w:r w:rsidR="00811BAC">
              <w:t>,</w:t>
            </w:r>
            <w:r w:rsidR="00D075C3">
              <w:t xml:space="preserve"> </w:t>
            </w:r>
            <w:r>
              <w:t>nosaka</w:t>
            </w:r>
            <w:r w:rsidRPr="000D1E15">
              <w:t xml:space="preserve"> </w:t>
            </w:r>
            <w:r w:rsidR="00811BAC">
              <w:t>prasības</w:t>
            </w:r>
            <w:r w:rsidRPr="000D1E15">
              <w:t xml:space="preserve"> ūdenssaimniecības pakalpojumu sniegšanai un saņemšanai, arī nosacījumus, </w:t>
            </w:r>
            <w:r w:rsidR="00811BAC">
              <w:t>pie kādiem</w:t>
            </w:r>
            <w:r w:rsidRPr="000D1E15">
              <w:t xml:space="preserve"> </w:t>
            </w:r>
            <w:r>
              <w:t xml:space="preserve">ūdenssaimniecības pakalpojumu </w:t>
            </w:r>
            <w:r w:rsidRPr="000D1E15">
              <w:t xml:space="preserve">lietotāji pieslēdzas pie </w:t>
            </w:r>
            <w:r>
              <w:t>centralizētām ūdensapgādes un kanalizācijas sistēmām</w:t>
            </w:r>
            <w:r w:rsidRPr="000D1E15">
              <w:t xml:space="preserve">. </w:t>
            </w:r>
            <w:r w:rsidR="00F366CC" w:rsidRPr="00007E2B">
              <w:t xml:space="preserve">Lai nodrošinātu vienotu pieeju un praksi visās pašvaldībās, </w:t>
            </w:r>
            <w:r w:rsidR="00811BAC" w:rsidRPr="00007E2B">
              <w:t xml:space="preserve">VARAM izstrādās </w:t>
            </w:r>
            <w:r w:rsidR="00811BAC">
              <w:t>ieteikumus, kā pašvaldībām sagatavot sa</w:t>
            </w:r>
            <w:r w:rsidR="00F366CC" w:rsidRPr="00007E2B">
              <w:t>istošo</w:t>
            </w:r>
            <w:r w:rsidR="00811BAC">
              <w:t>s</w:t>
            </w:r>
            <w:r w:rsidR="00F366CC" w:rsidRPr="00007E2B">
              <w:t xml:space="preserve"> noteikumu</w:t>
            </w:r>
            <w:r w:rsidR="00811BAC">
              <w:t xml:space="preserve">s </w:t>
            </w:r>
            <w:r w:rsidR="00F366CC" w:rsidRPr="00007E2B">
              <w:t xml:space="preserve">par ūdenssaimniecības pakalpojumu </w:t>
            </w:r>
            <w:r w:rsidR="00811BAC">
              <w:lastRenderedPageBreak/>
              <w:t xml:space="preserve">sniegšanas </w:t>
            </w:r>
            <w:r w:rsidR="00811BAC" w:rsidRPr="00007E2B">
              <w:t xml:space="preserve">kārtību </w:t>
            </w:r>
            <w:r w:rsidR="00811BAC">
              <w:t xml:space="preserve">to </w:t>
            </w:r>
            <w:r w:rsidR="00F366CC" w:rsidRPr="00007E2B">
              <w:t xml:space="preserve">administratīvajā teritorijā. </w:t>
            </w:r>
            <w:r w:rsidR="00811BAC">
              <w:t>Tas dos</w:t>
            </w:r>
            <w:r w:rsidRPr="000D1E15">
              <w:t xml:space="preserve"> iespēju noteikt, ka lietotājiem noteiktos gadījumos ir pienākums pieslēgties, piemēram, pie jauniem vai renovētiem kanalizācijas tīkliem, kas </w:t>
            </w:r>
            <w:r w:rsidR="00C37A08">
              <w:t xml:space="preserve">ievērojami </w:t>
            </w:r>
            <w:r w:rsidRPr="000D1E15">
              <w:t xml:space="preserve"> samazinātu neattīrītu notekūdeņu nonākšanu apkārtējā vidē. Vienlaiku</w:t>
            </w:r>
            <w:r w:rsidR="00C37A08">
              <w:t>s ņem</w:t>
            </w:r>
            <w:r w:rsidRPr="000D1E15">
              <w:t>t</w:t>
            </w:r>
            <w:r w:rsidR="00C37A08">
              <w:t>s vērā,</w:t>
            </w:r>
            <w:r w:rsidRPr="000D1E15">
              <w:t xml:space="preserve"> ka šāda pieslēgšanās ir saistīta ar būtiskiem izdevumiem (projekta izstrāde</w:t>
            </w:r>
            <w:r w:rsidR="00C37A08">
              <w:t>i</w:t>
            </w:r>
            <w:r w:rsidRPr="000D1E15">
              <w:t>, izbūves darbi</w:t>
            </w:r>
            <w:r w:rsidR="00C37A08">
              <w:t>em</w:t>
            </w:r>
            <w:r w:rsidRPr="000D1E15">
              <w:t>), kurus daudzi lietotāji n</w:t>
            </w:r>
            <w:r w:rsidR="00C37A08">
              <w:t>e</w:t>
            </w:r>
            <w:r w:rsidRPr="000D1E15">
              <w:t>spēj apmaksāt īs</w:t>
            </w:r>
            <w:r w:rsidR="00C37A08">
              <w:t>ā</w:t>
            </w:r>
            <w:r w:rsidRPr="000D1E15">
              <w:t xml:space="preserve"> </w:t>
            </w:r>
            <w:r w:rsidR="00C37A08">
              <w:t>laikā. Tāpēc</w:t>
            </w:r>
            <w:r w:rsidRPr="000D1E15">
              <w:t xml:space="preserve"> likumprojekts nosaka, ka pakalpojuma sniedzēja veiktos </w:t>
            </w:r>
            <w:r w:rsidR="00C37A08" w:rsidRPr="000D1E15">
              <w:t>darbus</w:t>
            </w:r>
            <w:r w:rsidR="00C37A08">
              <w:t xml:space="preserve">, kas nodrošina </w:t>
            </w:r>
            <w:r w:rsidRPr="000D1E15">
              <w:t>pieslēg</w:t>
            </w:r>
            <w:r w:rsidR="00C37A08">
              <w:t xml:space="preserve">umu, </w:t>
            </w:r>
            <w:r w:rsidRPr="000D1E15">
              <w:t>pakalpojuma lietotājs var apmaksāt pa daļām, atbilstoši pušu vienošan</w:t>
            </w:r>
            <w:r w:rsidR="00C37A08">
              <w:t>ās nosacījumiem</w:t>
            </w:r>
            <w:r w:rsidRPr="000D1E15">
              <w:t>.</w:t>
            </w:r>
            <w:r w:rsidR="00F33015">
              <w:t xml:space="preserve"> Likumprojektā </w:t>
            </w:r>
            <w:r w:rsidR="001E5F05">
              <w:t>ir ietverts deleģējums Ministru kabinetam noteikt c</w:t>
            </w:r>
            <w:r w:rsidR="00F33015">
              <w:t>itus</w:t>
            </w:r>
            <w:r w:rsidR="007D0091">
              <w:t xml:space="preserve"> pieslēgumu</w:t>
            </w:r>
            <w:r w:rsidR="00C37A08">
              <w:t>s</w:t>
            </w:r>
            <w:r w:rsidR="007D0091">
              <w:t xml:space="preserve"> veicinošus pasākumus</w:t>
            </w:r>
            <w:r w:rsidR="001E5F05">
              <w:t xml:space="preserve">. </w:t>
            </w:r>
            <w:r w:rsidRPr="000D1E15">
              <w:t xml:space="preserve">Tas </w:t>
            </w:r>
            <w:r w:rsidR="00C37A08">
              <w:t xml:space="preserve">ļaus </w:t>
            </w:r>
            <w:r w:rsidRPr="000D1E15">
              <w:t>palielinā</w:t>
            </w:r>
            <w:r w:rsidR="00C37A08">
              <w:t>t</w:t>
            </w:r>
            <w:r w:rsidRPr="000D1E15">
              <w:t xml:space="preserve"> pakalpojumu sniedzēju ieņēmumus par </w:t>
            </w:r>
            <w:r w:rsidR="00C37A08">
              <w:t xml:space="preserve">sniegtajiem </w:t>
            </w:r>
            <w:r w:rsidR="00007E2B">
              <w:t>pakalpojum</w:t>
            </w:r>
            <w:r w:rsidR="00C37A08">
              <w:t>iem</w:t>
            </w:r>
            <w:r w:rsidR="00007E2B">
              <w:t>, samazinot</w:t>
            </w:r>
            <w:r w:rsidRPr="000D1E15">
              <w:t xml:space="preserve"> iespējamo </w:t>
            </w:r>
            <w:r w:rsidR="00C37A08">
              <w:t xml:space="preserve">papildu </w:t>
            </w:r>
            <w:r w:rsidRPr="000D1E15">
              <w:t>izmaksu slogu esošajiem attiecīgo pakalpojumu izmantotājiem.</w:t>
            </w:r>
            <w:r w:rsidR="0033373E">
              <w:t xml:space="preserve"> </w:t>
            </w:r>
          </w:p>
          <w:p w:rsidR="00F366CC" w:rsidRPr="006617A7" w:rsidRDefault="00F366CC" w:rsidP="00F207F8">
            <w:pPr>
              <w:pStyle w:val="BodyTextIndent2"/>
              <w:spacing w:after="0" w:line="240" w:lineRule="auto"/>
              <w:ind w:left="0"/>
              <w:jc w:val="both"/>
            </w:pPr>
            <w:r w:rsidRPr="006617A7">
              <w:t>Ūdenssaimniecības pakalpojumu sniedzēja un pakalpojumu lietotāja atbildība par ūdensapgādes un kanalizācijas sistēmu ekspluatāciju un uzturēšanu ir noteikta līdz likumprojektā definētai piederības robežai - robežai starp pakalpojumu sniedzēja īpašumā, lietošanā vai valdījumā esošajām centralizētajām ūdensapgādes un kanalizācijas sistēmām un pakalpojumu lietotāja īpašumā vai valdījumā esošajām ūdensapgādes un kanalizācijas sistēmām.</w:t>
            </w:r>
          </w:p>
          <w:p w:rsidR="00DB3251" w:rsidRPr="006617A7" w:rsidRDefault="00DB3251" w:rsidP="00F207F8">
            <w:pPr>
              <w:pStyle w:val="BodyTextIndent2"/>
              <w:spacing w:after="0" w:line="240" w:lineRule="auto"/>
              <w:ind w:left="0"/>
              <w:jc w:val="both"/>
            </w:pPr>
            <w:r w:rsidRPr="006617A7">
              <w:t xml:space="preserve">Lai novērstu ar pakalpojumu sniedzēja piegādātā, bet neuzskaitītā ūdens daudzuma saistīto izdevumu iekļaušanu tarifos, likumprojektā noteikts, ka pakalpojumu sniedzējs veic sniegto pakalpojumu uzskaiti un aprēķina samaksu pakalpojumu lietotājam par ūdensapgādes un notekūdeņu savākšanas un attīrīšanas pakalpojumu atbilstoši </w:t>
            </w:r>
            <w:proofErr w:type="spellStart"/>
            <w:r w:rsidRPr="006617A7">
              <w:t>komercuzskaites</w:t>
            </w:r>
            <w:proofErr w:type="spellEnd"/>
            <w:r w:rsidRPr="006617A7">
              <w:t xml:space="preserve"> mēraparāta rādījumiem. </w:t>
            </w:r>
            <w:r w:rsidR="00C37A08">
              <w:t>Likumprojektā i</w:t>
            </w:r>
            <w:r w:rsidR="006246F9">
              <w:t>r ietverts deleģējums Ministru kabinetam noteikt k</w:t>
            </w:r>
            <w:r w:rsidRPr="006617A7">
              <w:t xml:space="preserve">ārtību, kādā pakalpojumu lietotāji norēķinās par saņemtajiem pakalpojumiem pēc </w:t>
            </w:r>
            <w:proofErr w:type="spellStart"/>
            <w:r w:rsidRPr="006617A7">
              <w:t>komercuzskaites</w:t>
            </w:r>
            <w:proofErr w:type="spellEnd"/>
            <w:r w:rsidRPr="006617A7">
              <w:t xml:space="preserve"> mēraparāta</w:t>
            </w:r>
            <w:r w:rsidR="0001559A">
              <w:t xml:space="preserve"> rādījumiem</w:t>
            </w:r>
            <w:r w:rsidR="006246F9">
              <w:t>.</w:t>
            </w:r>
            <w:r w:rsidRPr="006617A7">
              <w:t xml:space="preserve"> Likumprojekta pārējas noteikumi paredz, ka </w:t>
            </w:r>
            <w:proofErr w:type="spellStart"/>
            <w:r w:rsidRPr="006617A7">
              <w:t>komercuzskaites</w:t>
            </w:r>
            <w:proofErr w:type="spellEnd"/>
            <w:r w:rsidRPr="006617A7">
              <w:t xml:space="preserve"> mēraparāta uzstādīšanas termiņš nepārsniedz četrus gadus pēc šī likuma spēkā stāšanās dienas. Ja pakalpojumu lietotājs līdz likuma spēkā stāšanas dienai jau ir nodrošinājis </w:t>
            </w:r>
            <w:proofErr w:type="spellStart"/>
            <w:r w:rsidRPr="006617A7">
              <w:t>komercuzskaites</w:t>
            </w:r>
            <w:proofErr w:type="spellEnd"/>
            <w:r w:rsidRPr="006617A7">
              <w:t xml:space="preserve"> mēraparāta uzstādīšanu, tā verificēšanas periodam beidzoties, jaunu ierīci ierīko pakalpojumu sniedzējs.</w:t>
            </w:r>
            <w:r w:rsidR="00280C6B">
              <w:t xml:space="preserve"> </w:t>
            </w:r>
          </w:p>
          <w:p w:rsidR="00DA77C5" w:rsidRDefault="00BB75AB" w:rsidP="00F207F8">
            <w:pPr>
              <w:pStyle w:val="BodyTextIndent2"/>
              <w:spacing w:after="0" w:line="240" w:lineRule="auto"/>
              <w:ind w:left="0"/>
              <w:jc w:val="both"/>
            </w:pPr>
            <w:r>
              <w:t xml:space="preserve">Lai nodrošinātu bezīpašnieka ūdenssaimniecības tīklu ekspluatāciju, likumprojekts nosaka, ka </w:t>
            </w:r>
            <w:r w:rsidR="00DA77C5" w:rsidRPr="00DA77C5">
              <w:t xml:space="preserve">bezīpašnieka ūdensapgādes un kanalizācijas tīkli, kuri ir nepieciešami pašvaldībai tās teritorijā dzīvojošo fizisko personu un atrodošos juridisko personu nodrošināšanai ar ūdensapgādes un kanalizācijas pakalpojumiem un atbilstoši Civillikuma 416. un 417.pantam ir piekritīgi valstij, kļūst par attiecīgās pašvaldības īpašumu, ja šīs pašvaldības dome </w:t>
            </w:r>
            <w:r w:rsidR="00DA77C5" w:rsidRPr="00DA77C5">
              <w:lastRenderedPageBreak/>
              <w:t>par to pieņem lēmumu.</w:t>
            </w:r>
          </w:p>
          <w:p w:rsidR="004575B1" w:rsidRDefault="004873D6" w:rsidP="00F207F8">
            <w:pPr>
              <w:pStyle w:val="BodyTextIndent2"/>
              <w:spacing w:after="0" w:line="240" w:lineRule="auto"/>
              <w:ind w:left="0"/>
              <w:jc w:val="both"/>
            </w:pPr>
            <w:r>
              <w:t>Liku</w:t>
            </w:r>
            <w:r w:rsidR="0038134E">
              <w:t>mprojekts paredz, ka gadījumā, j</w:t>
            </w:r>
            <w:r>
              <w:t xml:space="preserve">a </w:t>
            </w:r>
            <w:r w:rsidR="004575B1" w:rsidRPr="004575B1">
              <w:t>ūdenssaimniecības pakalpojum</w:t>
            </w:r>
            <w:r w:rsidR="0038134E">
              <w:t>u</w:t>
            </w:r>
            <w:r w:rsidR="004575B1" w:rsidRPr="004575B1">
              <w:t xml:space="preserve"> lietotāji ir daudzdzīvokļu dzīvojamās mājas īpašnieki, norēķini par sniegtajiem ūdenssaimniecības pakalpojumiem notiek</w:t>
            </w:r>
            <w:r w:rsidR="0038134E">
              <w:t>,</w:t>
            </w:r>
            <w:r w:rsidR="004575B1" w:rsidRPr="004575B1">
              <w:t xml:space="preserve"> izmantojot speciālu šim mērķim atvērtu kontu, kurā ieskaitītos naudas līdzekļus kā trešās personas mantu ir tiesības izmantot tikai norēķiniem ar pakalpojumu sniedzēju.</w:t>
            </w:r>
            <w:r w:rsidR="000A5289">
              <w:t xml:space="preserve"> </w:t>
            </w:r>
            <w:r w:rsidR="000A5289" w:rsidRPr="000A5289">
              <w:t>Ar šo tiesību normu tiks nodrošināts, ka iedzīvotāju veiktie maksājumi par dzīvojamai mājai sniegtajiem ūdenssaimniecības pakalpojumiem nonāks ūdenssaimniecības pakalpojumu sniedzēja kontā, tai skaitā</w:t>
            </w:r>
            <w:r w:rsidR="0038134E">
              <w:t>,</w:t>
            </w:r>
            <w:r w:rsidR="000A5289" w:rsidRPr="000A5289">
              <w:t xml:space="preserve"> pārvaldnieka maksātnespējas gadījumā</w:t>
            </w:r>
            <w:r w:rsidR="004D0E3F">
              <w:t>, lai pakalpojumu sniedzēji varētu nodrošināt kvalitatīvu ūdenssaimniecības sistēmu uzturēšanu</w:t>
            </w:r>
            <w:r w:rsidR="000A5289" w:rsidRPr="000A5289">
              <w:t>.</w:t>
            </w:r>
          </w:p>
          <w:p w:rsidR="001849CD" w:rsidRDefault="00210476" w:rsidP="001849CD">
            <w:pPr>
              <w:pStyle w:val="BodyTextIndent2"/>
              <w:spacing w:after="0" w:line="240" w:lineRule="auto"/>
              <w:ind w:left="0"/>
              <w:jc w:val="both"/>
            </w:pPr>
            <w:r>
              <w:t>Likumprojekt</w:t>
            </w:r>
            <w:r w:rsidR="001849CD">
              <w:t xml:space="preserve">ā ir noteikti </w:t>
            </w:r>
            <w:r w:rsidR="00876D70" w:rsidRPr="006617A7">
              <w:t>starp sabiedrisko pakalpojumu sniedzēj</w:t>
            </w:r>
            <w:r w:rsidR="0038134E">
              <w:t>u</w:t>
            </w:r>
            <w:r w:rsidR="00876D70" w:rsidRPr="006617A7">
              <w:t xml:space="preserve"> un pakalpojumu lietotāj</w:t>
            </w:r>
            <w:r w:rsidR="0038134E">
              <w:t xml:space="preserve">u </w:t>
            </w:r>
            <w:r w:rsidR="00876D70" w:rsidRPr="006617A7">
              <w:t>slē</w:t>
            </w:r>
            <w:r w:rsidR="0038134E">
              <w:t xml:space="preserve">dzamā </w:t>
            </w:r>
            <w:r w:rsidR="001849CD" w:rsidRPr="001849CD">
              <w:t xml:space="preserve">līguma </w:t>
            </w:r>
            <w:r w:rsidR="0038134E">
              <w:t>pamat</w:t>
            </w:r>
            <w:r w:rsidR="001849CD" w:rsidRPr="001849CD">
              <w:t>nosacījumi</w:t>
            </w:r>
            <w:r w:rsidR="0038134E">
              <w:t>, tai</w:t>
            </w:r>
            <w:r w:rsidR="001849CD">
              <w:t xml:space="preserve"> skaitā</w:t>
            </w:r>
            <w:r w:rsidR="0038134E">
              <w:t xml:space="preserve">, </w:t>
            </w:r>
            <w:r w:rsidR="001849CD">
              <w:t>noteikts, ka līgumā jānosaka arī norēķinu kārtība</w:t>
            </w:r>
            <w:r w:rsidR="001849CD" w:rsidRPr="001849CD">
              <w:t xml:space="preserve"> par izdevumiem, kuri </w:t>
            </w:r>
            <w:r w:rsidR="0038134E" w:rsidRPr="001849CD">
              <w:t xml:space="preserve">komersantam </w:t>
            </w:r>
            <w:r w:rsidR="001849CD" w:rsidRPr="001849CD">
              <w:t>radušies pašvaldības doto uzdevumu dēļ</w:t>
            </w:r>
            <w:r w:rsidR="0038134E">
              <w:t xml:space="preserve"> un ir </w:t>
            </w:r>
            <w:r w:rsidR="001849CD" w:rsidRPr="001849CD">
              <w:t>saistī</w:t>
            </w:r>
            <w:r w:rsidR="0038134E">
              <w:t xml:space="preserve">ti </w:t>
            </w:r>
            <w:r w:rsidR="001849CD" w:rsidRPr="001849CD">
              <w:t xml:space="preserve">ar </w:t>
            </w:r>
            <w:r w:rsidR="00F34D0F">
              <w:t>neuzskaitīt</w:t>
            </w:r>
            <w:r w:rsidR="0038134E">
              <w:t>u</w:t>
            </w:r>
            <w:r w:rsidR="00F34D0F">
              <w:t xml:space="preserve"> </w:t>
            </w:r>
            <w:r w:rsidR="0038134E">
              <w:t>patērētā ūdens daudzumu. Šādu uzdevumu pi</w:t>
            </w:r>
            <w:r w:rsidR="001849CD" w:rsidRPr="001849CD">
              <w:t>emēr</w:t>
            </w:r>
            <w:r w:rsidR="0038134E">
              <w:t xml:space="preserve">i ir ūdens patēriņš </w:t>
            </w:r>
            <w:r w:rsidR="001849CD" w:rsidRPr="001849CD">
              <w:t xml:space="preserve">strūklaku darbībai, sabiedrisko parku un dārzu laistīšanai, </w:t>
            </w:r>
            <w:proofErr w:type="spellStart"/>
            <w:r w:rsidR="001849CD" w:rsidRPr="001849CD">
              <w:t>brīvkrānu</w:t>
            </w:r>
            <w:proofErr w:type="spellEnd"/>
            <w:r w:rsidR="001849CD" w:rsidRPr="001849CD">
              <w:t xml:space="preserve"> </w:t>
            </w:r>
            <w:r w:rsidR="0038134E">
              <w:t>uzturēšanai, ugunsdzēsības</w:t>
            </w:r>
            <w:r w:rsidR="001849CD" w:rsidRPr="001849CD">
              <w:t xml:space="preserve"> vajadzībām u</w:t>
            </w:r>
            <w:r w:rsidR="0038134E">
              <w:t>.</w:t>
            </w:r>
            <w:r w:rsidR="001849CD" w:rsidRPr="001849CD">
              <w:t>t.t.</w:t>
            </w:r>
          </w:p>
          <w:p w:rsidR="00E7192E" w:rsidRPr="006617A7" w:rsidRDefault="00AA6178" w:rsidP="001849CD">
            <w:pPr>
              <w:pStyle w:val="BodyTextIndent2"/>
              <w:spacing w:after="0" w:line="240" w:lineRule="auto"/>
              <w:ind w:left="0"/>
              <w:jc w:val="both"/>
            </w:pPr>
            <w:r>
              <w:t>L</w:t>
            </w:r>
            <w:r w:rsidR="005D1E7A">
              <w:t>ikumprojekts nosaka minimālo slieksni</w:t>
            </w:r>
            <w:r w:rsidR="005D1E7A" w:rsidRPr="005D1E7A">
              <w:t xml:space="preserve"> sabiedrisko ūdenssa</w:t>
            </w:r>
            <w:r w:rsidR="00E159C2">
              <w:t>imniecības pakalpojumu sniegšanas</w:t>
            </w:r>
            <w:r w:rsidR="005D1E7A" w:rsidRPr="005D1E7A">
              <w:t xml:space="preserve"> </w:t>
            </w:r>
            <w:r w:rsidR="00E159C2">
              <w:t>regulēšanai</w:t>
            </w:r>
            <w:r w:rsidR="00E159C2" w:rsidRPr="005D1E7A">
              <w:t xml:space="preserve"> </w:t>
            </w:r>
            <w:r w:rsidR="005D1E7A" w:rsidRPr="005D1E7A">
              <w:t>visos ūdenssaimniecības pakalpojumu veidos, kas ir noteikti normatīvajā aktā par regulējamiem sabiedrisko pakalpojumu veidiem</w:t>
            </w:r>
            <w:r w:rsidR="00E159C2">
              <w:t xml:space="preserve">. Tas nosaka, ka regulējums nepieciešams tikai gadījumos, ja </w:t>
            </w:r>
            <w:r w:rsidR="005D1E7A" w:rsidRPr="005D1E7A">
              <w:t>komersanta sniegto ūdenssaimniecības pakalpojumu apjoms vismaz vienā v</w:t>
            </w:r>
            <w:r w:rsidR="00164F6C">
              <w:t>eidā pārsniedz 100</w:t>
            </w:r>
            <w:r w:rsidR="00E159C2">
              <w:t> </w:t>
            </w:r>
            <w:r w:rsidR="00164F6C">
              <w:t>000</w:t>
            </w:r>
            <w:r w:rsidR="00E159C2">
              <w:t xml:space="preserve"> </w:t>
            </w:r>
            <w:r w:rsidR="00164F6C">
              <w:t>m</w:t>
            </w:r>
            <w:r w:rsidR="00164F6C" w:rsidRPr="00E159C2">
              <w:rPr>
                <w:vertAlign w:val="superscript"/>
              </w:rPr>
              <w:t>3</w:t>
            </w:r>
            <w:r w:rsidR="00164F6C">
              <w:t xml:space="preserve"> gadā</w:t>
            </w:r>
            <w:r w:rsidR="00164F6C" w:rsidRPr="006617A7">
              <w:t>.</w:t>
            </w:r>
            <w:r w:rsidR="00E7192E" w:rsidRPr="006617A7">
              <w:t xml:space="preserve"> </w:t>
            </w:r>
            <w:proofErr w:type="spellStart"/>
            <w:r w:rsidR="000A0AA7">
              <w:t>Taādējādi</w:t>
            </w:r>
            <w:proofErr w:type="spellEnd"/>
            <w:r w:rsidR="00E7192E" w:rsidRPr="006617A7">
              <w:t xml:space="preserve"> tiks samazināts administratīvais slogs komersantiem, kuri sniedz nelielus ūdenssaimniecības pakalpojumus, jo viņi netiks pakļauti regulēšanai atbilstoši likuma „Par sabiedrisko pakalpojumu regulatoriem” prasībām</w:t>
            </w:r>
            <w:r w:rsidR="000A0AA7">
              <w:t>. Arī pašvaldību</w:t>
            </w:r>
            <w:r w:rsidR="005D3571" w:rsidRPr="006617A7">
              <w:t xml:space="preserve"> lēmumi par ūdenssaimniecības pakalpojumiem un maksu par to tiks pieņemti operatīvāk. </w:t>
            </w:r>
          </w:p>
          <w:p w:rsidR="000C4CE3" w:rsidRPr="00680D6B" w:rsidRDefault="005D1E7A" w:rsidP="00F34D0F">
            <w:pPr>
              <w:pStyle w:val="BodyTextIndent2"/>
              <w:spacing w:after="0" w:line="240" w:lineRule="auto"/>
              <w:ind w:left="0"/>
              <w:jc w:val="both"/>
            </w:pPr>
            <w:r w:rsidRPr="005D1E7A">
              <w:t xml:space="preserve">Likumprojekts nosaka, ka pašvaldība, nosakot maksu par sniegtajiem ūdenssaimniecības pakalpojumiem, piemēro likumā „Par sabiedrisko pakalpojumu regulatoriem” noteiktos sabiedrisko pakalpojumu regulēšanas pamatprincipus, līdz ar to maksas noteikšanā var vadīties pēc </w:t>
            </w:r>
            <w:r w:rsidR="00164F6C">
              <w:t xml:space="preserve">Regulatora </w:t>
            </w:r>
            <w:r w:rsidRPr="005D1E7A">
              <w:t>ūdenssaimniecības pakalpojumu tarifu aprēķināšanas metodikas, kas detalizēti aptver jautājumus par izmaksu sastāvu, maksas aprēķināšanas kārtību, Eiropas līdzfinansēto projektu rezultātā izveidoto pamatlīdzekļu amortizāciju, kredītlīdzekļu un nodokļu i</w:t>
            </w:r>
            <w:r w:rsidR="00164F6C">
              <w:t>ekļaušanu.</w:t>
            </w:r>
          </w:p>
        </w:tc>
      </w:tr>
      <w:tr w:rsidR="00051CAD" w:rsidRPr="0048013F" w:rsidTr="00051CAD">
        <w:tc>
          <w:tcPr>
            <w:tcW w:w="648" w:type="dxa"/>
          </w:tcPr>
          <w:p w:rsidR="00051CAD" w:rsidRPr="00680D6B" w:rsidRDefault="00051CAD" w:rsidP="00051CAD">
            <w:pPr>
              <w:jc w:val="center"/>
            </w:pPr>
            <w:r w:rsidRPr="00680D6B">
              <w:lastRenderedPageBreak/>
              <w:t>5.</w:t>
            </w:r>
          </w:p>
        </w:tc>
        <w:tc>
          <w:tcPr>
            <w:tcW w:w="2700" w:type="dxa"/>
          </w:tcPr>
          <w:p w:rsidR="00051CAD" w:rsidRPr="00680D6B" w:rsidRDefault="00051CAD" w:rsidP="00051CAD">
            <w:r w:rsidRPr="00680D6B">
              <w:t>Projekta izstrādē iesaistītās institūcijas</w:t>
            </w:r>
          </w:p>
        </w:tc>
        <w:tc>
          <w:tcPr>
            <w:tcW w:w="5939" w:type="dxa"/>
          </w:tcPr>
          <w:p w:rsidR="00051CAD" w:rsidRPr="00680D6B" w:rsidRDefault="009140A8" w:rsidP="00951E26">
            <w:r>
              <w:t xml:space="preserve">Sabiedrisko pakalpojumu regulēšanas komisija, Konkurences padome, </w:t>
            </w:r>
            <w:r w:rsidR="00953627">
              <w:t>L</w:t>
            </w:r>
            <w:r w:rsidR="00951E26">
              <w:t>atvijas pašvaldību savienība (turpmāk –L</w:t>
            </w:r>
            <w:r w:rsidR="00131677">
              <w:t>PS</w:t>
            </w:r>
            <w:r w:rsidR="00951E26">
              <w:t>)</w:t>
            </w:r>
            <w:r w:rsidR="00953627">
              <w:t xml:space="preserve">, </w:t>
            </w:r>
            <w:r>
              <w:t xml:space="preserve">Ūdensapgādes un kanalizācijas </w:t>
            </w:r>
            <w:r>
              <w:lastRenderedPageBreak/>
              <w:t>uzņ</w:t>
            </w:r>
            <w:r w:rsidR="000E0F3C">
              <w:t>ēmumu asociācija un tās locekļi</w:t>
            </w:r>
            <w:r w:rsidR="00951E26">
              <w:t>.</w:t>
            </w:r>
            <w:r>
              <w:t xml:space="preserve"> </w:t>
            </w:r>
          </w:p>
        </w:tc>
      </w:tr>
      <w:tr w:rsidR="00051CAD" w:rsidRPr="0048013F" w:rsidTr="00051CAD">
        <w:tc>
          <w:tcPr>
            <w:tcW w:w="648" w:type="dxa"/>
          </w:tcPr>
          <w:p w:rsidR="00051CAD" w:rsidRPr="00680D6B" w:rsidRDefault="00051CAD" w:rsidP="00051CAD">
            <w:pPr>
              <w:jc w:val="center"/>
            </w:pPr>
            <w:r w:rsidRPr="00680D6B">
              <w:lastRenderedPageBreak/>
              <w:t>6.</w:t>
            </w:r>
          </w:p>
        </w:tc>
        <w:tc>
          <w:tcPr>
            <w:tcW w:w="2700" w:type="dxa"/>
          </w:tcPr>
          <w:p w:rsidR="00051CAD" w:rsidRPr="00680D6B" w:rsidRDefault="00051CAD" w:rsidP="00051CAD">
            <w:r w:rsidRPr="00680D6B">
              <w:t>Iemesli, kādēļ netika nodrošināta sabiedrības līdzdalība</w:t>
            </w:r>
          </w:p>
        </w:tc>
        <w:tc>
          <w:tcPr>
            <w:tcW w:w="5939" w:type="dxa"/>
          </w:tcPr>
          <w:p w:rsidR="00051CAD" w:rsidRPr="00680D6B" w:rsidRDefault="00051CAD" w:rsidP="00051CAD">
            <w:r w:rsidRPr="00680D6B">
              <w:t>Nav attiecināms</w:t>
            </w:r>
            <w:r w:rsidR="00B34B6F">
              <w:t xml:space="preserve"> </w:t>
            </w:r>
          </w:p>
          <w:p w:rsidR="00051CAD" w:rsidRPr="00680D6B" w:rsidRDefault="00051CAD" w:rsidP="00051CAD"/>
        </w:tc>
      </w:tr>
      <w:tr w:rsidR="00051CAD" w:rsidRPr="0048013F" w:rsidTr="00051CAD">
        <w:tc>
          <w:tcPr>
            <w:tcW w:w="648" w:type="dxa"/>
          </w:tcPr>
          <w:p w:rsidR="00051CAD" w:rsidRPr="00680D6B" w:rsidRDefault="00051CAD" w:rsidP="00051CAD">
            <w:pPr>
              <w:jc w:val="center"/>
            </w:pPr>
            <w:r w:rsidRPr="00680D6B">
              <w:t>7.</w:t>
            </w:r>
          </w:p>
        </w:tc>
        <w:tc>
          <w:tcPr>
            <w:tcW w:w="2700" w:type="dxa"/>
          </w:tcPr>
          <w:p w:rsidR="00051CAD" w:rsidRPr="00680D6B" w:rsidRDefault="00051CAD" w:rsidP="00051CAD">
            <w:r w:rsidRPr="00680D6B">
              <w:t>Cita informācija</w:t>
            </w:r>
          </w:p>
        </w:tc>
        <w:tc>
          <w:tcPr>
            <w:tcW w:w="5939" w:type="dxa"/>
          </w:tcPr>
          <w:p w:rsidR="00051CAD" w:rsidRPr="00680D6B" w:rsidRDefault="00051CAD" w:rsidP="00043E42">
            <w:pPr>
              <w:jc w:val="both"/>
            </w:pPr>
            <w:r w:rsidRPr="00680D6B">
              <w:t xml:space="preserve"> </w:t>
            </w:r>
            <w:r w:rsidR="00D8186E" w:rsidRPr="00680D6B">
              <w:t xml:space="preserve">Nav </w:t>
            </w:r>
          </w:p>
        </w:tc>
      </w:tr>
    </w:tbl>
    <w:p w:rsidR="00051CAD" w:rsidRPr="0048013F" w:rsidRDefault="00051CAD" w:rsidP="00051CAD">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700"/>
        <w:gridCol w:w="5939"/>
      </w:tblGrid>
      <w:tr w:rsidR="00051CAD" w:rsidRPr="0048013F" w:rsidTr="00051CAD">
        <w:tc>
          <w:tcPr>
            <w:tcW w:w="9287" w:type="dxa"/>
            <w:gridSpan w:val="3"/>
          </w:tcPr>
          <w:p w:rsidR="00051CAD" w:rsidRPr="0048013F" w:rsidRDefault="00051CAD" w:rsidP="00051CAD">
            <w:pPr>
              <w:jc w:val="center"/>
              <w:rPr>
                <w:b/>
              </w:rPr>
            </w:pPr>
            <w:r w:rsidRPr="0048013F">
              <w:rPr>
                <w:b/>
              </w:rPr>
              <w:t>II. Tiesību akta projekta ietekme uz sabiedrību</w:t>
            </w:r>
          </w:p>
        </w:tc>
      </w:tr>
      <w:tr w:rsidR="00051CAD" w:rsidRPr="0048013F" w:rsidTr="00051CAD">
        <w:tc>
          <w:tcPr>
            <w:tcW w:w="648" w:type="dxa"/>
          </w:tcPr>
          <w:p w:rsidR="00051CAD" w:rsidRPr="0048013F" w:rsidRDefault="00051CAD" w:rsidP="00051CAD">
            <w:pPr>
              <w:jc w:val="center"/>
            </w:pPr>
            <w:r w:rsidRPr="0048013F">
              <w:t>1.</w:t>
            </w:r>
          </w:p>
        </w:tc>
        <w:tc>
          <w:tcPr>
            <w:tcW w:w="2700" w:type="dxa"/>
          </w:tcPr>
          <w:p w:rsidR="00051CAD" w:rsidRPr="00680D6B" w:rsidRDefault="00051CAD" w:rsidP="00051CAD">
            <w:r w:rsidRPr="00680D6B">
              <w:t xml:space="preserve">Sabiedrības </w:t>
            </w:r>
            <w:proofErr w:type="spellStart"/>
            <w:r w:rsidRPr="00680D6B">
              <w:t>mērķgrupa</w:t>
            </w:r>
            <w:proofErr w:type="spellEnd"/>
          </w:p>
        </w:tc>
        <w:tc>
          <w:tcPr>
            <w:tcW w:w="5939" w:type="dxa"/>
          </w:tcPr>
          <w:p w:rsidR="00051CAD" w:rsidRPr="0048013F" w:rsidRDefault="007A77D5" w:rsidP="0046437C">
            <w:pPr>
              <w:spacing w:after="120"/>
              <w:jc w:val="both"/>
            </w:pPr>
            <w:r>
              <w:t>Komersanti un pašvaldības, kuras sniedz ūdenssaimniecības pakalpojumus ūdensapgādes un kanalizācijas jomā</w:t>
            </w:r>
          </w:p>
        </w:tc>
      </w:tr>
      <w:tr w:rsidR="00051CAD" w:rsidRPr="0048013F" w:rsidTr="00051CAD">
        <w:tc>
          <w:tcPr>
            <w:tcW w:w="648" w:type="dxa"/>
          </w:tcPr>
          <w:p w:rsidR="00051CAD" w:rsidRPr="0048013F" w:rsidRDefault="00051CAD" w:rsidP="00051CAD">
            <w:pPr>
              <w:jc w:val="center"/>
            </w:pPr>
            <w:r w:rsidRPr="0048013F">
              <w:t>2.</w:t>
            </w:r>
          </w:p>
        </w:tc>
        <w:tc>
          <w:tcPr>
            <w:tcW w:w="2700" w:type="dxa"/>
          </w:tcPr>
          <w:p w:rsidR="00051CAD" w:rsidRPr="00680D6B" w:rsidRDefault="00051CAD" w:rsidP="00051CAD">
            <w:r w:rsidRPr="00680D6B">
              <w:t xml:space="preserve">Citas sabiedrības grupas (bez </w:t>
            </w:r>
            <w:proofErr w:type="spellStart"/>
            <w:r w:rsidRPr="00680D6B">
              <w:t>mērķgrupas</w:t>
            </w:r>
            <w:proofErr w:type="spellEnd"/>
            <w:r w:rsidRPr="00680D6B">
              <w:t>), kuras tiesiskais regulējums arī ietekmē vai varētu ietekmēt</w:t>
            </w:r>
          </w:p>
        </w:tc>
        <w:tc>
          <w:tcPr>
            <w:tcW w:w="5939" w:type="dxa"/>
          </w:tcPr>
          <w:p w:rsidR="00D930AC" w:rsidRPr="0048013F" w:rsidRDefault="00D930AC" w:rsidP="00770F75">
            <w:pPr>
              <w:spacing w:after="120"/>
              <w:jc w:val="both"/>
            </w:pPr>
            <w:r w:rsidRPr="0048013F">
              <w:t xml:space="preserve">Tiesiskais regulējums neuzliek saistības citām sabiedrības grupām. </w:t>
            </w:r>
          </w:p>
        </w:tc>
      </w:tr>
      <w:tr w:rsidR="00051CAD" w:rsidRPr="0048013F" w:rsidTr="00051CAD">
        <w:tc>
          <w:tcPr>
            <w:tcW w:w="648" w:type="dxa"/>
          </w:tcPr>
          <w:p w:rsidR="00051CAD" w:rsidRPr="0048013F" w:rsidRDefault="00051CAD" w:rsidP="00051CAD">
            <w:pPr>
              <w:jc w:val="center"/>
            </w:pPr>
            <w:r w:rsidRPr="0048013F">
              <w:t>3.</w:t>
            </w:r>
          </w:p>
        </w:tc>
        <w:tc>
          <w:tcPr>
            <w:tcW w:w="2700" w:type="dxa"/>
          </w:tcPr>
          <w:p w:rsidR="00051CAD" w:rsidRPr="00680D6B" w:rsidRDefault="00051CAD" w:rsidP="00051CAD">
            <w:r w:rsidRPr="00680D6B">
              <w:t>Tiesiskā regulējuma finansiālā ietekme</w:t>
            </w:r>
          </w:p>
        </w:tc>
        <w:tc>
          <w:tcPr>
            <w:tcW w:w="5939" w:type="dxa"/>
          </w:tcPr>
          <w:p w:rsidR="00051CAD" w:rsidRPr="0048013F" w:rsidRDefault="004152A4" w:rsidP="00F85201">
            <w:pPr>
              <w:ind w:firstLine="54"/>
              <w:jc w:val="both"/>
            </w:pPr>
            <w:r w:rsidRPr="0048013F">
              <w:t>Nav</w:t>
            </w:r>
          </w:p>
        </w:tc>
      </w:tr>
      <w:tr w:rsidR="00051CAD" w:rsidRPr="0048013F" w:rsidTr="00051CAD">
        <w:tc>
          <w:tcPr>
            <w:tcW w:w="648" w:type="dxa"/>
          </w:tcPr>
          <w:p w:rsidR="00051CAD" w:rsidRPr="0048013F" w:rsidRDefault="00051CAD" w:rsidP="00051CAD">
            <w:pPr>
              <w:jc w:val="center"/>
            </w:pPr>
            <w:r w:rsidRPr="0048013F">
              <w:t>4.</w:t>
            </w:r>
          </w:p>
        </w:tc>
        <w:tc>
          <w:tcPr>
            <w:tcW w:w="2700" w:type="dxa"/>
          </w:tcPr>
          <w:p w:rsidR="00051CAD" w:rsidRPr="00680D6B" w:rsidRDefault="00051CAD" w:rsidP="00051CAD">
            <w:r w:rsidRPr="00680D6B">
              <w:t>Tiesiskā regulējuma nefinansiālā ietekme</w:t>
            </w:r>
          </w:p>
        </w:tc>
        <w:tc>
          <w:tcPr>
            <w:tcW w:w="5939" w:type="dxa"/>
          </w:tcPr>
          <w:p w:rsidR="001D25E2" w:rsidRPr="0048013F" w:rsidRDefault="00DF7C76" w:rsidP="00DF7C76">
            <w:pPr>
              <w:pStyle w:val="Default"/>
              <w:jc w:val="both"/>
            </w:pPr>
            <w:r>
              <w:t xml:space="preserve">Ar likumprojektu tiks </w:t>
            </w:r>
            <w:r w:rsidRPr="004873D6">
              <w:t>noteikt</w:t>
            </w:r>
            <w:r>
              <w:t>as</w:t>
            </w:r>
            <w:r w:rsidRPr="004873D6">
              <w:t xml:space="preserve"> </w:t>
            </w:r>
            <w:r>
              <w:t>vienotas prasības un nosacījumi arī</w:t>
            </w:r>
            <w:r w:rsidRPr="004873D6">
              <w:t xml:space="preserve"> </w:t>
            </w:r>
            <w:r>
              <w:t>ūdenssaimniecības</w:t>
            </w:r>
            <w:r w:rsidRPr="004873D6">
              <w:t xml:space="preserve"> pakalpojumu sniegšanai un lietošanai</w:t>
            </w:r>
            <w:r>
              <w:t>, līdzīgi kā citiem likuma</w:t>
            </w:r>
            <w:r w:rsidR="008E247B" w:rsidRPr="008E247B">
              <w:t xml:space="preserve"> „Par pašvaldībām” 15.panta pirmās daļas 1.punktā noteiktajiem komunālo pakalpojumu veidiem, kurus ir jānodrošina pašvaldībām, veicot savas autonomās funkcijas</w:t>
            </w:r>
            <w:r w:rsidR="004873D6">
              <w:t>.</w:t>
            </w:r>
            <w:r w:rsidR="008E247B">
              <w:t xml:space="preserve"> </w:t>
            </w:r>
          </w:p>
        </w:tc>
      </w:tr>
      <w:tr w:rsidR="00051CAD" w:rsidRPr="0048013F" w:rsidTr="00051CAD">
        <w:tc>
          <w:tcPr>
            <w:tcW w:w="648" w:type="dxa"/>
          </w:tcPr>
          <w:p w:rsidR="00051CAD" w:rsidRPr="0048013F" w:rsidRDefault="00051CAD" w:rsidP="00051CAD">
            <w:pPr>
              <w:jc w:val="center"/>
            </w:pPr>
            <w:r w:rsidRPr="0048013F">
              <w:t>5.</w:t>
            </w:r>
          </w:p>
        </w:tc>
        <w:tc>
          <w:tcPr>
            <w:tcW w:w="2700" w:type="dxa"/>
          </w:tcPr>
          <w:p w:rsidR="00051CAD" w:rsidRPr="00680D6B" w:rsidRDefault="00051CAD" w:rsidP="00051CAD">
            <w:r w:rsidRPr="00680D6B">
              <w:t>Administratīvās procedūras raksturojums</w:t>
            </w:r>
          </w:p>
        </w:tc>
        <w:tc>
          <w:tcPr>
            <w:tcW w:w="5939" w:type="dxa"/>
          </w:tcPr>
          <w:p w:rsidR="00F559B4" w:rsidRPr="0048013F" w:rsidRDefault="00F559B4" w:rsidP="00F559B4">
            <w:r>
              <w:t xml:space="preserve">Noteikumu projekts neietekmē administratīvās procedūras. </w:t>
            </w:r>
          </w:p>
          <w:p w:rsidR="00051CAD" w:rsidRPr="0048013F" w:rsidRDefault="00051CAD" w:rsidP="00B3678F">
            <w:pPr>
              <w:spacing w:after="120"/>
            </w:pPr>
          </w:p>
        </w:tc>
      </w:tr>
      <w:tr w:rsidR="00051CAD" w:rsidRPr="0048013F" w:rsidTr="00051CAD">
        <w:tc>
          <w:tcPr>
            <w:tcW w:w="648" w:type="dxa"/>
          </w:tcPr>
          <w:p w:rsidR="00051CAD" w:rsidRPr="0048013F" w:rsidRDefault="00051CAD" w:rsidP="00051CAD">
            <w:pPr>
              <w:jc w:val="center"/>
            </w:pPr>
            <w:r w:rsidRPr="0048013F">
              <w:t>6.</w:t>
            </w:r>
          </w:p>
        </w:tc>
        <w:tc>
          <w:tcPr>
            <w:tcW w:w="2700" w:type="dxa"/>
          </w:tcPr>
          <w:p w:rsidR="00051CAD" w:rsidRPr="00680D6B" w:rsidRDefault="00051CAD" w:rsidP="00051CAD">
            <w:r w:rsidRPr="00680D6B">
              <w:t>Administratīvo izmaksu monetārs novērtējums</w:t>
            </w:r>
          </w:p>
        </w:tc>
        <w:tc>
          <w:tcPr>
            <w:tcW w:w="5939" w:type="dxa"/>
          </w:tcPr>
          <w:p w:rsidR="00051CAD" w:rsidRPr="0048013F" w:rsidRDefault="007B5DA3" w:rsidP="00137D55">
            <w:pPr>
              <w:spacing w:after="120"/>
              <w:jc w:val="both"/>
            </w:pPr>
            <w:r w:rsidRPr="00DE0E9C">
              <w:t xml:space="preserve">Ar </w:t>
            </w:r>
            <w:r w:rsidR="00137D55">
              <w:t>likumprojektu</w:t>
            </w:r>
            <w:r w:rsidRPr="00DE0E9C">
              <w:t xml:space="preserve"> netiek grozīts vai aizstāts tiesību akts, kam pēc Ministru kabineta 2009.gada 15.decembra instrukcijas Nr.19 „Tiesību akta projekta sākotnējās ietekmes izvērtēšanas kārtība” ir novērtētas administratīvās izmaksas (naudas izteiksmē).</w:t>
            </w:r>
          </w:p>
        </w:tc>
      </w:tr>
      <w:tr w:rsidR="00051CAD" w:rsidRPr="0048013F" w:rsidTr="00051CAD">
        <w:tc>
          <w:tcPr>
            <w:tcW w:w="648" w:type="dxa"/>
          </w:tcPr>
          <w:p w:rsidR="00051CAD" w:rsidRPr="0048013F" w:rsidRDefault="00051CAD" w:rsidP="00051CAD">
            <w:pPr>
              <w:jc w:val="center"/>
            </w:pPr>
            <w:r w:rsidRPr="0048013F">
              <w:t>7.</w:t>
            </w:r>
          </w:p>
        </w:tc>
        <w:tc>
          <w:tcPr>
            <w:tcW w:w="2700" w:type="dxa"/>
          </w:tcPr>
          <w:p w:rsidR="00051CAD" w:rsidRPr="00680D6B" w:rsidRDefault="00051CAD" w:rsidP="00051CAD">
            <w:r w:rsidRPr="00680D6B">
              <w:t>Cita informācija</w:t>
            </w:r>
          </w:p>
        </w:tc>
        <w:tc>
          <w:tcPr>
            <w:tcW w:w="5939" w:type="dxa"/>
          </w:tcPr>
          <w:p w:rsidR="00051CAD" w:rsidRPr="0048013F" w:rsidRDefault="00806637" w:rsidP="00051CAD">
            <w:pPr>
              <w:jc w:val="both"/>
            </w:pPr>
            <w:r w:rsidRPr="0048013F">
              <w:t>Nav</w:t>
            </w:r>
          </w:p>
        </w:tc>
      </w:tr>
    </w:tbl>
    <w:p w:rsidR="00051CAD" w:rsidRPr="0048013F" w:rsidRDefault="00051CAD" w:rsidP="00051CAD">
      <w:pPr>
        <w:jc w:val="center"/>
      </w:pPr>
    </w:p>
    <w:p w:rsidR="00051CAD" w:rsidRPr="0048013F" w:rsidRDefault="00051CAD" w:rsidP="00051CAD">
      <w:pPr>
        <w:jc w:val="center"/>
      </w:pPr>
    </w:p>
    <w:tbl>
      <w:tblPr>
        <w:tblW w:w="9404" w:type="dxa"/>
        <w:jc w:val="center"/>
        <w:tblInd w:w="1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04"/>
      </w:tblGrid>
      <w:tr w:rsidR="00051CAD" w:rsidRPr="0048013F" w:rsidTr="006B3851">
        <w:trPr>
          <w:trHeight w:val="344"/>
          <w:jc w:val="center"/>
        </w:trPr>
        <w:tc>
          <w:tcPr>
            <w:tcW w:w="9404" w:type="dxa"/>
            <w:tcMar>
              <w:top w:w="57" w:type="dxa"/>
              <w:left w:w="57" w:type="dxa"/>
              <w:bottom w:w="57" w:type="dxa"/>
              <w:right w:w="57" w:type="dxa"/>
            </w:tcMar>
          </w:tcPr>
          <w:p w:rsidR="00051CAD" w:rsidRPr="0048013F" w:rsidRDefault="00051CAD" w:rsidP="00051CAD">
            <w:pPr>
              <w:pStyle w:val="naisnod"/>
              <w:spacing w:before="0" w:after="0"/>
              <w:rPr>
                <w:i/>
                <w:sz w:val="22"/>
                <w:szCs w:val="22"/>
              </w:rPr>
            </w:pPr>
            <w:r w:rsidRPr="0048013F">
              <w:rPr>
                <w:sz w:val="22"/>
                <w:szCs w:val="22"/>
              </w:rPr>
              <w:br w:type="page"/>
            </w:r>
            <w:r w:rsidRPr="0048013F">
              <w:t>III. Tiesību akta projekta ietekme uz valsts budžetu un pašvaldību budžetiem</w:t>
            </w:r>
          </w:p>
        </w:tc>
      </w:tr>
      <w:tr w:rsidR="00051CAD" w:rsidRPr="0048013F" w:rsidTr="006B3851">
        <w:trPr>
          <w:jc w:val="center"/>
        </w:trPr>
        <w:tc>
          <w:tcPr>
            <w:tcW w:w="9404" w:type="dxa"/>
            <w:tcMar>
              <w:top w:w="57" w:type="dxa"/>
              <w:left w:w="57" w:type="dxa"/>
              <w:bottom w:w="57" w:type="dxa"/>
              <w:right w:w="57" w:type="dxa"/>
            </w:tcMar>
            <w:vAlign w:val="center"/>
          </w:tcPr>
          <w:p w:rsidR="00051CAD" w:rsidRPr="00AD73A5" w:rsidRDefault="00B3678F" w:rsidP="00AD73A5">
            <w:pPr>
              <w:pStyle w:val="naiskr"/>
              <w:tabs>
                <w:tab w:val="left" w:pos="2628"/>
              </w:tabs>
              <w:spacing w:before="0" w:after="0"/>
            </w:pPr>
            <w:r w:rsidRPr="0048013F">
              <w:t>Nav attiecināms</w:t>
            </w:r>
            <w:r w:rsidR="00051CAD" w:rsidRPr="0048013F">
              <w:t>.</w:t>
            </w:r>
          </w:p>
        </w:tc>
      </w:tr>
    </w:tbl>
    <w:p w:rsidR="00051CAD" w:rsidRPr="0048013F" w:rsidRDefault="00051CAD" w:rsidP="00051CAD">
      <w:pPr>
        <w:jc w:val="center"/>
      </w:pPr>
    </w:p>
    <w:p w:rsidR="00051CAD" w:rsidRPr="0048013F" w:rsidRDefault="00051CAD" w:rsidP="00051CAD">
      <w:pPr>
        <w:jc w:val="center"/>
      </w:pPr>
    </w:p>
    <w:tbl>
      <w:tblPr>
        <w:tblW w:w="9436" w:type="dxa"/>
        <w:jc w:val="center"/>
        <w:tblInd w:w="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4320"/>
        <w:gridCol w:w="4512"/>
      </w:tblGrid>
      <w:tr w:rsidR="00051CAD" w:rsidRPr="0048013F" w:rsidTr="006B3851">
        <w:trPr>
          <w:jc w:val="center"/>
        </w:trPr>
        <w:tc>
          <w:tcPr>
            <w:tcW w:w="9436" w:type="dxa"/>
            <w:gridSpan w:val="3"/>
            <w:tcMar>
              <w:top w:w="57" w:type="dxa"/>
              <w:left w:w="57" w:type="dxa"/>
              <w:bottom w:w="57" w:type="dxa"/>
              <w:right w:w="57" w:type="dxa"/>
            </w:tcMar>
          </w:tcPr>
          <w:p w:rsidR="00051CAD" w:rsidRPr="0048013F" w:rsidRDefault="00051CAD" w:rsidP="00051CAD">
            <w:pPr>
              <w:pStyle w:val="naisnod"/>
              <w:spacing w:before="0" w:after="0"/>
            </w:pPr>
            <w:r w:rsidRPr="0048013F">
              <w:t>IV. Tiesību akta projekta ietekme uz spēkā esošo tiesību normu sistēmu</w:t>
            </w:r>
          </w:p>
        </w:tc>
      </w:tr>
      <w:tr w:rsidR="00051CAD" w:rsidRPr="0048013F" w:rsidTr="00AD73A5">
        <w:trPr>
          <w:jc w:val="center"/>
        </w:trPr>
        <w:tc>
          <w:tcPr>
            <w:tcW w:w="604" w:type="dxa"/>
            <w:tcMar>
              <w:top w:w="57" w:type="dxa"/>
              <w:left w:w="57" w:type="dxa"/>
              <w:bottom w:w="57" w:type="dxa"/>
              <w:right w:w="57" w:type="dxa"/>
            </w:tcMar>
          </w:tcPr>
          <w:p w:rsidR="00051CAD" w:rsidRPr="0048013F" w:rsidRDefault="00051CAD" w:rsidP="00051CAD">
            <w:pPr>
              <w:pStyle w:val="naiskr"/>
              <w:tabs>
                <w:tab w:val="left" w:pos="2628"/>
              </w:tabs>
              <w:spacing w:before="0" w:after="0"/>
              <w:jc w:val="both"/>
              <w:rPr>
                <w:iCs/>
              </w:rPr>
            </w:pPr>
            <w:r w:rsidRPr="0048013F">
              <w:rPr>
                <w:iCs/>
              </w:rPr>
              <w:t>1.</w:t>
            </w:r>
          </w:p>
        </w:tc>
        <w:tc>
          <w:tcPr>
            <w:tcW w:w="4320" w:type="dxa"/>
            <w:tcMar>
              <w:top w:w="57" w:type="dxa"/>
              <w:left w:w="57" w:type="dxa"/>
              <w:bottom w:w="57" w:type="dxa"/>
              <w:right w:w="57" w:type="dxa"/>
            </w:tcMar>
          </w:tcPr>
          <w:p w:rsidR="00051CAD" w:rsidRPr="00AD73A5" w:rsidRDefault="00051CAD" w:rsidP="00051CAD">
            <w:pPr>
              <w:pStyle w:val="naiskr"/>
              <w:tabs>
                <w:tab w:val="left" w:pos="2628"/>
              </w:tabs>
              <w:spacing w:before="0" w:after="0"/>
              <w:jc w:val="both"/>
              <w:rPr>
                <w:iCs/>
              </w:rPr>
            </w:pPr>
            <w:r w:rsidRPr="00AD73A5">
              <w:t>Nepieciešamie saistītie tiesību aktu projekti</w:t>
            </w:r>
          </w:p>
        </w:tc>
        <w:tc>
          <w:tcPr>
            <w:tcW w:w="4512" w:type="dxa"/>
            <w:tcMar>
              <w:top w:w="57" w:type="dxa"/>
              <w:left w:w="57" w:type="dxa"/>
              <w:bottom w:w="57" w:type="dxa"/>
              <w:right w:w="57" w:type="dxa"/>
            </w:tcMar>
          </w:tcPr>
          <w:p w:rsidR="005625AC" w:rsidRDefault="005625AC" w:rsidP="009460AB">
            <w:pPr>
              <w:pStyle w:val="naiskr"/>
              <w:tabs>
                <w:tab w:val="left" w:pos="2628"/>
              </w:tabs>
              <w:spacing w:before="0" w:after="0"/>
              <w:jc w:val="both"/>
              <w:rPr>
                <w:iCs/>
              </w:rPr>
            </w:pPr>
            <w:r>
              <w:rPr>
                <w:iCs/>
              </w:rPr>
              <w:t>Sešu</w:t>
            </w:r>
            <w:r w:rsidRPr="005625AC">
              <w:rPr>
                <w:iCs/>
              </w:rPr>
              <w:t xml:space="preserve"> mēnešu laikā no šā likuma spēkā stāšanās dienas </w:t>
            </w:r>
            <w:r>
              <w:rPr>
                <w:iCs/>
              </w:rPr>
              <w:t xml:space="preserve">Ministru kabinets </w:t>
            </w:r>
            <w:r w:rsidRPr="005625AC">
              <w:rPr>
                <w:iCs/>
              </w:rPr>
              <w:t>izdod šā</w:t>
            </w:r>
            <w:r>
              <w:rPr>
                <w:iCs/>
              </w:rPr>
              <w:t>dus</w:t>
            </w:r>
            <w:r w:rsidRPr="005625AC">
              <w:rPr>
                <w:iCs/>
              </w:rPr>
              <w:t xml:space="preserve"> noteikumus</w:t>
            </w:r>
            <w:r>
              <w:rPr>
                <w:iCs/>
              </w:rPr>
              <w:t>:</w:t>
            </w:r>
          </w:p>
          <w:p w:rsidR="006617A7" w:rsidRDefault="00864CD8" w:rsidP="00864CD8">
            <w:pPr>
              <w:pStyle w:val="naiskr"/>
              <w:tabs>
                <w:tab w:val="left" w:pos="2628"/>
              </w:tabs>
              <w:spacing w:before="0" w:after="0"/>
              <w:jc w:val="both"/>
              <w:rPr>
                <w:iCs/>
              </w:rPr>
            </w:pPr>
            <w:r>
              <w:rPr>
                <w:iCs/>
              </w:rPr>
              <w:t xml:space="preserve">   1.</w:t>
            </w:r>
            <w:r w:rsidR="006617A7" w:rsidRPr="006617A7">
              <w:rPr>
                <w:iCs/>
              </w:rPr>
              <w:t>Ministru kabinets nosaka</w:t>
            </w:r>
            <w:r>
              <w:rPr>
                <w:iCs/>
              </w:rPr>
              <w:t xml:space="preserve"> </w:t>
            </w:r>
            <w:r w:rsidR="006617A7" w:rsidRPr="006617A7">
              <w:rPr>
                <w:iCs/>
              </w:rPr>
              <w:t xml:space="preserve"> ūdenssaimniecības pakalpojumu sniegšanas un lietošanas kārtību, tai skaitā gadījumus, kādos pakalpojumu sniedzējs var pārtraukt ūdenssaimniecības pakalpojumu sniegšanu atsevišķiem pakalpojumu lietotājiem.</w:t>
            </w:r>
          </w:p>
          <w:p w:rsidR="0033373E" w:rsidRDefault="00C743A0" w:rsidP="009460AB">
            <w:pPr>
              <w:pStyle w:val="naiskr"/>
              <w:tabs>
                <w:tab w:val="left" w:pos="2628"/>
              </w:tabs>
              <w:spacing w:before="0" w:after="0"/>
              <w:jc w:val="both"/>
              <w:rPr>
                <w:iCs/>
              </w:rPr>
            </w:pPr>
            <w:r>
              <w:rPr>
                <w:iCs/>
              </w:rPr>
              <w:lastRenderedPageBreak/>
              <w:t xml:space="preserve">  2. </w:t>
            </w:r>
            <w:r w:rsidR="0033373E" w:rsidRPr="0033373E">
              <w:rPr>
                <w:iCs/>
              </w:rPr>
              <w:t xml:space="preserve">Ministru kabinets nosaka kārtību, kādā pakalpojumu lietotāji norēķinās par saņemtajiem pakalpojumiem pēc </w:t>
            </w:r>
            <w:proofErr w:type="spellStart"/>
            <w:r w:rsidR="0033373E" w:rsidRPr="0033373E">
              <w:rPr>
                <w:iCs/>
              </w:rPr>
              <w:t>komercuzskaites</w:t>
            </w:r>
            <w:proofErr w:type="spellEnd"/>
            <w:r w:rsidR="0033373E" w:rsidRPr="0033373E">
              <w:rPr>
                <w:iCs/>
              </w:rPr>
              <w:t xml:space="preserve"> mēraparāta, kas uzskaita kopējo ūdens patēriņu un kompensācijas aprēķināšanas kārtību par sabiedrisko ūdenssaimniecības pakalpojumu lietošanas pārkāpumiem.</w:t>
            </w:r>
          </w:p>
          <w:p w:rsidR="0033373E" w:rsidRDefault="00C743A0" w:rsidP="0033373E">
            <w:pPr>
              <w:pStyle w:val="naiskr"/>
              <w:tabs>
                <w:tab w:val="left" w:pos="2628"/>
              </w:tabs>
              <w:spacing w:before="0" w:after="0"/>
              <w:jc w:val="both"/>
              <w:rPr>
                <w:iCs/>
              </w:rPr>
            </w:pPr>
            <w:r>
              <w:rPr>
                <w:iCs/>
              </w:rPr>
              <w:t xml:space="preserve">  3</w:t>
            </w:r>
            <w:r w:rsidR="00864CD8">
              <w:rPr>
                <w:iCs/>
              </w:rPr>
              <w:t xml:space="preserve">. </w:t>
            </w:r>
            <w:r w:rsidR="0033373E" w:rsidRPr="0033373E">
              <w:rPr>
                <w:iCs/>
              </w:rPr>
              <w:t>Ministru kabinets nosaka kompensāciju aprēķināšanas un izmaksāšanas kārtību par nekustamā īpašuma lietošanas tiesību aprobežošanu sakarā ar pakalpojumu sniedzēja objektu atrašanos tajos.</w:t>
            </w:r>
          </w:p>
          <w:p w:rsidR="0033373E" w:rsidRDefault="00C743A0" w:rsidP="0033373E">
            <w:pPr>
              <w:jc w:val="both"/>
              <w:rPr>
                <w:iCs/>
              </w:rPr>
            </w:pPr>
            <w:r>
              <w:rPr>
                <w:iCs/>
              </w:rPr>
              <w:t xml:space="preserve">  4</w:t>
            </w:r>
            <w:r w:rsidR="00864CD8">
              <w:rPr>
                <w:iCs/>
              </w:rPr>
              <w:t xml:space="preserve">. </w:t>
            </w:r>
            <w:r w:rsidR="0033373E" w:rsidRPr="0033373E">
              <w:rPr>
                <w:iCs/>
              </w:rPr>
              <w:t>Ministru kabinets nosaka norēķinu kārtību starp pakalpojumu sniedzēju</w:t>
            </w:r>
            <w:r w:rsidR="006617A7">
              <w:rPr>
                <w:iCs/>
              </w:rPr>
              <w:t xml:space="preserve"> un pakalpojumu lietotāju</w:t>
            </w:r>
            <w:r w:rsidR="0033373E" w:rsidRPr="0033373E">
              <w:rPr>
                <w:iCs/>
              </w:rPr>
              <w:t xml:space="preserve"> par ūdenssaimniecības pakalpojumiem, ja ūdenssaimniecības pakalpojumus nodrošina pašvaldība</w:t>
            </w:r>
            <w:r w:rsidR="00864CD8">
              <w:rPr>
                <w:iCs/>
              </w:rPr>
              <w:t>,</w:t>
            </w:r>
            <w:r w:rsidR="0033373E" w:rsidRPr="0033373E">
              <w:rPr>
                <w:iCs/>
              </w:rPr>
              <w:t xml:space="preserve"> tās iestāde</w:t>
            </w:r>
            <w:r w:rsidR="00864CD8">
              <w:t xml:space="preserve"> </w:t>
            </w:r>
            <w:r w:rsidR="00864CD8" w:rsidRPr="00864CD8">
              <w:rPr>
                <w:iCs/>
              </w:rPr>
              <w:t xml:space="preserve">vai atbilstoši normatīvajiem aktiem </w:t>
            </w:r>
            <w:r w:rsidR="007F1F81">
              <w:rPr>
                <w:iCs/>
              </w:rPr>
              <w:t>par publisko iepirkumu izvēlēt</w:t>
            </w:r>
            <w:r w:rsidR="00864CD8" w:rsidRPr="00864CD8">
              <w:rPr>
                <w:iCs/>
              </w:rPr>
              <w:t>s komersants</w:t>
            </w:r>
            <w:r w:rsidR="00864CD8">
              <w:rPr>
                <w:iCs/>
              </w:rPr>
              <w:t>.</w:t>
            </w:r>
          </w:p>
          <w:p w:rsidR="0033373E" w:rsidRDefault="00C743A0" w:rsidP="0033373E">
            <w:pPr>
              <w:jc w:val="both"/>
              <w:rPr>
                <w:iCs/>
              </w:rPr>
            </w:pPr>
            <w:r>
              <w:rPr>
                <w:iCs/>
              </w:rPr>
              <w:t xml:space="preserve">  5</w:t>
            </w:r>
            <w:r w:rsidR="00864CD8">
              <w:rPr>
                <w:iCs/>
              </w:rPr>
              <w:t xml:space="preserve">. </w:t>
            </w:r>
            <w:r w:rsidR="0033373E" w:rsidRPr="0033373E">
              <w:rPr>
                <w:iCs/>
              </w:rPr>
              <w:t>Ministru kabinets nosaka kārtību</w:t>
            </w:r>
            <w:r w:rsidR="007F1F81">
              <w:rPr>
                <w:iCs/>
              </w:rPr>
              <w:t xml:space="preserve">, kādā </w:t>
            </w:r>
            <w:r w:rsidR="0033373E" w:rsidRPr="0033373E">
              <w:rPr>
                <w:iCs/>
              </w:rPr>
              <w:t xml:space="preserve"> par privāto investoru līdzekļu izbūvētu ūdensapgādes vai kanalizā</w:t>
            </w:r>
            <w:r w:rsidR="006D004A">
              <w:rPr>
                <w:iCs/>
              </w:rPr>
              <w:t>cijas sistēmu, kas nepieciešama</w:t>
            </w:r>
            <w:r w:rsidR="0033373E" w:rsidRPr="0033373E">
              <w:rPr>
                <w:iCs/>
              </w:rPr>
              <w:t xml:space="preserve"> sabiedrisko ūdenssaimniecības p</w:t>
            </w:r>
            <w:r w:rsidR="007F1F81">
              <w:rPr>
                <w:iCs/>
              </w:rPr>
              <w:t>akalpojumu sniegšanai</w:t>
            </w:r>
            <w:r w:rsidR="006D004A">
              <w:rPr>
                <w:iCs/>
              </w:rPr>
              <w:t>,</w:t>
            </w:r>
            <w:r w:rsidR="007F1F81">
              <w:rPr>
                <w:iCs/>
              </w:rPr>
              <w:t xml:space="preserve"> pārņem</w:t>
            </w:r>
            <w:r w:rsidR="0033373E" w:rsidRPr="0033373E">
              <w:rPr>
                <w:iCs/>
              </w:rPr>
              <w:t xml:space="preserve"> komersanta vai pašvaldības īpašumā.</w:t>
            </w:r>
          </w:p>
          <w:p w:rsidR="006C4592" w:rsidRPr="00AD73A5" w:rsidRDefault="006C4592" w:rsidP="006C4592">
            <w:pPr>
              <w:jc w:val="both"/>
              <w:rPr>
                <w:iCs/>
              </w:rPr>
            </w:pPr>
            <w:r>
              <w:rPr>
                <w:iCs/>
              </w:rPr>
              <w:t xml:space="preserve">Minēto Ministru kabineta noteikumu izstrādi nodrošinās VARAM </w:t>
            </w:r>
          </w:p>
        </w:tc>
      </w:tr>
      <w:tr w:rsidR="00051CAD" w:rsidRPr="0048013F" w:rsidTr="00AD73A5">
        <w:trPr>
          <w:jc w:val="center"/>
        </w:trPr>
        <w:tc>
          <w:tcPr>
            <w:tcW w:w="604" w:type="dxa"/>
            <w:tcMar>
              <w:top w:w="57" w:type="dxa"/>
              <w:left w:w="57" w:type="dxa"/>
              <w:bottom w:w="57" w:type="dxa"/>
              <w:right w:w="57" w:type="dxa"/>
            </w:tcMar>
          </w:tcPr>
          <w:p w:rsidR="00051CAD" w:rsidRPr="0048013F" w:rsidRDefault="00051CAD" w:rsidP="00051CAD">
            <w:pPr>
              <w:pStyle w:val="naiskr"/>
              <w:tabs>
                <w:tab w:val="left" w:pos="2628"/>
              </w:tabs>
              <w:spacing w:before="0" w:after="0"/>
              <w:jc w:val="both"/>
              <w:rPr>
                <w:iCs/>
              </w:rPr>
            </w:pPr>
            <w:r w:rsidRPr="0048013F">
              <w:rPr>
                <w:iCs/>
              </w:rPr>
              <w:lastRenderedPageBreak/>
              <w:t>2.</w:t>
            </w:r>
          </w:p>
        </w:tc>
        <w:tc>
          <w:tcPr>
            <w:tcW w:w="4320" w:type="dxa"/>
            <w:tcMar>
              <w:top w:w="57" w:type="dxa"/>
              <w:left w:w="57" w:type="dxa"/>
              <w:bottom w:w="57" w:type="dxa"/>
              <w:right w:w="57" w:type="dxa"/>
            </w:tcMar>
          </w:tcPr>
          <w:p w:rsidR="00051CAD" w:rsidRPr="0035027F" w:rsidRDefault="00051CAD" w:rsidP="00051CAD">
            <w:pPr>
              <w:pStyle w:val="naiskr"/>
              <w:tabs>
                <w:tab w:val="left" w:pos="2628"/>
              </w:tabs>
              <w:spacing w:before="0" w:after="0"/>
              <w:jc w:val="both"/>
              <w:rPr>
                <w:iCs/>
              </w:rPr>
            </w:pPr>
            <w:r w:rsidRPr="0035027F">
              <w:t>Cita informācija</w:t>
            </w:r>
          </w:p>
        </w:tc>
        <w:tc>
          <w:tcPr>
            <w:tcW w:w="4512" w:type="dxa"/>
            <w:tcMar>
              <w:top w:w="57" w:type="dxa"/>
              <w:left w:w="57" w:type="dxa"/>
              <w:bottom w:w="57" w:type="dxa"/>
              <w:right w:w="57" w:type="dxa"/>
            </w:tcMar>
          </w:tcPr>
          <w:p w:rsidR="004612A4" w:rsidRPr="0048013F" w:rsidRDefault="00176F51" w:rsidP="00103AC6">
            <w:pPr>
              <w:numPr>
                <w:ins w:id="1" w:author="Unknown" w:date="2010-10-20T14:54:00Z"/>
              </w:numPr>
              <w:jc w:val="both"/>
            </w:pPr>
            <w:r w:rsidRPr="0048013F">
              <w:t>Nav</w:t>
            </w:r>
          </w:p>
        </w:tc>
      </w:tr>
    </w:tbl>
    <w:p w:rsidR="00051CAD" w:rsidRPr="0048013F" w:rsidRDefault="00051CAD" w:rsidP="00051CAD">
      <w:pPr>
        <w:jc w:val="center"/>
      </w:pPr>
    </w:p>
    <w:p w:rsidR="00051CAD" w:rsidRPr="00C501BB" w:rsidRDefault="00C501BB" w:rsidP="00C501BB">
      <w:pPr>
        <w:rPr>
          <w:b/>
        </w:rPr>
      </w:pPr>
      <w:r w:rsidRPr="00C501BB">
        <w:rPr>
          <w:b/>
        </w:rPr>
        <w:t>Anotācijas</w:t>
      </w:r>
      <w:r>
        <w:rPr>
          <w:b/>
        </w:rPr>
        <w:t xml:space="preserve"> V</w:t>
      </w:r>
      <w:r w:rsidRPr="00C501BB">
        <w:rPr>
          <w:b/>
        </w:rPr>
        <w:t>. sadaļa – projekts šo jomu neskar.</w:t>
      </w:r>
    </w:p>
    <w:p w:rsidR="006B3851" w:rsidRDefault="006B3851"/>
    <w:p w:rsidR="00051CAD" w:rsidRPr="0048013F" w:rsidRDefault="00051CAD" w:rsidP="00907F6A"/>
    <w:tbl>
      <w:tblPr>
        <w:tblW w:w="9779" w:type="dxa"/>
        <w:jc w:val="center"/>
        <w:tblInd w:w="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1"/>
        <w:gridCol w:w="1472"/>
        <w:gridCol w:w="7956"/>
      </w:tblGrid>
      <w:tr w:rsidR="00051CAD" w:rsidRPr="0048013F" w:rsidTr="00410939">
        <w:trPr>
          <w:jc w:val="center"/>
        </w:trPr>
        <w:tc>
          <w:tcPr>
            <w:tcW w:w="9779" w:type="dxa"/>
            <w:gridSpan w:val="3"/>
            <w:tcMar>
              <w:top w:w="57" w:type="dxa"/>
              <w:left w:w="57" w:type="dxa"/>
              <w:bottom w:w="57" w:type="dxa"/>
              <w:right w:w="57" w:type="dxa"/>
            </w:tcMar>
          </w:tcPr>
          <w:p w:rsidR="00051CAD" w:rsidRPr="0048013F" w:rsidRDefault="00051CAD" w:rsidP="00051CAD">
            <w:pPr>
              <w:pStyle w:val="naisnod"/>
              <w:spacing w:before="0" w:after="0"/>
              <w:ind w:left="57" w:right="57"/>
            </w:pPr>
            <w:r w:rsidRPr="0048013F">
              <w:t>VI. Sabiedrības līdzdalība un šīs līdzdalības rezultāti</w:t>
            </w:r>
          </w:p>
        </w:tc>
      </w:tr>
      <w:tr w:rsidR="00051CAD" w:rsidRPr="0048013F" w:rsidTr="00410939">
        <w:trPr>
          <w:trHeight w:val="553"/>
          <w:jc w:val="center"/>
        </w:trPr>
        <w:tc>
          <w:tcPr>
            <w:tcW w:w="351" w:type="dxa"/>
            <w:tcMar>
              <w:top w:w="57" w:type="dxa"/>
              <w:left w:w="57" w:type="dxa"/>
              <w:bottom w:w="57" w:type="dxa"/>
              <w:right w:w="57" w:type="dxa"/>
            </w:tcMar>
          </w:tcPr>
          <w:p w:rsidR="00051CAD" w:rsidRPr="0048013F" w:rsidRDefault="00051CAD" w:rsidP="00410939">
            <w:pPr>
              <w:pStyle w:val="naiskr"/>
              <w:spacing w:before="0" w:after="0"/>
              <w:ind w:left="57" w:right="-145"/>
              <w:rPr>
                <w:bCs/>
              </w:rPr>
            </w:pPr>
            <w:r w:rsidRPr="0048013F">
              <w:rPr>
                <w:bCs/>
              </w:rPr>
              <w:t>1.</w:t>
            </w:r>
          </w:p>
        </w:tc>
        <w:tc>
          <w:tcPr>
            <w:tcW w:w="1472" w:type="dxa"/>
            <w:tcMar>
              <w:top w:w="57" w:type="dxa"/>
              <w:left w:w="57" w:type="dxa"/>
              <w:bottom w:w="57" w:type="dxa"/>
              <w:right w:w="57" w:type="dxa"/>
            </w:tcMar>
          </w:tcPr>
          <w:p w:rsidR="00051CAD" w:rsidRPr="0048013F" w:rsidRDefault="00051CAD" w:rsidP="00051CAD">
            <w:pPr>
              <w:pStyle w:val="naiskr"/>
              <w:tabs>
                <w:tab w:val="left" w:pos="170"/>
              </w:tabs>
              <w:spacing w:before="0" w:after="0"/>
              <w:ind w:left="57" w:right="57"/>
            </w:pPr>
            <w:r w:rsidRPr="0048013F">
              <w:t>Sabiedrības informēšana par projekta izstrādes uzsākšanu</w:t>
            </w:r>
          </w:p>
        </w:tc>
        <w:tc>
          <w:tcPr>
            <w:tcW w:w="7956" w:type="dxa"/>
            <w:tcMar>
              <w:top w:w="57" w:type="dxa"/>
              <w:left w:w="57" w:type="dxa"/>
              <w:bottom w:w="57" w:type="dxa"/>
              <w:right w:w="57" w:type="dxa"/>
            </w:tcMar>
          </w:tcPr>
          <w:p w:rsidR="00EE04F8" w:rsidRDefault="001B4891" w:rsidP="00EE04F8">
            <w:pPr>
              <w:pStyle w:val="naiskr"/>
              <w:ind w:right="57"/>
              <w:jc w:val="both"/>
            </w:pPr>
            <w:r>
              <w:t xml:space="preserve"> </w:t>
            </w:r>
            <w:r w:rsidR="00EE04F8">
              <w:t>Likumprojekta izstrādē piedalījās darba grupa, kurā ir iekļauti pārstāvji no iesaistītajām ministrijām un nevalstiskajām organizācijām, kuras pārstāv tos komersantus, kas sniedz pakalpojumus ūdenssaimniecības jomā.</w:t>
            </w:r>
          </w:p>
          <w:p w:rsidR="00274034" w:rsidRPr="0048013F" w:rsidRDefault="00EE04F8" w:rsidP="00EE04F8">
            <w:pPr>
              <w:pStyle w:val="naiskr"/>
              <w:ind w:right="57"/>
              <w:jc w:val="both"/>
            </w:pPr>
            <w:r>
              <w:t xml:space="preserve">Likumprojekts pēc izsludināšanas Valsts sekretāru sanāksmē tiks ievietots Vides aizsardzības un reģionālās attīstības ministrijas tīmekļa vietnē: </w:t>
            </w:r>
            <w:proofErr w:type="spellStart"/>
            <w:r>
              <w:t>www.varam.gov.lv</w:t>
            </w:r>
            <w:proofErr w:type="spellEnd"/>
          </w:p>
        </w:tc>
      </w:tr>
      <w:tr w:rsidR="00051CAD" w:rsidRPr="0048013F" w:rsidTr="00410939">
        <w:trPr>
          <w:trHeight w:val="339"/>
          <w:jc w:val="center"/>
        </w:trPr>
        <w:tc>
          <w:tcPr>
            <w:tcW w:w="351" w:type="dxa"/>
            <w:tcMar>
              <w:top w:w="57" w:type="dxa"/>
              <w:left w:w="57" w:type="dxa"/>
              <w:bottom w:w="57" w:type="dxa"/>
              <w:right w:w="57" w:type="dxa"/>
            </w:tcMar>
          </w:tcPr>
          <w:p w:rsidR="00051CAD" w:rsidRPr="0048013F" w:rsidRDefault="00051CAD" w:rsidP="00410939">
            <w:pPr>
              <w:pStyle w:val="naiskr"/>
              <w:spacing w:before="0" w:after="0"/>
              <w:ind w:left="57" w:right="-3"/>
              <w:rPr>
                <w:bCs/>
              </w:rPr>
            </w:pPr>
            <w:r w:rsidRPr="0048013F">
              <w:rPr>
                <w:bCs/>
              </w:rPr>
              <w:t>2.</w:t>
            </w:r>
          </w:p>
        </w:tc>
        <w:tc>
          <w:tcPr>
            <w:tcW w:w="1472" w:type="dxa"/>
            <w:tcMar>
              <w:top w:w="57" w:type="dxa"/>
              <w:left w:w="57" w:type="dxa"/>
              <w:bottom w:w="57" w:type="dxa"/>
              <w:right w:w="57" w:type="dxa"/>
            </w:tcMar>
          </w:tcPr>
          <w:p w:rsidR="00051CAD" w:rsidRPr="0048013F" w:rsidRDefault="00051CAD" w:rsidP="00051CAD">
            <w:pPr>
              <w:pStyle w:val="naiskr"/>
              <w:spacing w:before="0" w:after="0"/>
              <w:ind w:left="57" w:right="57"/>
            </w:pPr>
            <w:r w:rsidRPr="0048013F">
              <w:t xml:space="preserve">Sabiedrības līdzdalība projekta izstrādē </w:t>
            </w:r>
          </w:p>
        </w:tc>
        <w:tc>
          <w:tcPr>
            <w:tcW w:w="7956" w:type="dxa"/>
            <w:tcMar>
              <w:top w:w="57" w:type="dxa"/>
              <w:left w:w="57" w:type="dxa"/>
              <w:bottom w:w="57" w:type="dxa"/>
              <w:right w:w="57" w:type="dxa"/>
            </w:tcMar>
          </w:tcPr>
          <w:p w:rsidR="00CF27A6" w:rsidRDefault="00CF27A6" w:rsidP="00CF27A6">
            <w:pPr>
              <w:pStyle w:val="naiskr"/>
              <w:ind w:left="57" w:right="57"/>
              <w:jc w:val="both"/>
            </w:pPr>
            <w:r>
              <w:t>Likumprojekta izstrādē piedalījās darba grupa, kurā ir iekļauti pārstāvji no iesaistītajām ministrijām, LPS un nevalstiskajām o</w:t>
            </w:r>
            <w:r w:rsidR="006D004A">
              <w:t xml:space="preserve">rganizācijām, kuras pārstāv </w:t>
            </w:r>
            <w:r>
              <w:t>komersantus</w:t>
            </w:r>
            <w:r w:rsidR="006D004A">
              <w:t>, kas</w:t>
            </w:r>
            <w:r>
              <w:t xml:space="preserve"> </w:t>
            </w:r>
            <w:r w:rsidRPr="00CF27A6">
              <w:t>sniedz pakalpojumus ūdenssaimniecības jomā</w:t>
            </w:r>
          </w:p>
          <w:p w:rsidR="00051CAD" w:rsidRPr="0048013F" w:rsidRDefault="00CF27A6" w:rsidP="00CF27A6">
            <w:pPr>
              <w:pStyle w:val="naiskr"/>
              <w:ind w:left="57" w:right="57"/>
              <w:jc w:val="both"/>
              <w:rPr>
                <w:highlight w:val="yellow"/>
              </w:rPr>
            </w:pPr>
            <w:r>
              <w:t xml:space="preserve">Projekts pēc izsludināšanas Valsts sekretāru sanāksmē tiks ievietots Vides aizsardzības un reģionālās attīstības ministrijas tīmekļa vietnē: </w:t>
            </w:r>
            <w:proofErr w:type="spellStart"/>
            <w:r>
              <w:t>www.varam.gov.lv</w:t>
            </w:r>
            <w:proofErr w:type="spellEnd"/>
          </w:p>
        </w:tc>
      </w:tr>
      <w:tr w:rsidR="00051CAD" w:rsidRPr="0048013F" w:rsidTr="00410939">
        <w:trPr>
          <w:trHeight w:val="375"/>
          <w:jc w:val="center"/>
        </w:trPr>
        <w:tc>
          <w:tcPr>
            <w:tcW w:w="351" w:type="dxa"/>
            <w:tcMar>
              <w:top w:w="57" w:type="dxa"/>
              <w:left w:w="57" w:type="dxa"/>
              <w:bottom w:w="57" w:type="dxa"/>
              <w:right w:w="57" w:type="dxa"/>
            </w:tcMar>
          </w:tcPr>
          <w:p w:rsidR="00051CAD" w:rsidRPr="0048013F" w:rsidRDefault="00051CAD" w:rsidP="00410939">
            <w:pPr>
              <w:pStyle w:val="naiskr"/>
              <w:spacing w:before="0" w:after="0"/>
              <w:ind w:left="57" w:right="-3"/>
              <w:rPr>
                <w:bCs/>
              </w:rPr>
            </w:pPr>
            <w:r w:rsidRPr="0048013F">
              <w:rPr>
                <w:bCs/>
              </w:rPr>
              <w:lastRenderedPageBreak/>
              <w:t>3.</w:t>
            </w:r>
          </w:p>
        </w:tc>
        <w:tc>
          <w:tcPr>
            <w:tcW w:w="1472" w:type="dxa"/>
            <w:tcMar>
              <w:top w:w="57" w:type="dxa"/>
              <w:left w:w="57" w:type="dxa"/>
              <w:bottom w:w="57" w:type="dxa"/>
              <w:right w:w="57" w:type="dxa"/>
            </w:tcMar>
          </w:tcPr>
          <w:p w:rsidR="00051CAD" w:rsidRPr="0048013F" w:rsidRDefault="00051CAD" w:rsidP="00051CAD">
            <w:pPr>
              <w:pStyle w:val="naiskr"/>
              <w:spacing w:before="0" w:after="0"/>
              <w:ind w:left="57" w:right="57"/>
            </w:pPr>
            <w:r w:rsidRPr="0048013F">
              <w:t xml:space="preserve">Sabiedrības līdzdalības rezultāti </w:t>
            </w:r>
          </w:p>
        </w:tc>
        <w:tc>
          <w:tcPr>
            <w:tcW w:w="7956" w:type="dxa"/>
            <w:tcMar>
              <w:top w:w="57" w:type="dxa"/>
              <w:left w:w="57" w:type="dxa"/>
              <w:bottom w:w="57" w:type="dxa"/>
              <w:right w:w="57" w:type="dxa"/>
            </w:tcMar>
          </w:tcPr>
          <w:p w:rsidR="00051CAD" w:rsidRPr="0048013F" w:rsidRDefault="00CF27A6" w:rsidP="00CF27A6">
            <w:pPr>
              <w:pStyle w:val="naiskr"/>
              <w:spacing w:before="0" w:after="0"/>
              <w:ind w:left="57" w:right="57"/>
              <w:jc w:val="both"/>
              <w:rPr>
                <w:highlight w:val="yellow"/>
              </w:rPr>
            </w:pPr>
            <w:r w:rsidRPr="00CF27A6">
              <w:t xml:space="preserve">Darba grupas pārstāvji kopumā atbalsta likumprojektu. </w:t>
            </w:r>
          </w:p>
        </w:tc>
      </w:tr>
      <w:tr w:rsidR="00051CAD" w:rsidRPr="0048013F" w:rsidTr="00410939">
        <w:trPr>
          <w:trHeight w:val="397"/>
          <w:jc w:val="center"/>
        </w:trPr>
        <w:tc>
          <w:tcPr>
            <w:tcW w:w="351" w:type="dxa"/>
            <w:tcMar>
              <w:top w:w="57" w:type="dxa"/>
              <w:left w:w="57" w:type="dxa"/>
              <w:bottom w:w="57" w:type="dxa"/>
              <w:right w:w="57" w:type="dxa"/>
            </w:tcMar>
          </w:tcPr>
          <w:p w:rsidR="00051CAD" w:rsidRPr="0048013F" w:rsidRDefault="00051CAD" w:rsidP="00410939">
            <w:pPr>
              <w:pStyle w:val="naiskr"/>
              <w:spacing w:before="0" w:after="0"/>
              <w:ind w:left="57" w:right="-3"/>
              <w:rPr>
                <w:bCs/>
              </w:rPr>
            </w:pPr>
            <w:r w:rsidRPr="0048013F">
              <w:rPr>
                <w:bCs/>
              </w:rPr>
              <w:t>4.</w:t>
            </w:r>
          </w:p>
        </w:tc>
        <w:tc>
          <w:tcPr>
            <w:tcW w:w="1472" w:type="dxa"/>
            <w:tcMar>
              <w:top w:w="57" w:type="dxa"/>
              <w:left w:w="57" w:type="dxa"/>
              <w:bottom w:w="57" w:type="dxa"/>
              <w:right w:w="57" w:type="dxa"/>
            </w:tcMar>
          </w:tcPr>
          <w:p w:rsidR="00051CAD" w:rsidRPr="0048013F" w:rsidRDefault="00051CAD" w:rsidP="00051CAD">
            <w:pPr>
              <w:pStyle w:val="naiskr"/>
              <w:spacing w:before="0" w:after="0"/>
              <w:ind w:left="57" w:right="57"/>
            </w:pPr>
            <w:r w:rsidRPr="0048013F">
              <w:t>Saeimas un ekspertu līdzdalība</w:t>
            </w:r>
          </w:p>
        </w:tc>
        <w:tc>
          <w:tcPr>
            <w:tcW w:w="7956" w:type="dxa"/>
            <w:tcMar>
              <w:top w:w="57" w:type="dxa"/>
              <w:left w:w="57" w:type="dxa"/>
              <w:bottom w:w="57" w:type="dxa"/>
              <w:right w:w="57" w:type="dxa"/>
            </w:tcMar>
          </w:tcPr>
          <w:p w:rsidR="00051CAD" w:rsidRPr="0048013F" w:rsidRDefault="00CF27A6" w:rsidP="00274034">
            <w:pPr>
              <w:pStyle w:val="naiskr"/>
              <w:spacing w:before="0" w:after="0"/>
              <w:ind w:left="57" w:right="57"/>
              <w:jc w:val="both"/>
              <w:rPr>
                <w:highlight w:val="yellow"/>
              </w:rPr>
            </w:pPr>
            <w:r w:rsidRPr="00CF27A6">
              <w:t>Likumprojekts šo jomu neskar.</w:t>
            </w:r>
          </w:p>
        </w:tc>
      </w:tr>
      <w:tr w:rsidR="00051CAD" w:rsidRPr="0048013F" w:rsidTr="00410939">
        <w:trPr>
          <w:trHeight w:val="476"/>
          <w:jc w:val="center"/>
        </w:trPr>
        <w:tc>
          <w:tcPr>
            <w:tcW w:w="351" w:type="dxa"/>
            <w:tcMar>
              <w:top w:w="57" w:type="dxa"/>
              <w:left w:w="57" w:type="dxa"/>
              <w:bottom w:w="57" w:type="dxa"/>
              <w:right w:w="57" w:type="dxa"/>
            </w:tcMar>
          </w:tcPr>
          <w:p w:rsidR="00051CAD" w:rsidRPr="0048013F" w:rsidRDefault="00051CAD" w:rsidP="00410939">
            <w:pPr>
              <w:pStyle w:val="naiskr"/>
              <w:spacing w:before="0" w:after="0"/>
              <w:ind w:left="57" w:right="-145"/>
              <w:rPr>
                <w:bCs/>
              </w:rPr>
            </w:pPr>
            <w:r w:rsidRPr="0048013F">
              <w:rPr>
                <w:bCs/>
              </w:rPr>
              <w:t>5.</w:t>
            </w:r>
          </w:p>
        </w:tc>
        <w:tc>
          <w:tcPr>
            <w:tcW w:w="1472" w:type="dxa"/>
            <w:tcMar>
              <w:top w:w="57" w:type="dxa"/>
              <w:left w:w="57" w:type="dxa"/>
              <w:bottom w:w="57" w:type="dxa"/>
              <w:right w:w="57" w:type="dxa"/>
            </w:tcMar>
          </w:tcPr>
          <w:p w:rsidR="00051CAD" w:rsidRPr="0048013F" w:rsidRDefault="00051CAD" w:rsidP="00051CAD">
            <w:pPr>
              <w:pStyle w:val="naiskr"/>
              <w:spacing w:before="0" w:after="0"/>
              <w:ind w:left="57" w:right="57"/>
            </w:pPr>
            <w:r w:rsidRPr="0048013F">
              <w:t>Cita informācija</w:t>
            </w:r>
          </w:p>
          <w:p w:rsidR="00051CAD" w:rsidRPr="0048013F" w:rsidRDefault="00051CAD" w:rsidP="00051CAD">
            <w:pPr>
              <w:pStyle w:val="naiskr"/>
              <w:spacing w:before="0" w:after="0"/>
              <w:ind w:left="57" w:right="57"/>
            </w:pPr>
          </w:p>
        </w:tc>
        <w:tc>
          <w:tcPr>
            <w:tcW w:w="7956" w:type="dxa"/>
            <w:tcMar>
              <w:top w:w="57" w:type="dxa"/>
              <w:left w:w="57" w:type="dxa"/>
              <w:bottom w:w="57" w:type="dxa"/>
              <w:right w:w="57" w:type="dxa"/>
            </w:tcMar>
          </w:tcPr>
          <w:p w:rsidR="00051CAD" w:rsidRPr="0048013F" w:rsidRDefault="00051CAD" w:rsidP="00051CAD">
            <w:pPr>
              <w:spacing w:after="120"/>
              <w:jc w:val="both"/>
            </w:pPr>
            <w:r w:rsidRPr="0048013F">
              <w:t xml:space="preserve">Sabiedrība pēc normatīvā akta pieņemšanas tiks informēta ar publikāciju laikrakstā “Latvijas Vēstnesis”, kā arī ievietojot to bezmaksas normatīvo aktu datu bāzē  </w:t>
            </w:r>
            <w:hyperlink r:id="rId9" w:history="1">
              <w:r w:rsidRPr="0048013F">
                <w:rPr>
                  <w:rStyle w:val="Hyperlink"/>
                </w:rPr>
                <w:t>www.likumi.lv</w:t>
              </w:r>
            </w:hyperlink>
            <w:r w:rsidRPr="0048013F">
              <w:t>.</w:t>
            </w:r>
          </w:p>
          <w:p w:rsidR="00051CAD" w:rsidRPr="0048013F" w:rsidRDefault="00051CAD" w:rsidP="00FE2379">
            <w:pPr>
              <w:pStyle w:val="naiskr"/>
              <w:spacing w:before="0" w:after="0"/>
              <w:ind w:left="57" w:right="57"/>
              <w:jc w:val="both"/>
            </w:pPr>
          </w:p>
        </w:tc>
      </w:tr>
    </w:tbl>
    <w:p w:rsidR="00051CAD" w:rsidRPr="0048013F" w:rsidRDefault="00051CAD" w:rsidP="00907F6A"/>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551"/>
        <w:gridCol w:w="4619"/>
        <w:gridCol w:w="4718"/>
      </w:tblGrid>
      <w:tr w:rsidR="00051CAD" w:rsidRPr="0048013F" w:rsidTr="00051CAD">
        <w:trPr>
          <w:jc w:val="center"/>
        </w:trPr>
        <w:tc>
          <w:tcPr>
            <w:tcW w:w="9888" w:type="dxa"/>
            <w:gridSpan w:val="3"/>
            <w:tcMar>
              <w:top w:w="57" w:type="dxa"/>
              <w:left w:w="57" w:type="dxa"/>
              <w:bottom w:w="57" w:type="dxa"/>
              <w:right w:w="57" w:type="dxa"/>
            </w:tcMar>
          </w:tcPr>
          <w:p w:rsidR="00051CAD" w:rsidRPr="00722802" w:rsidRDefault="00051CAD" w:rsidP="00051CAD">
            <w:pPr>
              <w:pStyle w:val="naisnod"/>
              <w:spacing w:before="0" w:after="0"/>
              <w:ind w:left="57" w:right="57"/>
            </w:pPr>
            <w:r w:rsidRPr="00722802">
              <w:t>VII. Tiesību akta projekta izpildes nodrošināšana un tās ietekme uz institūcijām</w:t>
            </w:r>
          </w:p>
        </w:tc>
      </w:tr>
      <w:tr w:rsidR="00051CAD" w:rsidRPr="0048013F" w:rsidTr="001D1FDB">
        <w:trPr>
          <w:trHeight w:val="427"/>
          <w:jc w:val="center"/>
        </w:trPr>
        <w:tc>
          <w:tcPr>
            <w:tcW w:w="551" w:type="dxa"/>
            <w:tcMar>
              <w:top w:w="57" w:type="dxa"/>
              <w:left w:w="57" w:type="dxa"/>
              <w:bottom w:w="57" w:type="dxa"/>
              <w:right w:w="57" w:type="dxa"/>
            </w:tcMar>
          </w:tcPr>
          <w:p w:rsidR="00051CAD" w:rsidRPr="00722802" w:rsidRDefault="00051CAD" w:rsidP="00051CAD">
            <w:pPr>
              <w:pStyle w:val="naisnod"/>
              <w:spacing w:before="0" w:after="0"/>
              <w:ind w:left="57" w:right="57"/>
              <w:jc w:val="left"/>
              <w:rPr>
                <w:b w:val="0"/>
              </w:rPr>
            </w:pPr>
            <w:r w:rsidRPr="00722802">
              <w:rPr>
                <w:b w:val="0"/>
              </w:rPr>
              <w:t>1.</w:t>
            </w:r>
          </w:p>
        </w:tc>
        <w:tc>
          <w:tcPr>
            <w:tcW w:w="4619" w:type="dxa"/>
            <w:tcMar>
              <w:top w:w="57" w:type="dxa"/>
              <w:left w:w="57" w:type="dxa"/>
              <w:bottom w:w="57" w:type="dxa"/>
              <w:right w:w="57" w:type="dxa"/>
            </w:tcMar>
          </w:tcPr>
          <w:p w:rsidR="00051CAD" w:rsidRPr="00722802" w:rsidRDefault="00051CAD" w:rsidP="00051CAD">
            <w:pPr>
              <w:pStyle w:val="naisf"/>
              <w:spacing w:before="0" w:after="0"/>
              <w:ind w:left="57" w:right="57" w:firstLine="0"/>
              <w:jc w:val="left"/>
            </w:pPr>
            <w:r w:rsidRPr="00722802">
              <w:t xml:space="preserve">Projekta izpildē iesaistītās institūcijas </w:t>
            </w:r>
          </w:p>
        </w:tc>
        <w:tc>
          <w:tcPr>
            <w:tcW w:w="4718" w:type="dxa"/>
            <w:tcMar>
              <w:top w:w="57" w:type="dxa"/>
              <w:left w:w="57" w:type="dxa"/>
              <w:bottom w:w="57" w:type="dxa"/>
              <w:right w:w="57" w:type="dxa"/>
            </w:tcMar>
          </w:tcPr>
          <w:p w:rsidR="00051CAD" w:rsidRPr="00F72E42" w:rsidRDefault="00667D6B" w:rsidP="00F0014F">
            <w:pPr>
              <w:pStyle w:val="naisnod"/>
              <w:spacing w:before="0" w:after="0"/>
              <w:ind w:left="57" w:right="57"/>
              <w:jc w:val="both"/>
              <w:rPr>
                <w:b w:val="0"/>
              </w:rPr>
            </w:pPr>
            <w:r>
              <w:rPr>
                <w:b w:val="0"/>
              </w:rPr>
              <w:t>P</w:t>
            </w:r>
            <w:r w:rsidRPr="00667D6B">
              <w:rPr>
                <w:b w:val="0"/>
              </w:rPr>
              <w:t>ašvaldības, kuras sniedz ūdenssaimniecības pakalpojumus ūde</w:t>
            </w:r>
            <w:r w:rsidR="00F0014F">
              <w:rPr>
                <w:b w:val="0"/>
              </w:rPr>
              <w:t xml:space="preserve">nsapgādes un kanalizācijas jomā, </w:t>
            </w:r>
            <w:r>
              <w:rPr>
                <w:b w:val="0"/>
              </w:rPr>
              <w:t xml:space="preserve">VARAM </w:t>
            </w:r>
            <w:r w:rsidR="00F0014F">
              <w:rPr>
                <w:b w:val="0"/>
              </w:rPr>
              <w:t>(</w:t>
            </w:r>
            <w:r>
              <w:rPr>
                <w:b w:val="0"/>
              </w:rPr>
              <w:t>normatīvo aktu izstrādē</w:t>
            </w:r>
            <w:r w:rsidR="00F0014F">
              <w:rPr>
                <w:b w:val="0"/>
              </w:rPr>
              <w:t>).</w:t>
            </w:r>
          </w:p>
        </w:tc>
      </w:tr>
      <w:tr w:rsidR="00051CAD" w:rsidRPr="0048013F" w:rsidTr="001D1FDB">
        <w:trPr>
          <w:trHeight w:val="463"/>
          <w:jc w:val="center"/>
        </w:trPr>
        <w:tc>
          <w:tcPr>
            <w:tcW w:w="551" w:type="dxa"/>
            <w:tcMar>
              <w:top w:w="57" w:type="dxa"/>
              <w:left w:w="57" w:type="dxa"/>
              <w:bottom w:w="57" w:type="dxa"/>
              <w:right w:w="57" w:type="dxa"/>
            </w:tcMar>
          </w:tcPr>
          <w:p w:rsidR="00051CAD" w:rsidRPr="00722802" w:rsidRDefault="00051CAD" w:rsidP="00051CAD">
            <w:pPr>
              <w:pStyle w:val="naisnod"/>
              <w:spacing w:before="0" w:after="0"/>
              <w:ind w:left="57" w:right="57"/>
              <w:jc w:val="left"/>
              <w:rPr>
                <w:b w:val="0"/>
              </w:rPr>
            </w:pPr>
            <w:r w:rsidRPr="00722802">
              <w:rPr>
                <w:b w:val="0"/>
              </w:rPr>
              <w:t>2.</w:t>
            </w:r>
          </w:p>
        </w:tc>
        <w:tc>
          <w:tcPr>
            <w:tcW w:w="4619" w:type="dxa"/>
            <w:tcMar>
              <w:top w:w="57" w:type="dxa"/>
              <w:left w:w="57" w:type="dxa"/>
              <w:bottom w:w="57" w:type="dxa"/>
              <w:right w:w="57" w:type="dxa"/>
            </w:tcMar>
          </w:tcPr>
          <w:p w:rsidR="00051CAD" w:rsidRPr="00722802" w:rsidRDefault="00051CAD" w:rsidP="00051CAD">
            <w:pPr>
              <w:pStyle w:val="naisf"/>
              <w:spacing w:before="0" w:after="0"/>
              <w:ind w:left="57" w:right="57" w:firstLine="0"/>
              <w:jc w:val="left"/>
            </w:pPr>
            <w:r w:rsidRPr="00722802">
              <w:t xml:space="preserve">Projekta izpildes ietekme uz pārvaldes funkcijām </w:t>
            </w:r>
          </w:p>
        </w:tc>
        <w:tc>
          <w:tcPr>
            <w:tcW w:w="4718" w:type="dxa"/>
            <w:tcMar>
              <w:top w:w="57" w:type="dxa"/>
              <w:left w:w="57" w:type="dxa"/>
              <w:bottom w:w="57" w:type="dxa"/>
              <w:right w:w="57" w:type="dxa"/>
            </w:tcMar>
          </w:tcPr>
          <w:p w:rsidR="002671ED" w:rsidRDefault="002671ED" w:rsidP="00B82D1D">
            <w:pPr>
              <w:pStyle w:val="naisnod"/>
              <w:spacing w:before="0" w:after="0"/>
              <w:ind w:right="57"/>
              <w:jc w:val="both"/>
              <w:rPr>
                <w:b w:val="0"/>
              </w:rPr>
            </w:pPr>
            <w:r>
              <w:rPr>
                <w:b w:val="0"/>
              </w:rPr>
              <w:t>Projekts šo jomu neskar.</w:t>
            </w:r>
          </w:p>
          <w:p w:rsidR="00051CAD" w:rsidRPr="00722802" w:rsidRDefault="00F91E56" w:rsidP="00B82D1D">
            <w:pPr>
              <w:pStyle w:val="naisnod"/>
              <w:spacing w:before="0" w:after="0"/>
              <w:ind w:right="57"/>
              <w:jc w:val="both"/>
              <w:rPr>
                <w:b w:val="0"/>
              </w:rPr>
            </w:pPr>
            <w:r w:rsidRPr="00F91E56">
              <w:rPr>
                <w:b w:val="0"/>
              </w:rPr>
              <w:t>Noteikumu projekts nemaina iesaistīto institūciju kompetenci un funkcijas.</w:t>
            </w:r>
          </w:p>
        </w:tc>
      </w:tr>
      <w:tr w:rsidR="00051CAD" w:rsidRPr="0048013F" w:rsidTr="001D1FDB">
        <w:trPr>
          <w:trHeight w:val="725"/>
          <w:jc w:val="center"/>
        </w:trPr>
        <w:tc>
          <w:tcPr>
            <w:tcW w:w="551" w:type="dxa"/>
            <w:tcMar>
              <w:top w:w="57" w:type="dxa"/>
              <w:left w:w="57" w:type="dxa"/>
              <w:bottom w:w="57" w:type="dxa"/>
              <w:right w:w="57" w:type="dxa"/>
            </w:tcMar>
          </w:tcPr>
          <w:p w:rsidR="00051CAD" w:rsidRPr="00722802" w:rsidRDefault="00051CAD" w:rsidP="00051CAD">
            <w:pPr>
              <w:pStyle w:val="naisnod"/>
              <w:spacing w:before="0" w:after="0"/>
              <w:ind w:left="57" w:right="57"/>
              <w:jc w:val="left"/>
              <w:rPr>
                <w:b w:val="0"/>
              </w:rPr>
            </w:pPr>
            <w:r w:rsidRPr="00722802">
              <w:rPr>
                <w:b w:val="0"/>
              </w:rPr>
              <w:t>3.</w:t>
            </w:r>
          </w:p>
        </w:tc>
        <w:tc>
          <w:tcPr>
            <w:tcW w:w="4619" w:type="dxa"/>
            <w:tcMar>
              <w:top w:w="57" w:type="dxa"/>
              <w:left w:w="57" w:type="dxa"/>
              <w:bottom w:w="57" w:type="dxa"/>
              <w:right w:w="57" w:type="dxa"/>
            </w:tcMar>
          </w:tcPr>
          <w:p w:rsidR="00051CAD" w:rsidRPr="00722802" w:rsidRDefault="00051CAD" w:rsidP="00051CAD">
            <w:pPr>
              <w:pStyle w:val="naisf"/>
              <w:spacing w:before="0" w:after="0"/>
              <w:ind w:left="57" w:right="57" w:firstLine="0"/>
              <w:jc w:val="left"/>
            </w:pPr>
            <w:r w:rsidRPr="00722802">
              <w:t>Projekta izpildes ietekme uz pārvaldes institucionālo struktūru.</w:t>
            </w:r>
          </w:p>
          <w:p w:rsidR="00051CAD" w:rsidRPr="00722802" w:rsidRDefault="00051CAD" w:rsidP="00051CAD">
            <w:pPr>
              <w:pStyle w:val="naisf"/>
              <w:spacing w:before="0" w:after="0"/>
              <w:ind w:left="57" w:right="57" w:firstLine="0"/>
              <w:jc w:val="left"/>
            </w:pPr>
            <w:r w:rsidRPr="00722802">
              <w:t>Jaunu institūciju izveide</w:t>
            </w:r>
          </w:p>
        </w:tc>
        <w:tc>
          <w:tcPr>
            <w:tcW w:w="4718" w:type="dxa"/>
            <w:tcMar>
              <w:top w:w="57" w:type="dxa"/>
              <w:left w:w="57" w:type="dxa"/>
              <w:bottom w:w="57" w:type="dxa"/>
              <w:right w:w="57" w:type="dxa"/>
            </w:tcMar>
          </w:tcPr>
          <w:p w:rsidR="002671ED" w:rsidRDefault="002671ED" w:rsidP="00051CAD">
            <w:pPr>
              <w:pStyle w:val="naisnod"/>
              <w:spacing w:before="0" w:after="0"/>
              <w:ind w:right="57"/>
              <w:jc w:val="left"/>
              <w:rPr>
                <w:b w:val="0"/>
                <w:iCs/>
              </w:rPr>
            </w:pPr>
            <w:r w:rsidRPr="002671ED">
              <w:rPr>
                <w:b w:val="0"/>
                <w:iCs/>
              </w:rPr>
              <w:t>Projekts šo jomu neskar.</w:t>
            </w:r>
          </w:p>
          <w:p w:rsidR="00051CAD" w:rsidRPr="00722802" w:rsidRDefault="00051CAD" w:rsidP="00051CAD">
            <w:pPr>
              <w:pStyle w:val="naisnod"/>
              <w:spacing w:before="0" w:after="0"/>
              <w:ind w:right="57"/>
              <w:jc w:val="left"/>
              <w:rPr>
                <w:b w:val="0"/>
              </w:rPr>
            </w:pPr>
            <w:r w:rsidRPr="00722802">
              <w:rPr>
                <w:b w:val="0"/>
                <w:iCs/>
              </w:rPr>
              <w:t>Jaunas institūcijas veidošana nav paredzēta.</w:t>
            </w:r>
          </w:p>
        </w:tc>
      </w:tr>
      <w:tr w:rsidR="00051CAD" w:rsidRPr="0048013F" w:rsidTr="001D1FDB">
        <w:trPr>
          <w:trHeight w:val="780"/>
          <w:jc w:val="center"/>
        </w:trPr>
        <w:tc>
          <w:tcPr>
            <w:tcW w:w="551" w:type="dxa"/>
            <w:tcMar>
              <w:top w:w="57" w:type="dxa"/>
              <w:left w:w="57" w:type="dxa"/>
              <w:bottom w:w="57" w:type="dxa"/>
              <w:right w:w="57" w:type="dxa"/>
            </w:tcMar>
          </w:tcPr>
          <w:p w:rsidR="00051CAD" w:rsidRPr="00722802" w:rsidRDefault="00051CAD" w:rsidP="00051CAD">
            <w:pPr>
              <w:pStyle w:val="naisnod"/>
              <w:spacing w:before="0" w:after="0"/>
              <w:ind w:left="57" w:right="57"/>
              <w:jc w:val="left"/>
              <w:rPr>
                <w:b w:val="0"/>
              </w:rPr>
            </w:pPr>
            <w:r w:rsidRPr="00722802">
              <w:rPr>
                <w:b w:val="0"/>
              </w:rPr>
              <w:t>4.</w:t>
            </w:r>
          </w:p>
        </w:tc>
        <w:tc>
          <w:tcPr>
            <w:tcW w:w="4619" w:type="dxa"/>
            <w:tcMar>
              <w:top w:w="57" w:type="dxa"/>
              <w:left w:w="57" w:type="dxa"/>
              <w:bottom w:w="57" w:type="dxa"/>
              <w:right w:w="57" w:type="dxa"/>
            </w:tcMar>
          </w:tcPr>
          <w:p w:rsidR="00051CAD" w:rsidRPr="00722802" w:rsidRDefault="00051CAD" w:rsidP="00051CAD">
            <w:pPr>
              <w:pStyle w:val="naisf"/>
              <w:spacing w:before="0" w:after="0"/>
              <w:ind w:left="57" w:right="57" w:firstLine="0"/>
              <w:jc w:val="left"/>
            </w:pPr>
            <w:r w:rsidRPr="00722802">
              <w:t>Projekta izpildes ietekme uz pārvaldes institucionālo struktūru.</w:t>
            </w:r>
          </w:p>
          <w:p w:rsidR="00051CAD" w:rsidRPr="00722802" w:rsidRDefault="00051CAD" w:rsidP="00051CAD">
            <w:pPr>
              <w:pStyle w:val="naisf"/>
              <w:spacing w:before="0" w:after="0"/>
              <w:ind w:left="57" w:right="57" w:firstLine="0"/>
              <w:jc w:val="left"/>
            </w:pPr>
            <w:r w:rsidRPr="00722802">
              <w:t>Esošu institūciju likvidācija</w:t>
            </w:r>
          </w:p>
        </w:tc>
        <w:tc>
          <w:tcPr>
            <w:tcW w:w="4718" w:type="dxa"/>
            <w:tcMar>
              <w:top w:w="57" w:type="dxa"/>
              <w:left w:w="57" w:type="dxa"/>
              <w:bottom w:w="57" w:type="dxa"/>
              <w:right w:w="57" w:type="dxa"/>
            </w:tcMar>
          </w:tcPr>
          <w:p w:rsidR="006F42B4" w:rsidRDefault="006F42B4" w:rsidP="00051CAD">
            <w:pPr>
              <w:pStyle w:val="naisnod"/>
              <w:spacing w:before="0" w:after="0"/>
              <w:ind w:right="57"/>
              <w:jc w:val="left"/>
              <w:rPr>
                <w:b w:val="0"/>
              </w:rPr>
            </w:pPr>
            <w:r w:rsidRPr="006F42B4">
              <w:rPr>
                <w:b w:val="0"/>
              </w:rPr>
              <w:t>Projekts šo jomu neskar.</w:t>
            </w:r>
          </w:p>
          <w:p w:rsidR="00051CAD" w:rsidRPr="00722802" w:rsidRDefault="00051CAD" w:rsidP="00051CAD">
            <w:pPr>
              <w:pStyle w:val="naisnod"/>
              <w:spacing w:before="0" w:after="0"/>
              <w:ind w:right="57"/>
              <w:jc w:val="left"/>
              <w:rPr>
                <w:b w:val="0"/>
              </w:rPr>
            </w:pPr>
            <w:r w:rsidRPr="00722802">
              <w:rPr>
                <w:b w:val="0"/>
              </w:rPr>
              <w:t>Esošu institūciju likvidācija nav paredzēta.</w:t>
            </w:r>
          </w:p>
        </w:tc>
      </w:tr>
      <w:tr w:rsidR="00051CAD" w:rsidRPr="0048013F" w:rsidTr="001D1FDB">
        <w:trPr>
          <w:trHeight w:val="703"/>
          <w:jc w:val="center"/>
        </w:trPr>
        <w:tc>
          <w:tcPr>
            <w:tcW w:w="551" w:type="dxa"/>
            <w:tcMar>
              <w:top w:w="57" w:type="dxa"/>
              <w:left w:w="57" w:type="dxa"/>
              <w:bottom w:w="57" w:type="dxa"/>
              <w:right w:w="57" w:type="dxa"/>
            </w:tcMar>
          </w:tcPr>
          <w:p w:rsidR="00051CAD" w:rsidRPr="00722802" w:rsidRDefault="00051CAD" w:rsidP="00051CAD">
            <w:pPr>
              <w:pStyle w:val="naisnod"/>
              <w:spacing w:before="0" w:after="0"/>
              <w:ind w:left="57" w:right="57"/>
              <w:jc w:val="left"/>
              <w:rPr>
                <w:b w:val="0"/>
              </w:rPr>
            </w:pPr>
            <w:r w:rsidRPr="00722802">
              <w:rPr>
                <w:b w:val="0"/>
              </w:rPr>
              <w:t>5.</w:t>
            </w:r>
          </w:p>
        </w:tc>
        <w:tc>
          <w:tcPr>
            <w:tcW w:w="4619" w:type="dxa"/>
            <w:tcMar>
              <w:top w:w="57" w:type="dxa"/>
              <w:left w:w="57" w:type="dxa"/>
              <w:bottom w:w="57" w:type="dxa"/>
              <w:right w:w="57" w:type="dxa"/>
            </w:tcMar>
          </w:tcPr>
          <w:p w:rsidR="00051CAD" w:rsidRPr="00722802" w:rsidRDefault="00051CAD" w:rsidP="00051CAD">
            <w:pPr>
              <w:pStyle w:val="naisf"/>
              <w:spacing w:before="0" w:after="0"/>
              <w:ind w:left="57" w:right="57" w:firstLine="0"/>
              <w:jc w:val="left"/>
            </w:pPr>
            <w:r w:rsidRPr="00722802">
              <w:t>Projekta izpildes ietekme uz pārvaldes institucionālo struktūru.</w:t>
            </w:r>
          </w:p>
          <w:p w:rsidR="00051CAD" w:rsidRPr="00722802" w:rsidRDefault="00051CAD" w:rsidP="00051CAD">
            <w:pPr>
              <w:pStyle w:val="naisf"/>
              <w:spacing w:before="0" w:after="0"/>
              <w:ind w:left="57" w:right="57" w:firstLine="0"/>
              <w:jc w:val="left"/>
            </w:pPr>
            <w:r w:rsidRPr="00722802">
              <w:t>Esošu institūciju reorganizācija</w:t>
            </w:r>
          </w:p>
        </w:tc>
        <w:tc>
          <w:tcPr>
            <w:tcW w:w="4718" w:type="dxa"/>
            <w:tcMar>
              <w:top w:w="57" w:type="dxa"/>
              <w:left w:w="57" w:type="dxa"/>
              <w:bottom w:w="57" w:type="dxa"/>
              <w:right w:w="57" w:type="dxa"/>
            </w:tcMar>
          </w:tcPr>
          <w:p w:rsidR="006F42B4" w:rsidRDefault="006F42B4" w:rsidP="00051CAD">
            <w:pPr>
              <w:pStyle w:val="naisnod"/>
              <w:spacing w:before="0" w:after="0"/>
              <w:ind w:right="57"/>
              <w:jc w:val="left"/>
              <w:rPr>
                <w:b w:val="0"/>
              </w:rPr>
            </w:pPr>
            <w:r w:rsidRPr="006F42B4">
              <w:rPr>
                <w:b w:val="0"/>
              </w:rPr>
              <w:t>Projekts šo jomu neskar.</w:t>
            </w:r>
          </w:p>
          <w:p w:rsidR="00051CAD" w:rsidRPr="00722802" w:rsidRDefault="00051CAD" w:rsidP="00051CAD">
            <w:pPr>
              <w:pStyle w:val="naisnod"/>
              <w:spacing w:before="0" w:after="0"/>
              <w:ind w:right="57"/>
              <w:jc w:val="left"/>
              <w:rPr>
                <w:b w:val="0"/>
              </w:rPr>
            </w:pPr>
            <w:r w:rsidRPr="00722802">
              <w:rPr>
                <w:b w:val="0"/>
              </w:rPr>
              <w:t>Esošu institūciju reorganizācija nav paredzēta.</w:t>
            </w:r>
          </w:p>
        </w:tc>
      </w:tr>
      <w:tr w:rsidR="00051CAD" w:rsidRPr="0048013F" w:rsidTr="001D1FDB">
        <w:trPr>
          <w:trHeight w:val="28"/>
          <w:jc w:val="center"/>
        </w:trPr>
        <w:tc>
          <w:tcPr>
            <w:tcW w:w="551" w:type="dxa"/>
            <w:tcMar>
              <w:top w:w="57" w:type="dxa"/>
              <w:left w:w="57" w:type="dxa"/>
              <w:bottom w:w="57" w:type="dxa"/>
              <w:right w:w="57" w:type="dxa"/>
            </w:tcMar>
          </w:tcPr>
          <w:p w:rsidR="00051CAD" w:rsidRPr="00722802" w:rsidRDefault="00051CAD" w:rsidP="00051CAD">
            <w:pPr>
              <w:pStyle w:val="naiskr"/>
              <w:spacing w:before="0" w:after="0"/>
              <w:ind w:left="57" w:right="57"/>
            </w:pPr>
            <w:r w:rsidRPr="00722802">
              <w:t>6.</w:t>
            </w:r>
          </w:p>
        </w:tc>
        <w:tc>
          <w:tcPr>
            <w:tcW w:w="4619" w:type="dxa"/>
            <w:tcMar>
              <w:top w:w="57" w:type="dxa"/>
              <w:left w:w="57" w:type="dxa"/>
              <w:bottom w:w="57" w:type="dxa"/>
              <w:right w:w="57" w:type="dxa"/>
            </w:tcMar>
          </w:tcPr>
          <w:p w:rsidR="00051CAD" w:rsidRPr="00722802" w:rsidRDefault="00051CAD" w:rsidP="00051CAD">
            <w:pPr>
              <w:pStyle w:val="naiskr"/>
              <w:spacing w:before="0" w:after="0"/>
              <w:ind w:left="57" w:right="57"/>
            </w:pPr>
            <w:r w:rsidRPr="00722802">
              <w:t>Cita informācija</w:t>
            </w:r>
          </w:p>
        </w:tc>
        <w:tc>
          <w:tcPr>
            <w:tcW w:w="4718" w:type="dxa"/>
            <w:tcMar>
              <w:top w:w="57" w:type="dxa"/>
              <w:left w:w="57" w:type="dxa"/>
              <w:bottom w:w="57" w:type="dxa"/>
              <w:right w:w="57" w:type="dxa"/>
            </w:tcMar>
          </w:tcPr>
          <w:p w:rsidR="00051CAD" w:rsidRPr="00722802" w:rsidRDefault="00051CAD" w:rsidP="00051CAD">
            <w:pPr>
              <w:pStyle w:val="naiskr"/>
              <w:spacing w:before="0" w:after="0"/>
              <w:ind w:left="57" w:right="57"/>
            </w:pPr>
            <w:r w:rsidRPr="00722802">
              <w:t>Nav</w:t>
            </w:r>
          </w:p>
        </w:tc>
      </w:tr>
    </w:tbl>
    <w:p w:rsidR="00051CAD" w:rsidRDefault="00051CAD" w:rsidP="00051CAD">
      <w:pPr>
        <w:pStyle w:val="BodyTextIndent3"/>
        <w:tabs>
          <w:tab w:val="left" w:pos="1440"/>
        </w:tabs>
        <w:spacing w:before="120"/>
        <w:ind w:left="0"/>
        <w:rPr>
          <w:b/>
          <w:sz w:val="28"/>
          <w:szCs w:val="28"/>
          <w:lang w:val="lv-LV"/>
        </w:rPr>
      </w:pPr>
    </w:p>
    <w:p w:rsidR="006F42B4" w:rsidRPr="0048013F" w:rsidRDefault="006F42B4" w:rsidP="00051CAD">
      <w:pPr>
        <w:pStyle w:val="BodyTextIndent3"/>
        <w:tabs>
          <w:tab w:val="left" w:pos="1440"/>
        </w:tabs>
        <w:spacing w:before="120"/>
        <w:ind w:left="0"/>
        <w:rPr>
          <w:b/>
          <w:sz w:val="28"/>
          <w:szCs w:val="28"/>
          <w:lang w:val="lv-LV"/>
        </w:rPr>
      </w:pPr>
    </w:p>
    <w:p w:rsidR="00051CAD" w:rsidRPr="0048013F" w:rsidRDefault="00051CAD" w:rsidP="00051CAD">
      <w:pPr>
        <w:pStyle w:val="BodyTextIndent3"/>
        <w:tabs>
          <w:tab w:val="left" w:pos="1440"/>
        </w:tabs>
        <w:spacing w:before="120"/>
        <w:ind w:left="0"/>
        <w:rPr>
          <w:b/>
          <w:sz w:val="28"/>
          <w:szCs w:val="28"/>
          <w:lang w:val="lv-LV"/>
        </w:rPr>
      </w:pPr>
      <w:r w:rsidRPr="0048013F">
        <w:rPr>
          <w:b/>
          <w:sz w:val="28"/>
          <w:szCs w:val="28"/>
          <w:lang w:val="lv-LV"/>
        </w:rPr>
        <w:t xml:space="preserve">Iesniedzējs: </w:t>
      </w:r>
    </w:p>
    <w:p w:rsidR="00051CAD" w:rsidRPr="0048013F" w:rsidRDefault="00051CAD" w:rsidP="00051CAD">
      <w:pPr>
        <w:pStyle w:val="BodyTextIndent3"/>
        <w:tabs>
          <w:tab w:val="left" w:pos="1440"/>
        </w:tabs>
        <w:spacing w:before="120"/>
        <w:ind w:left="0"/>
        <w:rPr>
          <w:sz w:val="28"/>
          <w:szCs w:val="28"/>
          <w:lang w:val="lv-LV"/>
        </w:rPr>
      </w:pPr>
      <w:r w:rsidRPr="0048013F">
        <w:rPr>
          <w:sz w:val="28"/>
          <w:szCs w:val="28"/>
          <w:lang w:val="lv-LV"/>
        </w:rPr>
        <w:t xml:space="preserve">Vides </w:t>
      </w:r>
      <w:r w:rsidR="003B5C77" w:rsidRPr="0048013F">
        <w:rPr>
          <w:sz w:val="28"/>
          <w:szCs w:val="28"/>
          <w:lang w:val="lv-LV"/>
        </w:rPr>
        <w:t>aizsardzības un reģionālās attīstības</w:t>
      </w:r>
      <w:r w:rsidR="003B5C77" w:rsidRPr="0048013F">
        <w:rPr>
          <w:lang w:val="lv-LV"/>
        </w:rPr>
        <w:t xml:space="preserve"> </w:t>
      </w:r>
      <w:r w:rsidRPr="0048013F">
        <w:rPr>
          <w:sz w:val="28"/>
          <w:szCs w:val="28"/>
          <w:lang w:val="lv-LV"/>
        </w:rPr>
        <w:t>ministrs</w:t>
      </w:r>
      <w:r w:rsidRPr="0048013F">
        <w:rPr>
          <w:sz w:val="28"/>
          <w:szCs w:val="28"/>
          <w:lang w:val="lv-LV"/>
        </w:rPr>
        <w:tab/>
      </w:r>
      <w:r w:rsidRPr="0048013F">
        <w:rPr>
          <w:sz w:val="28"/>
          <w:szCs w:val="28"/>
          <w:lang w:val="lv-LV"/>
        </w:rPr>
        <w:tab/>
      </w:r>
      <w:r w:rsidR="00337D27" w:rsidRPr="0048013F">
        <w:rPr>
          <w:sz w:val="28"/>
          <w:szCs w:val="28"/>
          <w:lang w:val="lv-LV"/>
        </w:rPr>
        <w:t xml:space="preserve"> </w:t>
      </w:r>
      <w:r w:rsidR="00A10883">
        <w:rPr>
          <w:sz w:val="28"/>
          <w:szCs w:val="28"/>
          <w:lang w:val="lv-LV"/>
        </w:rPr>
        <w:tab/>
      </w:r>
      <w:r w:rsidR="00A10883">
        <w:rPr>
          <w:sz w:val="28"/>
          <w:szCs w:val="28"/>
          <w:lang w:val="lv-LV"/>
        </w:rPr>
        <w:tab/>
      </w:r>
      <w:r w:rsidR="00337D27" w:rsidRPr="0048013F">
        <w:rPr>
          <w:sz w:val="28"/>
          <w:szCs w:val="28"/>
          <w:lang w:val="lv-LV"/>
        </w:rPr>
        <w:t>E.Sprūdžs</w:t>
      </w:r>
    </w:p>
    <w:p w:rsidR="00051CAD" w:rsidRPr="0048013F" w:rsidRDefault="00051CAD" w:rsidP="00051CAD">
      <w:pPr>
        <w:pStyle w:val="BodyTextIndent3"/>
        <w:tabs>
          <w:tab w:val="left" w:pos="1440"/>
        </w:tabs>
        <w:spacing w:before="120"/>
        <w:ind w:left="0"/>
        <w:rPr>
          <w:sz w:val="28"/>
          <w:szCs w:val="28"/>
          <w:lang w:val="lv-LV"/>
        </w:rPr>
      </w:pPr>
    </w:p>
    <w:p w:rsidR="00051CAD" w:rsidRPr="0048013F" w:rsidRDefault="00051CAD" w:rsidP="00051CAD">
      <w:pPr>
        <w:pStyle w:val="BodyTextIndent3"/>
        <w:tabs>
          <w:tab w:val="left" w:pos="1440"/>
        </w:tabs>
        <w:spacing w:before="120"/>
        <w:ind w:left="0"/>
        <w:rPr>
          <w:sz w:val="28"/>
          <w:szCs w:val="28"/>
          <w:lang w:val="lv-LV"/>
        </w:rPr>
      </w:pPr>
      <w:r w:rsidRPr="0048013F">
        <w:rPr>
          <w:b/>
          <w:sz w:val="28"/>
          <w:szCs w:val="28"/>
          <w:lang w:val="lv-LV"/>
        </w:rPr>
        <w:t>Vīza:</w:t>
      </w:r>
      <w:r w:rsidRPr="0048013F">
        <w:rPr>
          <w:sz w:val="28"/>
          <w:szCs w:val="28"/>
          <w:lang w:val="lv-LV"/>
        </w:rPr>
        <w:t xml:space="preserve"> </w:t>
      </w:r>
    </w:p>
    <w:p w:rsidR="00051CAD" w:rsidRPr="0048013F" w:rsidRDefault="00051CAD" w:rsidP="00051CAD">
      <w:pPr>
        <w:pStyle w:val="BodyTextIndent3"/>
        <w:tabs>
          <w:tab w:val="left" w:pos="1440"/>
        </w:tabs>
        <w:spacing w:before="120"/>
        <w:ind w:left="0"/>
        <w:rPr>
          <w:sz w:val="28"/>
          <w:szCs w:val="28"/>
          <w:lang w:val="lv-LV"/>
        </w:rPr>
      </w:pPr>
      <w:r w:rsidRPr="0048013F">
        <w:rPr>
          <w:sz w:val="28"/>
          <w:szCs w:val="28"/>
          <w:lang w:val="lv-LV"/>
        </w:rPr>
        <w:t>Valsts sekretārs</w:t>
      </w:r>
      <w:r w:rsidRPr="0048013F">
        <w:rPr>
          <w:sz w:val="28"/>
          <w:szCs w:val="28"/>
          <w:lang w:val="lv-LV"/>
        </w:rPr>
        <w:tab/>
      </w:r>
      <w:r w:rsidRPr="0048013F">
        <w:rPr>
          <w:sz w:val="28"/>
          <w:szCs w:val="28"/>
          <w:lang w:val="lv-LV"/>
        </w:rPr>
        <w:tab/>
      </w:r>
      <w:r w:rsidRPr="0048013F">
        <w:rPr>
          <w:sz w:val="28"/>
          <w:szCs w:val="28"/>
          <w:lang w:val="lv-LV"/>
        </w:rPr>
        <w:tab/>
      </w:r>
      <w:r w:rsidRPr="0048013F">
        <w:rPr>
          <w:sz w:val="28"/>
          <w:szCs w:val="28"/>
          <w:lang w:val="lv-LV"/>
        </w:rPr>
        <w:tab/>
      </w:r>
      <w:r w:rsidRPr="0048013F">
        <w:rPr>
          <w:sz w:val="28"/>
          <w:szCs w:val="28"/>
          <w:lang w:val="lv-LV"/>
        </w:rPr>
        <w:tab/>
      </w:r>
      <w:r w:rsidRPr="0048013F">
        <w:rPr>
          <w:sz w:val="28"/>
          <w:szCs w:val="28"/>
          <w:lang w:val="lv-LV"/>
        </w:rPr>
        <w:tab/>
      </w:r>
      <w:r w:rsidRPr="0048013F">
        <w:rPr>
          <w:sz w:val="28"/>
          <w:szCs w:val="28"/>
          <w:lang w:val="lv-LV"/>
        </w:rPr>
        <w:tab/>
      </w:r>
      <w:r w:rsidR="00A10883">
        <w:rPr>
          <w:sz w:val="28"/>
          <w:szCs w:val="28"/>
          <w:lang w:val="lv-LV"/>
        </w:rPr>
        <w:tab/>
      </w:r>
      <w:r w:rsidR="00410939">
        <w:rPr>
          <w:sz w:val="28"/>
          <w:szCs w:val="28"/>
          <w:lang w:val="lv-LV"/>
        </w:rPr>
        <w:t xml:space="preserve">       A.Antonovs</w:t>
      </w:r>
    </w:p>
    <w:p w:rsidR="00051CAD" w:rsidRDefault="00051CAD" w:rsidP="00051CAD"/>
    <w:p w:rsidR="00A00550" w:rsidRDefault="00A00550" w:rsidP="00051CAD"/>
    <w:p w:rsidR="00A00550" w:rsidRDefault="00A00550" w:rsidP="00051CAD"/>
    <w:p w:rsidR="00A00550" w:rsidRPr="0048013F" w:rsidRDefault="00A00550" w:rsidP="00051CAD"/>
    <w:p w:rsidR="00051CAD" w:rsidRPr="00214678" w:rsidRDefault="00F0014F" w:rsidP="00051CAD">
      <w:r>
        <w:t>07</w:t>
      </w:r>
      <w:r w:rsidR="00863F08">
        <w:t>.0</w:t>
      </w:r>
      <w:r>
        <w:t>6</w:t>
      </w:r>
      <w:r w:rsidR="00076E3D">
        <w:t>.2013.;</w:t>
      </w:r>
      <w:r>
        <w:t>13</w:t>
      </w:r>
      <w:r w:rsidR="00931465">
        <w:t>:</w:t>
      </w:r>
      <w:r w:rsidR="0070606A">
        <w:t>07</w:t>
      </w:r>
    </w:p>
    <w:p w:rsidR="006F42B4" w:rsidRDefault="006F42B4" w:rsidP="00051CAD">
      <w:r>
        <w:t>2</w:t>
      </w:r>
      <w:r w:rsidR="00F0014F">
        <w:t>688</w:t>
      </w:r>
    </w:p>
    <w:p w:rsidR="00F72E42" w:rsidRPr="0048013F" w:rsidRDefault="00F72E42" w:rsidP="00051CAD">
      <w:r>
        <w:lastRenderedPageBreak/>
        <w:t>J.Spiridonovs, 67026</w:t>
      </w:r>
      <w:r w:rsidR="00076E3D">
        <w:t>583, Jurijs.Spiridonovs@varam.gov.lv</w:t>
      </w:r>
    </w:p>
    <w:p w:rsidR="00815959" w:rsidRPr="00076E3D" w:rsidRDefault="003B5C77">
      <w:r w:rsidRPr="0048013F">
        <w:t>T.Jansone</w:t>
      </w:r>
      <w:r w:rsidR="00EF1336" w:rsidRPr="0048013F">
        <w:t>, 670</w:t>
      </w:r>
      <w:r w:rsidRPr="0048013F">
        <w:t>2</w:t>
      </w:r>
      <w:r w:rsidR="00EF1336" w:rsidRPr="0048013F">
        <w:t>65</w:t>
      </w:r>
      <w:r w:rsidRPr="0048013F">
        <w:t>61</w:t>
      </w:r>
      <w:r w:rsidR="00EF1336" w:rsidRPr="0048013F">
        <w:t xml:space="preserve">, </w:t>
      </w:r>
      <w:r w:rsidR="00076E3D" w:rsidRPr="00717D46">
        <w:t>Tatjana.Jansone@varam.gov.lv</w:t>
      </w:r>
      <w:r w:rsidRPr="00076E3D">
        <w:t xml:space="preserve"> </w:t>
      </w:r>
    </w:p>
    <w:p w:rsidR="00931465" w:rsidRPr="00076E3D" w:rsidRDefault="00931465"/>
    <w:sectPr w:rsidR="00931465" w:rsidRPr="00076E3D" w:rsidSect="00051CAD">
      <w:headerReference w:type="default" r:id="rId10"/>
      <w:footerReference w:type="default" r:id="rId11"/>
      <w:footerReference w:type="first" r:id="rId12"/>
      <w:pgSz w:w="11906" w:h="16838" w:code="9"/>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611" w:rsidRDefault="00A22611">
      <w:r>
        <w:separator/>
      </w:r>
    </w:p>
  </w:endnote>
  <w:endnote w:type="continuationSeparator" w:id="0">
    <w:p w:rsidR="00A22611" w:rsidRDefault="00A22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015" w:rsidRPr="00A00550" w:rsidRDefault="00F33015" w:rsidP="00A00550">
    <w:pPr>
      <w:pStyle w:val="Footer"/>
    </w:pPr>
    <w:r w:rsidRPr="00A00550">
      <w:t>V</w:t>
    </w:r>
    <w:r w:rsidR="00F0014F">
      <w:t>ARAMAnot_07</w:t>
    </w:r>
    <w:r w:rsidRPr="00A00550">
      <w:t>0</w:t>
    </w:r>
    <w:r w:rsidR="00F0014F">
      <w:t>6</w:t>
    </w:r>
    <w:r w:rsidRPr="00A00550">
      <w:t>13_Udpakalpojumi; Likumprojekta „Ūdenssaimniecības pakalpojumu likums”  sākotnējās ietekmes novērtējuma ziņojums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015" w:rsidRDefault="00F33015" w:rsidP="00051CAD">
    <w:pPr>
      <w:jc w:val="both"/>
    </w:pPr>
    <w:r>
      <w:t>V</w:t>
    </w:r>
    <w:r w:rsidR="00B66FDC">
      <w:t>ARAMAnot_0706</w:t>
    </w:r>
    <w:r>
      <w:t xml:space="preserve">13_Udpakalpojumi; Likumprojekta „Ūdenssaimniecības pakalpojumu likums” </w:t>
    </w:r>
    <w:r w:rsidRPr="00A01EB1">
      <w:t xml:space="preserve"> </w:t>
    </w:r>
    <w:r>
      <w:t>s</w:t>
    </w:r>
    <w:r w:rsidRPr="00C929E0">
      <w:t>ākotnējās ietekmes novērtējuma ziņojums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611" w:rsidRDefault="00A22611">
      <w:r>
        <w:separator/>
      </w:r>
    </w:p>
  </w:footnote>
  <w:footnote w:type="continuationSeparator" w:id="0">
    <w:p w:rsidR="00A22611" w:rsidRDefault="00A226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015" w:rsidRDefault="00F33015">
    <w:pPr>
      <w:pStyle w:val="Header"/>
    </w:pPr>
    <w:r>
      <w:tab/>
      <w:t xml:space="preserve"> </w:t>
    </w:r>
    <w:r>
      <w:fldChar w:fldCharType="begin"/>
    </w:r>
    <w:r>
      <w:instrText xml:space="preserve"> PAGE </w:instrText>
    </w:r>
    <w:r>
      <w:fldChar w:fldCharType="separate"/>
    </w:r>
    <w:r w:rsidR="00763544">
      <w:rPr>
        <w:noProof/>
      </w:rPr>
      <w:t>11</w:t>
    </w:r>
    <w: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242"/>
    <w:multiLevelType w:val="multilevel"/>
    <w:tmpl w:val="F82C6190"/>
    <w:lvl w:ilvl="0">
      <w:start w:val="6"/>
      <w:numFmt w:val="decimal"/>
      <w:lvlText w:val="%1."/>
      <w:lvlJc w:val="left"/>
      <w:pPr>
        <w:ind w:left="360" w:hanging="360"/>
      </w:pPr>
      <w:rPr>
        <w:rFonts w:cs="Times New Roman" w:hint="default"/>
      </w:rPr>
    </w:lvl>
    <w:lvl w:ilvl="1">
      <w:start w:val="3"/>
      <w:numFmt w:val="decimal"/>
      <w:lvlText w:val="%1.%2."/>
      <w:lvlJc w:val="left"/>
      <w:pPr>
        <w:ind w:left="643" w:hanging="360"/>
      </w:pPr>
      <w:rPr>
        <w:rFonts w:cs="Times New Roman" w:hint="default"/>
      </w:rPr>
    </w:lvl>
    <w:lvl w:ilvl="2">
      <w:start w:val="1"/>
      <w:numFmt w:val="decimal"/>
      <w:lvlText w:val="%1.%2.%3."/>
      <w:lvlJc w:val="left"/>
      <w:pPr>
        <w:ind w:left="1214" w:hanging="720"/>
      </w:pPr>
      <w:rPr>
        <w:rFonts w:cs="Times New Roman" w:hint="default"/>
      </w:rPr>
    </w:lvl>
    <w:lvl w:ilvl="3">
      <w:start w:val="1"/>
      <w:numFmt w:val="decimal"/>
      <w:lvlText w:val="%1.%2.%3.%4."/>
      <w:lvlJc w:val="left"/>
      <w:pPr>
        <w:ind w:left="1461" w:hanging="720"/>
      </w:pPr>
      <w:rPr>
        <w:rFonts w:cs="Times New Roman" w:hint="default"/>
      </w:rPr>
    </w:lvl>
    <w:lvl w:ilvl="4">
      <w:start w:val="1"/>
      <w:numFmt w:val="decimal"/>
      <w:lvlText w:val="%1.%2.%3.%4.%5."/>
      <w:lvlJc w:val="left"/>
      <w:pPr>
        <w:ind w:left="2068" w:hanging="1080"/>
      </w:pPr>
      <w:rPr>
        <w:rFonts w:cs="Times New Roman" w:hint="default"/>
      </w:rPr>
    </w:lvl>
    <w:lvl w:ilvl="5">
      <w:start w:val="1"/>
      <w:numFmt w:val="decimal"/>
      <w:lvlText w:val="%1.%2.%3.%4.%5.%6."/>
      <w:lvlJc w:val="left"/>
      <w:pPr>
        <w:ind w:left="2315" w:hanging="1080"/>
      </w:pPr>
      <w:rPr>
        <w:rFonts w:cs="Times New Roman" w:hint="default"/>
      </w:rPr>
    </w:lvl>
    <w:lvl w:ilvl="6">
      <w:start w:val="1"/>
      <w:numFmt w:val="decimal"/>
      <w:lvlText w:val="%1.%2.%3.%4.%5.%6.%7."/>
      <w:lvlJc w:val="left"/>
      <w:pPr>
        <w:ind w:left="2922" w:hanging="1440"/>
      </w:pPr>
      <w:rPr>
        <w:rFonts w:cs="Times New Roman" w:hint="default"/>
      </w:rPr>
    </w:lvl>
    <w:lvl w:ilvl="7">
      <w:start w:val="1"/>
      <w:numFmt w:val="decimal"/>
      <w:lvlText w:val="%1.%2.%3.%4.%5.%6.%7.%8."/>
      <w:lvlJc w:val="left"/>
      <w:pPr>
        <w:ind w:left="3169" w:hanging="1440"/>
      </w:pPr>
      <w:rPr>
        <w:rFonts w:cs="Times New Roman" w:hint="default"/>
      </w:rPr>
    </w:lvl>
    <w:lvl w:ilvl="8">
      <w:start w:val="1"/>
      <w:numFmt w:val="decimal"/>
      <w:lvlText w:val="%1.%2.%3.%4.%5.%6.%7.%8.%9."/>
      <w:lvlJc w:val="left"/>
      <w:pPr>
        <w:ind w:left="3776" w:hanging="1800"/>
      </w:pPr>
      <w:rPr>
        <w:rFonts w:cs="Times New Roman" w:hint="default"/>
      </w:rPr>
    </w:lvl>
  </w:abstractNum>
  <w:abstractNum w:abstractNumId="1">
    <w:nsid w:val="04D22CD8"/>
    <w:multiLevelType w:val="hybridMultilevel"/>
    <w:tmpl w:val="2474C280"/>
    <w:lvl w:ilvl="0" w:tplc="04260001">
      <w:start w:val="1"/>
      <w:numFmt w:val="bullet"/>
      <w:lvlText w:val=""/>
      <w:lvlJc w:val="left"/>
      <w:pPr>
        <w:tabs>
          <w:tab w:val="num" w:pos="1215"/>
        </w:tabs>
        <w:ind w:left="1215" w:hanging="360"/>
      </w:pPr>
      <w:rPr>
        <w:rFonts w:ascii="Symbol" w:hAnsi="Symbol" w:hint="default"/>
      </w:rPr>
    </w:lvl>
    <w:lvl w:ilvl="1" w:tplc="04260003" w:tentative="1">
      <w:start w:val="1"/>
      <w:numFmt w:val="bullet"/>
      <w:lvlText w:val="o"/>
      <w:lvlJc w:val="left"/>
      <w:pPr>
        <w:tabs>
          <w:tab w:val="num" w:pos="1935"/>
        </w:tabs>
        <w:ind w:left="1935" w:hanging="360"/>
      </w:pPr>
      <w:rPr>
        <w:rFonts w:ascii="Courier New" w:hAnsi="Courier New" w:hint="default"/>
      </w:rPr>
    </w:lvl>
    <w:lvl w:ilvl="2" w:tplc="04260005" w:tentative="1">
      <w:start w:val="1"/>
      <w:numFmt w:val="bullet"/>
      <w:lvlText w:val=""/>
      <w:lvlJc w:val="left"/>
      <w:pPr>
        <w:tabs>
          <w:tab w:val="num" w:pos="2655"/>
        </w:tabs>
        <w:ind w:left="2655" w:hanging="360"/>
      </w:pPr>
      <w:rPr>
        <w:rFonts w:ascii="Wingdings" w:hAnsi="Wingdings" w:hint="default"/>
      </w:rPr>
    </w:lvl>
    <w:lvl w:ilvl="3" w:tplc="04260001" w:tentative="1">
      <w:start w:val="1"/>
      <w:numFmt w:val="bullet"/>
      <w:lvlText w:val=""/>
      <w:lvlJc w:val="left"/>
      <w:pPr>
        <w:tabs>
          <w:tab w:val="num" w:pos="3375"/>
        </w:tabs>
        <w:ind w:left="3375" w:hanging="360"/>
      </w:pPr>
      <w:rPr>
        <w:rFonts w:ascii="Symbol" w:hAnsi="Symbol" w:hint="default"/>
      </w:rPr>
    </w:lvl>
    <w:lvl w:ilvl="4" w:tplc="04260003" w:tentative="1">
      <w:start w:val="1"/>
      <w:numFmt w:val="bullet"/>
      <w:lvlText w:val="o"/>
      <w:lvlJc w:val="left"/>
      <w:pPr>
        <w:tabs>
          <w:tab w:val="num" w:pos="4095"/>
        </w:tabs>
        <w:ind w:left="4095" w:hanging="360"/>
      </w:pPr>
      <w:rPr>
        <w:rFonts w:ascii="Courier New" w:hAnsi="Courier New" w:hint="default"/>
      </w:rPr>
    </w:lvl>
    <w:lvl w:ilvl="5" w:tplc="04260005" w:tentative="1">
      <w:start w:val="1"/>
      <w:numFmt w:val="bullet"/>
      <w:lvlText w:val=""/>
      <w:lvlJc w:val="left"/>
      <w:pPr>
        <w:tabs>
          <w:tab w:val="num" w:pos="4815"/>
        </w:tabs>
        <w:ind w:left="4815" w:hanging="360"/>
      </w:pPr>
      <w:rPr>
        <w:rFonts w:ascii="Wingdings" w:hAnsi="Wingdings" w:hint="default"/>
      </w:rPr>
    </w:lvl>
    <w:lvl w:ilvl="6" w:tplc="04260001" w:tentative="1">
      <w:start w:val="1"/>
      <w:numFmt w:val="bullet"/>
      <w:lvlText w:val=""/>
      <w:lvlJc w:val="left"/>
      <w:pPr>
        <w:tabs>
          <w:tab w:val="num" w:pos="5535"/>
        </w:tabs>
        <w:ind w:left="5535" w:hanging="360"/>
      </w:pPr>
      <w:rPr>
        <w:rFonts w:ascii="Symbol" w:hAnsi="Symbol" w:hint="default"/>
      </w:rPr>
    </w:lvl>
    <w:lvl w:ilvl="7" w:tplc="04260003" w:tentative="1">
      <w:start w:val="1"/>
      <w:numFmt w:val="bullet"/>
      <w:lvlText w:val="o"/>
      <w:lvlJc w:val="left"/>
      <w:pPr>
        <w:tabs>
          <w:tab w:val="num" w:pos="6255"/>
        </w:tabs>
        <w:ind w:left="6255" w:hanging="360"/>
      </w:pPr>
      <w:rPr>
        <w:rFonts w:ascii="Courier New" w:hAnsi="Courier New" w:hint="default"/>
      </w:rPr>
    </w:lvl>
    <w:lvl w:ilvl="8" w:tplc="04260005" w:tentative="1">
      <w:start w:val="1"/>
      <w:numFmt w:val="bullet"/>
      <w:lvlText w:val=""/>
      <w:lvlJc w:val="left"/>
      <w:pPr>
        <w:tabs>
          <w:tab w:val="num" w:pos="6975"/>
        </w:tabs>
        <w:ind w:left="6975" w:hanging="360"/>
      </w:pPr>
      <w:rPr>
        <w:rFonts w:ascii="Wingdings" w:hAnsi="Wingdings" w:hint="default"/>
      </w:rPr>
    </w:lvl>
  </w:abstractNum>
  <w:abstractNum w:abstractNumId="2">
    <w:nsid w:val="0A9C2D6F"/>
    <w:multiLevelType w:val="hybridMultilevel"/>
    <w:tmpl w:val="F24E332E"/>
    <w:lvl w:ilvl="0" w:tplc="04260011">
      <w:start w:val="1"/>
      <w:numFmt w:val="decimal"/>
      <w:lvlText w:val="%1)"/>
      <w:lvlJc w:val="left"/>
      <w:pPr>
        <w:ind w:left="720" w:hanging="360"/>
      </w:pPr>
      <w:rPr>
        <w:rFonts w:cs="Times New Roman" w:hint="default"/>
        <w:b w:val="0"/>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
    <w:nsid w:val="18413878"/>
    <w:multiLevelType w:val="hybridMultilevel"/>
    <w:tmpl w:val="100ABBBA"/>
    <w:lvl w:ilvl="0" w:tplc="0409000B">
      <w:start w:val="1"/>
      <w:numFmt w:val="bullet"/>
      <w:lvlText w:val=""/>
      <w:lvlJc w:val="left"/>
      <w:pPr>
        <w:tabs>
          <w:tab w:val="num" w:pos="1320"/>
        </w:tabs>
        <w:ind w:left="1320" w:hanging="360"/>
      </w:pPr>
      <w:rPr>
        <w:rFonts w:ascii="Wingdings" w:hAnsi="Wingdings" w:hint="default"/>
      </w:rPr>
    </w:lvl>
    <w:lvl w:ilvl="1" w:tplc="04090003" w:tentative="1">
      <w:start w:val="1"/>
      <w:numFmt w:val="bullet"/>
      <w:lvlText w:val="o"/>
      <w:lvlJc w:val="left"/>
      <w:pPr>
        <w:tabs>
          <w:tab w:val="num" w:pos="2040"/>
        </w:tabs>
        <w:ind w:left="2040" w:hanging="360"/>
      </w:pPr>
      <w:rPr>
        <w:rFonts w:ascii="Courier New" w:hAnsi="Courier New" w:hint="default"/>
      </w:rPr>
    </w:lvl>
    <w:lvl w:ilvl="2" w:tplc="04090005" w:tentative="1">
      <w:start w:val="1"/>
      <w:numFmt w:val="bullet"/>
      <w:lvlText w:val=""/>
      <w:lvlJc w:val="left"/>
      <w:pPr>
        <w:tabs>
          <w:tab w:val="num" w:pos="2760"/>
        </w:tabs>
        <w:ind w:left="2760" w:hanging="360"/>
      </w:pPr>
      <w:rPr>
        <w:rFonts w:ascii="Wingdings" w:hAnsi="Wingdings" w:hint="default"/>
      </w:rPr>
    </w:lvl>
    <w:lvl w:ilvl="3" w:tplc="04090001" w:tentative="1">
      <w:start w:val="1"/>
      <w:numFmt w:val="bullet"/>
      <w:lvlText w:val=""/>
      <w:lvlJc w:val="left"/>
      <w:pPr>
        <w:tabs>
          <w:tab w:val="num" w:pos="3480"/>
        </w:tabs>
        <w:ind w:left="3480" w:hanging="360"/>
      </w:pPr>
      <w:rPr>
        <w:rFonts w:ascii="Symbol" w:hAnsi="Symbol" w:hint="default"/>
      </w:rPr>
    </w:lvl>
    <w:lvl w:ilvl="4" w:tplc="04090003" w:tentative="1">
      <w:start w:val="1"/>
      <w:numFmt w:val="bullet"/>
      <w:lvlText w:val="o"/>
      <w:lvlJc w:val="left"/>
      <w:pPr>
        <w:tabs>
          <w:tab w:val="num" w:pos="4200"/>
        </w:tabs>
        <w:ind w:left="4200" w:hanging="360"/>
      </w:pPr>
      <w:rPr>
        <w:rFonts w:ascii="Courier New" w:hAnsi="Courier New" w:hint="default"/>
      </w:rPr>
    </w:lvl>
    <w:lvl w:ilvl="5" w:tplc="04090005" w:tentative="1">
      <w:start w:val="1"/>
      <w:numFmt w:val="bullet"/>
      <w:lvlText w:val=""/>
      <w:lvlJc w:val="left"/>
      <w:pPr>
        <w:tabs>
          <w:tab w:val="num" w:pos="4920"/>
        </w:tabs>
        <w:ind w:left="4920" w:hanging="360"/>
      </w:pPr>
      <w:rPr>
        <w:rFonts w:ascii="Wingdings" w:hAnsi="Wingdings" w:hint="default"/>
      </w:rPr>
    </w:lvl>
    <w:lvl w:ilvl="6" w:tplc="04090001" w:tentative="1">
      <w:start w:val="1"/>
      <w:numFmt w:val="bullet"/>
      <w:lvlText w:val=""/>
      <w:lvlJc w:val="left"/>
      <w:pPr>
        <w:tabs>
          <w:tab w:val="num" w:pos="5640"/>
        </w:tabs>
        <w:ind w:left="5640" w:hanging="360"/>
      </w:pPr>
      <w:rPr>
        <w:rFonts w:ascii="Symbol" w:hAnsi="Symbol" w:hint="default"/>
      </w:rPr>
    </w:lvl>
    <w:lvl w:ilvl="7" w:tplc="04090003" w:tentative="1">
      <w:start w:val="1"/>
      <w:numFmt w:val="bullet"/>
      <w:lvlText w:val="o"/>
      <w:lvlJc w:val="left"/>
      <w:pPr>
        <w:tabs>
          <w:tab w:val="num" w:pos="6360"/>
        </w:tabs>
        <w:ind w:left="6360" w:hanging="360"/>
      </w:pPr>
      <w:rPr>
        <w:rFonts w:ascii="Courier New" w:hAnsi="Courier New" w:hint="default"/>
      </w:rPr>
    </w:lvl>
    <w:lvl w:ilvl="8" w:tplc="04090005" w:tentative="1">
      <w:start w:val="1"/>
      <w:numFmt w:val="bullet"/>
      <w:lvlText w:val=""/>
      <w:lvlJc w:val="left"/>
      <w:pPr>
        <w:tabs>
          <w:tab w:val="num" w:pos="7080"/>
        </w:tabs>
        <w:ind w:left="7080" w:hanging="360"/>
      </w:pPr>
      <w:rPr>
        <w:rFonts w:ascii="Wingdings" w:hAnsi="Wingdings" w:hint="default"/>
      </w:rPr>
    </w:lvl>
  </w:abstractNum>
  <w:abstractNum w:abstractNumId="4">
    <w:nsid w:val="18582CF8"/>
    <w:multiLevelType w:val="hybridMultilevel"/>
    <w:tmpl w:val="4404C394"/>
    <w:lvl w:ilvl="0" w:tplc="1E02A682">
      <w:start w:val="4"/>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8BC20BC"/>
    <w:multiLevelType w:val="hybridMultilevel"/>
    <w:tmpl w:val="05525E78"/>
    <w:lvl w:ilvl="0" w:tplc="04260001">
      <w:start w:val="1"/>
      <w:numFmt w:val="bullet"/>
      <w:lvlText w:val=""/>
      <w:lvlJc w:val="left"/>
      <w:pPr>
        <w:tabs>
          <w:tab w:val="num" w:pos="1215"/>
        </w:tabs>
        <w:ind w:left="1215" w:hanging="360"/>
      </w:pPr>
      <w:rPr>
        <w:rFonts w:ascii="Symbol" w:hAnsi="Symbol" w:hint="default"/>
      </w:rPr>
    </w:lvl>
    <w:lvl w:ilvl="1" w:tplc="04260003" w:tentative="1">
      <w:start w:val="1"/>
      <w:numFmt w:val="bullet"/>
      <w:lvlText w:val="o"/>
      <w:lvlJc w:val="left"/>
      <w:pPr>
        <w:tabs>
          <w:tab w:val="num" w:pos="1935"/>
        </w:tabs>
        <w:ind w:left="1935" w:hanging="360"/>
      </w:pPr>
      <w:rPr>
        <w:rFonts w:ascii="Courier New" w:hAnsi="Courier New" w:hint="default"/>
      </w:rPr>
    </w:lvl>
    <w:lvl w:ilvl="2" w:tplc="04260005" w:tentative="1">
      <w:start w:val="1"/>
      <w:numFmt w:val="bullet"/>
      <w:lvlText w:val=""/>
      <w:lvlJc w:val="left"/>
      <w:pPr>
        <w:tabs>
          <w:tab w:val="num" w:pos="2655"/>
        </w:tabs>
        <w:ind w:left="2655" w:hanging="360"/>
      </w:pPr>
      <w:rPr>
        <w:rFonts w:ascii="Wingdings" w:hAnsi="Wingdings" w:hint="default"/>
      </w:rPr>
    </w:lvl>
    <w:lvl w:ilvl="3" w:tplc="04260001" w:tentative="1">
      <w:start w:val="1"/>
      <w:numFmt w:val="bullet"/>
      <w:lvlText w:val=""/>
      <w:lvlJc w:val="left"/>
      <w:pPr>
        <w:tabs>
          <w:tab w:val="num" w:pos="3375"/>
        </w:tabs>
        <w:ind w:left="3375" w:hanging="360"/>
      </w:pPr>
      <w:rPr>
        <w:rFonts w:ascii="Symbol" w:hAnsi="Symbol" w:hint="default"/>
      </w:rPr>
    </w:lvl>
    <w:lvl w:ilvl="4" w:tplc="04260003" w:tentative="1">
      <w:start w:val="1"/>
      <w:numFmt w:val="bullet"/>
      <w:lvlText w:val="o"/>
      <w:lvlJc w:val="left"/>
      <w:pPr>
        <w:tabs>
          <w:tab w:val="num" w:pos="4095"/>
        </w:tabs>
        <w:ind w:left="4095" w:hanging="360"/>
      </w:pPr>
      <w:rPr>
        <w:rFonts w:ascii="Courier New" w:hAnsi="Courier New" w:hint="default"/>
      </w:rPr>
    </w:lvl>
    <w:lvl w:ilvl="5" w:tplc="04260005" w:tentative="1">
      <w:start w:val="1"/>
      <w:numFmt w:val="bullet"/>
      <w:lvlText w:val=""/>
      <w:lvlJc w:val="left"/>
      <w:pPr>
        <w:tabs>
          <w:tab w:val="num" w:pos="4815"/>
        </w:tabs>
        <w:ind w:left="4815" w:hanging="360"/>
      </w:pPr>
      <w:rPr>
        <w:rFonts w:ascii="Wingdings" w:hAnsi="Wingdings" w:hint="default"/>
      </w:rPr>
    </w:lvl>
    <w:lvl w:ilvl="6" w:tplc="04260001" w:tentative="1">
      <w:start w:val="1"/>
      <w:numFmt w:val="bullet"/>
      <w:lvlText w:val=""/>
      <w:lvlJc w:val="left"/>
      <w:pPr>
        <w:tabs>
          <w:tab w:val="num" w:pos="5535"/>
        </w:tabs>
        <w:ind w:left="5535" w:hanging="360"/>
      </w:pPr>
      <w:rPr>
        <w:rFonts w:ascii="Symbol" w:hAnsi="Symbol" w:hint="default"/>
      </w:rPr>
    </w:lvl>
    <w:lvl w:ilvl="7" w:tplc="04260003" w:tentative="1">
      <w:start w:val="1"/>
      <w:numFmt w:val="bullet"/>
      <w:lvlText w:val="o"/>
      <w:lvlJc w:val="left"/>
      <w:pPr>
        <w:tabs>
          <w:tab w:val="num" w:pos="6255"/>
        </w:tabs>
        <w:ind w:left="6255" w:hanging="360"/>
      </w:pPr>
      <w:rPr>
        <w:rFonts w:ascii="Courier New" w:hAnsi="Courier New" w:hint="default"/>
      </w:rPr>
    </w:lvl>
    <w:lvl w:ilvl="8" w:tplc="04260005" w:tentative="1">
      <w:start w:val="1"/>
      <w:numFmt w:val="bullet"/>
      <w:lvlText w:val=""/>
      <w:lvlJc w:val="left"/>
      <w:pPr>
        <w:tabs>
          <w:tab w:val="num" w:pos="6975"/>
        </w:tabs>
        <w:ind w:left="6975" w:hanging="360"/>
      </w:pPr>
      <w:rPr>
        <w:rFonts w:ascii="Wingdings" w:hAnsi="Wingdings" w:hint="default"/>
      </w:rPr>
    </w:lvl>
  </w:abstractNum>
  <w:abstractNum w:abstractNumId="6">
    <w:nsid w:val="1B427467"/>
    <w:multiLevelType w:val="hybridMultilevel"/>
    <w:tmpl w:val="B4E40E4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15044B9"/>
    <w:multiLevelType w:val="hybridMultilevel"/>
    <w:tmpl w:val="3DE49FC4"/>
    <w:lvl w:ilvl="0" w:tplc="04260011">
      <w:start w:val="1"/>
      <w:numFmt w:val="decimal"/>
      <w:lvlText w:val="%1)"/>
      <w:lvlJc w:val="left"/>
      <w:pPr>
        <w:tabs>
          <w:tab w:val="num" w:pos="720"/>
        </w:tabs>
        <w:ind w:left="720" w:hanging="360"/>
      </w:pPr>
      <w:rPr>
        <w:rFonts w:cs="Times New Roman" w:hint="default"/>
      </w:rPr>
    </w:lvl>
    <w:lvl w:ilvl="1" w:tplc="04260019" w:tentative="1">
      <w:start w:val="1"/>
      <w:numFmt w:val="lowerLetter"/>
      <w:lvlText w:val="%2."/>
      <w:lvlJc w:val="left"/>
      <w:pPr>
        <w:tabs>
          <w:tab w:val="num" w:pos="1440"/>
        </w:tabs>
        <w:ind w:left="1440" w:hanging="360"/>
      </w:pPr>
      <w:rPr>
        <w:rFonts w:cs="Times New Roman"/>
      </w:rPr>
    </w:lvl>
    <w:lvl w:ilvl="2" w:tplc="0426001B" w:tentative="1">
      <w:start w:val="1"/>
      <w:numFmt w:val="lowerRoman"/>
      <w:lvlText w:val="%3."/>
      <w:lvlJc w:val="right"/>
      <w:pPr>
        <w:tabs>
          <w:tab w:val="num" w:pos="2160"/>
        </w:tabs>
        <w:ind w:left="2160" w:hanging="180"/>
      </w:pPr>
      <w:rPr>
        <w:rFonts w:cs="Times New Roman"/>
      </w:rPr>
    </w:lvl>
    <w:lvl w:ilvl="3" w:tplc="0426000F" w:tentative="1">
      <w:start w:val="1"/>
      <w:numFmt w:val="decimal"/>
      <w:lvlText w:val="%4."/>
      <w:lvlJc w:val="left"/>
      <w:pPr>
        <w:tabs>
          <w:tab w:val="num" w:pos="2880"/>
        </w:tabs>
        <w:ind w:left="2880" w:hanging="360"/>
      </w:pPr>
      <w:rPr>
        <w:rFonts w:cs="Times New Roman"/>
      </w:rPr>
    </w:lvl>
    <w:lvl w:ilvl="4" w:tplc="04260019" w:tentative="1">
      <w:start w:val="1"/>
      <w:numFmt w:val="lowerLetter"/>
      <w:lvlText w:val="%5."/>
      <w:lvlJc w:val="left"/>
      <w:pPr>
        <w:tabs>
          <w:tab w:val="num" w:pos="3600"/>
        </w:tabs>
        <w:ind w:left="3600" w:hanging="360"/>
      </w:pPr>
      <w:rPr>
        <w:rFonts w:cs="Times New Roman"/>
      </w:rPr>
    </w:lvl>
    <w:lvl w:ilvl="5" w:tplc="0426001B" w:tentative="1">
      <w:start w:val="1"/>
      <w:numFmt w:val="lowerRoman"/>
      <w:lvlText w:val="%6."/>
      <w:lvlJc w:val="right"/>
      <w:pPr>
        <w:tabs>
          <w:tab w:val="num" w:pos="4320"/>
        </w:tabs>
        <w:ind w:left="4320" w:hanging="180"/>
      </w:pPr>
      <w:rPr>
        <w:rFonts w:cs="Times New Roman"/>
      </w:rPr>
    </w:lvl>
    <w:lvl w:ilvl="6" w:tplc="0426000F" w:tentative="1">
      <w:start w:val="1"/>
      <w:numFmt w:val="decimal"/>
      <w:lvlText w:val="%7."/>
      <w:lvlJc w:val="left"/>
      <w:pPr>
        <w:tabs>
          <w:tab w:val="num" w:pos="5040"/>
        </w:tabs>
        <w:ind w:left="5040" w:hanging="360"/>
      </w:pPr>
      <w:rPr>
        <w:rFonts w:cs="Times New Roman"/>
      </w:rPr>
    </w:lvl>
    <w:lvl w:ilvl="7" w:tplc="04260019" w:tentative="1">
      <w:start w:val="1"/>
      <w:numFmt w:val="lowerLetter"/>
      <w:lvlText w:val="%8."/>
      <w:lvlJc w:val="left"/>
      <w:pPr>
        <w:tabs>
          <w:tab w:val="num" w:pos="5760"/>
        </w:tabs>
        <w:ind w:left="5760" w:hanging="360"/>
      </w:pPr>
      <w:rPr>
        <w:rFonts w:cs="Times New Roman"/>
      </w:rPr>
    </w:lvl>
    <w:lvl w:ilvl="8" w:tplc="0426001B" w:tentative="1">
      <w:start w:val="1"/>
      <w:numFmt w:val="lowerRoman"/>
      <w:lvlText w:val="%9."/>
      <w:lvlJc w:val="right"/>
      <w:pPr>
        <w:tabs>
          <w:tab w:val="num" w:pos="6480"/>
        </w:tabs>
        <w:ind w:left="6480" w:hanging="180"/>
      </w:pPr>
      <w:rPr>
        <w:rFonts w:cs="Times New Roman"/>
      </w:rPr>
    </w:lvl>
  </w:abstractNum>
  <w:abstractNum w:abstractNumId="8">
    <w:nsid w:val="25C40F7A"/>
    <w:multiLevelType w:val="hybridMultilevel"/>
    <w:tmpl w:val="FDD6AE3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E216D7B"/>
    <w:multiLevelType w:val="hybridMultilevel"/>
    <w:tmpl w:val="8326BB8A"/>
    <w:lvl w:ilvl="0" w:tplc="FA24BBF0">
      <w:numFmt w:val="bullet"/>
      <w:lvlText w:val="-"/>
      <w:lvlJc w:val="left"/>
      <w:pPr>
        <w:ind w:left="720" w:hanging="360"/>
      </w:pPr>
      <w:rPr>
        <w:rFonts w:ascii="Times New Roman" w:eastAsia="Times New Roman" w:hAnsi="Times New Roman"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nsid w:val="36B57DD1"/>
    <w:multiLevelType w:val="hybridMultilevel"/>
    <w:tmpl w:val="2EF8582A"/>
    <w:lvl w:ilvl="0" w:tplc="0426000F">
      <w:start w:val="1"/>
      <w:numFmt w:val="decimal"/>
      <w:lvlText w:val="%1."/>
      <w:lvlJc w:val="left"/>
      <w:pPr>
        <w:ind w:left="720" w:hanging="360"/>
      </w:pPr>
      <w:rPr>
        <w:rFonts w:cs="Times New Roman"/>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1">
    <w:nsid w:val="37685DE9"/>
    <w:multiLevelType w:val="hybridMultilevel"/>
    <w:tmpl w:val="2B3E30D8"/>
    <w:lvl w:ilvl="0" w:tplc="0B4E005C">
      <w:numFmt w:val="bullet"/>
      <w:lvlText w:val="-"/>
      <w:lvlJc w:val="left"/>
      <w:pPr>
        <w:ind w:left="720" w:hanging="360"/>
      </w:pPr>
      <w:rPr>
        <w:rFonts w:ascii="Times New Roman" w:eastAsia="Times New Roman" w:hAnsi="Times New Roman"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nsid w:val="414B1036"/>
    <w:multiLevelType w:val="hybridMultilevel"/>
    <w:tmpl w:val="54C0E50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45F17CC1"/>
    <w:multiLevelType w:val="hybridMultilevel"/>
    <w:tmpl w:val="BD5E4FE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1E6250B"/>
    <w:multiLevelType w:val="hybridMultilevel"/>
    <w:tmpl w:val="829AE2F8"/>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57E24CCC"/>
    <w:multiLevelType w:val="hybridMultilevel"/>
    <w:tmpl w:val="CC8A7E6E"/>
    <w:lvl w:ilvl="0" w:tplc="04260001">
      <w:start w:val="1"/>
      <w:numFmt w:val="bullet"/>
      <w:lvlText w:val=""/>
      <w:lvlJc w:val="left"/>
      <w:pPr>
        <w:tabs>
          <w:tab w:val="num" w:pos="1152"/>
        </w:tabs>
        <w:ind w:left="1152" w:hanging="360"/>
      </w:pPr>
      <w:rPr>
        <w:rFonts w:ascii="Symbol" w:hAnsi="Symbol" w:hint="default"/>
      </w:rPr>
    </w:lvl>
    <w:lvl w:ilvl="1" w:tplc="04260003" w:tentative="1">
      <w:start w:val="1"/>
      <w:numFmt w:val="bullet"/>
      <w:lvlText w:val="o"/>
      <w:lvlJc w:val="left"/>
      <w:pPr>
        <w:tabs>
          <w:tab w:val="num" w:pos="1872"/>
        </w:tabs>
        <w:ind w:left="1872" w:hanging="360"/>
      </w:pPr>
      <w:rPr>
        <w:rFonts w:ascii="Courier New" w:hAnsi="Courier New" w:hint="default"/>
      </w:rPr>
    </w:lvl>
    <w:lvl w:ilvl="2" w:tplc="04260005" w:tentative="1">
      <w:start w:val="1"/>
      <w:numFmt w:val="bullet"/>
      <w:lvlText w:val=""/>
      <w:lvlJc w:val="left"/>
      <w:pPr>
        <w:tabs>
          <w:tab w:val="num" w:pos="2592"/>
        </w:tabs>
        <w:ind w:left="2592" w:hanging="360"/>
      </w:pPr>
      <w:rPr>
        <w:rFonts w:ascii="Wingdings" w:hAnsi="Wingdings" w:hint="default"/>
      </w:rPr>
    </w:lvl>
    <w:lvl w:ilvl="3" w:tplc="04260001" w:tentative="1">
      <w:start w:val="1"/>
      <w:numFmt w:val="bullet"/>
      <w:lvlText w:val=""/>
      <w:lvlJc w:val="left"/>
      <w:pPr>
        <w:tabs>
          <w:tab w:val="num" w:pos="3312"/>
        </w:tabs>
        <w:ind w:left="3312" w:hanging="360"/>
      </w:pPr>
      <w:rPr>
        <w:rFonts w:ascii="Symbol" w:hAnsi="Symbol" w:hint="default"/>
      </w:rPr>
    </w:lvl>
    <w:lvl w:ilvl="4" w:tplc="04260003" w:tentative="1">
      <w:start w:val="1"/>
      <w:numFmt w:val="bullet"/>
      <w:lvlText w:val="o"/>
      <w:lvlJc w:val="left"/>
      <w:pPr>
        <w:tabs>
          <w:tab w:val="num" w:pos="4032"/>
        </w:tabs>
        <w:ind w:left="4032" w:hanging="360"/>
      </w:pPr>
      <w:rPr>
        <w:rFonts w:ascii="Courier New" w:hAnsi="Courier New" w:hint="default"/>
      </w:rPr>
    </w:lvl>
    <w:lvl w:ilvl="5" w:tplc="04260005" w:tentative="1">
      <w:start w:val="1"/>
      <w:numFmt w:val="bullet"/>
      <w:lvlText w:val=""/>
      <w:lvlJc w:val="left"/>
      <w:pPr>
        <w:tabs>
          <w:tab w:val="num" w:pos="4752"/>
        </w:tabs>
        <w:ind w:left="4752" w:hanging="360"/>
      </w:pPr>
      <w:rPr>
        <w:rFonts w:ascii="Wingdings" w:hAnsi="Wingdings" w:hint="default"/>
      </w:rPr>
    </w:lvl>
    <w:lvl w:ilvl="6" w:tplc="04260001" w:tentative="1">
      <w:start w:val="1"/>
      <w:numFmt w:val="bullet"/>
      <w:lvlText w:val=""/>
      <w:lvlJc w:val="left"/>
      <w:pPr>
        <w:tabs>
          <w:tab w:val="num" w:pos="5472"/>
        </w:tabs>
        <w:ind w:left="5472" w:hanging="360"/>
      </w:pPr>
      <w:rPr>
        <w:rFonts w:ascii="Symbol" w:hAnsi="Symbol" w:hint="default"/>
      </w:rPr>
    </w:lvl>
    <w:lvl w:ilvl="7" w:tplc="04260003" w:tentative="1">
      <w:start w:val="1"/>
      <w:numFmt w:val="bullet"/>
      <w:lvlText w:val="o"/>
      <w:lvlJc w:val="left"/>
      <w:pPr>
        <w:tabs>
          <w:tab w:val="num" w:pos="6192"/>
        </w:tabs>
        <w:ind w:left="6192" w:hanging="360"/>
      </w:pPr>
      <w:rPr>
        <w:rFonts w:ascii="Courier New" w:hAnsi="Courier New" w:hint="default"/>
      </w:rPr>
    </w:lvl>
    <w:lvl w:ilvl="8" w:tplc="04260005" w:tentative="1">
      <w:start w:val="1"/>
      <w:numFmt w:val="bullet"/>
      <w:lvlText w:val=""/>
      <w:lvlJc w:val="left"/>
      <w:pPr>
        <w:tabs>
          <w:tab w:val="num" w:pos="6912"/>
        </w:tabs>
        <w:ind w:left="6912" w:hanging="360"/>
      </w:pPr>
      <w:rPr>
        <w:rFonts w:ascii="Wingdings" w:hAnsi="Wingdings" w:hint="default"/>
      </w:rPr>
    </w:lvl>
  </w:abstractNum>
  <w:abstractNum w:abstractNumId="16">
    <w:nsid w:val="672E15D7"/>
    <w:multiLevelType w:val="hybridMultilevel"/>
    <w:tmpl w:val="14C642A6"/>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num w:numId="1">
    <w:abstractNumId w:val="4"/>
  </w:num>
  <w:num w:numId="2">
    <w:abstractNumId w:val="1"/>
  </w:num>
  <w:num w:numId="3">
    <w:abstractNumId w:val="5"/>
  </w:num>
  <w:num w:numId="4">
    <w:abstractNumId w:val="15"/>
  </w:num>
  <w:num w:numId="5">
    <w:abstractNumId w:val="16"/>
  </w:num>
  <w:num w:numId="6">
    <w:abstractNumId w:val="3"/>
  </w:num>
  <w:num w:numId="7">
    <w:abstractNumId w:val="13"/>
  </w:num>
  <w:num w:numId="8">
    <w:abstractNumId w:val="8"/>
  </w:num>
  <w:num w:numId="9">
    <w:abstractNumId w:val="6"/>
  </w:num>
  <w:num w:numId="10">
    <w:abstractNumId w:val="0"/>
  </w:num>
  <w:num w:numId="11">
    <w:abstractNumId w:val="7"/>
  </w:num>
  <w:num w:numId="12">
    <w:abstractNumId w:val="2"/>
  </w:num>
  <w:num w:numId="13">
    <w:abstractNumId w:val="10"/>
  </w:num>
  <w:num w:numId="14">
    <w:abstractNumId w:val="9"/>
  </w:num>
  <w:num w:numId="15">
    <w:abstractNumId w:val="11"/>
  </w:num>
  <w:num w:numId="16">
    <w:abstractNumId w:val="1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1CAD"/>
    <w:rsid w:val="00000ADC"/>
    <w:rsid w:val="00007E2B"/>
    <w:rsid w:val="00010317"/>
    <w:rsid w:val="000103A2"/>
    <w:rsid w:val="00010D18"/>
    <w:rsid w:val="00015576"/>
    <w:rsid w:val="0001559A"/>
    <w:rsid w:val="000208F6"/>
    <w:rsid w:val="00022232"/>
    <w:rsid w:val="00032129"/>
    <w:rsid w:val="000335A6"/>
    <w:rsid w:val="00036A6F"/>
    <w:rsid w:val="00043E42"/>
    <w:rsid w:val="00047D4E"/>
    <w:rsid w:val="00051681"/>
    <w:rsid w:val="00051CAD"/>
    <w:rsid w:val="00053CB2"/>
    <w:rsid w:val="00054175"/>
    <w:rsid w:val="00060133"/>
    <w:rsid w:val="00076E3D"/>
    <w:rsid w:val="000830CD"/>
    <w:rsid w:val="00090C85"/>
    <w:rsid w:val="000952FF"/>
    <w:rsid w:val="000A0AA7"/>
    <w:rsid w:val="000A2ACE"/>
    <w:rsid w:val="000A4A1B"/>
    <w:rsid w:val="000A5289"/>
    <w:rsid w:val="000A71CC"/>
    <w:rsid w:val="000B1A54"/>
    <w:rsid w:val="000B1ED1"/>
    <w:rsid w:val="000C0ECC"/>
    <w:rsid w:val="000C1A96"/>
    <w:rsid w:val="000C4CE3"/>
    <w:rsid w:val="000C5EEB"/>
    <w:rsid w:val="000C6D5F"/>
    <w:rsid w:val="000D1E15"/>
    <w:rsid w:val="000D1E65"/>
    <w:rsid w:val="000D21FF"/>
    <w:rsid w:val="000D5278"/>
    <w:rsid w:val="000D6BE4"/>
    <w:rsid w:val="000E0F3C"/>
    <w:rsid w:val="000F78D7"/>
    <w:rsid w:val="00103AC6"/>
    <w:rsid w:val="00103EA0"/>
    <w:rsid w:val="00111C7B"/>
    <w:rsid w:val="001138D8"/>
    <w:rsid w:val="00115006"/>
    <w:rsid w:val="00121F04"/>
    <w:rsid w:val="0013058E"/>
    <w:rsid w:val="001312EC"/>
    <w:rsid w:val="00131677"/>
    <w:rsid w:val="00137D55"/>
    <w:rsid w:val="001501D9"/>
    <w:rsid w:val="00157487"/>
    <w:rsid w:val="00163D10"/>
    <w:rsid w:val="00164F6C"/>
    <w:rsid w:val="00165D3A"/>
    <w:rsid w:val="00174270"/>
    <w:rsid w:val="0017443A"/>
    <w:rsid w:val="00174569"/>
    <w:rsid w:val="00176C92"/>
    <w:rsid w:val="00176F51"/>
    <w:rsid w:val="00180E59"/>
    <w:rsid w:val="001849CD"/>
    <w:rsid w:val="00191922"/>
    <w:rsid w:val="001927E7"/>
    <w:rsid w:val="001A1C92"/>
    <w:rsid w:val="001A3A35"/>
    <w:rsid w:val="001A435D"/>
    <w:rsid w:val="001A4D4F"/>
    <w:rsid w:val="001A66DC"/>
    <w:rsid w:val="001B0436"/>
    <w:rsid w:val="001B4891"/>
    <w:rsid w:val="001B5D70"/>
    <w:rsid w:val="001C1B9F"/>
    <w:rsid w:val="001C1DE3"/>
    <w:rsid w:val="001C3BD8"/>
    <w:rsid w:val="001C6AC5"/>
    <w:rsid w:val="001D1FDB"/>
    <w:rsid w:val="001D25E2"/>
    <w:rsid w:val="001D4933"/>
    <w:rsid w:val="001E1C95"/>
    <w:rsid w:val="001E5ADB"/>
    <w:rsid w:val="001E5F05"/>
    <w:rsid w:val="001E6ACF"/>
    <w:rsid w:val="001F0960"/>
    <w:rsid w:val="00203F65"/>
    <w:rsid w:val="00207EA2"/>
    <w:rsid w:val="00210476"/>
    <w:rsid w:val="002108B1"/>
    <w:rsid w:val="002126EF"/>
    <w:rsid w:val="002129DF"/>
    <w:rsid w:val="0021327B"/>
    <w:rsid w:val="00214678"/>
    <w:rsid w:val="00217285"/>
    <w:rsid w:val="00221C39"/>
    <w:rsid w:val="002312B1"/>
    <w:rsid w:val="00235ADB"/>
    <w:rsid w:val="00237F05"/>
    <w:rsid w:val="00245DC5"/>
    <w:rsid w:val="00250904"/>
    <w:rsid w:val="0025107B"/>
    <w:rsid w:val="00252BC0"/>
    <w:rsid w:val="002671ED"/>
    <w:rsid w:val="00274034"/>
    <w:rsid w:val="00274E99"/>
    <w:rsid w:val="00280C6B"/>
    <w:rsid w:val="002843A6"/>
    <w:rsid w:val="00287624"/>
    <w:rsid w:val="00292851"/>
    <w:rsid w:val="002A19BC"/>
    <w:rsid w:val="002A6BA6"/>
    <w:rsid w:val="002B7122"/>
    <w:rsid w:val="002C0C83"/>
    <w:rsid w:val="002C1DDA"/>
    <w:rsid w:val="002C2F60"/>
    <w:rsid w:val="002C3148"/>
    <w:rsid w:val="002C31FD"/>
    <w:rsid w:val="002F0677"/>
    <w:rsid w:val="002F30A9"/>
    <w:rsid w:val="002F3B72"/>
    <w:rsid w:val="002F47C4"/>
    <w:rsid w:val="00304F5A"/>
    <w:rsid w:val="00316FE7"/>
    <w:rsid w:val="00325BE2"/>
    <w:rsid w:val="00330013"/>
    <w:rsid w:val="0033080C"/>
    <w:rsid w:val="0033144A"/>
    <w:rsid w:val="0033373E"/>
    <w:rsid w:val="00336270"/>
    <w:rsid w:val="00337D27"/>
    <w:rsid w:val="00341530"/>
    <w:rsid w:val="00344B79"/>
    <w:rsid w:val="0035027F"/>
    <w:rsid w:val="0035191E"/>
    <w:rsid w:val="00355BA4"/>
    <w:rsid w:val="00356A1A"/>
    <w:rsid w:val="0036129E"/>
    <w:rsid w:val="00366ACE"/>
    <w:rsid w:val="003711B4"/>
    <w:rsid w:val="003725FF"/>
    <w:rsid w:val="00372655"/>
    <w:rsid w:val="0037469C"/>
    <w:rsid w:val="00375405"/>
    <w:rsid w:val="00376A6B"/>
    <w:rsid w:val="0038134E"/>
    <w:rsid w:val="00396360"/>
    <w:rsid w:val="003B56C9"/>
    <w:rsid w:val="003B5C77"/>
    <w:rsid w:val="003B6FAE"/>
    <w:rsid w:val="003C0EFB"/>
    <w:rsid w:val="003C24CD"/>
    <w:rsid w:val="003C30FC"/>
    <w:rsid w:val="003D12D2"/>
    <w:rsid w:val="003D3153"/>
    <w:rsid w:val="003D4888"/>
    <w:rsid w:val="003D529D"/>
    <w:rsid w:val="003D688C"/>
    <w:rsid w:val="003E5795"/>
    <w:rsid w:val="003F0848"/>
    <w:rsid w:val="003F09A8"/>
    <w:rsid w:val="003F2C08"/>
    <w:rsid w:val="00404322"/>
    <w:rsid w:val="0040577A"/>
    <w:rsid w:val="00410939"/>
    <w:rsid w:val="00411BF8"/>
    <w:rsid w:val="00414EB6"/>
    <w:rsid w:val="004152A4"/>
    <w:rsid w:val="00417632"/>
    <w:rsid w:val="00423F24"/>
    <w:rsid w:val="004248FD"/>
    <w:rsid w:val="00432C28"/>
    <w:rsid w:val="004355B0"/>
    <w:rsid w:val="00437725"/>
    <w:rsid w:val="00440B75"/>
    <w:rsid w:val="00440BB5"/>
    <w:rsid w:val="00453F52"/>
    <w:rsid w:val="00454D53"/>
    <w:rsid w:val="004575B1"/>
    <w:rsid w:val="004612A4"/>
    <w:rsid w:val="00462C96"/>
    <w:rsid w:val="0046437C"/>
    <w:rsid w:val="0047691A"/>
    <w:rsid w:val="0047749D"/>
    <w:rsid w:val="0048013F"/>
    <w:rsid w:val="0048068E"/>
    <w:rsid w:val="00480D89"/>
    <w:rsid w:val="004835F9"/>
    <w:rsid w:val="0048464E"/>
    <w:rsid w:val="004873D6"/>
    <w:rsid w:val="00490E7E"/>
    <w:rsid w:val="00494DA1"/>
    <w:rsid w:val="00495171"/>
    <w:rsid w:val="00497846"/>
    <w:rsid w:val="00497DDB"/>
    <w:rsid w:val="004A6A29"/>
    <w:rsid w:val="004B340C"/>
    <w:rsid w:val="004B3B8B"/>
    <w:rsid w:val="004B3F02"/>
    <w:rsid w:val="004C7B52"/>
    <w:rsid w:val="004D0501"/>
    <w:rsid w:val="004D0744"/>
    <w:rsid w:val="004D0E3F"/>
    <w:rsid w:val="004D30F1"/>
    <w:rsid w:val="004D3E53"/>
    <w:rsid w:val="004D450B"/>
    <w:rsid w:val="004E64BB"/>
    <w:rsid w:val="004F31C1"/>
    <w:rsid w:val="00500574"/>
    <w:rsid w:val="00507787"/>
    <w:rsid w:val="00511C0C"/>
    <w:rsid w:val="00513543"/>
    <w:rsid w:val="00515925"/>
    <w:rsid w:val="0051697F"/>
    <w:rsid w:val="00521F20"/>
    <w:rsid w:val="00540D56"/>
    <w:rsid w:val="0054295A"/>
    <w:rsid w:val="00547877"/>
    <w:rsid w:val="0055129F"/>
    <w:rsid w:val="00554FD1"/>
    <w:rsid w:val="00560C22"/>
    <w:rsid w:val="005625AC"/>
    <w:rsid w:val="00564EFC"/>
    <w:rsid w:val="00565B78"/>
    <w:rsid w:val="0056664D"/>
    <w:rsid w:val="00571A70"/>
    <w:rsid w:val="0058257E"/>
    <w:rsid w:val="00586E0A"/>
    <w:rsid w:val="005952E9"/>
    <w:rsid w:val="00596221"/>
    <w:rsid w:val="005964E9"/>
    <w:rsid w:val="005970E1"/>
    <w:rsid w:val="005A5751"/>
    <w:rsid w:val="005B0CEE"/>
    <w:rsid w:val="005B406C"/>
    <w:rsid w:val="005B47FE"/>
    <w:rsid w:val="005B67D3"/>
    <w:rsid w:val="005B7BB9"/>
    <w:rsid w:val="005D1E7A"/>
    <w:rsid w:val="005D3571"/>
    <w:rsid w:val="005D7544"/>
    <w:rsid w:val="005F3FB8"/>
    <w:rsid w:val="0060599F"/>
    <w:rsid w:val="006062C1"/>
    <w:rsid w:val="0060787B"/>
    <w:rsid w:val="00610097"/>
    <w:rsid w:val="00612506"/>
    <w:rsid w:val="00613FC0"/>
    <w:rsid w:val="006157B8"/>
    <w:rsid w:val="00615DE8"/>
    <w:rsid w:val="00616053"/>
    <w:rsid w:val="006235DA"/>
    <w:rsid w:val="00623DE2"/>
    <w:rsid w:val="006246F9"/>
    <w:rsid w:val="00624C34"/>
    <w:rsid w:val="006335A8"/>
    <w:rsid w:val="00633E06"/>
    <w:rsid w:val="00652EE0"/>
    <w:rsid w:val="006617A7"/>
    <w:rsid w:val="006627D0"/>
    <w:rsid w:val="00667D6B"/>
    <w:rsid w:val="006723FF"/>
    <w:rsid w:val="00673EC8"/>
    <w:rsid w:val="00676287"/>
    <w:rsid w:val="006801FE"/>
    <w:rsid w:val="00680D6B"/>
    <w:rsid w:val="00682079"/>
    <w:rsid w:val="00686895"/>
    <w:rsid w:val="006921F4"/>
    <w:rsid w:val="006949E4"/>
    <w:rsid w:val="00694A83"/>
    <w:rsid w:val="006A2DCB"/>
    <w:rsid w:val="006A4383"/>
    <w:rsid w:val="006A4894"/>
    <w:rsid w:val="006B00C4"/>
    <w:rsid w:val="006B2155"/>
    <w:rsid w:val="006B338C"/>
    <w:rsid w:val="006B3851"/>
    <w:rsid w:val="006B4115"/>
    <w:rsid w:val="006C1F8A"/>
    <w:rsid w:val="006C4592"/>
    <w:rsid w:val="006C7865"/>
    <w:rsid w:val="006D004A"/>
    <w:rsid w:val="006D5B5D"/>
    <w:rsid w:val="006E1C37"/>
    <w:rsid w:val="006E3AB4"/>
    <w:rsid w:val="006E3B82"/>
    <w:rsid w:val="006F0930"/>
    <w:rsid w:val="006F417E"/>
    <w:rsid w:val="006F42B4"/>
    <w:rsid w:val="006F6706"/>
    <w:rsid w:val="006F7AB3"/>
    <w:rsid w:val="00701F8F"/>
    <w:rsid w:val="007020C7"/>
    <w:rsid w:val="0070606A"/>
    <w:rsid w:val="00707412"/>
    <w:rsid w:val="007118E6"/>
    <w:rsid w:val="00712C89"/>
    <w:rsid w:val="00713388"/>
    <w:rsid w:val="00717D46"/>
    <w:rsid w:val="00722802"/>
    <w:rsid w:val="00722E07"/>
    <w:rsid w:val="00723103"/>
    <w:rsid w:val="00730409"/>
    <w:rsid w:val="0073303D"/>
    <w:rsid w:val="007417E9"/>
    <w:rsid w:val="007451D6"/>
    <w:rsid w:val="00746CFB"/>
    <w:rsid w:val="00763325"/>
    <w:rsid w:val="00763544"/>
    <w:rsid w:val="007666AB"/>
    <w:rsid w:val="00770F75"/>
    <w:rsid w:val="00772EDF"/>
    <w:rsid w:val="007735E1"/>
    <w:rsid w:val="0078163C"/>
    <w:rsid w:val="00794131"/>
    <w:rsid w:val="007952B3"/>
    <w:rsid w:val="007969C0"/>
    <w:rsid w:val="007A159D"/>
    <w:rsid w:val="007A3EB2"/>
    <w:rsid w:val="007A77D5"/>
    <w:rsid w:val="007B47D7"/>
    <w:rsid w:val="007B5DA3"/>
    <w:rsid w:val="007C0319"/>
    <w:rsid w:val="007C64D4"/>
    <w:rsid w:val="007D0091"/>
    <w:rsid w:val="007D1EEB"/>
    <w:rsid w:val="007D31D0"/>
    <w:rsid w:val="007D45AB"/>
    <w:rsid w:val="007D7931"/>
    <w:rsid w:val="007E2672"/>
    <w:rsid w:val="007E48AD"/>
    <w:rsid w:val="007F033D"/>
    <w:rsid w:val="007F1F81"/>
    <w:rsid w:val="007F2CD3"/>
    <w:rsid w:val="007F4E3D"/>
    <w:rsid w:val="0080646F"/>
    <w:rsid w:val="00806637"/>
    <w:rsid w:val="00811BAC"/>
    <w:rsid w:val="00814C21"/>
    <w:rsid w:val="00815959"/>
    <w:rsid w:val="0082184B"/>
    <w:rsid w:val="00822496"/>
    <w:rsid w:val="00822D27"/>
    <w:rsid w:val="00824485"/>
    <w:rsid w:val="00825B75"/>
    <w:rsid w:val="00832736"/>
    <w:rsid w:val="008339C0"/>
    <w:rsid w:val="00860F30"/>
    <w:rsid w:val="00863F08"/>
    <w:rsid w:val="00864CD8"/>
    <w:rsid w:val="00866DBD"/>
    <w:rsid w:val="0087293B"/>
    <w:rsid w:val="0087454B"/>
    <w:rsid w:val="00876D70"/>
    <w:rsid w:val="008800B1"/>
    <w:rsid w:val="00885C22"/>
    <w:rsid w:val="00886CA0"/>
    <w:rsid w:val="0088732E"/>
    <w:rsid w:val="00893C70"/>
    <w:rsid w:val="00894AE9"/>
    <w:rsid w:val="00895B6A"/>
    <w:rsid w:val="008A0EC3"/>
    <w:rsid w:val="008A1947"/>
    <w:rsid w:val="008A1E37"/>
    <w:rsid w:val="008A7B37"/>
    <w:rsid w:val="008A7E93"/>
    <w:rsid w:val="008B206A"/>
    <w:rsid w:val="008C0C03"/>
    <w:rsid w:val="008C45F3"/>
    <w:rsid w:val="008C6D03"/>
    <w:rsid w:val="008C7379"/>
    <w:rsid w:val="008D2926"/>
    <w:rsid w:val="008D3D07"/>
    <w:rsid w:val="008D40DF"/>
    <w:rsid w:val="008D6729"/>
    <w:rsid w:val="008E0638"/>
    <w:rsid w:val="008E247B"/>
    <w:rsid w:val="008E3CD3"/>
    <w:rsid w:val="008F1F62"/>
    <w:rsid w:val="008F51A9"/>
    <w:rsid w:val="008F6AC1"/>
    <w:rsid w:val="00907F6A"/>
    <w:rsid w:val="00911112"/>
    <w:rsid w:val="0091260A"/>
    <w:rsid w:val="0091364B"/>
    <w:rsid w:val="009140A8"/>
    <w:rsid w:val="009149EB"/>
    <w:rsid w:val="00920BF3"/>
    <w:rsid w:val="00922174"/>
    <w:rsid w:val="009224F0"/>
    <w:rsid w:val="009274E3"/>
    <w:rsid w:val="00927BD6"/>
    <w:rsid w:val="0093092A"/>
    <w:rsid w:val="00931465"/>
    <w:rsid w:val="00932A23"/>
    <w:rsid w:val="0093631D"/>
    <w:rsid w:val="009373E3"/>
    <w:rsid w:val="00942838"/>
    <w:rsid w:val="00943E83"/>
    <w:rsid w:val="009460AB"/>
    <w:rsid w:val="00951E26"/>
    <w:rsid w:val="00953627"/>
    <w:rsid w:val="00962D32"/>
    <w:rsid w:val="0096526D"/>
    <w:rsid w:val="00973128"/>
    <w:rsid w:val="00982485"/>
    <w:rsid w:val="009911BD"/>
    <w:rsid w:val="00993056"/>
    <w:rsid w:val="00995F0D"/>
    <w:rsid w:val="009B1139"/>
    <w:rsid w:val="009B20FA"/>
    <w:rsid w:val="009B2928"/>
    <w:rsid w:val="009B4616"/>
    <w:rsid w:val="009C0539"/>
    <w:rsid w:val="009C4411"/>
    <w:rsid w:val="009C5F57"/>
    <w:rsid w:val="009D60B6"/>
    <w:rsid w:val="009F7A03"/>
    <w:rsid w:val="00A00550"/>
    <w:rsid w:val="00A008B9"/>
    <w:rsid w:val="00A01EB1"/>
    <w:rsid w:val="00A029A7"/>
    <w:rsid w:val="00A03EE9"/>
    <w:rsid w:val="00A07698"/>
    <w:rsid w:val="00A10883"/>
    <w:rsid w:val="00A11365"/>
    <w:rsid w:val="00A179AD"/>
    <w:rsid w:val="00A22611"/>
    <w:rsid w:val="00A30C4D"/>
    <w:rsid w:val="00A30CB8"/>
    <w:rsid w:val="00A32F3A"/>
    <w:rsid w:val="00A33D3A"/>
    <w:rsid w:val="00A34CFB"/>
    <w:rsid w:val="00A37F5A"/>
    <w:rsid w:val="00A432B0"/>
    <w:rsid w:val="00A45144"/>
    <w:rsid w:val="00A51417"/>
    <w:rsid w:val="00A61E82"/>
    <w:rsid w:val="00A73F44"/>
    <w:rsid w:val="00A80F40"/>
    <w:rsid w:val="00A8583B"/>
    <w:rsid w:val="00A85CE1"/>
    <w:rsid w:val="00A872EF"/>
    <w:rsid w:val="00A87659"/>
    <w:rsid w:val="00A963A6"/>
    <w:rsid w:val="00AA2D35"/>
    <w:rsid w:val="00AA3111"/>
    <w:rsid w:val="00AA6178"/>
    <w:rsid w:val="00AC438D"/>
    <w:rsid w:val="00AD5752"/>
    <w:rsid w:val="00AD73A5"/>
    <w:rsid w:val="00AE4530"/>
    <w:rsid w:val="00AF0BA1"/>
    <w:rsid w:val="00AF232B"/>
    <w:rsid w:val="00B03FF3"/>
    <w:rsid w:val="00B04610"/>
    <w:rsid w:val="00B1724A"/>
    <w:rsid w:val="00B2535D"/>
    <w:rsid w:val="00B34B6F"/>
    <w:rsid w:val="00B351F9"/>
    <w:rsid w:val="00B35D76"/>
    <w:rsid w:val="00B3678F"/>
    <w:rsid w:val="00B431E8"/>
    <w:rsid w:val="00B54F9A"/>
    <w:rsid w:val="00B570D9"/>
    <w:rsid w:val="00B57142"/>
    <w:rsid w:val="00B57C52"/>
    <w:rsid w:val="00B608B1"/>
    <w:rsid w:val="00B637D2"/>
    <w:rsid w:val="00B66FDC"/>
    <w:rsid w:val="00B67662"/>
    <w:rsid w:val="00B73C12"/>
    <w:rsid w:val="00B82D1D"/>
    <w:rsid w:val="00B8759F"/>
    <w:rsid w:val="00BA3F99"/>
    <w:rsid w:val="00BB0086"/>
    <w:rsid w:val="00BB4658"/>
    <w:rsid w:val="00BB5E49"/>
    <w:rsid w:val="00BB75AB"/>
    <w:rsid w:val="00BD3447"/>
    <w:rsid w:val="00BD6B37"/>
    <w:rsid w:val="00BE493B"/>
    <w:rsid w:val="00BF0001"/>
    <w:rsid w:val="00C01AAC"/>
    <w:rsid w:val="00C07866"/>
    <w:rsid w:val="00C171BC"/>
    <w:rsid w:val="00C36C5A"/>
    <w:rsid w:val="00C37A08"/>
    <w:rsid w:val="00C40CC0"/>
    <w:rsid w:val="00C501BB"/>
    <w:rsid w:val="00C611F0"/>
    <w:rsid w:val="00C612FF"/>
    <w:rsid w:val="00C61A58"/>
    <w:rsid w:val="00C65706"/>
    <w:rsid w:val="00C659EA"/>
    <w:rsid w:val="00C65BE1"/>
    <w:rsid w:val="00C743A0"/>
    <w:rsid w:val="00C91D3B"/>
    <w:rsid w:val="00C929E0"/>
    <w:rsid w:val="00C933F9"/>
    <w:rsid w:val="00C93619"/>
    <w:rsid w:val="00C95B85"/>
    <w:rsid w:val="00CA3FC2"/>
    <w:rsid w:val="00CB2EB5"/>
    <w:rsid w:val="00CB788B"/>
    <w:rsid w:val="00CC4F70"/>
    <w:rsid w:val="00CC50AD"/>
    <w:rsid w:val="00CC5F3D"/>
    <w:rsid w:val="00CC73BE"/>
    <w:rsid w:val="00CD16C7"/>
    <w:rsid w:val="00CE7B29"/>
    <w:rsid w:val="00CF0529"/>
    <w:rsid w:val="00CF27A6"/>
    <w:rsid w:val="00CF2BCD"/>
    <w:rsid w:val="00CF35B4"/>
    <w:rsid w:val="00CF5F5B"/>
    <w:rsid w:val="00D032C7"/>
    <w:rsid w:val="00D075C3"/>
    <w:rsid w:val="00D12584"/>
    <w:rsid w:val="00D1514A"/>
    <w:rsid w:val="00D33A36"/>
    <w:rsid w:val="00D36769"/>
    <w:rsid w:val="00D47179"/>
    <w:rsid w:val="00D60326"/>
    <w:rsid w:val="00D64B34"/>
    <w:rsid w:val="00D65ED3"/>
    <w:rsid w:val="00D76C47"/>
    <w:rsid w:val="00D8186E"/>
    <w:rsid w:val="00D83949"/>
    <w:rsid w:val="00D84AB7"/>
    <w:rsid w:val="00D86195"/>
    <w:rsid w:val="00D930AC"/>
    <w:rsid w:val="00D945AB"/>
    <w:rsid w:val="00D96144"/>
    <w:rsid w:val="00DA77C5"/>
    <w:rsid w:val="00DB2ABF"/>
    <w:rsid w:val="00DB3251"/>
    <w:rsid w:val="00DB4DB1"/>
    <w:rsid w:val="00DB7F61"/>
    <w:rsid w:val="00DD00A6"/>
    <w:rsid w:val="00DD2ECF"/>
    <w:rsid w:val="00DE0321"/>
    <w:rsid w:val="00DE0E9C"/>
    <w:rsid w:val="00DF01B6"/>
    <w:rsid w:val="00DF7C76"/>
    <w:rsid w:val="00E01C69"/>
    <w:rsid w:val="00E0308A"/>
    <w:rsid w:val="00E03D0C"/>
    <w:rsid w:val="00E07C75"/>
    <w:rsid w:val="00E14296"/>
    <w:rsid w:val="00E14CC4"/>
    <w:rsid w:val="00E159C2"/>
    <w:rsid w:val="00E16F2E"/>
    <w:rsid w:val="00E20879"/>
    <w:rsid w:val="00E2185E"/>
    <w:rsid w:val="00E22BAD"/>
    <w:rsid w:val="00E42C97"/>
    <w:rsid w:val="00E4748F"/>
    <w:rsid w:val="00E50F06"/>
    <w:rsid w:val="00E549DA"/>
    <w:rsid w:val="00E616B4"/>
    <w:rsid w:val="00E61A88"/>
    <w:rsid w:val="00E626CE"/>
    <w:rsid w:val="00E65E79"/>
    <w:rsid w:val="00E7192E"/>
    <w:rsid w:val="00E75C33"/>
    <w:rsid w:val="00E801F0"/>
    <w:rsid w:val="00E82595"/>
    <w:rsid w:val="00E826A8"/>
    <w:rsid w:val="00E8381A"/>
    <w:rsid w:val="00E87016"/>
    <w:rsid w:val="00E91DF5"/>
    <w:rsid w:val="00E9391F"/>
    <w:rsid w:val="00EA7467"/>
    <w:rsid w:val="00EB2B7A"/>
    <w:rsid w:val="00EB424F"/>
    <w:rsid w:val="00EB7972"/>
    <w:rsid w:val="00EC439B"/>
    <w:rsid w:val="00EC46FA"/>
    <w:rsid w:val="00ED4ACB"/>
    <w:rsid w:val="00ED6EFC"/>
    <w:rsid w:val="00ED77AA"/>
    <w:rsid w:val="00EE04F8"/>
    <w:rsid w:val="00EE176C"/>
    <w:rsid w:val="00EE1A20"/>
    <w:rsid w:val="00EE3731"/>
    <w:rsid w:val="00EE580C"/>
    <w:rsid w:val="00EE5EC3"/>
    <w:rsid w:val="00EF0BBE"/>
    <w:rsid w:val="00EF1336"/>
    <w:rsid w:val="00EF380F"/>
    <w:rsid w:val="00EF4224"/>
    <w:rsid w:val="00F0014F"/>
    <w:rsid w:val="00F00AF9"/>
    <w:rsid w:val="00F03A8F"/>
    <w:rsid w:val="00F11EEA"/>
    <w:rsid w:val="00F168EC"/>
    <w:rsid w:val="00F207F8"/>
    <w:rsid w:val="00F312DC"/>
    <w:rsid w:val="00F33015"/>
    <w:rsid w:val="00F34D0F"/>
    <w:rsid w:val="00F366CC"/>
    <w:rsid w:val="00F479A7"/>
    <w:rsid w:val="00F51D25"/>
    <w:rsid w:val="00F5453E"/>
    <w:rsid w:val="00F55418"/>
    <w:rsid w:val="00F559B4"/>
    <w:rsid w:val="00F55B2D"/>
    <w:rsid w:val="00F6002A"/>
    <w:rsid w:val="00F72E42"/>
    <w:rsid w:val="00F75DA9"/>
    <w:rsid w:val="00F81C63"/>
    <w:rsid w:val="00F85201"/>
    <w:rsid w:val="00F872D4"/>
    <w:rsid w:val="00F91E56"/>
    <w:rsid w:val="00FA7568"/>
    <w:rsid w:val="00FB3184"/>
    <w:rsid w:val="00FB48EA"/>
    <w:rsid w:val="00FB4E82"/>
    <w:rsid w:val="00FC00D6"/>
    <w:rsid w:val="00FC4F39"/>
    <w:rsid w:val="00FD1271"/>
    <w:rsid w:val="00FD4846"/>
    <w:rsid w:val="00FE2379"/>
    <w:rsid w:val="00FE73D3"/>
    <w:rsid w:val="00FF0011"/>
    <w:rsid w:val="00FF369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1CA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51CAD"/>
    <w:pPr>
      <w:tabs>
        <w:tab w:val="center" w:pos="4153"/>
        <w:tab w:val="right" w:pos="8306"/>
      </w:tabs>
    </w:pPr>
  </w:style>
  <w:style w:type="character" w:customStyle="1" w:styleId="HeaderChar">
    <w:name w:val="Header Char"/>
    <w:basedOn w:val="DefaultParagraphFont"/>
    <w:link w:val="Header"/>
    <w:uiPriority w:val="99"/>
    <w:semiHidden/>
    <w:locked/>
    <w:rPr>
      <w:rFonts w:cs="Times New Roman"/>
      <w:sz w:val="24"/>
      <w:szCs w:val="24"/>
    </w:rPr>
  </w:style>
  <w:style w:type="character" w:styleId="Strong">
    <w:name w:val="Strong"/>
    <w:basedOn w:val="DefaultParagraphFont"/>
    <w:uiPriority w:val="22"/>
    <w:qFormat/>
    <w:rsid w:val="00051CAD"/>
    <w:rPr>
      <w:rFonts w:cs="Times New Roman"/>
      <w:b/>
    </w:rPr>
  </w:style>
  <w:style w:type="paragraph" w:customStyle="1" w:styleId="naisf">
    <w:name w:val="naisf"/>
    <w:basedOn w:val="Normal"/>
    <w:rsid w:val="00051CAD"/>
    <w:pPr>
      <w:spacing w:before="75" w:after="75"/>
      <w:ind w:firstLine="375"/>
      <w:jc w:val="both"/>
    </w:pPr>
  </w:style>
  <w:style w:type="paragraph" w:styleId="BodyTextIndent2">
    <w:name w:val="Body Text Indent 2"/>
    <w:basedOn w:val="Normal"/>
    <w:link w:val="BodyTextIndent2Char"/>
    <w:uiPriority w:val="99"/>
    <w:rsid w:val="00051CAD"/>
    <w:pPr>
      <w:spacing w:after="120" w:line="480" w:lineRule="auto"/>
      <w:ind w:left="283"/>
    </w:pPr>
  </w:style>
  <w:style w:type="character" w:customStyle="1" w:styleId="BodyTextIndent2Char">
    <w:name w:val="Body Text Indent 2 Char"/>
    <w:basedOn w:val="DefaultParagraphFont"/>
    <w:link w:val="BodyTextIndent2"/>
    <w:uiPriority w:val="99"/>
    <w:semiHidden/>
    <w:locked/>
    <w:rPr>
      <w:rFonts w:cs="Times New Roman"/>
      <w:sz w:val="24"/>
      <w:szCs w:val="24"/>
    </w:rPr>
  </w:style>
  <w:style w:type="paragraph" w:customStyle="1" w:styleId="Default">
    <w:name w:val="Default"/>
    <w:rsid w:val="00051CAD"/>
    <w:pPr>
      <w:autoSpaceDE w:val="0"/>
      <w:autoSpaceDN w:val="0"/>
      <w:adjustRightInd w:val="0"/>
    </w:pPr>
    <w:rPr>
      <w:color w:val="000000"/>
      <w:sz w:val="24"/>
      <w:szCs w:val="24"/>
    </w:rPr>
  </w:style>
  <w:style w:type="character" w:styleId="Hyperlink">
    <w:name w:val="Hyperlink"/>
    <w:basedOn w:val="DefaultParagraphFont"/>
    <w:uiPriority w:val="99"/>
    <w:rsid w:val="00051CAD"/>
    <w:rPr>
      <w:rFonts w:cs="Times New Roman"/>
      <w:color w:val="0000FF"/>
      <w:u w:val="single"/>
    </w:rPr>
  </w:style>
  <w:style w:type="paragraph" w:customStyle="1" w:styleId="naisnod">
    <w:name w:val="naisnod"/>
    <w:basedOn w:val="Normal"/>
    <w:rsid w:val="00051CAD"/>
    <w:pPr>
      <w:spacing w:before="150" w:after="150"/>
      <w:jc w:val="center"/>
    </w:pPr>
    <w:rPr>
      <w:b/>
      <w:bCs/>
    </w:rPr>
  </w:style>
  <w:style w:type="paragraph" w:styleId="BodyText2">
    <w:name w:val="Body Text 2"/>
    <w:basedOn w:val="Normal"/>
    <w:link w:val="BodyText2Char"/>
    <w:uiPriority w:val="99"/>
    <w:unhideWhenUsed/>
    <w:rsid w:val="00051CAD"/>
    <w:pPr>
      <w:spacing w:after="120" w:line="480" w:lineRule="auto"/>
    </w:pPr>
    <w:rPr>
      <w:lang w:val="en-GB"/>
    </w:rPr>
  </w:style>
  <w:style w:type="character" w:customStyle="1" w:styleId="BodyText2Char">
    <w:name w:val="Body Text 2 Char"/>
    <w:basedOn w:val="DefaultParagraphFont"/>
    <w:link w:val="BodyText2"/>
    <w:uiPriority w:val="99"/>
    <w:locked/>
    <w:rsid w:val="00051CAD"/>
    <w:rPr>
      <w:rFonts w:cs="Times New Roman"/>
      <w:sz w:val="24"/>
      <w:lang w:val="en-GB" w:eastAsia="lv-LV"/>
    </w:rPr>
  </w:style>
  <w:style w:type="paragraph" w:customStyle="1" w:styleId="naiskr">
    <w:name w:val="naiskr"/>
    <w:basedOn w:val="Normal"/>
    <w:rsid w:val="00051CAD"/>
    <w:pPr>
      <w:spacing w:before="75" w:after="75"/>
    </w:pPr>
  </w:style>
  <w:style w:type="paragraph" w:styleId="BodyTextIndent3">
    <w:name w:val="Body Text Indent 3"/>
    <w:basedOn w:val="Normal"/>
    <w:link w:val="BodyTextIndent3Char"/>
    <w:uiPriority w:val="99"/>
    <w:rsid w:val="00051CAD"/>
    <w:pPr>
      <w:spacing w:after="120"/>
      <w:ind w:left="283"/>
    </w:pPr>
    <w:rPr>
      <w:sz w:val="16"/>
      <w:szCs w:val="16"/>
      <w:lang w:val="en-US"/>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styleId="NormalWeb">
    <w:name w:val="Normal (Web)"/>
    <w:basedOn w:val="Normal"/>
    <w:link w:val="NormalWebChar"/>
    <w:uiPriority w:val="99"/>
    <w:rsid w:val="00051CAD"/>
    <w:pPr>
      <w:spacing w:before="100" w:beforeAutospacing="1" w:after="100" w:afterAutospacing="1"/>
    </w:pPr>
  </w:style>
  <w:style w:type="character" w:customStyle="1" w:styleId="NormalWebChar">
    <w:name w:val="Normal (Web) Char"/>
    <w:link w:val="NormalWeb"/>
    <w:locked/>
    <w:rsid w:val="00051CAD"/>
    <w:rPr>
      <w:sz w:val="24"/>
      <w:lang w:val="lv-LV" w:eastAsia="lv-LV"/>
    </w:rPr>
  </w:style>
  <w:style w:type="paragraph" w:styleId="BalloonText">
    <w:name w:val="Balloon Text"/>
    <w:basedOn w:val="Normal"/>
    <w:link w:val="BalloonTextChar"/>
    <w:uiPriority w:val="99"/>
    <w:semiHidden/>
    <w:rsid w:val="000103A2"/>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styleId="CommentReference">
    <w:name w:val="annotation reference"/>
    <w:basedOn w:val="DefaultParagraphFont"/>
    <w:uiPriority w:val="99"/>
    <w:semiHidden/>
    <w:rsid w:val="00F81C63"/>
    <w:rPr>
      <w:rFonts w:cs="Times New Roman"/>
      <w:sz w:val="16"/>
    </w:rPr>
  </w:style>
  <w:style w:type="paragraph" w:styleId="CommentText">
    <w:name w:val="annotation text"/>
    <w:basedOn w:val="Normal"/>
    <w:link w:val="CommentTextChar"/>
    <w:uiPriority w:val="99"/>
    <w:semiHidden/>
    <w:rsid w:val="00F81C63"/>
    <w:rPr>
      <w:sz w:val="20"/>
      <w:szCs w:val="20"/>
    </w:rPr>
  </w:style>
  <w:style w:type="character" w:customStyle="1" w:styleId="CommentTextChar">
    <w:name w:val="Comment Text Char"/>
    <w:basedOn w:val="DefaultParagraphFont"/>
    <w:link w:val="CommentText"/>
    <w:uiPriority w:val="99"/>
    <w:semiHidden/>
    <w:locked/>
    <w:rPr>
      <w:rFonts w:cs="Times New Roman"/>
    </w:rPr>
  </w:style>
  <w:style w:type="paragraph" w:styleId="CommentSubject">
    <w:name w:val="annotation subject"/>
    <w:basedOn w:val="CommentText"/>
    <w:next w:val="CommentText"/>
    <w:link w:val="CommentSubjectChar"/>
    <w:uiPriority w:val="99"/>
    <w:semiHidden/>
    <w:rsid w:val="00F81C63"/>
    <w:rPr>
      <w:b/>
      <w:bCs/>
    </w:rPr>
  </w:style>
  <w:style w:type="character" w:customStyle="1" w:styleId="CommentSubjectChar">
    <w:name w:val="Comment Subject Char"/>
    <w:basedOn w:val="CommentTextChar"/>
    <w:link w:val="CommentSubject"/>
    <w:uiPriority w:val="99"/>
    <w:semiHidden/>
    <w:locked/>
    <w:rPr>
      <w:rFonts w:cs="Times New Roman"/>
      <w:b/>
      <w:bCs/>
    </w:rPr>
  </w:style>
  <w:style w:type="paragraph" w:styleId="Footer">
    <w:name w:val="footer"/>
    <w:basedOn w:val="Normal"/>
    <w:link w:val="FooterChar"/>
    <w:uiPriority w:val="99"/>
    <w:rsid w:val="00E03D0C"/>
    <w:pPr>
      <w:tabs>
        <w:tab w:val="center" w:pos="4153"/>
        <w:tab w:val="right" w:pos="8306"/>
      </w:tabs>
    </w:pPr>
  </w:style>
  <w:style w:type="character" w:customStyle="1" w:styleId="FooterChar">
    <w:name w:val="Footer Char"/>
    <w:basedOn w:val="DefaultParagraphFont"/>
    <w:link w:val="Footer"/>
    <w:uiPriority w:val="99"/>
    <w:locked/>
    <w:rsid w:val="00E03D0C"/>
    <w:rPr>
      <w:rFonts w:cs="Times New Roman"/>
      <w:sz w:val="24"/>
    </w:rPr>
  </w:style>
  <w:style w:type="paragraph" w:styleId="BodyText">
    <w:name w:val="Body Text"/>
    <w:basedOn w:val="Normal"/>
    <w:link w:val="BodyTextChar"/>
    <w:uiPriority w:val="99"/>
    <w:rsid w:val="00274034"/>
    <w:pPr>
      <w:spacing w:after="120"/>
    </w:pPr>
  </w:style>
  <w:style w:type="character" w:customStyle="1" w:styleId="BodyTextChar">
    <w:name w:val="Body Text Char"/>
    <w:basedOn w:val="DefaultParagraphFont"/>
    <w:link w:val="BodyText"/>
    <w:uiPriority w:val="99"/>
    <w:locked/>
    <w:rsid w:val="00274034"/>
    <w:rPr>
      <w:rFonts w:cs="Times New Roman"/>
      <w:sz w:val="24"/>
    </w:rPr>
  </w:style>
  <w:style w:type="paragraph" w:styleId="ListParagraph">
    <w:name w:val="List Paragraph"/>
    <w:basedOn w:val="Normal"/>
    <w:uiPriority w:val="34"/>
    <w:qFormat/>
    <w:rsid w:val="0080646F"/>
    <w:pPr>
      <w:ind w:left="720"/>
      <w:contextualSpacing/>
    </w:pPr>
  </w:style>
  <w:style w:type="character" w:styleId="FollowedHyperlink">
    <w:name w:val="FollowedHyperlink"/>
    <w:basedOn w:val="DefaultParagraphFont"/>
    <w:uiPriority w:val="99"/>
    <w:rsid w:val="009D60B6"/>
    <w:rPr>
      <w:rFonts w:cs="Times New Roman"/>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1CA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51CAD"/>
    <w:pPr>
      <w:tabs>
        <w:tab w:val="center" w:pos="4153"/>
        <w:tab w:val="right" w:pos="8306"/>
      </w:tabs>
    </w:pPr>
  </w:style>
  <w:style w:type="character" w:customStyle="1" w:styleId="HeaderChar">
    <w:name w:val="Header Char"/>
    <w:basedOn w:val="DefaultParagraphFont"/>
    <w:link w:val="Header"/>
    <w:uiPriority w:val="99"/>
    <w:semiHidden/>
    <w:locked/>
    <w:rPr>
      <w:rFonts w:cs="Times New Roman"/>
      <w:sz w:val="24"/>
      <w:szCs w:val="24"/>
    </w:rPr>
  </w:style>
  <w:style w:type="character" w:styleId="Strong">
    <w:name w:val="Strong"/>
    <w:basedOn w:val="DefaultParagraphFont"/>
    <w:uiPriority w:val="22"/>
    <w:qFormat/>
    <w:rsid w:val="00051CAD"/>
    <w:rPr>
      <w:rFonts w:cs="Times New Roman"/>
      <w:b/>
    </w:rPr>
  </w:style>
  <w:style w:type="paragraph" w:customStyle="1" w:styleId="naisf">
    <w:name w:val="naisf"/>
    <w:basedOn w:val="Normal"/>
    <w:rsid w:val="00051CAD"/>
    <w:pPr>
      <w:spacing w:before="75" w:after="75"/>
      <w:ind w:firstLine="375"/>
      <w:jc w:val="both"/>
    </w:pPr>
  </w:style>
  <w:style w:type="paragraph" w:styleId="BodyTextIndent2">
    <w:name w:val="Body Text Indent 2"/>
    <w:basedOn w:val="Normal"/>
    <w:link w:val="BodyTextIndent2Char"/>
    <w:uiPriority w:val="99"/>
    <w:rsid w:val="00051CAD"/>
    <w:pPr>
      <w:spacing w:after="120" w:line="480" w:lineRule="auto"/>
      <w:ind w:left="283"/>
    </w:pPr>
  </w:style>
  <w:style w:type="character" w:customStyle="1" w:styleId="BodyTextIndent2Char">
    <w:name w:val="Body Text Indent 2 Char"/>
    <w:basedOn w:val="DefaultParagraphFont"/>
    <w:link w:val="BodyTextIndent2"/>
    <w:uiPriority w:val="99"/>
    <w:semiHidden/>
    <w:locked/>
    <w:rPr>
      <w:rFonts w:cs="Times New Roman"/>
      <w:sz w:val="24"/>
      <w:szCs w:val="24"/>
    </w:rPr>
  </w:style>
  <w:style w:type="paragraph" w:customStyle="1" w:styleId="Default">
    <w:name w:val="Default"/>
    <w:rsid w:val="00051CAD"/>
    <w:pPr>
      <w:autoSpaceDE w:val="0"/>
      <w:autoSpaceDN w:val="0"/>
      <w:adjustRightInd w:val="0"/>
    </w:pPr>
    <w:rPr>
      <w:color w:val="000000"/>
      <w:sz w:val="24"/>
      <w:szCs w:val="24"/>
    </w:rPr>
  </w:style>
  <w:style w:type="character" w:styleId="Hyperlink">
    <w:name w:val="Hyperlink"/>
    <w:basedOn w:val="DefaultParagraphFont"/>
    <w:uiPriority w:val="99"/>
    <w:rsid w:val="00051CAD"/>
    <w:rPr>
      <w:rFonts w:cs="Times New Roman"/>
      <w:color w:val="0000FF"/>
      <w:u w:val="single"/>
    </w:rPr>
  </w:style>
  <w:style w:type="paragraph" w:customStyle="1" w:styleId="naisnod">
    <w:name w:val="naisnod"/>
    <w:basedOn w:val="Normal"/>
    <w:rsid w:val="00051CAD"/>
    <w:pPr>
      <w:spacing w:before="150" w:after="150"/>
      <w:jc w:val="center"/>
    </w:pPr>
    <w:rPr>
      <w:b/>
      <w:bCs/>
    </w:rPr>
  </w:style>
  <w:style w:type="paragraph" w:styleId="BodyText2">
    <w:name w:val="Body Text 2"/>
    <w:basedOn w:val="Normal"/>
    <w:link w:val="BodyText2Char"/>
    <w:uiPriority w:val="99"/>
    <w:unhideWhenUsed/>
    <w:rsid w:val="00051CAD"/>
    <w:pPr>
      <w:spacing w:after="120" w:line="480" w:lineRule="auto"/>
    </w:pPr>
    <w:rPr>
      <w:lang w:val="en-GB"/>
    </w:rPr>
  </w:style>
  <w:style w:type="character" w:customStyle="1" w:styleId="BodyText2Char">
    <w:name w:val="Body Text 2 Char"/>
    <w:basedOn w:val="DefaultParagraphFont"/>
    <w:link w:val="BodyText2"/>
    <w:uiPriority w:val="99"/>
    <w:locked/>
    <w:rsid w:val="00051CAD"/>
    <w:rPr>
      <w:rFonts w:cs="Times New Roman"/>
      <w:sz w:val="24"/>
      <w:lang w:val="en-GB" w:eastAsia="lv-LV"/>
    </w:rPr>
  </w:style>
  <w:style w:type="paragraph" w:customStyle="1" w:styleId="naiskr">
    <w:name w:val="naiskr"/>
    <w:basedOn w:val="Normal"/>
    <w:rsid w:val="00051CAD"/>
    <w:pPr>
      <w:spacing w:before="75" w:after="75"/>
    </w:pPr>
  </w:style>
  <w:style w:type="paragraph" w:styleId="BodyTextIndent3">
    <w:name w:val="Body Text Indent 3"/>
    <w:basedOn w:val="Normal"/>
    <w:link w:val="BodyTextIndent3Char"/>
    <w:uiPriority w:val="99"/>
    <w:rsid w:val="00051CAD"/>
    <w:pPr>
      <w:spacing w:after="120"/>
      <w:ind w:left="283"/>
    </w:pPr>
    <w:rPr>
      <w:sz w:val="16"/>
      <w:szCs w:val="16"/>
      <w:lang w:val="en-US"/>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styleId="NormalWeb">
    <w:name w:val="Normal (Web)"/>
    <w:basedOn w:val="Normal"/>
    <w:link w:val="NormalWebChar"/>
    <w:uiPriority w:val="99"/>
    <w:rsid w:val="00051CAD"/>
    <w:pPr>
      <w:spacing w:before="100" w:beforeAutospacing="1" w:after="100" w:afterAutospacing="1"/>
    </w:pPr>
  </w:style>
  <w:style w:type="character" w:customStyle="1" w:styleId="NormalWebChar">
    <w:name w:val="Normal (Web) Char"/>
    <w:link w:val="NormalWeb"/>
    <w:locked/>
    <w:rsid w:val="00051CAD"/>
    <w:rPr>
      <w:sz w:val="24"/>
      <w:lang w:val="lv-LV" w:eastAsia="lv-LV"/>
    </w:rPr>
  </w:style>
  <w:style w:type="paragraph" w:styleId="BalloonText">
    <w:name w:val="Balloon Text"/>
    <w:basedOn w:val="Normal"/>
    <w:link w:val="BalloonTextChar"/>
    <w:uiPriority w:val="99"/>
    <w:semiHidden/>
    <w:rsid w:val="000103A2"/>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character" w:styleId="CommentReference">
    <w:name w:val="annotation reference"/>
    <w:basedOn w:val="DefaultParagraphFont"/>
    <w:uiPriority w:val="99"/>
    <w:semiHidden/>
    <w:rsid w:val="00F81C63"/>
    <w:rPr>
      <w:rFonts w:cs="Times New Roman"/>
      <w:sz w:val="16"/>
    </w:rPr>
  </w:style>
  <w:style w:type="paragraph" w:styleId="CommentText">
    <w:name w:val="annotation text"/>
    <w:basedOn w:val="Normal"/>
    <w:link w:val="CommentTextChar"/>
    <w:uiPriority w:val="99"/>
    <w:semiHidden/>
    <w:rsid w:val="00F81C63"/>
    <w:rPr>
      <w:sz w:val="20"/>
      <w:szCs w:val="20"/>
    </w:rPr>
  </w:style>
  <w:style w:type="character" w:customStyle="1" w:styleId="CommentTextChar">
    <w:name w:val="Comment Text Char"/>
    <w:basedOn w:val="DefaultParagraphFont"/>
    <w:link w:val="CommentText"/>
    <w:uiPriority w:val="99"/>
    <w:semiHidden/>
    <w:locked/>
    <w:rPr>
      <w:rFonts w:cs="Times New Roman"/>
    </w:rPr>
  </w:style>
  <w:style w:type="paragraph" w:styleId="CommentSubject">
    <w:name w:val="annotation subject"/>
    <w:basedOn w:val="CommentText"/>
    <w:next w:val="CommentText"/>
    <w:link w:val="CommentSubjectChar"/>
    <w:uiPriority w:val="99"/>
    <w:semiHidden/>
    <w:rsid w:val="00F81C63"/>
    <w:rPr>
      <w:b/>
      <w:bCs/>
    </w:rPr>
  </w:style>
  <w:style w:type="character" w:customStyle="1" w:styleId="CommentSubjectChar">
    <w:name w:val="Comment Subject Char"/>
    <w:basedOn w:val="CommentTextChar"/>
    <w:link w:val="CommentSubject"/>
    <w:uiPriority w:val="99"/>
    <w:semiHidden/>
    <w:locked/>
    <w:rPr>
      <w:rFonts w:cs="Times New Roman"/>
      <w:b/>
      <w:bCs/>
    </w:rPr>
  </w:style>
  <w:style w:type="paragraph" w:styleId="Footer">
    <w:name w:val="footer"/>
    <w:basedOn w:val="Normal"/>
    <w:link w:val="FooterChar"/>
    <w:uiPriority w:val="99"/>
    <w:rsid w:val="00E03D0C"/>
    <w:pPr>
      <w:tabs>
        <w:tab w:val="center" w:pos="4153"/>
        <w:tab w:val="right" w:pos="8306"/>
      </w:tabs>
    </w:pPr>
  </w:style>
  <w:style w:type="character" w:customStyle="1" w:styleId="FooterChar">
    <w:name w:val="Footer Char"/>
    <w:basedOn w:val="DefaultParagraphFont"/>
    <w:link w:val="Footer"/>
    <w:uiPriority w:val="99"/>
    <w:locked/>
    <w:rsid w:val="00E03D0C"/>
    <w:rPr>
      <w:rFonts w:cs="Times New Roman"/>
      <w:sz w:val="24"/>
    </w:rPr>
  </w:style>
  <w:style w:type="paragraph" w:styleId="BodyText">
    <w:name w:val="Body Text"/>
    <w:basedOn w:val="Normal"/>
    <w:link w:val="BodyTextChar"/>
    <w:uiPriority w:val="99"/>
    <w:rsid w:val="00274034"/>
    <w:pPr>
      <w:spacing w:after="120"/>
    </w:pPr>
  </w:style>
  <w:style w:type="character" w:customStyle="1" w:styleId="BodyTextChar">
    <w:name w:val="Body Text Char"/>
    <w:basedOn w:val="DefaultParagraphFont"/>
    <w:link w:val="BodyText"/>
    <w:uiPriority w:val="99"/>
    <w:locked/>
    <w:rsid w:val="00274034"/>
    <w:rPr>
      <w:rFonts w:cs="Times New Roman"/>
      <w:sz w:val="24"/>
    </w:rPr>
  </w:style>
  <w:style w:type="paragraph" w:styleId="ListParagraph">
    <w:name w:val="List Paragraph"/>
    <w:basedOn w:val="Normal"/>
    <w:uiPriority w:val="34"/>
    <w:qFormat/>
    <w:rsid w:val="0080646F"/>
    <w:pPr>
      <w:ind w:left="720"/>
      <w:contextualSpacing/>
    </w:pPr>
  </w:style>
  <w:style w:type="character" w:styleId="FollowedHyperlink">
    <w:name w:val="FollowedHyperlink"/>
    <w:basedOn w:val="DefaultParagraphFont"/>
    <w:uiPriority w:val="99"/>
    <w:rsid w:val="009D60B6"/>
    <w:rPr>
      <w:rFonts w:cs="Times New Roman"/>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likumi.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50498-D428-495C-8829-AB515E301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15115</Words>
  <Characters>8617</Characters>
  <Application>Microsoft Office Word</Application>
  <DocSecurity>0</DocSecurity>
  <Lines>71</Lines>
  <Paragraphs>47</Paragraphs>
  <ScaleCrop>false</ScaleCrop>
  <HeadingPairs>
    <vt:vector size="2" baseType="variant">
      <vt:variant>
        <vt:lpstr>Title</vt:lpstr>
      </vt:variant>
      <vt:variant>
        <vt:i4>1</vt:i4>
      </vt:variant>
    </vt:vector>
  </HeadingPairs>
  <TitlesOfParts>
    <vt:vector size="1" baseType="lpstr">
      <vt:lpstr>Likumprojekta "Ūdenssaimniecības pakalpojumu likums” sākotnējās ietekmes novērtējuma ziņojums</vt:lpstr>
    </vt:vector>
  </TitlesOfParts>
  <Company>LR Vides aizsardzības un reģionālās attīstības ministrija</Company>
  <LinksUpToDate>false</LinksUpToDate>
  <CharactersWithSpaces>23685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"Ūdenssaimniecības pakalpojumu likums” sākotnējās ietekmes novērtējuma ziņojums</dc:title>
  <dc:subject>Likumprojekts</dc:subject>
  <dc:creator>Tatjana Jansone</dc:creator>
  <dc:description>J.Spiridonovs, 67026583, Jurijs.Spiridonovs@varam.gov.lv
T.Jansone, 67026561, Tatjana.Jansone@varam.gov.lv</dc:description>
  <cp:lastModifiedBy>Iveta Teibe</cp:lastModifiedBy>
  <cp:revision>2</cp:revision>
  <cp:lastPrinted>2013-06-07T08:29:00Z</cp:lastPrinted>
  <dcterms:created xsi:type="dcterms:W3CDTF">2013-06-07T10:23:00Z</dcterms:created>
  <dcterms:modified xsi:type="dcterms:W3CDTF">2013-06-07T10:23:00Z</dcterms:modified>
</cp:coreProperties>
</file>