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72215F" w14:textId="56C3FA9D" w:rsidR="004D15A9" w:rsidRPr="00BC2633" w:rsidRDefault="00FF0D05" w:rsidP="00DA596D">
      <w:pPr>
        <w:spacing w:after="0" w:line="240" w:lineRule="auto"/>
        <w:ind w:firstLine="300"/>
        <w:jc w:val="center"/>
        <w:rPr>
          <w:rFonts w:ascii="Times New Roman" w:eastAsia="Times New Roman" w:hAnsi="Times New Roman" w:cs="Times New Roman"/>
          <w:b/>
          <w:bCs/>
          <w:sz w:val="24"/>
          <w:szCs w:val="24"/>
          <w:lang w:eastAsia="lv-LV"/>
        </w:rPr>
      </w:pPr>
      <w:bookmarkStart w:id="0" w:name="_Hlk180596"/>
      <w:r>
        <w:rPr>
          <w:rFonts w:ascii="Times New Roman" w:eastAsia="Times New Roman" w:hAnsi="Times New Roman" w:cs="Times New Roman"/>
          <w:b/>
          <w:bCs/>
          <w:sz w:val="24"/>
          <w:szCs w:val="24"/>
          <w:lang w:eastAsia="lv-LV"/>
        </w:rPr>
        <w:t xml:space="preserve">Likumprojekta </w:t>
      </w:r>
      <w:r w:rsidR="007A3938" w:rsidRPr="007A3938">
        <w:rPr>
          <w:rFonts w:ascii="Times New Roman" w:eastAsia="Times New Roman" w:hAnsi="Times New Roman" w:cs="Times New Roman"/>
          <w:b/>
          <w:bCs/>
          <w:sz w:val="24"/>
          <w:szCs w:val="24"/>
          <w:lang w:eastAsia="lv-LV"/>
        </w:rPr>
        <w:t>“Grozījumi Republikas pilsētas domes un novada domes vēlēšanu likumā”</w:t>
      </w:r>
      <w:r w:rsidR="007A3938">
        <w:rPr>
          <w:rFonts w:ascii="Times New Roman" w:eastAsia="Times New Roman" w:hAnsi="Times New Roman" w:cs="Times New Roman"/>
          <w:b/>
          <w:bCs/>
          <w:sz w:val="24"/>
          <w:szCs w:val="24"/>
          <w:lang w:eastAsia="lv-LV"/>
        </w:rPr>
        <w:t xml:space="preserve"> </w:t>
      </w:r>
      <w:r w:rsidR="004D15A9" w:rsidRPr="00BC2633">
        <w:rPr>
          <w:rFonts w:ascii="Times New Roman" w:eastAsia="Times New Roman" w:hAnsi="Times New Roman" w:cs="Times New Roman"/>
          <w:b/>
          <w:bCs/>
          <w:sz w:val="24"/>
          <w:szCs w:val="24"/>
          <w:lang w:eastAsia="lv-LV"/>
        </w:rPr>
        <w:t>sākotnējās ietekmes novērtējuma ziņojums</w:t>
      </w:r>
      <w:bookmarkEnd w:id="0"/>
      <w:r w:rsidR="004D15A9" w:rsidRPr="00BC2633">
        <w:rPr>
          <w:rFonts w:ascii="Times New Roman" w:eastAsia="Times New Roman" w:hAnsi="Times New Roman" w:cs="Times New Roman"/>
          <w:b/>
          <w:bCs/>
          <w:sz w:val="24"/>
          <w:szCs w:val="24"/>
          <w:lang w:eastAsia="lv-LV"/>
        </w:rPr>
        <w:t xml:space="preserve"> (anotācija)</w:t>
      </w:r>
    </w:p>
    <w:p w14:paraId="1C76E832" w14:textId="0385E507" w:rsidR="00DA596D" w:rsidRDefault="00DA596D" w:rsidP="00DA596D">
      <w:pPr>
        <w:spacing w:after="0" w:line="240" w:lineRule="auto"/>
        <w:ind w:firstLine="300"/>
        <w:jc w:val="center"/>
        <w:rPr>
          <w:rFonts w:ascii="Times New Roman" w:eastAsia="Times New Roman" w:hAnsi="Times New Roman" w:cs="Times New Roman"/>
          <w:b/>
          <w:bCs/>
          <w:sz w:val="24"/>
          <w:szCs w:val="24"/>
          <w:lang w:eastAsia="lv-LV"/>
        </w:rPr>
      </w:pPr>
    </w:p>
    <w:p w14:paraId="42AFF49E" w14:textId="4DBF6201" w:rsidR="00A1552F" w:rsidRDefault="00A1552F" w:rsidP="00DA596D">
      <w:pPr>
        <w:spacing w:after="0" w:line="240" w:lineRule="auto"/>
        <w:ind w:firstLine="300"/>
        <w:jc w:val="center"/>
        <w:rPr>
          <w:rFonts w:ascii="Times New Roman" w:eastAsia="Times New Roman" w:hAnsi="Times New Roman" w:cs="Times New Roman"/>
          <w:b/>
          <w:bCs/>
          <w:sz w:val="24"/>
          <w:szCs w:val="24"/>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28" w:type="dxa"/>
          <w:left w:w="28" w:type="dxa"/>
          <w:bottom w:w="28" w:type="dxa"/>
          <w:right w:w="28" w:type="dxa"/>
        </w:tblCellMar>
        <w:tblLook w:val="04A0" w:firstRow="1" w:lastRow="0" w:firstColumn="1" w:lastColumn="0" w:noHBand="0" w:noVBand="1"/>
      </w:tblPr>
      <w:tblGrid>
        <w:gridCol w:w="2830"/>
        <w:gridCol w:w="6231"/>
      </w:tblGrid>
      <w:tr w:rsidR="00A1552F" w:rsidRPr="002D7166" w14:paraId="70BDCC6E" w14:textId="77777777" w:rsidTr="00A1552F">
        <w:trPr>
          <w:cantSplit/>
        </w:trPr>
        <w:tc>
          <w:tcPr>
            <w:tcW w:w="9061" w:type="dxa"/>
            <w:gridSpan w:val="2"/>
            <w:shd w:val="clear" w:color="auto" w:fill="FFFFFF"/>
            <w:vAlign w:val="center"/>
            <w:hideMark/>
          </w:tcPr>
          <w:p w14:paraId="2E3635E1" w14:textId="77777777" w:rsidR="00A1552F" w:rsidRPr="002D7166" w:rsidRDefault="00A1552F" w:rsidP="00A1552F">
            <w:pPr>
              <w:spacing w:after="0" w:line="240" w:lineRule="auto"/>
              <w:ind w:firstLine="300"/>
              <w:jc w:val="center"/>
              <w:rPr>
                <w:rFonts w:ascii="Cambria" w:hAnsi="Cambria"/>
                <w:b/>
                <w:iCs/>
                <w:sz w:val="19"/>
                <w:szCs w:val="19"/>
              </w:rPr>
            </w:pPr>
            <w:r w:rsidRPr="00A1552F">
              <w:rPr>
                <w:rFonts w:ascii="Times New Roman" w:eastAsia="Times New Roman" w:hAnsi="Times New Roman" w:cs="Times New Roman"/>
                <w:b/>
                <w:bCs/>
                <w:sz w:val="24"/>
                <w:szCs w:val="24"/>
                <w:lang w:eastAsia="lv-LV"/>
              </w:rPr>
              <w:t>Tiesību akta projekta anotācijas kopsavilkums</w:t>
            </w:r>
          </w:p>
        </w:tc>
      </w:tr>
      <w:tr w:rsidR="00A1552F" w:rsidRPr="002D7166" w14:paraId="47F047DD" w14:textId="77777777" w:rsidTr="00E9181C">
        <w:trPr>
          <w:cantSplit/>
        </w:trPr>
        <w:tc>
          <w:tcPr>
            <w:tcW w:w="2830" w:type="dxa"/>
            <w:shd w:val="clear" w:color="auto" w:fill="FFFFFF"/>
            <w:hideMark/>
          </w:tcPr>
          <w:p w14:paraId="3C58940B" w14:textId="526FC61E" w:rsidR="00A1552F" w:rsidRPr="00A1552F" w:rsidRDefault="00A1552F" w:rsidP="0043541A">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 xml:space="preserve">Mērķis, risinājums un projekta spēkā stāšanās laiks </w:t>
            </w:r>
          </w:p>
        </w:tc>
        <w:tc>
          <w:tcPr>
            <w:tcW w:w="6231" w:type="dxa"/>
            <w:shd w:val="clear" w:color="auto" w:fill="FFFFFF"/>
            <w:hideMark/>
          </w:tcPr>
          <w:p w14:paraId="2D343C0B" w14:textId="295296FA" w:rsidR="00D4755E" w:rsidRPr="00A1552F" w:rsidRDefault="00CF7F1D" w:rsidP="00A1552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r>
            <w:r w:rsidR="00D4755E">
              <w:rPr>
                <w:rFonts w:ascii="Times New Roman" w:eastAsia="Times New Roman" w:hAnsi="Times New Roman" w:cs="Times New Roman"/>
                <w:sz w:val="24"/>
                <w:szCs w:val="24"/>
                <w:lang w:eastAsia="lv-LV"/>
              </w:rPr>
              <w:t>Likumprojekta</w:t>
            </w:r>
            <w:r w:rsidR="00EB2C77">
              <w:rPr>
                <w:rFonts w:ascii="Times New Roman" w:eastAsia="Times New Roman" w:hAnsi="Times New Roman" w:cs="Times New Roman"/>
                <w:sz w:val="24"/>
                <w:szCs w:val="24"/>
                <w:lang w:eastAsia="lv-LV"/>
              </w:rPr>
              <w:t xml:space="preserve"> </w:t>
            </w:r>
            <w:r w:rsidR="00EB2C77" w:rsidRPr="007A3938">
              <w:rPr>
                <w:rFonts w:ascii="Times New Roman" w:eastAsia="Times New Roman" w:hAnsi="Times New Roman" w:cs="Times New Roman"/>
                <w:b/>
                <w:bCs/>
                <w:sz w:val="24"/>
                <w:szCs w:val="24"/>
                <w:lang w:eastAsia="lv-LV"/>
              </w:rPr>
              <w:t>“</w:t>
            </w:r>
            <w:r w:rsidR="00EB2C77" w:rsidRPr="00EB2C77">
              <w:rPr>
                <w:rFonts w:ascii="Times New Roman" w:eastAsia="Times New Roman" w:hAnsi="Times New Roman" w:cs="Times New Roman"/>
                <w:bCs/>
                <w:sz w:val="24"/>
                <w:szCs w:val="24"/>
                <w:lang w:eastAsia="lv-LV"/>
              </w:rPr>
              <w:t>Grozījumi Republikas pilsētas domes un novada domes vēlēšanu likumā”</w:t>
            </w:r>
            <w:r w:rsidR="00EB2C77">
              <w:rPr>
                <w:rFonts w:ascii="Times New Roman" w:eastAsia="Times New Roman" w:hAnsi="Times New Roman" w:cs="Times New Roman"/>
                <w:bCs/>
                <w:sz w:val="24"/>
                <w:szCs w:val="24"/>
                <w:lang w:eastAsia="lv-LV"/>
              </w:rPr>
              <w:t xml:space="preserve"> (turpmāk – likumprojekts)</w:t>
            </w:r>
            <w:r w:rsidR="00D4755E">
              <w:rPr>
                <w:rFonts w:ascii="Times New Roman" w:eastAsia="Times New Roman" w:hAnsi="Times New Roman" w:cs="Times New Roman"/>
                <w:sz w:val="24"/>
                <w:szCs w:val="24"/>
                <w:lang w:eastAsia="lv-LV"/>
              </w:rPr>
              <w:t xml:space="preserve"> mērķis ir radīt </w:t>
            </w:r>
            <w:r w:rsidR="00682DAC">
              <w:rPr>
                <w:rFonts w:ascii="Times New Roman" w:eastAsia="Times New Roman" w:hAnsi="Times New Roman" w:cs="Times New Roman"/>
                <w:sz w:val="24"/>
                <w:szCs w:val="24"/>
                <w:lang w:eastAsia="lv-LV"/>
              </w:rPr>
              <w:t xml:space="preserve">katrā novadā tādu deputātu </w:t>
            </w:r>
            <w:r w:rsidR="00272E1D">
              <w:rPr>
                <w:rFonts w:ascii="Times New Roman" w:eastAsia="Times New Roman" w:hAnsi="Times New Roman" w:cs="Times New Roman"/>
                <w:sz w:val="24"/>
                <w:szCs w:val="24"/>
                <w:lang w:eastAsia="lv-LV"/>
              </w:rPr>
              <w:t xml:space="preserve"> </w:t>
            </w:r>
            <w:r w:rsidR="00682DAC">
              <w:rPr>
                <w:rFonts w:ascii="Times New Roman" w:eastAsia="Times New Roman" w:hAnsi="Times New Roman" w:cs="Times New Roman"/>
                <w:sz w:val="24"/>
                <w:szCs w:val="24"/>
                <w:lang w:eastAsia="lv-LV"/>
              </w:rPr>
              <w:t xml:space="preserve">skaitu, kas ir </w:t>
            </w:r>
            <w:r w:rsidR="00272E1D">
              <w:rPr>
                <w:rFonts w:ascii="Times New Roman" w:eastAsia="Times New Roman" w:hAnsi="Times New Roman" w:cs="Times New Roman"/>
                <w:sz w:val="24"/>
                <w:szCs w:val="24"/>
                <w:lang w:eastAsia="lv-LV"/>
              </w:rPr>
              <w:t>atbilstošs jaunajam teritoriāla iedalījuma modelim, kas izveidosies pēc administratīvi teritoriālās reformas veikšanas.</w:t>
            </w:r>
            <w:r w:rsidR="006363DD">
              <w:rPr>
                <w:rFonts w:ascii="Times New Roman" w:eastAsia="Times New Roman" w:hAnsi="Times New Roman" w:cs="Times New Roman"/>
                <w:sz w:val="24"/>
                <w:szCs w:val="24"/>
                <w:lang w:eastAsia="lv-LV"/>
              </w:rPr>
              <w:t xml:space="preserve"> P</w:t>
            </w:r>
            <w:r w:rsidR="00D4755E">
              <w:rPr>
                <w:rFonts w:ascii="Times New Roman" w:eastAsia="Times New Roman" w:hAnsi="Times New Roman" w:cs="Times New Roman"/>
                <w:sz w:val="24"/>
                <w:szCs w:val="24"/>
                <w:lang w:eastAsia="lv-LV"/>
              </w:rPr>
              <w:t>aredz</w:t>
            </w:r>
            <w:r w:rsidR="006363DD">
              <w:rPr>
                <w:rFonts w:ascii="Times New Roman" w:eastAsia="Times New Roman" w:hAnsi="Times New Roman" w:cs="Times New Roman"/>
                <w:sz w:val="24"/>
                <w:szCs w:val="24"/>
                <w:lang w:eastAsia="lv-LV"/>
              </w:rPr>
              <w:t>ēts</w:t>
            </w:r>
            <w:r w:rsidR="00D4755E">
              <w:rPr>
                <w:rFonts w:ascii="Times New Roman" w:eastAsia="Times New Roman" w:hAnsi="Times New Roman" w:cs="Times New Roman"/>
                <w:sz w:val="24"/>
                <w:szCs w:val="24"/>
                <w:lang w:eastAsia="lv-LV"/>
              </w:rPr>
              <w:t xml:space="preserve"> ka </w:t>
            </w:r>
            <w:r w:rsidR="006363DD">
              <w:rPr>
                <w:rFonts w:ascii="Times New Roman" w:eastAsia="Times New Roman" w:hAnsi="Times New Roman" w:cs="Times New Roman"/>
                <w:sz w:val="24"/>
                <w:szCs w:val="24"/>
                <w:lang w:eastAsia="lv-LV"/>
              </w:rPr>
              <w:t xml:space="preserve">likumprojekts </w:t>
            </w:r>
            <w:r w:rsidR="00D4755E">
              <w:rPr>
                <w:rFonts w:ascii="Times New Roman" w:eastAsia="Times New Roman" w:hAnsi="Times New Roman" w:cs="Times New Roman"/>
                <w:sz w:val="24"/>
                <w:szCs w:val="24"/>
                <w:lang w:eastAsia="lv-LV"/>
              </w:rPr>
              <w:t xml:space="preserve">stāsies spēkā </w:t>
            </w:r>
            <w:r w:rsidR="006363DD">
              <w:rPr>
                <w:rFonts w:ascii="Times New Roman" w:eastAsia="Times New Roman" w:hAnsi="Times New Roman" w:cs="Times New Roman"/>
                <w:sz w:val="24"/>
                <w:szCs w:val="24"/>
                <w:lang w:eastAsia="lv-LV"/>
              </w:rPr>
              <w:t>pirms 2021.gada pašvaldību vēlēšanā</w:t>
            </w:r>
            <w:r w:rsidR="004B65F3">
              <w:rPr>
                <w:rFonts w:ascii="Times New Roman" w:eastAsia="Times New Roman" w:hAnsi="Times New Roman" w:cs="Times New Roman"/>
                <w:sz w:val="24"/>
                <w:szCs w:val="24"/>
                <w:lang w:eastAsia="lv-LV"/>
              </w:rPr>
              <w:t>m</w:t>
            </w:r>
            <w:r w:rsidR="006363DD">
              <w:rPr>
                <w:rFonts w:ascii="Times New Roman" w:eastAsia="Times New Roman" w:hAnsi="Times New Roman" w:cs="Times New Roman"/>
                <w:sz w:val="24"/>
                <w:szCs w:val="24"/>
                <w:lang w:eastAsia="lv-LV"/>
              </w:rPr>
              <w:t xml:space="preserve">, </w:t>
            </w:r>
            <w:r w:rsidR="001838E2">
              <w:rPr>
                <w:rFonts w:ascii="Times New Roman" w:eastAsia="Times New Roman" w:hAnsi="Times New Roman" w:cs="Times New Roman"/>
                <w:sz w:val="24"/>
                <w:szCs w:val="24"/>
                <w:lang w:eastAsia="lv-LV"/>
              </w:rPr>
              <w:t>un likumprojekta grozījumi arī paredz pārejas noteikumos norādīt, ka</w:t>
            </w:r>
            <w:r w:rsidR="006363DD">
              <w:rPr>
                <w:rFonts w:ascii="Times New Roman" w:eastAsia="Times New Roman" w:hAnsi="Times New Roman" w:cs="Times New Roman"/>
                <w:sz w:val="24"/>
                <w:szCs w:val="24"/>
                <w:lang w:eastAsia="lv-LV"/>
              </w:rPr>
              <w:t xml:space="preserve"> 2021.gada pašvaldību vēlēšanās notik</w:t>
            </w:r>
            <w:r w:rsidR="001838E2">
              <w:rPr>
                <w:rFonts w:ascii="Times New Roman" w:eastAsia="Times New Roman" w:hAnsi="Times New Roman" w:cs="Times New Roman"/>
                <w:sz w:val="24"/>
                <w:szCs w:val="24"/>
                <w:lang w:eastAsia="lv-LV"/>
              </w:rPr>
              <w:t>s</w:t>
            </w:r>
            <w:r w:rsidR="006363DD">
              <w:rPr>
                <w:rFonts w:ascii="Times New Roman" w:eastAsia="Times New Roman" w:hAnsi="Times New Roman" w:cs="Times New Roman"/>
                <w:sz w:val="24"/>
                <w:szCs w:val="24"/>
                <w:lang w:eastAsia="lv-LV"/>
              </w:rPr>
              <w:t xml:space="preserve"> jaunajās administratīvajās teritorijās atbilstoši likumprojektā paredzētajam jaunievēlēto deputātu skaitam.</w:t>
            </w:r>
          </w:p>
        </w:tc>
      </w:tr>
    </w:tbl>
    <w:p w14:paraId="38674108" w14:textId="77777777" w:rsidR="00A1552F" w:rsidRPr="00BC2633" w:rsidRDefault="00A1552F" w:rsidP="006641E1">
      <w:pPr>
        <w:spacing w:after="0" w:line="240" w:lineRule="auto"/>
        <w:jc w:val="center"/>
        <w:rPr>
          <w:rFonts w:ascii="Times New Roman" w:eastAsia="Times New Roman" w:hAnsi="Times New Roman" w:cs="Times New Roman"/>
          <w:b/>
          <w:bCs/>
          <w:sz w:val="24"/>
          <w:szCs w:val="24"/>
          <w:lang w:eastAsia="lv-LV"/>
        </w:rPr>
      </w:pPr>
    </w:p>
    <w:tbl>
      <w:tblPr>
        <w:tblW w:w="5004" w:type="pct"/>
        <w:tblInd w:w="-8" w:type="dxa"/>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362"/>
        <w:gridCol w:w="1622"/>
        <w:gridCol w:w="991"/>
        <w:gridCol w:w="1135"/>
        <w:gridCol w:w="852"/>
        <w:gridCol w:w="991"/>
        <w:gridCol w:w="850"/>
        <w:gridCol w:w="1278"/>
        <w:gridCol w:w="981"/>
      </w:tblGrid>
      <w:tr w:rsidR="00BC2633" w:rsidRPr="00BC2633" w14:paraId="2C53EF84" w14:textId="77777777" w:rsidTr="0059057E">
        <w:trPr>
          <w:trHeight w:val="405"/>
        </w:trPr>
        <w:tc>
          <w:tcPr>
            <w:tcW w:w="5000" w:type="pct"/>
            <w:gridSpan w:val="9"/>
            <w:tcBorders>
              <w:top w:val="outset" w:sz="6" w:space="0" w:color="414142"/>
              <w:left w:val="outset" w:sz="6" w:space="0" w:color="414142"/>
              <w:bottom w:val="outset" w:sz="6" w:space="0" w:color="414142"/>
              <w:right w:val="outset" w:sz="6" w:space="0" w:color="414142"/>
            </w:tcBorders>
            <w:vAlign w:val="center"/>
            <w:hideMark/>
          </w:tcPr>
          <w:p w14:paraId="18B67FDD" w14:textId="77777777" w:rsidR="004D15A9" w:rsidRPr="00BC2633" w:rsidRDefault="004D15A9" w:rsidP="00DA596D">
            <w:pPr>
              <w:spacing w:after="0" w:line="240" w:lineRule="auto"/>
              <w:ind w:firstLine="300"/>
              <w:jc w:val="center"/>
              <w:rPr>
                <w:rFonts w:ascii="Times New Roman" w:eastAsia="Times New Roman" w:hAnsi="Times New Roman" w:cs="Times New Roman"/>
                <w:b/>
                <w:bCs/>
                <w:sz w:val="24"/>
                <w:szCs w:val="24"/>
                <w:lang w:eastAsia="lv-LV"/>
              </w:rPr>
            </w:pPr>
            <w:r w:rsidRPr="00BC2633">
              <w:rPr>
                <w:rFonts w:ascii="Times New Roman" w:eastAsia="Times New Roman" w:hAnsi="Times New Roman" w:cs="Times New Roman"/>
                <w:b/>
                <w:bCs/>
                <w:sz w:val="24"/>
                <w:szCs w:val="24"/>
                <w:lang w:eastAsia="lv-LV"/>
              </w:rPr>
              <w:t>I. Tiesību akta projekta izstrādes nepieciešamība</w:t>
            </w:r>
          </w:p>
        </w:tc>
      </w:tr>
      <w:tr w:rsidR="00DA326E" w:rsidRPr="00BC2633" w14:paraId="22687615" w14:textId="77777777" w:rsidTr="00637D7E">
        <w:trPr>
          <w:trHeight w:val="405"/>
        </w:trPr>
        <w:tc>
          <w:tcPr>
            <w:tcW w:w="200" w:type="pct"/>
            <w:tcBorders>
              <w:top w:val="outset" w:sz="6" w:space="0" w:color="414142"/>
              <w:left w:val="outset" w:sz="6" w:space="0" w:color="414142"/>
              <w:bottom w:val="outset" w:sz="6" w:space="0" w:color="414142"/>
              <w:right w:val="outset" w:sz="6" w:space="0" w:color="414142"/>
            </w:tcBorders>
            <w:hideMark/>
          </w:tcPr>
          <w:p w14:paraId="2B187791"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1.</w:t>
            </w:r>
          </w:p>
        </w:tc>
        <w:tc>
          <w:tcPr>
            <w:tcW w:w="1442" w:type="pct"/>
            <w:gridSpan w:val="2"/>
            <w:tcBorders>
              <w:top w:val="outset" w:sz="6" w:space="0" w:color="414142"/>
              <w:left w:val="outset" w:sz="6" w:space="0" w:color="414142"/>
              <w:bottom w:val="outset" w:sz="6" w:space="0" w:color="414142"/>
              <w:right w:val="outset" w:sz="6" w:space="0" w:color="414142"/>
            </w:tcBorders>
            <w:hideMark/>
          </w:tcPr>
          <w:p w14:paraId="64AFBCA2"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Pamatojums</w:t>
            </w:r>
          </w:p>
        </w:tc>
        <w:tc>
          <w:tcPr>
            <w:tcW w:w="3359" w:type="pct"/>
            <w:gridSpan w:val="6"/>
            <w:tcBorders>
              <w:top w:val="outset" w:sz="6" w:space="0" w:color="414142"/>
              <w:left w:val="outset" w:sz="6" w:space="0" w:color="414142"/>
              <w:bottom w:val="outset" w:sz="6" w:space="0" w:color="414142"/>
              <w:right w:val="outset" w:sz="6" w:space="0" w:color="414142"/>
            </w:tcBorders>
            <w:hideMark/>
          </w:tcPr>
          <w:p w14:paraId="26B1754C" w14:textId="5581AF21" w:rsidR="00C45C60" w:rsidRDefault="00EB2C77" w:rsidP="00871185">
            <w:pPr>
              <w:spacing w:after="0" w:line="240" w:lineRule="auto"/>
              <w:ind w:firstLine="681"/>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Latvijas Republikas </w:t>
            </w:r>
            <w:r w:rsidR="00C45C60" w:rsidRPr="00C45C60">
              <w:rPr>
                <w:rFonts w:ascii="Times New Roman" w:eastAsia="Times New Roman" w:hAnsi="Times New Roman" w:cs="Times New Roman"/>
                <w:sz w:val="24"/>
                <w:szCs w:val="24"/>
                <w:lang w:eastAsia="lv-LV"/>
              </w:rPr>
              <w:t>Saeima</w:t>
            </w:r>
            <w:r w:rsidR="00C45C60">
              <w:rPr>
                <w:rFonts w:ascii="Times New Roman" w:eastAsia="Times New Roman" w:hAnsi="Times New Roman" w:cs="Times New Roman"/>
                <w:sz w:val="24"/>
                <w:szCs w:val="24"/>
                <w:lang w:eastAsia="lv-LV"/>
              </w:rPr>
              <w:t>s</w:t>
            </w:r>
            <w:r w:rsidR="00C45C60" w:rsidRPr="00C45C60">
              <w:rPr>
                <w:rFonts w:ascii="Times New Roman" w:eastAsia="Times New Roman" w:hAnsi="Times New Roman" w:cs="Times New Roman"/>
                <w:sz w:val="24"/>
                <w:szCs w:val="24"/>
                <w:lang w:eastAsia="lv-LV"/>
              </w:rPr>
              <w:t xml:space="preserve"> </w:t>
            </w:r>
            <w:r w:rsidR="00C45C60">
              <w:rPr>
                <w:rFonts w:ascii="Times New Roman" w:eastAsia="Times New Roman" w:hAnsi="Times New Roman" w:cs="Times New Roman"/>
                <w:sz w:val="24"/>
                <w:szCs w:val="24"/>
                <w:lang w:eastAsia="lv-LV"/>
              </w:rPr>
              <w:t>2019.gada</w:t>
            </w:r>
            <w:r w:rsidR="00C45C60" w:rsidRPr="00C45C60">
              <w:rPr>
                <w:rFonts w:ascii="Times New Roman" w:eastAsia="Times New Roman" w:hAnsi="Times New Roman" w:cs="Times New Roman"/>
                <w:sz w:val="24"/>
                <w:szCs w:val="24"/>
                <w:lang w:eastAsia="lv-LV"/>
              </w:rPr>
              <w:t xml:space="preserve"> 21.</w:t>
            </w:r>
            <w:r>
              <w:rPr>
                <w:rFonts w:ascii="Times New Roman" w:eastAsia="Times New Roman" w:hAnsi="Times New Roman" w:cs="Times New Roman"/>
                <w:sz w:val="24"/>
                <w:szCs w:val="24"/>
                <w:lang w:eastAsia="lv-LV"/>
              </w:rPr>
              <w:t> </w:t>
            </w:r>
            <w:r w:rsidR="00C45C60" w:rsidRPr="00C45C60">
              <w:rPr>
                <w:rFonts w:ascii="Times New Roman" w:eastAsia="Times New Roman" w:hAnsi="Times New Roman" w:cs="Times New Roman"/>
                <w:sz w:val="24"/>
                <w:szCs w:val="24"/>
                <w:lang w:eastAsia="lv-LV"/>
              </w:rPr>
              <w:t>marta lēmum</w:t>
            </w:r>
            <w:r w:rsidR="00C45C60">
              <w:rPr>
                <w:rFonts w:ascii="Times New Roman" w:eastAsia="Times New Roman" w:hAnsi="Times New Roman" w:cs="Times New Roman"/>
                <w:sz w:val="24"/>
                <w:szCs w:val="24"/>
                <w:lang w:eastAsia="lv-LV"/>
              </w:rPr>
              <w:t>s</w:t>
            </w:r>
            <w:r w:rsidR="00C45C60" w:rsidRPr="00C45C60">
              <w:rPr>
                <w:rFonts w:ascii="Times New Roman" w:eastAsia="Times New Roman" w:hAnsi="Times New Roman" w:cs="Times New Roman"/>
                <w:sz w:val="24"/>
                <w:szCs w:val="24"/>
                <w:lang w:eastAsia="lv-LV"/>
              </w:rPr>
              <w:t xml:space="preserve"> turpināt 1998.</w:t>
            </w:r>
            <w:r>
              <w:rPr>
                <w:rFonts w:ascii="Times New Roman" w:eastAsia="Times New Roman" w:hAnsi="Times New Roman" w:cs="Times New Roman"/>
                <w:sz w:val="24"/>
                <w:szCs w:val="24"/>
                <w:lang w:eastAsia="lv-LV"/>
              </w:rPr>
              <w:t> </w:t>
            </w:r>
            <w:r w:rsidR="00C45C60" w:rsidRPr="00C45C60">
              <w:rPr>
                <w:rFonts w:ascii="Times New Roman" w:eastAsia="Times New Roman" w:hAnsi="Times New Roman" w:cs="Times New Roman"/>
                <w:sz w:val="24"/>
                <w:szCs w:val="24"/>
                <w:lang w:eastAsia="lv-LV"/>
              </w:rPr>
              <w:t>gadā iesākto teritoriālo reformu un līdz 2021.</w:t>
            </w:r>
            <w:r>
              <w:rPr>
                <w:rFonts w:ascii="Times New Roman" w:eastAsia="Times New Roman" w:hAnsi="Times New Roman" w:cs="Times New Roman"/>
                <w:sz w:val="24"/>
                <w:szCs w:val="24"/>
                <w:lang w:eastAsia="lv-LV"/>
              </w:rPr>
              <w:t> </w:t>
            </w:r>
            <w:r w:rsidR="00C45C60" w:rsidRPr="00C45C60">
              <w:rPr>
                <w:rFonts w:ascii="Times New Roman" w:eastAsia="Times New Roman" w:hAnsi="Times New Roman" w:cs="Times New Roman"/>
                <w:sz w:val="24"/>
                <w:szCs w:val="24"/>
                <w:lang w:eastAsia="lv-LV"/>
              </w:rPr>
              <w:t>gadam izveidot ekonomiski attīstīties spējīgas administratīvās teritorijas ar vietējām pašvaldībām, kas spēj nodrošināt tām likumos noteikto autonomo funkciju izpildi salīdzināmā kvalitātē un pieejamībā un sniedz iedzīvotājiem kvalitatīvus pakalpojumus par samērīgām izmaksām</w:t>
            </w:r>
            <w:r w:rsidR="00C45C60">
              <w:rPr>
                <w:rFonts w:ascii="Times New Roman" w:eastAsia="Times New Roman" w:hAnsi="Times New Roman" w:cs="Times New Roman"/>
                <w:sz w:val="24"/>
                <w:szCs w:val="24"/>
                <w:lang w:eastAsia="lv-LV"/>
              </w:rPr>
              <w:t>.</w:t>
            </w:r>
          </w:p>
          <w:p w14:paraId="0A3EB312" w14:textId="4E6005B7" w:rsidR="00D4755E" w:rsidRPr="00BC2633" w:rsidRDefault="00E87671" w:rsidP="001C596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Likumprojekta izstrāde ir </w:t>
            </w:r>
            <w:r w:rsidR="00C45C60">
              <w:rPr>
                <w:rFonts w:ascii="Times New Roman" w:eastAsia="Times New Roman" w:hAnsi="Times New Roman" w:cs="Times New Roman"/>
                <w:sz w:val="24"/>
                <w:szCs w:val="24"/>
                <w:lang w:eastAsia="lv-LV"/>
              </w:rPr>
              <w:t>Vides aizsardzības un reģionālās attīstības ministrijas iniciatīva.</w:t>
            </w:r>
            <w:r w:rsidR="00D4755E">
              <w:rPr>
                <w:rFonts w:ascii="Times New Roman" w:eastAsia="Times New Roman" w:hAnsi="Times New Roman" w:cs="Times New Roman"/>
                <w:sz w:val="24"/>
                <w:szCs w:val="24"/>
                <w:lang w:eastAsia="lv-LV"/>
              </w:rPr>
              <w:t xml:space="preserve"> </w:t>
            </w:r>
          </w:p>
        </w:tc>
      </w:tr>
      <w:tr w:rsidR="00DA326E" w:rsidRPr="00BC2633" w14:paraId="5FF7B6AF" w14:textId="77777777" w:rsidTr="00637D7E">
        <w:trPr>
          <w:trHeight w:val="465"/>
        </w:trPr>
        <w:tc>
          <w:tcPr>
            <w:tcW w:w="200" w:type="pct"/>
            <w:tcBorders>
              <w:top w:val="outset" w:sz="6" w:space="0" w:color="414142"/>
              <w:left w:val="outset" w:sz="6" w:space="0" w:color="414142"/>
              <w:bottom w:val="outset" w:sz="6" w:space="0" w:color="414142"/>
              <w:right w:val="outset" w:sz="6" w:space="0" w:color="414142"/>
            </w:tcBorders>
            <w:hideMark/>
          </w:tcPr>
          <w:p w14:paraId="1C86D47B"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2.</w:t>
            </w:r>
          </w:p>
        </w:tc>
        <w:tc>
          <w:tcPr>
            <w:tcW w:w="1442" w:type="pct"/>
            <w:gridSpan w:val="2"/>
            <w:tcBorders>
              <w:top w:val="outset" w:sz="6" w:space="0" w:color="414142"/>
              <w:left w:val="outset" w:sz="6" w:space="0" w:color="414142"/>
              <w:bottom w:val="outset" w:sz="6" w:space="0" w:color="414142"/>
              <w:right w:val="outset" w:sz="6" w:space="0" w:color="414142"/>
            </w:tcBorders>
            <w:hideMark/>
          </w:tcPr>
          <w:p w14:paraId="7B9225C8"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3359" w:type="pct"/>
            <w:gridSpan w:val="6"/>
            <w:tcBorders>
              <w:top w:val="outset" w:sz="6" w:space="0" w:color="414142"/>
              <w:left w:val="outset" w:sz="6" w:space="0" w:color="414142"/>
              <w:bottom w:val="outset" w:sz="6" w:space="0" w:color="414142"/>
              <w:right w:val="outset" w:sz="6" w:space="0" w:color="414142"/>
            </w:tcBorders>
            <w:hideMark/>
          </w:tcPr>
          <w:p w14:paraId="463EAF71" w14:textId="4C47708B" w:rsidR="001F5E3D" w:rsidRDefault="0039668B" w:rsidP="00B558AA">
            <w:pPr>
              <w:spacing w:after="0" w:line="240" w:lineRule="auto"/>
              <w:jc w:val="both"/>
            </w:pPr>
            <w:r>
              <w:rPr>
                <w:rFonts w:ascii="Times New Roman" w:eastAsia="Times New Roman" w:hAnsi="Times New Roman" w:cs="Times New Roman"/>
                <w:sz w:val="24"/>
                <w:szCs w:val="24"/>
                <w:lang w:eastAsia="lv-LV"/>
              </w:rPr>
              <w:tab/>
            </w:r>
            <w:r w:rsidR="00B558AA" w:rsidRPr="00CF528D">
              <w:rPr>
                <w:rFonts w:ascii="Times New Roman" w:eastAsia="Times New Roman" w:hAnsi="Times New Roman" w:cs="Times New Roman"/>
                <w:sz w:val="24"/>
                <w:szCs w:val="24"/>
                <w:lang w:eastAsia="lv-LV"/>
              </w:rPr>
              <w:t>Pašreizējā pašvaldību sistēmā ir 1614 pašvaldību deputāti</w:t>
            </w:r>
            <w:r w:rsidR="00CF528D" w:rsidRPr="00CF528D">
              <w:rPr>
                <w:rFonts w:ascii="Times New Roman" w:eastAsia="Times New Roman" w:hAnsi="Times New Roman" w:cs="Times New Roman"/>
                <w:sz w:val="24"/>
                <w:szCs w:val="24"/>
                <w:lang w:eastAsia="lv-LV"/>
              </w:rPr>
              <w:t xml:space="preserve"> no 119 pašvaldībām</w:t>
            </w:r>
            <w:r w:rsidR="00B558AA" w:rsidRPr="00CF528D">
              <w:rPr>
                <w:rFonts w:ascii="Times New Roman" w:eastAsia="Times New Roman" w:hAnsi="Times New Roman" w:cs="Times New Roman"/>
                <w:sz w:val="24"/>
                <w:szCs w:val="24"/>
                <w:lang w:eastAsia="lv-LV"/>
              </w:rPr>
              <w:t>.</w:t>
            </w:r>
            <w:r w:rsidR="00B558AA" w:rsidRPr="00CF528D">
              <w:rPr>
                <w:rFonts w:ascii="Times New Roman" w:hAnsi="Times New Roman" w:cs="Times New Roman"/>
                <w:sz w:val="24"/>
                <w:szCs w:val="24"/>
              </w:rPr>
              <w:t xml:space="preserve"> </w:t>
            </w:r>
            <w:r w:rsidR="00CF528D">
              <w:rPr>
                <w:rFonts w:ascii="Times New Roman" w:hAnsi="Times New Roman" w:cs="Times New Roman"/>
                <w:sz w:val="24"/>
                <w:szCs w:val="24"/>
              </w:rPr>
              <w:t>T</w:t>
            </w:r>
            <w:r w:rsidR="00CF528D" w:rsidRPr="00CF528D">
              <w:rPr>
                <w:rFonts w:ascii="Times New Roman" w:hAnsi="Times New Roman" w:cs="Times New Roman"/>
                <w:sz w:val="24"/>
                <w:szCs w:val="24"/>
              </w:rPr>
              <w:t>eritoriālās reformas rezultātā</w:t>
            </w:r>
            <w:r w:rsidR="00EB2C77">
              <w:rPr>
                <w:rFonts w:ascii="Times New Roman" w:hAnsi="Times New Roman" w:cs="Times New Roman"/>
                <w:sz w:val="24"/>
                <w:szCs w:val="24"/>
              </w:rPr>
              <w:t xml:space="preserve"> paredzēts, ka</w:t>
            </w:r>
            <w:r w:rsidR="00CF528D">
              <w:rPr>
                <w:rFonts w:ascii="Times New Roman" w:hAnsi="Times New Roman" w:cs="Times New Roman"/>
                <w:sz w:val="24"/>
                <w:szCs w:val="24"/>
              </w:rPr>
              <w:t xml:space="preserve"> pašvaldību skaits būtiski samazināsies līdz 36 </w:t>
            </w:r>
            <w:r w:rsidR="00FC5BA8">
              <w:rPr>
                <w:rFonts w:ascii="Times New Roman" w:hAnsi="Times New Roman" w:cs="Times New Roman"/>
                <w:sz w:val="24"/>
                <w:szCs w:val="24"/>
              </w:rPr>
              <w:t>administratīvām teritorijām</w:t>
            </w:r>
            <w:r w:rsidR="00CF528D">
              <w:rPr>
                <w:rFonts w:ascii="Times New Roman" w:hAnsi="Times New Roman" w:cs="Times New Roman"/>
                <w:sz w:val="24"/>
                <w:szCs w:val="24"/>
              </w:rPr>
              <w:t>.</w:t>
            </w:r>
            <w:r w:rsidR="00CF528D">
              <w:t xml:space="preserve"> </w:t>
            </w:r>
            <w:r w:rsidR="00245615" w:rsidRPr="001F5E3D">
              <w:rPr>
                <w:rFonts w:ascii="Times New Roman" w:hAnsi="Times New Roman" w:cs="Times New Roman"/>
                <w:sz w:val="24"/>
                <w:szCs w:val="24"/>
              </w:rPr>
              <w:t>Ņemot vērā minēto, nepieciešams veikt grozījumus tiesiskajā regulējuma, nodrošinot jaun</w:t>
            </w:r>
            <w:r w:rsidR="001F5E3D" w:rsidRPr="001F5E3D">
              <w:rPr>
                <w:rFonts w:ascii="Times New Roman" w:hAnsi="Times New Roman" w:cs="Times New Roman"/>
                <w:sz w:val="24"/>
                <w:szCs w:val="24"/>
              </w:rPr>
              <w:t>ajās teritoriālajās vienībās izveidoto pašvaldību domju deputātu skaitu tādu, kas atbilstu gan teritorijas lielumam, gan nodrošinātu optimālu politisko spēku īpatsvaru, lai pašvaldības varētu efektīvi pieņemt lēmumus savu funkciju realizēšanai</w:t>
            </w:r>
            <w:r w:rsidR="001F5E3D">
              <w:t>.</w:t>
            </w:r>
          </w:p>
          <w:p w14:paraId="686B29F6" w14:textId="5619D706" w:rsidR="00B558AA" w:rsidRPr="00741CBC" w:rsidRDefault="001F5E3D" w:rsidP="00EB2C77">
            <w:pPr>
              <w:spacing w:after="0" w:line="240" w:lineRule="auto"/>
              <w:ind w:firstLine="823"/>
              <w:jc w:val="both"/>
            </w:pPr>
            <w:r>
              <w:t xml:space="preserve"> </w:t>
            </w:r>
            <w:r w:rsidRPr="001F5E3D">
              <w:rPr>
                <w:rFonts w:ascii="Times New Roman" w:hAnsi="Times New Roman" w:cs="Times New Roman"/>
                <w:sz w:val="24"/>
                <w:szCs w:val="24"/>
              </w:rPr>
              <w:t>Nepieciešamība veikt grozījumus tiesiskajā regulējumā arī izriet no nepieciešamības nodrošināt konkurētspēju ievēlējamo deputātu kopumam, tai skaitā radot iespējas nodalīt lēmējvaru no izpildvaras</w:t>
            </w:r>
            <w:r w:rsidRPr="001F5E3D">
              <w:t>.</w:t>
            </w:r>
            <w:r w:rsidR="00741CBC">
              <w:t xml:space="preserve"> </w:t>
            </w:r>
            <w:r w:rsidR="00B558AA" w:rsidRPr="00B558AA">
              <w:rPr>
                <w:rFonts w:ascii="Times New Roman" w:eastAsia="Times New Roman" w:hAnsi="Times New Roman" w:cs="Times New Roman"/>
                <w:sz w:val="24"/>
                <w:szCs w:val="24"/>
                <w:lang w:eastAsia="lv-LV"/>
              </w:rPr>
              <w:t>Lēmējvaras un izpildvaras robežas tiek sapludinātas, turklāt no pārvaldības viedokļa veidojas sarežģītas situācijas, kad pašvaldības izpildvaras ietvaros jādod norādījumi par neapmierinošu darba izpildi vai tamlīdzīgi pašvaldības darbiniekam, kas vienlaikus ir pašvaldības deputāts. Līdz ar to veidojas konflikts ne tikai no tiesiskā, bet arī emocionālā viedokļa, kas mazina pašvaldības pārvaldības efektivitāti un rīcībspēju</w:t>
            </w:r>
            <w:r w:rsidR="00EB2C77">
              <w:rPr>
                <w:rFonts w:ascii="Times New Roman" w:eastAsia="Times New Roman" w:hAnsi="Times New Roman" w:cs="Times New Roman"/>
                <w:sz w:val="24"/>
                <w:szCs w:val="24"/>
                <w:lang w:eastAsia="lv-LV"/>
              </w:rPr>
              <w:t xml:space="preserve"> </w:t>
            </w:r>
            <w:r w:rsidR="00B558AA">
              <w:rPr>
                <w:rFonts w:ascii="Times New Roman" w:eastAsia="Times New Roman" w:hAnsi="Times New Roman" w:cs="Times New Roman"/>
                <w:sz w:val="24"/>
                <w:szCs w:val="24"/>
                <w:lang w:eastAsia="lv-LV"/>
              </w:rPr>
              <w:t>(</w:t>
            </w:r>
            <w:r w:rsidR="00B558AA" w:rsidRPr="00B558AA">
              <w:rPr>
                <w:rFonts w:ascii="Times New Roman" w:eastAsia="Times New Roman" w:hAnsi="Times New Roman" w:cs="Times New Roman"/>
                <w:sz w:val="24"/>
                <w:szCs w:val="24"/>
                <w:lang w:eastAsia="lv-LV"/>
              </w:rPr>
              <w:t xml:space="preserve">Litvins, G. 2012. Varas dalīšanas princips pašvaldībās. Pieejams:  </w:t>
            </w:r>
            <w:hyperlink r:id="rId8" w:anchor="komentari" w:history="1">
              <w:r w:rsidR="00B558AA" w:rsidRPr="00653CA7">
                <w:rPr>
                  <w:rStyle w:val="Hyperlink"/>
                  <w:rFonts w:ascii="Times New Roman" w:eastAsia="Times New Roman" w:hAnsi="Times New Roman" w:cs="Times New Roman"/>
                  <w:sz w:val="24"/>
                  <w:szCs w:val="24"/>
                  <w:lang w:eastAsia="lv-LV"/>
                </w:rPr>
                <w:t>https://juristavards.lv/doc/250247-varas-dalisanas-princips-pasvaldiba/#komentari</w:t>
              </w:r>
            </w:hyperlink>
            <w:r w:rsidR="00B558AA">
              <w:rPr>
                <w:rFonts w:ascii="Times New Roman" w:eastAsia="Times New Roman" w:hAnsi="Times New Roman" w:cs="Times New Roman"/>
                <w:sz w:val="24"/>
                <w:szCs w:val="24"/>
                <w:lang w:eastAsia="lv-LV"/>
              </w:rPr>
              <w:t>).</w:t>
            </w:r>
          </w:p>
          <w:p w14:paraId="7235AE1D" w14:textId="77777777" w:rsidR="00B558AA" w:rsidRPr="00B558AA" w:rsidRDefault="00B558AA" w:rsidP="00B558AA">
            <w:pPr>
              <w:spacing w:after="0" w:line="240" w:lineRule="auto"/>
              <w:jc w:val="both"/>
              <w:rPr>
                <w:rFonts w:ascii="Times New Roman" w:eastAsia="Times New Roman" w:hAnsi="Times New Roman" w:cs="Times New Roman"/>
                <w:sz w:val="24"/>
                <w:szCs w:val="24"/>
                <w:lang w:eastAsia="lv-LV"/>
              </w:rPr>
            </w:pPr>
            <w:r w:rsidRPr="00B558AA">
              <w:rPr>
                <w:rFonts w:ascii="Times New Roman" w:eastAsia="Times New Roman" w:hAnsi="Times New Roman" w:cs="Times New Roman"/>
                <w:sz w:val="24"/>
                <w:szCs w:val="24"/>
                <w:lang w:eastAsia="lv-LV"/>
              </w:rPr>
              <w:lastRenderedPageBreak/>
              <w:t>Efektīvai pašvaldības lēmējvaras darbības nodrošināšanai, veicot teritoriālo reformu, būtu nepieciešams pārskatīt pašvaldībās ievēlējamo deputātu skaitu, izvirzot divus pamatkritērijus:</w:t>
            </w:r>
          </w:p>
          <w:p w14:paraId="10657005" w14:textId="77777777" w:rsidR="00B558AA" w:rsidRPr="00B558AA" w:rsidRDefault="00B558AA" w:rsidP="00B558AA">
            <w:pPr>
              <w:spacing w:after="0" w:line="240" w:lineRule="auto"/>
              <w:jc w:val="both"/>
              <w:rPr>
                <w:rFonts w:ascii="Times New Roman" w:eastAsia="Times New Roman" w:hAnsi="Times New Roman" w:cs="Times New Roman"/>
                <w:sz w:val="24"/>
                <w:szCs w:val="24"/>
                <w:lang w:eastAsia="lv-LV"/>
              </w:rPr>
            </w:pPr>
            <w:r w:rsidRPr="00B558AA">
              <w:rPr>
                <w:rFonts w:ascii="Times New Roman" w:eastAsia="Times New Roman" w:hAnsi="Times New Roman" w:cs="Times New Roman"/>
                <w:sz w:val="24"/>
                <w:szCs w:val="24"/>
                <w:lang w:eastAsia="lv-LV"/>
              </w:rPr>
              <w:t>1)</w:t>
            </w:r>
            <w:r w:rsidRPr="00B558AA">
              <w:rPr>
                <w:rFonts w:ascii="Times New Roman" w:eastAsia="Times New Roman" w:hAnsi="Times New Roman" w:cs="Times New Roman"/>
                <w:sz w:val="24"/>
                <w:szCs w:val="24"/>
                <w:lang w:eastAsia="lv-LV"/>
              </w:rPr>
              <w:tab/>
              <w:t>atbilstoši iedzīvotāju skaita palielinājumam pašvaldībā nodrošināt samērīgāku deputātu pārstāvniecību;</w:t>
            </w:r>
          </w:p>
          <w:p w14:paraId="1E872F6F" w14:textId="77777777" w:rsidR="00B558AA" w:rsidRPr="00B558AA" w:rsidRDefault="00B558AA" w:rsidP="00B558AA">
            <w:pPr>
              <w:spacing w:after="0" w:line="240" w:lineRule="auto"/>
              <w:jc w:val="both"/>
              <w:rPr>
                <w:rFonts w:ascii="Times New Roman" w:eastAsia="Times New Roman" w:hAnsi="Times New Roman" w:cs="Times New Roman"/>
                <w:sz w:val="24"/>
                <w:szCs w:val="24"/>
                <w:lang w:eastAsia="lv-LV"/>
              </w:rPr>
            </w:pPr>
            <w:r w:rsidRPr="00B558AA">
              <w:rPr>
                <w:rFonts w:ascii="Times New Roman" w:eastAsia="Times New Roman" w:hAnsi="Times New Roman" w:cs="Times New Roman"/>
                <w:sz w:val="24"/>
                <w:szCs w:val="24"/>
                <w:lang w:eastAsia="lv-LV"/>
              </w:rPr>
              <w:t>2)</w:t>
            </w:r>
            <w:r w:rsidRPr="00B558AA">
              <w:rPr>
                <w:rFonts w:ascii="Times New Roman" w:eastAsia="Times New Roman" w:hAnsi="Times New Roman" w:cs="Times New Roman"/>
                <w:sz w:val="24"/>
                <w:szCs w:val="24"/>
                <w:lang w:eastAsia="lv-LV"/>
              </w:rPr>
              <w:tab/>
              <w:t>radīt iespēju veidot efektīvāku pašvaldību komiteju darbību noteiktu jautājumu risināšanā.</w:t>
            </w:r>
          </w:p>
          <w:p w14:paraId="30C06537" w14:textId="780DA941" w:rsidR="00CF7F1D" w:rsidRPr="00BC2633" w:rsidRDefault="00B558AA" w:rsidP="00986F95">
            <w:pPr>
              <w:spacing w:after="0" w:line="240" w:lineRule="auto"/>
              <w:ind w:firstLine="539"/>
              <w:jc w:val="both"/>
              <w:rPr>
                <w:rFonts w:ascii="Times New Roman" w:eastAsia="Times New Roman" w:hAnsi="Times New Roman" w:cs="Times New Roman"/>
                <w:sz w:val="24"/>
                <w:szCs w:val="24"/>
                <w:lang w:eastAsia="lv-LV"/>
              </w:rPr>
            </w:pPr>
            <w:r w:rsidRPr="00B558AA">
              <w:rPr>
                <w:rFonts w:ascii="Times New Roman" w:eastAsia="Times New Roman" w:hAnsi="Times New Roman" w:cs="Times New Roman"/>
                <w:sz w:val="24"/>
                <w:szCs w:val="24"/>
                <w:lang w:eastAsia="lv-LV"/>
              </w:rPr>
              <w:t xml:space="preserve">Pašreizējā pašvaldību sistēmā </w:t>
            </w:r>
            <w:r w:rsidR="0092581B">
              <w:rPr>
                <w:rFonts w:ascii="Times New Roman" w:eastAsia="Times New Roman" w:hAnsi="Times New Roman" w:cs="Times New Roman"/>
                <w:sz w:val="24"/>
                <w:szCs w:val="24"/>
                <w:lang w:eastAsia="lv-LV"/>
              </w:rPr>
              <w:t>atbilstoši tiesiskajam regulējumam, t.i.,</w:t>
            </w:r>
            <w:r w:rsidR="0092581B">
              <w:t xml:space="preserve"> </w:t>
            </w:r>
            <w:r w:rsidR="0092581B" w:rsidRPr="0092581B">
              <w:rPr>
                <w:rFonts w:ascii="Times New Roman" w:eastAsia="Times New Roman" w:hAnsi="Times New Roman" w:cs="Times New Roman"/>
                <w:sz w:val="24"/>
                <w:szCs w:val="24"/>
                <w:lang w:eastAsia="lv-LV"/>
              </w:rPr>
              <w:t>Republikas pilsētas domes un novada domes vēlēšanu likumā</w:t>
            </w:r>
            <w:r w:rsidR="0092581B">
              <w:rPr>
                <w:rFonts w:ascii="Times New Roman" w:eastAsia="Times New Roman" w:hAnsi="Times New Roman" w:cs="Times New Roman"/>
                <w:sz w:val="24"/>
                <w:szCs w:val="24"/>
                <w:lang w:eastAsia="lv-LV"/>
              </w:rPr>
              <w:t xml:space="preserve"> 2.pantā norādītajam deputātu skaitam,  </w:t>
            </w:r>
            <w:r w:rsidRPr="00B558AA">
              <w:rPr>
                <w:rFonts w:ascii="Times New Roman" w:eastAsia="Times New Roman" w:hAnsi="Times New Roman" w:cs="Times New Roman"/>
                <w:sz w:val="24"/>
                <w:szCs w:val="24"/>
                <w:lang w:eastAsia="lv-LV"/>
              </w:rPr>
              <w:t xml:space="preserve">ir 1614 pašvaldību deputāti. Piedāvātajā </w:t>
            </w:r>
            <w:r w:rsidR="0092581B">
              <w:rPr>
                <w:rFonts w:ascii="Times New Roman" w:eastAsia="Times New Roman" w:hAnsi="Times New Roman" w:cs="Times New Roman"/>
                <w:sz w:val="24"/>
                <w:szCs w:val="24"/>
                <w:lang w:eastAsia="lv-LV"/>
              </w:rPr>
              <w:t>variantā</w:t>
            </w:r>
            <w:r w:rsidRPr="00B558AA">
              <w:rPr>
                <w:rFonts w:ascii="Times New Roman" w:eastAsia="Times New Roman" w:hAnsi="Times New Roman" w:cs="Times New Roman"/>
                <w:sz w:val="24"/>
                <w:szCs w:val="24"/>
                <w:lang w:eastAsia="lv-LV"/>
              </w:rPr>
              <w:t xml:space="preserve"> deputātu skaits būtu par 56 % jeb 909 deputātiem mazāks</w:t>
            </w:r>
            <w:r w:rsidR="0092581B">
              <w:rPr>
                <w:rFonts w:ascii="Times New Roman" w:eastAsia="Times New Roman" w:hAnsi="Times New Roman" w:cs="Times New Roman"/>
                <w:sz w:val="24"/>
                <w:szCs w:val="24"/>
                <w:lang w:eastAsia="lv-LV"/>
              </w:rPr>
              <w:t>.</w:t>
            </w:r>
            <w:r w:rsidRPr="00AC438B">
              <w:rPr>
                <w:rFonts w:ascii="Times New Roman" w:eastAsia="Times New Roman" w:hAnsi="Times New Roman" w:cs="Times New Roman"/>
                <w:color w:val="FF0000"/>
                <w:sz w:val="24"/>
                <w:szCs w:val="24"/>
                <w:lang w:eastAsia="lv-LV"/>
              </w:rPr>
              <w:t xml:space="preserve"> </w:t>
            </w:r>
            <w:r w:rsidRPr="00B558AA">
              <w:rPr>
                <w:rFonts w:ascii="Times New Roman" w:eastAsia="Times New Roman" w:hAnsi="Times New Roman" w:cs="Times New Roman"/>
                <w:sz w:val="24"/>
                <w:szCs w:val="24"/>
                <w:lang w:eastAsia="lv-LV"/>
              </w:rPr>
              <w:t>Līdz ar to kopējais pašvaldību deputātu skaits valstī varētu būtu 705 deputāti</w:t>
            </w:r>
            <w:r w:rsidR="0092581B">
              <w:rPr>
                <w:rFonts w:ascii="Times New Roman" w:eastAsia="Times New Roman" w:hAnsi="Times New Roman" w:cs="Times New Roman"/>
                <w:sz w:val="24"/>
                <w:szCs w:val="24"/>
                <w:lang w:eastAsia="lv-LV"/>
              </w:rPr>
              <w:t>.</w:t>
            </w:r>
          </w:p>
        </w:tc>
      </w:tr>
      <w:tr w:rsidR="00DA326E" w:rsidRPr="00BC2633" w14:paraId="1AA028D9" w14:textId="77777777" w:rsidTr="00637D7E">
        <w:trPr>
          <w:trHeight w:val="465"/>
        </w:trPr>
        <w:tc>
          <w:tcPr>
            <w:tcW w:w="200" w:type="pct"/>
            <w:tcBorders>
              <w:top w:val="outset" w:sz="6" w:space="0" w:color="414142"/>
              <w:left w:val="outset" w:sz="6" w:space="0" w:color="414142"/>
              <w:bottom w:val="outset" w:sz="6" w:space="0" w:color="414142"/>
              <w:right w:val="outset" w:sz="6" w:space="0" w:color="414142"/>
            </w:tcBorders>
            <w:hideMark/>
          </w:tcPr>
          <w:p w14:paraId="3D285142" w14:textId="4C990E12"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lastRenderedPageBreak/>
              <w:t>3.</w:t>
            </w:r>
          </w:p>
        </w:tc>
        <w:tc>
          <w:tcPr>
            <w:tcW w:w="1442" w:type="pct"/>
            <w:gridSpan w:val="2"/>
            <w:tcBorders>
              <w:top w:val="outset" w:sz="6" w:space="0" w:color="414142"/>
              <w:left w:val="outset" w:sz="6" w:space="0" w:color="414142"/>
              <w:bottom w:val="outset" w:sz="6" w:space="0" w:color="414142"/>
              <w:right w:val="outset" w:sz="6" w:space="0" w:color="414142"/>
            </w:tcBorders>
            <w:hideMark/>
          </w:tcPr>
          <w:p w14:paraId="4EC22A37" w14:textId="51CE741F"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Projekta izstrādē iesaistītās institūcijas</w:t>
            </w:r>
            <w:r w:rsidR="00A1552F">
              <w:rPr>
                <w:rFonts w:ascii="Times New Roman" w:eastAsia="Times New Roman" w:hAnsi="Times New Roman" w:cs="Times New Roman"/>
                <w:sz w:val="24"/>
                <w:szCs w:val="24"/>
                <w:lang w:eastAsia="lv-LV"/>
              </w:rPr>
              <w:t xml:space="preserve"> </w:t>
            </w:r>
            <w:r w:rsidR="00A1552F" w:rsidRPr="00A1552F">
              <w:rPr>
                <w:rFonts w:ascii="Times New Roman" w:eastAsia="Times New Roman" w:hAnsi="Times New Roman" w:cs="Times New Roman"/>
                <w:sz w:val="24"/>
                <w:szCs w:val="24"/>
                <w:lang w:eastAsia="lv-LV"/>
              </w:rPr>
              <w:t>un publiskas personas kapitālsabiedrības</w:t>
            </w:r>
          </w:p>
        </w:tc>
        <w:tc>
          <w:tcPr>
            <w:tcW w:w="3359" w:type="pct"/>
            <w:gridSpan w:val="6"/>
            <w:tcBorders>
              <w:top w:val="outset" w:sz="6" w:space="0" w:color="414142"/>
              <w:left w:val="outset" w:sz="6" w:space="0" w:color="414142"/>
              <w:bottom w:val="outset" w:sz="6" w:space="0" w:color="414142"/>
              <w:right w:val="outset" w:sz="6" w:space="0" w:color="414142"/>
            </w:tcBorders>
            <w:hideMark/>
          </w:tcPr>
          <w:p w14:paraId="09DA66A3" w14:textId="67C2AB62" w:rsidR="004D15A9" w:rsidRPr="00BC2633" w:rsidRDefault="005D255F" w:rsidP="001C596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r w:rsidR="00DA326E" w:rsidRPr="00BC2633" w14:paraId="4416C82A" w14:textId="77777777" w:rsidTr="00637D7E">
        <w:tc>
          <w:tcPr>
            <w:tcW w:w="200" w:type="pct"/>
            <w:tcBorders>
              <w:top w:val="outset" w:sz="6" w:space="0" w:color="414142"/>
              <w:left w:val="outset" w:sz="6" w:space="0" w:color="414142"/>
              <w:bottom w:val="outset" w:sz="6" w:space="0" w:color="414142"/>
              <w:right w:val="outset" w:sz="6" w:space="0" w:color="414142"/>
            </w:tcBorders>
            <w:hideMark/>
          </w:tcPr>
          <w:p w14:paraId="0D4BD810"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4.</w:t>
            </w:r>
          </w:p>
        </w:tc>
        <w:tc>
          <w:tcPr>
            <w:tcW w:w="1442" w:type="pct"/>
            <w:gridSpan w:val="2"/>
            <w:tcBorders>
              <w:top w:val="outset" w:sz="6" w:space="0" w:color="414142"/>
              <w:left w:val="outset" w:sz="6" w:space="0" w:color="414142"/>
              <w:bottom w:val="outset" w:sz="6" w:space="0" w:color="414142"/>
              <w:right w:val="outset" w:sz="6" w:space="0" w:color="414142"/>
            </w:tcBorders>
            <w:hideMark/>
          </w:tcPr>
          <w:p w14:paraId="31AC9F60"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Cita informācija</w:t>
            </w:r>
          </w:p>
        </w:tc>
        <w:tc>
          <w:tcPr>
            <w:tcW w:w="3359" w:type="pct"/>
            <w:gridSpan w:val="6"/>
            <w:tcBorders>
              <w:top w:val="outset" w:sz="6" w:space="0" w:color="414142"/>
              <w:left w:val="outset" w:sz="6" w:space="0" w:color="414142"/>
              <w:bottom w:val="outset" w:sz="6" w:space="0" w:color="414142"/>
              <w:right w:val="outset" w:sz="6" w:space="0" w:color="414142"/>
            </w:tcBorders>
            <w:hideMark/>
          </w:tcPr>
          <w:p w14:paraId="695674B9" w14:textId="41536423" w:rsidR="005D255F" w:rsidRDefault="00E81D9F" w:rsidP="005D255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r>
            <w:r w:rsidR="005D255F">
              <w:rPr>
                <w:rFonts w:ascii="Times New Roman" w:eastAsia="Times New Roman" w:hAnsi="Times New Roman" w:cs="Times New Roman"/>
                <w:sz w:val="24"/>
                <w:szCs w:val="24"/>
                <w:lang w:eastAsia="lv-LV"/>
              </w:rPr>
              <w:t xml:space="preserve">2019.gada 29.augustā Valsts sekretāru sanāksmē </w:t>
            </w:r>
            <w:r w:rsidR="00986F95">
              <w:rPr>
                <w:rFonts w:ascii="Times New Roman" w:eastAsia="Times New Roman" w:hAnsi="Times New Roman" w:cs="Times New Roman"/>
                <w:sz w:val="24"/>
                <w:szCs w:val="24"/>
                <w:lang w:eastAsia="lv-LV"/>
              </w:rPr>
              <w:t xml:space="preserve">ir </w:t>
            </w:r>
            <w:r w:rsidR="005D255F">
              <w:rPr>
                <w:rFonts w:ascii="Times New Roman" w:eastAsia="Times New Roman" w:hAnsi="Times New Roman" w:cs="Times New Roman"/>
                <w:sz w:val="24"/>
                <w:szCs w:val="24"/>
                <w:lang w:eastAsia="lv-LV"/>
              </w:rPr>
              <w:t>izsludināts likumprojekts “Administratīvo teritoriju un apdzīvoto vietu likums” (VSS – 861), kurš no</w:t>
            </w:r>
            <w:r w:rsidR="00116402">
              <w:rPr>
                <w:rFonts w:ascii="Times New Roman" w:eastAsia="Times New Roman" w:hAnsi="Times New Roman" w:cs="Times New Roman"/>
                <w:sz w:val="24"/>
                <w:szCs w:val="24"/>
                <w:lang w:eastAsia="lv-LV"/>
              </w:rPr>
              <w:t>teic</w:t>
            </w:r>
            <w:r w:rsidR="005D255F">
              <w:rPr>
                <w:rFonts w:ascii="Times New Roman" w:eastAsia="Times New Roman" w:hAnsi="Times New Roman" w:cs="Times New Roman"/>
                <w:sz w:val="24"/>
                <w:szCs w:val="24"/>
                <w:lang w:eastAsia="lv-LV"/>
              </w:rPr>
              <w:t>, ka a</w:t>
            </w:r>
            <w:r w:rsidR="005D255F" w:rsidRPr="000C2395">
              <w:rPr>
                <w:rFonts w:ascii="Times New Roman" w:eastAsia="Times New Roman" w:hAnsi="Times New Roman" w:cs="Times New Roman"/>
                <w:sz w:val="24"/>
                <w:szCs w:val="24"/>
                <w:lang w:eastAsia="lv-LV"/>
              </w:rPr>
              <w:t>r šā likuma spēkā stāšanos republikas pilsētu un novadu pašvaldības turpina pildīt savas funkcijas un uzdevumus normatīvajos aktos noteiktajā kārtībā līdz 2021. gada pašvaldību vēlēšanās ievēlētās pašvaldības domes pirmajai sēdei, kura tiek sasaukta šā likuma noteiktajā kārtībā 2021.</w:t>
            </w:r>
            <w:ins w:id="1" w:author="Olga Paipala" w:date="2019-09-11T12:16:00Z">
              <w:r w:rsidR="00116402">
                <w:rPr>
                  <w:rFonts w:ascii="Times New Roman" w:eastAsia="Times New Roman" w:hAnsi="Times New Roman" w:cs="Times New Roman"/>
                  <w:sz w:val="24"/>
                  <w:szCs w:val="24"/>
                  <w:lang w:eastAsia="lv-LV"/>
                </w:rPr>
                <w:t> </w:t>
              </w:r>
            </w:ins>
            <w:del w:id="2" w:author="Olga Paipala" w:date="2019-09-11T12:16:00Z">
              <w:r w:rsidR="005D255F" w:rsidRPr="000C2395" w:rsidDel="00116402">
                <w:rPr>
                  <w:rFonts w:ascii="Times New Roman" w:eastAsia="Times New Roman" w:hAnsi="Times New Roman" w:cs="Times New Roman"/>
                  <w:sz w:val="24"/>
                  <w:szCs w:val="24"/>
                  <w:lang w:eastAsia="lv-LV"/>
                </w:rPr>
                <w:delText xml:space="preserve"> </w:delText>
              </w:r>
            </w:del>
            <w:r w:rsidR="005D255F" w:rsidRPr="000C2395">
              <w:rPr>
                <w:rFonts w:ascii="Times New Roman" w:eastAsia="Times New Roman" w:hAnsi="Times New Roman" w:cs="Times New Roman"/>
                <w:sz w:val="24"/>
                <w:szCs w:val="24"/>
                <w:lang w:eastAsia="lv-LV"/>
              </w:rPr>
              <w:t>gada 1. jūlijā</w:t>
            </w:r>
            <w:r w:rsidR="005D255F">
              <w:rPr>
                <w:rFonts w:ascii="Times New Roman" w:eastAsia="Times New Roman" w:hAnsi="Times New Roman" w:cs="Times New Roman"/>
                <w:sz w:val="24"/>
                <w:szCs w:val="24"/>
                <w:lang w:eastAsia="lv-LV"/>
              </w:rPr>
              <w:t xml:space="preserve">. </w:t>
            </w:r>
          </w:p>
          <w:p w14:paraId="34C8D4F2" w14:textId="27C5CE24" w:rsidR="005D255F" w:rsidRDefault="005D255F" w:rsidP="00116402">
            <w:pPr>
              <w:spacing w:after="0" w:line="240" w:lineRule="auto"/>
              <w:ind w:firstLine="681"/>
              <w:jc w:val="both"/>
              <w:rPr>
                <w:rFonts w:ascii="Times New Roman" w:eastAsia="Times New Roman" w:hAnsi="Times New Roman" w:cs="Times New Roman"/>
                <w:sz w:val="24"/>
                <w:szCs w:val="24"/>
                <w:lang w:eastAsia="lv-LV"/>
              </w:rPr>
            </w:pPr>
            <w:r w:rsidRPr="000C2395">
              <w:rPr>
                <w:rFonts w:ascii="Times New Roman" w:eastAsia="Times New Roman" w:hAnsi="Times New Roman" w:cs="Times New Roman"/>
                <w:sz w:val="24"/>
                <w:szCs w:val="24"/>
                <w:lang w:eastAsia="lv-LV"/>
              </w:rPr>
              <w:t>Centrālā vēlēšanu komisija 2021.</w:t>
            </w:r>
            <w:ins w:id="3" w:author="Olga Paipala" w:date="2019-09-11T12:16:00Z">
              <w:r w:rsidR="00116402">
                <w:rPr>
                  <w:rFonts w:ascii="Times New Roman" w:eastAsia="Times New Roman" w:hAnsi="Times New Roman" w:cs="Times New Roman"/>
                  <w:sz w:val="24"/>
                  <w:szCs w:val="24"/>
                  <w:lang w:eastAsia="lv-LV"/>
                </w:rPr>
                <w:t> </w:t>
              </w:r>
            </w:ins>
            <w:del w:id="4" w:author="Olga Paipala" w:date="2019-09-11T12:16:00Z">
              <w:r w:rsidRPr="000C2395" w:rsidDel="00116402">
                <w:rPr>
                  <w:rFonts w:ascii="Times New Roman" w:eastAsia="Times New Roman" w:hAnsi="Times New Roman" w:cs="Times New Roman"/>
                  <w:sz w:val="24"/>
                  <w:szCs w:val="24"/>
                  <w:lang w:eastAsia="lv-LV"/>
                </w:rPr>
                <w:delText xml:space="preserve"> </w:delText>
              </w:r>
            </w:del>
            <w:r w:rsidRPr="000C2395">
              <w:rPr>
                <w:rFonts w:ascii="Times New Roman" w:eastAsia="Times New Roman" w:hAnsi="Times New Roman" w:cs="Times New Roman"/>
                <w:sz w:val="24"/>
                <w:szCs w:val="24"/>
                <w:lang w:eastAsia="lv-LV"/>
              </w:rPr>
              <w:t xml:space="preserve">gada pašvaldību vēlēšanas izsludina </w:t>
            </w:r>
            <w:r>
              <w:rPr>
                <w:rFonts w:ascii="Times New Roman" w:eastAsia="Times New Roman" w:hAnsi="Times New Roman" w:cs="Times New Roman"/>
                <w:sz w:val="24"/>
                <w:szCs w:val="24"/>
                <w:lang w:eastAsia="lv-LV"/>
              </w:rPr>
              <w:t xml:space="preserve">šajā </w:t>
            </w:r>
            <w:r w:rsidRPr="000C2395">
              <w:rPr>
                <w:rFonts w:ascii="Times New Roman" w:eastAsia="Times New Roman" w:hAnsi="Times New Roman" w:cs="Times New Roman"/>
                <w:sz w:val="24"/>
                <w:szCs w:val="24"/>
                <w:lang w:eastAsia="lv-LV"/>
              </w:rPr>
              <w:t>likumā noteiktajās administratīvajās teritorijās</w:t>
            </w:r>
            <w:r>
              <w:rPr>
                <w:rFonts w:ascii="Times New Roman" w:eastAsia="Times New Roman" w:hAnsi="Times New Roman" w:cs="Times New Roman"/>
                <w:sz w:val="24"/>
                <w:szCs w:val="24"/>
                <w:lang w:eastAsia="lv-LV"/>
              </w:rPr>
              <w:t>.</w:t>
            </w:r>
          </w:p>
          <w:p w14:paraId="179E056F" w14:textId="37355939" w:rsidR="005D255F" w:rsidRPr="000C2395" w:rsidRDefault="005D255F" w:rsidP="00116402">
            <w:pPr>
              <w:shd w:val="clear" w:color="auto" w:fill="FFFFFF"/>
              <w:spacing w:after="0" w:line="293" w:lineRule="atLeast"/>
              <w:ind w:firstLine="681"/>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Likumprojekts “Administratīvo teritoriju un apdzīvoto vietu likums” no</w:t>
            </w:r>
            <w:r w:rsidR="00116402">
              <w:rPr>
                <w:rFonts w:ascii="Times New Roman" w:eastAsia="Times New Roman" w:hAnsi="Times New Roman" w:cs="Times New Roman"/>
                <w:sz w:val="24"/>
                <w:szCs w:val="24"/>
                <w:lang w:eastAsia="lv-LV"/>
              </w:rPr>
              <w:t>teic</w:t>
            </w:r>
            <w:r>
              <w:rPr>
                <w:rFonts w:ascii="Times New Roman" w:eastAsia="Times New Roman" w:hAnsi="Times New Roman" w:cs="Times New Roman"/>
                <w:sz w:val="24"/>
                <w:szCs w:val="24"/>
                <w:lang w:eastAsia="lv-LV"/>
              </w:rPr>
              <w:t>, ka l</w:t>
            </w:r>
            <w:r w:rsidRPr="000C2395">
              <w:rPr>
                <w:rFonts w:ascii="Times New Roman" w:eastAsia="Times New Roman" w:hAnsi="Times New Roman" w:cs="Times New Roman"/>
                <w:sz w:val="24"/>
                <w:szCs w:val="24"/>
                <w:lang w:eastAsia="lv-LV"/>
              </w:rPr>
              <w:t>ai 2021.</w:t>
            </w:r>
            <w:ins w:id="5" w:author="Olga Paipala" w:date="2019-09-11T12:16:00Z">
              <w:r w:rsidR="00116402">
                <w:rPr>
                  <w:rFonts w:ascii="Times New Roman" w:eastAsia="Times New Roman" w:hAnsi="Times New Roman" w:cs="Times New Roman"/>
                  <w:sz w:val="24"/>
                  <w:szCs w:val="24"/>
                  <w:lang w:eastAsia="lv-LV"/>
                </w:rPr>
                <w:t> </w:t>
              </w:r>
            </w:ins>
            <w:del w:id="6" w:author="Olga Paipala" w:date="2019-09-11T12:16:00Z">
              <w:r w:rsidRPr="000C2395" w:rsidDel="00116402">
                <w:rPr>
                  <w:rFonts w:ascii="Times New Roman" w:eastAsia="Times New Roman" w:hAnsi="Times New Roman" w:cs="Times New Roman"/>
                  <w:sz w:val="24"/>
                  <w:szCs w:val="24"/>
                  <w:lang w:eastAsia="lv-LV"/>
                </w:rPr>
                <w:delText xml:space="preserve"> </w:delText>
              </w:r>
            </w:del>
            <w:r w:rsidRPr="000C2395">
              <w:rPr>
                <w:rFonts w:ascii="Times New Roman" w:eastAsia="Times New Roman" w:hAnsi="Times New Roman" w:cs="Times New Roman"/>
                <w:sz w:val="24"/>
                <w:szCs w:val="24"/>
                <w:lang w:eastAsia="lv-LV"/>
              </w:rPr>
              <w:t>gada pašvaldību vēlēšanas nodrošinātu tajos novados, kurus skar administratīvo ter</w:t>
            </w:r>
            <w:r>
              <w:rPr>
                <w:rFonts w:ascii="Times New Roman" w:eastAsia="Times New Roman" w:hAnsi="Times New Roman" w:cs="Times New Roman"/>
                <w:sz w:val="24"/>
                <w:szCs w:val="24"/>
                <w:lang w:eastAsia="lv-LV"/>
              </w:rPr>
              <w:t>itoriju apvienošana, līdz 2020. gada 1. </w:t>
            </w:r>
            <w:r w:rsidRPr="000C2395">
              <w:rPr>
                <w:rFonts w:ascii="Times New Roman" w:eastAsia="Times New Roman" w:hAnsi="Times New Roman" w:cs="Times New Roman"/>
                <w:sz w:val="24"/>
                <w:szCs w:val="24"/>
                <w:lang w:eastAsia="lv-LV"/>
              </w:rPr>
              <w:t>decembrim pašvaldību domes sasauc visu apvienojamo pašvaldību deputātu kopsapulci, kas ievēlē novada vēlēšanu komisiju. Deputātu kopsapulci ierosina sasaukt un vada šajā likumā noteiktā novada administratīvā centra pašvaldības domes priekšsēdētājs. Šajā gadījumā:</w:t>
            </w:r>
          </w:p>
          <w:p w14:paraId="24432BAC" w14:textId="77777777" w:rsidR="005D255F" w:rsidRPr="000C2395" w:rsidRDefault="005D255F" w:rsidP="005D255F">
            <w:pPr>
              <w:shd w:val="clear" w:color="auto" w:fill="FFFFFF"/>
              <w:spacing w:after="0" w:line="293" w:lineRule="atLeast"/>
              <w:ind w:firstLine="300"/>
              <w:jc w:val="both"/>
              <w:rPr>
                <w:rFonts w:ascii="Times New Roman" w:eastAsia="Times New Roman" w:hAnsi="Times New Roman" w:cs="Times New Roman"/>
                <w:sz w:val="24"/>
                <w:szCs w:val="24"/>
                <w:lang w:eastAsia="lv-LV"/>
              </w:rPr>
            </w:pPr>
            <w:r w:rsidRPr="000C2395">
              <w:rPr>
                <w:rFonts w:ascii="Times New Roman" w:eastAsia="Times New Roman" w:hAnsi="Times New Roman" w:cs="Times New Roman"/>
                <w:sz w:val="24"/>
                <w:szCs w:val="24"/>
                <w:lang w:eastAsia="lv-LV"/>
              </w:rPr>
              <w:t>1) novada vēlēšanu komisiju izveido un tā darbojas saskaņā ar likumu, kas reglamentē pašvaldību vēlēšanu komisiju un iecirkņu komisiju darbu, ciktāl tas nav pretrunā ar šo likumu;</w:t>
            </w:r>
          </w:p>
          <w:p w14:paraId="3FEF2FBD" w14:textId="77777777" w:rsidR="005D255F" w:rsidRPr="000C2395" w:rsidRDefault="005D255F" w:rsidP="005D255F">
            <w:pPr>
              <w:shd w:val="clear" w:color="auto" w:fill="FFFFFF"/>
              <w:spacing w:after="0" w:line="293" w:lineRule="atLeast"/>
              <w:ind w:firstLine="300"/>
              <w:jc w:val="both"/>
              <w:rPr>
                <w:rFonts w:ascii="Times New Roman" w:eastAsia="Times New Roman" w:hAnsi="Times New Roman" w:cs="Times New Roman"/>
                <w:sz w:val="24"/>
                <w:szCs w:val="24"/>
                <w:lang w:eastAsia="lv-LV"/>
              </w:rPr>
            </w:pPr>
            <w:r w:rsidRPr="000C2395">
              <w:rPr>
                <w:rFonts w:ascii="Times New Roman" w:eastAsia="Times New Roman" w:hAnsi="Times New Roman" w:cs="Times New Roman"/>
                <w:sz w:val="24"/>
                <w:szCs w:val="24"/>
                <w:lang w:eastAsia="lv-LV"/>
              </w:rPr>
              <w:t>2) komisijas pirmo sēdi sasauc Centrālās vēlēšanu komisijas priekšsēdētājs vai viņa norīkota persona;</w:t>
            </w:r>
          </w:p>
          <w:p w14:paraId="56073FB9" w14:textId="77777777" w:rsidR="005D255F" w:rsidRPr="000C2395" w:rsidRDefault="005D255F" w:rsidP="005D255F">
            <w:pPr>
              <w:shd w:val="clear" w:color="auto" w:fill="FFFFFF"/>
              <w:spacing w:after="0" w:line="293" w:lineRule="atLeast"/>
              <w:ind w:firstLine="300"/>
              <w:jc w:val="both"/>
              <w:rPr>
                <w:rFonts w:ascii="Times New Roman" w:eastAsia="Times New Roman" w:hAnsi="Times New Roman" w:cs="Times New Roman"/>
                <w:sz w:val="24"/>
                <w:szCs w:val="24"/>
                <w:lang w:eastAsia="lv-LV"/>
              </w:rPr>
            </w:pPr>
            <w:r w:rsidRPr="000C2395">
              <w:rPr>
                <w:rFonts w:ascii="Times New Roman" w:eastAsia="Times New Roman" w:hAnsi="Times New Roman" w:cs="Times New Roman"/>
                <w:sz w:val="24"/>
                <w:szCs w:val="24"/>
                <w:lang w:eastAsia="lv-LV"/>
              </w:rPr>
              <w:t>3) novada vēlēšanu komisijas darbu no saviem budžeta līdzekļiem finansē visas pašvaldību domes proporcionāli balsstiesīgo iedzīvotāju skaitam attiecīgās pašvaldības teritorijā.</w:t>
            </w:r>
          </w:p>
          <w:p w14:paraId="1182056C" w14:textId="1C0F69BF" w:rsidR="005342E2" w:rsidRPr="00BC2633" w:rsidRDefault="005D255F" w:rsidP="00116402">
            <w:pPr>
              <w:spacing w:after="0" w:line="240" w:lineRule="auto"/>
              <w:ind w:firstLine="539"/>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Ja deputātu kopsapulce</w:t>
            </w:r>
            <w:r w:rsidRPr="000C2395">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Administratīvo teritoriju un apdzīvoto vietu likumā</w:t>
            </w:r>
            <w:r w:rsidRPr="000C2395">
              <w:rPr>
                <w:rFonts w:ascii="Times New Roman" w:eastAsia="Times New Roman" w:hAnsi="Times New Roman" w:cs="Times New Roman"/>
                <w:sz w:val="24"/>
                <w:szCs w:val="24"/>
                <w:lang w:eastAsia="lv-LV"/>
              </w:rPr>
              <w:t xml:space="preserve"> noteiktajā kārtībā līdz 2020.</w:t>
            </w:r>
            <w:ins w:id="7" w:author="Olga Paipala" w:date="2019-09-11T12:16:00Z">
              <w:r w:rsidR="00116402">
                <w:rPr>
                  <w:rFonts w:ascii="Times New Roman" w:eastAsia="Times New Roman" w:hAnsi="Times New Roman" w:cs="Times New Roman"/>
                  <w:sz w:val="24"/>
                  <w:szCs w:val="24"/>
                  <w:lang w:eastAsia="lv-LV"/>
                </w:rPr>
                <w:t> </w:t>
              </w:r>
            </w:ins>
            <w:del w:id="8" w:author="Olga Paipala" w:date="2019-09-11T12:16:00Z">
              <w:r w:rsidRPr="000C2395" w:rsidDel="00116402">
                <w:rPr>
                  <w:rFonts w:ascii="Times New Roman" w:eastAsia="Times New Roman" w:hAnsi="Times New Roman" w:cs="Times New Roman"/>
                  <w:sz w:val="24"/>
                  <w:szCs w:val="24"/>
                  <w:lang w:eastAsia="lv-LV"/>
                </w:rPr>
                <w:delText xml:space="preserve"> </w:delText>
              </w:r>
            </w:del>
            <w:r w:rsidRPr="000C2395">
              <w:rPr>
                <w:rFonts w:ascii="Times New Roman" w:eastAsia="Times New Roman" w:hAnsi="Times New Roman" w:cs="Times New Roman"/>
                <w:sz w:val="24"/>
                <w:szCs w:val="24"/>
                <w:lang w:eastAsia="lv-LV"/>
              </w:rPr>
              <w:t xml:space="preserve">gada </w:t>
            </w:r>
            <w:r w:rsidRPr="000C2395">
              <w:rPr>
                <w:rFonts w:ascii="Times New Roman" w:eastAsia="Times New Roman" w:hAnsi="Times New Roman" w:cs="Times New Roman"/>
                <w:sz w:val="24"/>
                <w:szCs w:val="24"/>
                <w:lang w:eastAsia="lv-LV"/>
              </w:rPr>
              <w:lastRenderedPageBreak/>
              <w:t>1.</w:t>
            </w:r>
            <w:ins w:id="9" w:author="Olga Paipala" w:date="2019-09-11T12:16:00Z">
              <w:r w:rsidR="00116402">
                <w:rPr>
                  <w:rFonts w:ascii="Times New Roman" w:eastAsia="Times New Roman" w:hAnsi="Times New Roman" w:cs="Times New Roman"/>
                  <w:sz w:val="24"/>
                  <w:szCs w:val="24"/>
                  <w:lang w:eastAsia="lv-LV"/>
                </w:rPr>
                <w:t> </w:t>
              </w:r>
            </w:ins>
            <w:del w:id="10" w:author="Olga Paipala" w:date="2019-09-11T12:16:00Z">
              <w:r w:rsidRPr="000C2395" w:rsidDel="00116402">
                <w:rPr>
                  <w:rFonts w:ascii="Times New Roman" w:eastAsia="Times New Roman" w:hAnsi="Times New Roman" w:cs="Times New Roman"/>
                  <w:sz w:val="24"/>
                  <w:szCs w:val="24"/>
                  <w:lang w:eastAsia="lv-LV"/>
                </w:rPr>
                <w:delText xml:space="preserve"> </w:delText>
              </w:r>
            </w:del>
            <w:r w:rsidRPr="000C2395">
              <w:rPr>
                <w:rFonts w:ascii="Times New Roman" w:eastAsia="Times New Roman" w:hAnsi="Times New Roman" w:cs="Times New Roman"/>
                <w:sz w:val="24"/>
                <w:szCs w:val="24"/>
                <w:lang w:eastAsia="lv-LV"/>
              </w:rPr>
              <w:t>decembrim neizveido novada vēlēšanu komisiju, to saskaņā ar likumu “Par Centrālo vēlēšanu komisiju” ieceļ Centrālā vēlēšanu komisija.</w:t>
            </w:r>
          </w:p>
        </w:tc>
      </w:tr>
      <w:tr w:rsidR="005D4E8A" w:rsidRPr="00BC2633" w14:paraId="4A35F0EC" w14:textId="77777777" w:rsidTr="0059057E">
        <w:trPr>
          <w:trHeight w:val="128"/>
        </w:trPr>
        <w:tc>
          <w:tcPr>
            <w:tcW w:w="5000" w:type="pct"/>
            <w:gridSpan w:val="9"/>
            <w:tcBorders>
              <w:top w:val="outset" w:sz="6" w:space="0" w:color="414142"/>
              <w:left w:val="nil"/>
              <w:bottom w:val="outset" w:sz="6" w:space="0" w:color="414142"/>
              <w:right w:val="nil"/>
            </w:tcBorders>
          </w:tcPr>
          <w:p w14:paraId="3909DB7C" w14:textId="77777777" w:rsidR="00031256" w:rsidRPr="00BC2633" w:rsidRDefault="0081203F" w:rsidP="0081203F">
            <w:pPr>
              <w:tabs>
                <w:tab w:val="left" w:pos="990"/>
              </w:tabs>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lastRenderedPageBreak/>
              <w:tab/>
            </w:r>
          </w:p>
        </w:tc>
      </w:tr>
      <w:tr w:rsidR="00BC2633" w:rsidRPr="00BC2633" w14:paraId="231B55F5" w14:textId="77777777" w:rsidTr="0059057E">
        <w:trPr>
          <w:trHeight w:val="555"/>
        </w:trPr>
        <w:tc>
          <w:tcPr>
            <w:tcW w:w="5000" w:type="pct"/>
            <w:gridSpan w:val="9"/>
            <w:tcBorders>
              <w:top w:val="nil"/>
              <w:left w:val="outset" w:sz="6" w:space="0" w:color="414142"/>
              <w:bottom w:val="outset" w:sz="6" w:space="0" w:color="414142"/>
              <w:right w:val="outset" w:sz="6" w:space="0" w:color="414142"/>
            </w:tcBorders>
            <w:vAlign w:val="center"/>
            <w:hideMark/>
          </w:tcPr>
          <w:p w14:paraId="4C70EC05" w14:textId="77777777" w:rsidR="004D15A9" w:rsidRPr="00BC2633" w:rsidRDefault="004D15A9" w:rsidP="00DA596D">
            <w:pPr>
              <w:spacing w:after="0" w:line="240" w:lineRule="auto"/>
              <w:ind w:firstLine="300"/>
              <w:jc w:val="center"/>
              <w:rPr>
                <w:rFonts w:ascii="Times New Roman" w:eastAsia="Times New Roman" w:hAnsi="Times New Roman" w:cs="Times New Roman"/>
                <w:b/>
                <w:bCs/>
                <w:sz w:val="24"/>
                <w:szCs w:val="24"/>
                <w:lang w:eastAsia="lv-LV"/>
              </w:rPr>
            </w:pPr>
            <w:r w:rsidRPr="00BC2633">
              <w:rPr>
                <w:rFonts w:ascii="Times New Roman" w:eastAsia="Times New Roman" w:hAnsi="Times New Roman" w:cs="Times New Roman"/>
                <w:b/>
                <w:bCs/>
                <w:sz w:val="24"/>
                <w:szCs w:val="24"/>
                <w:lang w:eastAsia="lv-LV"/>
              </w:rPr>
              <w:t>II. Tiesību akta projekta ietekme uz sabiedrību, tautsaimniecības attīstību un administratīvo slogu</w:t>
            </w:r>
          </w:p>
        </w:tc>
      </w:tr>
      <w:tr w:rsidR="00DA326E" w:rsidRPr="00BC2633" w14:paraId="2C9F3255" w14:textId="77777777" w:rsidTr="00637D7E">
        <w:trPr>
          <w:trHeight w:val="465"/>
        </w:trPr>
        <w:tc>
          <w:tcPr>
            <w:tcW w:w="200" w:type="pct"/>
            <w:tcBorders>
              <w:top w:val="outset" w:sz="6" w:space="0" w:color="414142"/>
              <w:left w:val="outset" w:sz="6" w:space="0" w:color="414142"/>
              <w:bottom w:val="outset" w:sz="6" w:space="0" w:color="414142"/>
              <w:right w:val="outset" w:sz="6" w:space="0" w:color="414142"/>
            </w:tcBorders>
            <w:hideMark/>
          </w:tcPr>
          <w:p w14:paraId="6ABD5F2F"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1.</w:t>
            </w:r>
          </w:p>
        </w:tc>
        <w:tc>
          <w:tcPr>
            <w:tcW w:w="1442" w:type="pct"/>
            <w:gridSpan w:val="2"/>
            <w:tcBorders>
              <w:top w:val="outset" w:sz="6" w:space="0" w:color="414142"/>
              <w:left w:val="outset" w:sz="6" w:space="0" w:color="414142"/>
              <w:bottom w:val="outset" w:sz="6" w:space="0" w:color="414142"/>
              <w:right w:val="outset" w:sz="6" w:space="0" w:color="414142"/>
            </w:tcBorders>
            <w:hideMark/>
          </w:tcPr>
          <w:p w14:paraId="7DF97D57"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Sabiedrības mērķgrupas, kuras tiesiskais regulējums ietekmē vai varētu ietekmēt</w:t>
            </w:r>
          </w:p>
        </w:tc>
        <w:tc>
          <w:tcPr>
            <w:tcW w:w="3359" w:type="pct"/>
            <w:gridSpan w:val="6"/>
            <w:tcBorders>
              <w:top w:val="outset" w:sz="6" w:space="0" w:color="414142"/>
              <w:left w:val="outset" w:sz="6" w:space="0" w:color="414142"/>
              <w:bottom w:val="outset" w:sz="6" w:space="0" w:color="414142"/>
              <w:right w:val="outset" w:sz="6" w:space="0" w:color="414142"/>
            </w:tcBorders>
            <w:hideMark/>
          </w:tcPr>
          <w:p w14:paraId="674A68B1" w14:textId="464FE9AD" w:rsidR="004D15A9" w:rsidRPr="00BC2633" w:rsidRDefault="005D255F" w:rsidP="001C5969">
            <w:pPr>
              <w:spacing w:after="0" w:line="240" w:lineRule="auto"/>
              <w:jc w:val="both"/>
              <w:rPr>
                <w:rFonts w:ascii="Times New Roman" w:eastAsia="Times New Roman" w:hAnsi="Times New Roman" w:cs="Times New Roman"/>
                <w:sz w:val="24"/>
                <w:szCs w:val="24"/>
                <w:lang w:eastAsia="lv-LV"/>
              </w:rPr>
            </w:pPr>
            <w:r w:rsidRPr="00604BA4">
              <w:rPr>
                <w:rFonts w:ascii="Times New Roman" w:eastAsia="Times New Roman" w:hAnsi="Times New Roman" w:cs="Times New Roman"/>
                <w:iCs/>
                <w:sz w:val="24"/>
                <w:szCs w:val="24"/>
                <w:lang w:eastAsia="lv-LV"/>
              </w:rPr>
              <w:t>Primāri likumprojekts ietekmēs visas pašvaldības, kuras skar administratīvi teritoriālā reforma, kā arī visu pārējo valsts pārvaldes sistēmu, kur attiecīgo institūciju darbība ir saistīta ar pašvaldībām. Sekundāri tam būs ietekme arī uz pašvaldību iedzīvotājiem, kuru pašvaldības skars administratīvi teritoriālā reforma.</w:t>
            </w:r>
          </w:p>
        </w:tc>
      </w:tr>
      <w:tr w:rsidR="00DA326E" w:rsidRPr="00BC2633" w14:paraId="135FDA25" w14:textId="77777777" w:rsidTr="00637D7E">
        <w:trPr>
          <w:trHeight w:val="510"/>
        </w:trPr>
        <w:tc>
          <w:tcPr>
            <w:tcW w:w="200" w:type="pct"/>
            <w:tcBorders>
              <w:top w:val="outset" w:sz="6" w:space="0" w:color="414142"/>
              <w:left w:val="outset" w:sz="6" w:space="0" w:color="414142"/>
              <w:bottom w:val="outset" w:sz="6" w:space="0" w:color="414142"/>
              <w:right w:val="outset" w:sz="6" w:space="0" w:color="414142"/>
            </w:tcBorders>
            <w:hideMark/>
          </w:tcPr>
          <w:p w14:paraId="725AAD29"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2.</w:t>
            </w:r>
          </w:p>
        </w:tc>
        <w:tc>
          <w:tcPr>
            <w:tcW w:w="1442" w:type="pct"/>
            <w:gridSpan w:val="2"/>
            <w:tcBorders>
              <w:top w:val="outset" w:sz="6" w:space="0" w:color="414142"/>
              <w:left w:val="outset" w:sz="6" w:space="0" w:color="414142"/>
              <w:bottom w:val="outset" w:sz="6" w:space="0" w:color="414142"/>
              <w:right w:val="outset" w:sz="6" w:space="0" w:color="414142"/>
            </w:tcBorders>
            <w:hideMark/>
          </w:tcPr>
          <w:p w14:paraId="1BB1E646"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Tiesiskā regulējuma ietekme uz tautsaimniecību un administratīvo slogu</w:t>
            </w:r>
          </w:p>
        </w:tc>
        <w:tc>
          <w:tcPr>
            <w:tcW w:w="3359" w:type="pct"/>
            <w:gridSpan w:val="6"/>
            <w:tcBorders>
              <w:top w:val="outset" w:sz="6" w:space="0" w:color="414142"/>
              <w:left w:val="outset" w:sz="6" w:space="0" w:color="414142"/>
              <w:bottom w:val="outset" w:sz="6" w:space="0" w:color="414142"/>
              <w:right w:val="outset" w:sz="6" w:space="0" w:color="414142"/>
            </w:tcBorders>
            <w:hideMark/>
          </w:tcPr>
          <w:p w14:paraId="12DBBFF5" w14:textId="256847DD" w:rsidR="00DA3BF1" w:rsidRPr="00BC2633" w:rsidRDefault="005D255F" w:rsidP="005D255F">
            <w:pPr>
              <w:spacing w:after="0" w:line="240" w:lineRule="auto"/>
              <w:jc w:val="both"/>
              <w:rPr>
                <w:rFonts w:ascii="Times New Roman" w:eastAsia="Times New Roman" w:hAnsi="Times New Roman" w:cs="Times New Roman"/>
                <w:sz w:val="24"/>
                <w:szCs w:val="24"/>
                <w:lang w:eastAsia="lv-LV"/>
              </w:rPr>
            </w:pPr>
            <w:r w:rsidRPr="00604BA4">
              <w:rPr>
                <w:rFonts w:ascii="Times New Roman" w:eastAsia="Times New Roman" w:hAnsi="Times New Roman" w:cs="Times New Roman"/>
                <w:iCs/>
                <w:sz w:val="24"/>
                <w:szCs w:val="24"/>
                <w:lang w:eastAsia="lv-LV"/>
              </w:rPr>
              <w:t xml:space="preserve">Likumprojekta regulējums tiešā veidā neietekmēs tautsaimniecības attīstību, bet pakārtoti, </w:t>
            </w:r>
            <w:r>
              <w:rPr>
                <w:rFonts w:ascii="Times New Roman" w:eastAsia="Times New Roman" w:hAnsi="Times New Roman" w:cs="Times New Roman"/>
                <w:iCs/>
                <w:sz w:val="24"/>
                <w:szCs w:val="24"/>
                <w:lang w:eastAsia="lv-LV"/>
              </w:rPr>
              <w:t xml:space="preserve">ievēlot jaunās novada domes un </w:t>
            </w:r>
            <w:r w:rsidRPr="00604BA4">
              <w:rPr>
                <w:rFonts w:ascii="Times New Roman" w:eastAsia="Times New Roman" w:hAnsi="Times New Roman" w:cs="Times New Roman"/>
                <w:iCs/>
                <w:sz w:val="24"/>
                <w:szCs w:val="24"/>
                <w:lang w:eastAsia="lv-LV"/>
              </w:rPr>
              <w:t xml:space="preserve">izveidojot spēcīgu pašvaldību darbības sistēmu un kāpinot pašvaldību kapacitāti, tas pozitīvi ietekmēs tautsaimniecības attīstību, jo arī pašvaldību pienākumos ietilpst pasākumi, kuri rada priekšnosacījumus tautsaimniecības attīstībai. Tāpat </w:t>
            </w:r>
            <w:r>
              <w:rPr>
                <w:rFonts w:ascii="Times New Roman" w:eastAsia="Times New Roman" w:hAnsi="Times New Roman" w:cs="Times New Roman"/>
                <w:iCs/>
                <w:sz w:val="24"/>
                <w:szCs w:val="24"/>
                <w:lang w:eastAsia="lv-LV"/>
              </w:rPr>
              <w:t>nodrošinot vēlēšanas 2021.gada pašvaldību vēlēšanās</w:t>
            </w:r>
            <w:r w:rsidRPr="00604BA4">
              <w:rPr>
                <w:rFonts w:ascii="Times New Roman" w:eastAsia="Times New Roman" w:hAnsi="Times New Roman" w:cs="Times New Roman"/>
                <w:iCs/>
                <w:sz w:val="24"/>
                <w:szCs w:val="24"/>
                <w:lang w:eastAsia="lv-LV"/>
              </w:rPr>
              <w:t xml:space="preserve"> 36 pašvaldību </w:t>
            </w:r>
            <w:r>
              <w:rPr>
                <w:rFonts w:ascii="Times New Roman" w:eastAsia="Times New Roman" w:hAnsi="Times New Roman" w:cs="Times New Roman"/>
                <w:iCs/>
                <w:sz w:val="24"/>
                <w:szCs w:val="24"/>
                <w:lang w:eastAsia="lv-LV"/>
              </w:rPr>
              <w:t>domēm</w:t>
            </w:r>
            <w:r w:rsidRPr="00604BA4">
              <w:rPr>
                <w:rFonts w:ascii="Times New Roman" w:eastAsia="Times New Roman" w:hAnsi="Times New Roman" w:cs="Times New Roman"/>
                <w:iCs/>
                <w:sz w:val="24"/>
                <w:szCs w:val="24"/>
                <w:lang w:eastAsia="lv-LV"/>
              </w:rPr>
              <w:t xml:space="preserve"> būtiski tiks mazināts administratīvais slogs visai valsts pārvaldes sistēmai.</w:t>
            </w:r>
          </w:p>
        </w:tc>
      </w:tr>
      <w:tr w:rsidR="00DA326E" w:rsidRPr="00BC2633" w14:paraId="5245BA7A" w14:textId="77777777" w:rsidTr="00637D7E">
        <w:trPr>
          <w:trHeight w:val="510"/>
        </w:trPr>
        <w:tc>
          <w:tcPr>
            <w:tcW w:w="200" w:type="pct"/>
            <w:tcBorders>
              <w:top w:val="outset" w:sz="6" w:space="0" w:color="414142"/>
              <w:left w:val="outset" w:sz="6" w:space="0" w:color="414142"/>
              <w:bottom w:val="outset" w:sz="6" w:space="0" w:color="414142"/>
              <w:right w:val="outset" w:sz="6" w:space="0" w:color="414142"/>
            </w:tcBorders>
            <w:hideMark/>
          </w:tcPr>
          <w:p w14:paraId="5F40837F"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3.</w:t>
            </w:r>
          </w:p>
        </w:tc>
        <w:tc>
          <w:tcPr>
            <w:tcW w:w="1442" w:type="pct"/>
            <w:gridSpan w:val="2"/>
            <w:tcBorders>
              <w:top w:val="outset" w:sz="6" w:space="0" w:color="414142"/>
              <w:left w:val="outset" w:sz="6" w:space="0" w:color="414142"/>
              <w:bottom w:val="outset" w:sz="6" w:space="0" w:color="414142"/>
              <w:right w:val="outset" w:sz="6" w:space="0" w:color="414142"/>
            </w:tcBorders>
            <w:hideMark/>
          </w:tcPr>
          <w:p w14:paraId="490198F8"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Administratīvo izmaksu monetārs novērtējums</w:t>
            </w:r>
          </w:p>
        </w:tc>
        <w:tc>
          <w:tcPr>
            <w:tcW w:w="3359" w:type="pct"/>
            <w:gridSpan w:val="6"/>
            <w:tcBorders>
              <w:top w:val="outset" w:sz="6" w:space="0" w:color="414142"/>
              <w:left w:val="outset" w:sz="6" w:space="0" w:color="414142"/>
              <w:bottom w:val="outset" w:sz="6" w:space="0" w:color="414142"/>
              <w:right w:val="outset" w:sz="6" w:space="0" w:color="414142"/>
            </w:tcBorders>
            <w:hideMark/>
          </w:tcPr>
          <w:p w14:paraId="5D564945" w14:textId="22C9DB6F" w:rsidR="004D15A9" w:rsidRPr="00BC2633" w:rsidRDefault="009E1460" w:rsidP="001C5969">
            <w:pPr>
              <w:spacing w:after="0" w:line="240" w:lineRule="auto"/>
              <w:jc w:val="both"/>
              <w:rPr>
                <w:rFonts w:ascii="Times New Roman" w:eastAsia="Times New Roman" w:hAnsi="Times New Roman" w:cs="Times New Roman"/>
                <w:sz w:val="24"/>
                <w:szCs w:val="24"/>
                <w:lang w:eastAsia="lv-LV"/>
              </w:rPr>
            </w:pPr>
            <w:r w:rsidRPr="000F4218">
              <w:rPr>
                <w:rFonts w:ascii="Times New Roman" w:eastAsia="Times New Roman" w:hAnsi="Times New Roman" w:cs="Times New Roman"/>
                <w:sz w:val="24"/>
                <w:szCs w:val="24"/>
                <w:lang w:eastAsia="lv-LV"/>
              </w:rPr>
              <w:t>Likumproje</w:t>
            </w:r>
            <w:r w:rsidR="00606CDB" w:rsidRPr="000F4218">
              <w:rPr>
                <w:rFonts w:ascii="Times New Roman" w:eastAsia="Times New Roman" w:hAnsi="Times New Roman" w:cs="Times New Roman"/>
                <w:sz w:val="24"/>
                <w:szCs w:val="24"/>
                <w:lang w:eastAsia="lv-LV"/>
              </w:rPr>
              <w:t>kt</w:t>
            </w:r>
            <w:r w:rsidRPr="000F4218">
              <w:rPr>
                <w:rFonts w:ascii="Times New Roman" w:eastAsia="Times New Roman" w:hAnsi="Times New Roman" w:cs="Times New Roman"/>
                <w:sz w:val="24"/>
                <w:szCs w:val="24"/>
                <w:lang w:eastAsia="lv-LV"/>
              </w:rPr>
              <w:t>s šo jomu neskar.</w:t>
            </w:r>
          </w:p>
        </w:tc>
      </w:tr>
      <w:tr w:rsidR="00DA326E" w:rsidRPr="00BC2633" w14:paraId="2C02878A" w14:textId="77777777" w:rsidTr="00637D7E">
        <w:trPr>
          <w:trHeight w:val="510"/>
        </w:trPr>
        <w:tc>
          <w:tcPr>
            <w:tcW w:w="200" w:type="pct"/>
            <w:tcBorders>
              <w:top w:val="outset" w:sz="6" w:space="0" w:color="414142"/>
              <w:left w:val="outset" w:sz="6" w:space="0" w:color="414142"/>
              <w:bottom w:val="outset" w:sz="6" w:space="0" w:color="414142"/>
              <w:right w:val="outset" w:sz="6" w:space="0" w:color="414142"/>
            </w:tcBorders>
          </w:tcPr>
          <w:p w14:paraId="5745159C" w14:textId="017EBBC8" w:rsidR="00A1552F" w:rsidRPr="00BC2633" w:rsidRDefault="00A1552F" w:rsidP="00DA596D">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w:t>
            </w:r>
          </w:p>
        </w:tc>
        <w:tc>
          <w:tcPr>
            <w:tcW w:w="1442" w:type="pct"/>
            <w:gridSpan w:val="2"/>
            <w:tcBorders>
              <w:top w:val="outset" w:sz="6" w:space="0" w:color="414142"/>
              <w:left w:val="outset" w:sz="6" w:space="0" w:color="414142"/>
              <w:bottom w:val="outset" w:sz="6" w:space="0" w:color="414142"/>
              <w:right w:val="outset" w:sz="6" w:space="0" w:color="414142"/>
            </w:tcBorders>
          </w:tcPr>
          <w:p w14:paraId="105AF451" w14:textId="0BBD8082" w:rsidR="00A1552F" w:rsidRPr="00BC2633" w:rsidRDefault="00A1552F" w:rsidP="00DA596D">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Atbilstības izmaksu monetārs novērtējums</w:t>
            </w:r>
          </w:p>
        </w:tc>
        <w:tc>
          <w:tcPr>
            <w:tcW w:w="3359" w:type="pct"/>
            <w:gridSpan w:val="6"/>
            <w:tcBorders>
              <w:top w:val="outset" w:sz="6" w:space="0" w:color="414142"/>
              <w:left w:val="outset" w:sz="6" w:space="0" w:color="414142"/>
              <w:bottom w:val="outset" w:sz="6" w:space="0" w:color="414142"/>
              <w:right w:val="outset" w:sz="6" w:space="0" w:color="414142"/>
            </w:tcBorders>
          </w:tcPr>
          <w:p w14:paraId="0C5B7775" w14:textId="6828A926" w:rsidR="00A1552F" w:rsidRPr="00BC2633" w:rsidRDefault="000F4218" w:rsidP="001C5969">
            <w:pPr>
              <w:spacing w:after="0" w:line="240" w:lineRule="auto"/>
              <w:jc w:val="both"/>
              <w:rPr>
                <w:rFonts w:ascii="Times New Roman" w:eastAsia="Times New Roman" w:hAnsi="Times New Roman" w:cs="Times New Roman"/>
                <w:sz w:val="24"/>
                <w:szCs w:val="24"/>
                <w:lang w:eastAsia="lv-LV"/>
              </w:rPr>
            </w:pPr>
            <w:r w:rsidRPr="000F4218">
              <w:rPr>
                <w:rFonts w:ascii="Times New Roman" w:eastAsia="Times New Roman" w:hAnsi="Times New Roman" w:cs="Times New Roman"/>
                <w:sz w:val="24"/>
                <w:szCs w:val="24"/>
                <w:lang w:eastAsia="lv-LV"/>
              </w:rPr>
              <w:t>Likumprojekts šo jomu neskar.</w:t>
            </w:r>
          </w:p>
        </w:tc>
      </w:tr>
      <w:tr w:rsidR="00DA326E" w:rsidRPr="00BC2633" w14:paraId="058C8E07" w14:textId="77777777" w:rsidTr="00637D7E">
        <w:trPr>
          <w:trHeight w:val="345"/>
        </w:trPr>
        <w:tc>
          <w:tcPr>
            <w:tcW w:w="200" w:type="pct"/>
            <w:tcBorders>
              <w:top w:val="outset" w:sz="6" w:space="0" w:color="414142"/>
              <w:left w:val="outset" w:sz="6" w:space="0" w:color="414142"/>
              <w:bottom w:val="single" w:sz="4" w:space="0" w:color="auto"/>
              <w:right w:val="outset" w:sz="6" w:space="0" w:color="414142"/>
            </w:tcBorders>
            <w:hideMark/>
          </w:tcPr>
          <w:p w14:paraId="580FAF10" w14:textId="4634BFC2" w:rsidR="004D15A9" w:rsidRPr="00BC2633" w:rsidRDefault="00A1552F" w:rsidP="00DA596D">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4D15A9" w:rsidRPr="00BC2633">
              <w:rPr>
                <w:rFonts w:ascii="Times New Roman" w:eastAsia="Times New Roman" w:hAnsi="Times New Roman" w:cs="Times New Roman"/>
                <w:sz w:val="24"/>
                <w:szCs w:val="24"/>
                <w:lang w:eastAsia="lv-LV"/>
              </w:rPr>
              <w:t>.</w:t>
            </w:r>
          </w:p>
        </w:tc>
        <w:tc>
          <w:tcPr>
            <w:tcW w:w="1442" w:type="pct"/>
            <w:gridSpan w:val="2"/>
            <w:tcBorders>
              <w:top w:val="outset" w:sz="6" w:space="0" w:color="414142"/>
              <w:left w:val="outset" w:sz="6" w:space="0" w:color="414142"/>
              <w:bottom w:val="single" w:sz="4" w:space="0" w:color="auto"/>
              <w:right w:val="outset" w:sz="6" w:space="0" w:color="414142"/>
            </w:tcBorders>
            <w:hideMark/>
          </w:tcPr>
          <w:p w14:paraId="6CBBE35C"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Cita informācija</w:t>
            </w:r>
          </w:p>
        </w:tc>
        <w:tc>
          <w:tcPr>
            <w:tcW w:w="3359" w:type="pct"/>
            <w:gridSpan w:val="6"/>
            <w:tcBorders>
              <w:top w:val="outset" w:sz="6" w:space="0" w:color="414142"/>
              <w:left w:val="outset" w:sz="6" w:space="0" w:color="414142"/>
              <w:bottom w:val="single" w:sz="4" w:space="0" w:color="auto"/>
              <w:right w:val="outset" w:sz="6" w:space="0" w:color="414142"/>
            </w:tcBorders>
            <w:hideMark/>
          </w:tcPr>
          <w:p w14:paraId="5CC17AB0" w14:textId="29C0DBC3" w:rsidR="004D15A9" w:rsidRPr="00BC2633" w:rsidRDefault="000F4218" w:rsidP="001C596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Nav. </w:t>
            </w:r>
          </w:p>
        </w:tc>
      </w:tr>
      <w:tr w:rsidR="0059057E" w:rsidRPr="00BC2633" w14:paraId="347A5AC7" w14:textId="77777777" w:rsidTr="0059057E">
        <w:trPr>
          <w:trHeight w:val="360"/>
        </w:trPr>
        <w:tc>
          <w:tcPr>
            <w:tcW w:w="5000" w:type="pct"/>
            <w:gridSpan w:val="9"/>
            <w:tcBorders>
              <w:top w:val="single" w:sz="4" w:space="0" w:color="auto"/>
              <w:left w:val="nil"/>
              <w:bottom w:val="nil"/>
              <w:right w:val="nil"/>
            </w:tcBorders>
            <w:vAlign w:val="center"/>
          </w:tcPr>
          <w:p w14:paraId="541E9657" w14:textId="77777777" w:rsidR="0059057E" w:rsidRDefault="0059057E" w:rsidP="00DA596D">
            <w:pPr>
              <w:spacing w:after="0" w:line="240" w:lineRule="auto"/>
              <w:ind w:firstLine="300"/>
              <w:jc w:val="center"/>
              <w:rPr>
                <w:rFonts w:ascii="Times New Roman" w:eastAsia="Times New Roman" w:hAnsi="Times New Roman" w:cs="Times New Roman"/>
                <w:b/>
                <w:bCs/>
                <w:sz w:val="24"/>
                <w:szCs w:val="24"/>
                <w:lang w:eastAsia="lv-LV"/>
              </w:rPr>
            </w:pPr>
          </w:p>
        </w:tc>
      </w:tr>
      <w:tr w:rsidR="00BC2633" w:rsidRPr="00BC2633" w14:paraId="29A3C152" w14:textId="77777777" w:rsidTr="0059057E">
        <w:trPr>
          <w:trHeight w:val="360"/>
        </w:trPr>
        <w:tc>
          <w:tcPr>
            <w:tcW w:w="5000" w:type="pct"/>
            <w:gridSpan w:val="9"/>
            <w:tcBorders>
              <w:top w:val="single" w:sz="4" w:space="0" w:color="auto"/>
              <w:left w:val="outset" w:sz="6" w:space="0" w:color="414142"/>
              <w:bottom w:val="outset" w:sz="6" w:space="0" w:color="414142"/>
              <w:right w:val="outset" w:sz="6" w:space="0" w:color="414142"/>
            </w:tcBorders>
            <w:vAlign w:val="center"/>
            <w:hideMark/>
          </w:tcPr>
          <w:p w14:paraId="7F8B9A1A" w14:textId="59700816" w:rsidR="004D15A9" w:rsidRPr="00BC2633" w:rsidRDefault="004D15A9" w:rsidP="00DA596D">
            <w:pPr>
              <w:spacing w:after="0" w:line="240" w:lineRule="auto"/>
              <w:ind w:firstLine="300"/>
              <w:jc w:val="center"/>
              <w:rPr>
                <w:rFonts w:ascii="Times New Roman" w:eastAsia="Times New Roman" w:hAnsi="Times New Roman" w:cs="Times New Roman"/>
                <w:b/>
                <w:bCs/>
                <w:sz w:val="24"/>
                <w:szCs w:val="24"/>
                <w:lang w:eastAsia="lv-LV"/>
              </w:rPr>
            </w:pPr>
            <w:r w:rsidRPr="00BC2633">
              <w:rPr>
                <w:rFonts w:ascii="Times New Roman" w:eastAsia="Times New Roman" w:hAnsi="Times New Roman" w:cs="Times New Roman"/>
                <w:b/>
                <w:bCs/>
                <w:sz w:val="24"/>
                <w:szCs w:val="24"/>
                <w:lang w:eastAsia="lv-LV"/>
              </w:rPr>
              <w:t>III. Tiesību akta projekta ietekme uz valsts budžetu un pašvaldību budžetiem</w:t>
            </w:r>
          </w:p>
        </w:tc>
      </w:tr>
      <w:tr w:rsidR="006641E1" w:rsidRPr="00A1552F" w14:paraId="1FADD8DB" w14:textId="77777777" w:rsidTr="008F50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vMerge w:val="restart"/>
            <w:shd w:val="clear" w:color="auto" w:fill="FFFFFF"/>
            <w:vAlign w:val="center"/>
          </w:tcPr>
          <w:p w14:paraId="262C2D84" w14:textId="77777777" w:rsidR="00A1552F" w:rsidRPr="00A1552F" w:rsidRDefault="00A1552F" w:rsidP="001F68D7">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Rādītāji</w:t>
            </w:r>
          </w:p>
        </w:tc>
        <w:tc>
          <w:tcPr>
            <w:tcW w:w="1173" w:type="pct"/>
            <w:gridSpan w:val="2"/>
            <w:vMerge w:val="restart"/>
            <w:shd w:val="clear" w:color="auto" w:fill="FFFFFF"/>
            <w:vAlign w:val="center"/>
            <w:hideMark/>
          </w:tcPr>
          <w:p w14:paraId="07DADB8D" w14:textId="7CD94C3A" w:rsidR="00A1552F" w:rsidRPr="00A1552F" w:rsidRDefault="000F4218" w:rsidP="001F68D7">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2019. </w:t>
            </w:r>
            <w:r w:rsidR="00A1552F" w:rsidRPr="00A1552F">
              <w:rPr>
                <w:rFonts w:ascii="Times New Roman" w:eastAsia="Times New Roman" w:hAnsi="Times New Roman" w:cs="Times New Roman"/>
                <w:sz w:val="24"/>
                <w:szCs w:val="24"/>
                <w:lang w:eastAsia="lv-LV"/>
              </w:rPr>
              <w:t>gads</w:t>
            </w:r>
          </w:p>
        </w:tc>
        <w:tc>
          <w:tcPr>
            <w:tcW w:w="2732" w:type="pct"/>
            <w:gridSpan w:val="5"/>
            <w:shd w:val="clear" w:color="auto" w:fill="FFFFFF"/>
            <w:vAlign w:val="center"/>
            <w:hideMark/>
          </w:tcPr>
          <w:p w14:paraId="72256558" w14:textId="77777777" w:rsidR="00A1552F" w:rsidRPr="00A1552F" w:rsidRDefault="00A1552F" w:rsidP="001F68D7">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Turpmākie trīs gadi (</w:t>
            </w:r>
            <w:r w:rsidRPr="001F68D7">
              <w:rPr>
                <w:rFonts w:ascii="Times New Roman" w:eastAsia="Times New Roman" w:hAnsi="Times New Roman" w:cs="Times New Roman"/>
                <w:i/>
                <w:sz w:val="24"/>
                <w:szCs w:val="24"/>
                <w:lang w:eastAsia="lv-LV"/>
              </w:rPr>
              <w:t>euro</w:t>
            </w:r>
            <w:r w:rsidRPr="00A1552F">
              <w:rPr>
                <w:rFonts w:ascii="Times New Roman" w:eastAsia="Times New Roman" w:hAnsi="Times New Roman" w:cs="Times New Roman"/>
                <w:sz w:val="24"/>
                <w:szCs w:val="24"/>
                <w:lang w:eastAsia="lv-LV"/>
              </w:rPr>
              <w:t>)</w:t>
            </w:r>
          </w:p>
        </w:tc>
      </w:tr>
      <w:tr w:rsidR="00DA326E" w:rsidRPr="00A1552F" w14:paraId="3F3714E1"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vMerge/>
            <w:shd w:val="clear" w:color="auto" w:fill="auto"/>
            <w:vAlign w:val="center"/>
            <w:hideMark/>
          </w:tcPr>
          <w:p w14:paraId="6B651502" w14:textId="77777777" w:rsidR="00A1552F" w:rsidRPr="00A1552F" w:rsidRDefault="00A1552F" w:rsidP="00A1552F">
            <w:pPr>
              <w:spacing w:after="0" w:line="240" w:lineRule="auto"/>
              <w:jc w:val="both"/>
              <w:rPr>
                <w:rFonts w:ascii="Times New Roman" w:eastAsia="Times New Roman" w:hAnsi="Times New Roman" w:cs="Times New Roman"/>
                <w:sz w:val="24"/>
                <w:szCs w:val="24"/>
                <w:lang w:eastAsia="lv-LV"/>
              </w:rPr>
            </w:pPr>
          </w:p>
        </w:tc>
        <w:tc>
          <w:tcPr>
            <w:tcW w:w="1173" w:type="pct"/>
            <w:gridSpan w:val="2"/>
            <w:vMerge/>
            <w:shd w:val="clear" w:color="auto" w:fill="auto"/>
            <w:vAlign w:val="center"/>
            <w:hideMark/>
          </w:tcPr>
          <w:p w14:paraId="1FE3EA8F" w14:textId="77777777" w:rsidR="00A1552F" w:rsidRPr="00A1552F" w:rsidRDefault="00A1552F" w:rsidP="00A1552F">
            <w:pPr>
              <w:spacing w:after="0" w:line="240" w:lineRule="auto"/>
              <w:jc w:val="both"/>
              <w:rPr>
                <w:rFonts w:ascii="Times New Roman" w:eastAsia="Times New Roman" w:hAnsi="Times New Roman" w:cs="Times New Roman"/>
                <w:sz w:val="24"/>
                <w:szCs w:val="24"/>
                <w:lang w:eastAsia="lv-LV"/>
              </w:rPr>
            </w:pPr>
          </w:p>
        </w:tc>
        <w:tc>
          <w:tcPr>
            <w:tcW w:w="1017" w:type="pct"/>
            <w:gridSpan w:val="2"/>
            <w:shd w:val="clear" w:color="auto" w:fill="FFFFFF"/>
            <w:vAlign w:val="center"/>
            <w:hideMark/>
          </w:tcPr>
          <w:p w14:paraId="05AA3B1B" w14:textId="0BB7E668" w:rsidR="00A1552F" w:rsidRPr="00A1552F" w:rsidRDefault="000F4218" w:rsidP="001F68D7">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2020.</w:t>
            </w:r>
          </w:p>
        </w:tc>
        <w:tc>
          <w:tcPr>
            <w:tcW w:w="1174" w:type="pct"/>
            <w:gridSpan w:val="2"/>
            <w:shd w:val="clear" w:color="auto" w:fill="FFFFFF"/>
            <w:vAlign w:val="center"/>
            <w:hideMark/>
          </w:tcPr>
          <w:p w14:paraId="6EAA3566" w14:textId="290ED6E3" w:rsidR="00A1552F" w:rsidRPr="00A1552F" w:rsidRDefault="000F4218" w:rsidP="001F68D7">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2021.</w:t>
            </w:r>
          </w:p>
        </w:tc>
        <w:tc>
          <w:tcPr>
            <w:tcW w:w="542" w:type="pct"/>
            <w:shd w:val="clear" w:color="auto" w:fill="FFFFFF"/>
            <w:vAlign w:val="center"/>
            <w:hideMark/>
          </w:tcPr>
          <w:p w14:paraId="12CF8BE9" w14:textId="39567CCC" w:rsidR="00A1552F" w:rsidRPr="00A1552F" w:rsidRDefault="000F4218" w:rsidP="001F68D7">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2022.</w:t>
            </w:r>
          </w:p>
        </w:tc>
      </w:tr>
      <w:tr w:rsidR="00DA326E" w:rsidRPr="00A1552F" w14:paraId="49BB8268"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vMerge/>
            <w:shd w:val="clear" w:color="auto" w:fill="auto"/>
            <w:vAlign w:val="center"/>
            <w:hideMark/>
          </w:tcPr>
          <w:p w14:paraId="3F28CE29" w14:textId="77777777" w:rsidR="00A1552F" w:rsidRPr="00A1552F" w:rsidRDefault="00A1552F" w:rsidP="00A1552F">
            <w:pPr>
              <w:spacing w:after="0" w:line="240" w:lineRule="auto"/>
              <w:jc w:val="both"/>
              <w:rPr>
                <w:rFonts w:ascii="Times New Roman" w:eastAsia="Times New Roman" w:hAnsi="Times New Roman" w:cs="Times New Roman"/>
                <w:sz w:val="24"/>
                <w:szCs w:val="24"/>
                <w:lang w:eastAsia="lv-LV"/>
              </w:rPr>
            </w:pPr>
          </w:p>
        </w:tc>
        <w:tc>
          <w:tcPr>
            <w:tcW w:w="547" w:type="pct"/>
            <w:shd w:val="clear" w:color="auto" w:fill="FFFFFF"/>
            <w:vAlign w:val="center"/>
            <w:hideMark/>
          </w:tcPr>
          <w:p w14:paraId="1B79CD3E" w14:textId="77777777" w:rsidR="00A1552F" w:rsidRPr="00A1552F" w:rsidRDefault="00A1552F" w:rsidP="001F68D7">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saskaņā ar valsts budžetu kārtējam gadam</w:t>
            </w:r>
          </w:p>
        </w:tc>
        <w:tc>
          <w:tcPr>
            <w:tcW w:w="626" w:type="pct"/>
            <w:shd w:val="clear" w:color="auto" w:fill="FFFFFF"/>
            <w:vAlign w:val="center"/>
            <w:hideMark/>
          </w:tcPr>
          <w:p w14:paraId="2AC38EE7" w14:textId="77777777" w:rsidR="00A1552F" w:rsidRPr="00A1552F" w:rsidRDefault="00A1552F" w:rsidP="001F68D7">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izmaiņas kārtējā gadā, salīdzinot ar valsts budžetu kārtējam gadam</w:t>
            </w:r>
          </w:p>
        </w:tc>
        <w:tc>
          <w:tcPr>
            <w:tcW w:w="470" w:type="pct"/>
            <w:shd w:val="clear" w:color="auto" w:fill="FFFFFF"/>
            <w:vAlign w:val="center"/>
            <w:hideMark/>
          </w:tcPr>
          <w:p w14:paraId="2B4E036B" w14:textId="77777777" w:rsidR="00A1552F" w:rsidRPr="00A1552F" w:rsidRDefault="00A1552F" w:rsidP="001F68D7">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saskaņā ar vidēja termiņa budžeta ietvaru</w:t>
            </w:r>
          </w:p>
        </w:tc>
        <w:tc>
          <w:tcPr>
            <w:tcW w:w="547" w:type="pct"/>
            <w:shd w:val="clear" w:color="auto" w:fill="FFFFFF"/>
            <w:vAlign w:val="center"/>
            <w:hideMark/>
          </w:tcPr>
          <w:p w14:paraId="6AE5EEFE" w14:textId="77777777" w:rsidR="00A1552F" w:rsidRPr="00A1552F" w:rsidRDefault="00A1552F" w:rsidP="001F68D7">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izmaiņas, salīdzinot ar vidēja termiņa budžeta ietvaru n+1 gadam</w:t>
            </w:r>
          </w:p>
        </w:tc>
        <w:tc>
          <w:tcPr>
            <w:tcW w:w="469" w:type="pct"/>
            <w:shd w:val="clear" w:color="auto" w:fill="FFFFFF"/>
            <w:vAlign w:val="center"/>
            <w:hideMark/>
          </w:tcPr>
          <w:p w14:paraId="120E7F49" w14:textId="77777777" w:rsidR="00A1552F" w:rsidRPr="00A1552F" w:rsidRDefault="00A1552F" w:rsidP="001F68D7">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saskaņā ar vidēja termiņa budžeta ietvaru</w:t>
            </w:r>
          </w:p>
        </w:tc>
        <w:tc>
          <w:tcPr>
            <w:tcW w:w="705" w:type="pct"/>
            <w:shd w:val="clear" w:color="auto" w:fill="FFFFFF"/>
            <w:vAlign w:val="center"/>
            <w:hideMark/>
          </w:tcPr>
          <w:p w14:paraId="5135D47B" w14:textId="77777777" w:rsidR="00A1552F" w:rsidRPr="00A1552F" w:rsidRDefault="00A1552F" w:rsidP="001F68D7">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izmaiņas, salīdzinot ar vidēja termiņa budžeta ietvaru n+2 gadam</w:t>
            </w:r>
          </w:p>
        </w:tc>
        <w:tc>
          <w:tcPr>
            <w:tcW w:w="542" w:type="pct"/>
            <w:shd w:val="clear" w:color="auto" w:fill="FFFFFF"/>
            <w:vAlign w:val="center"/>
            <w:hideMark/>
          </w:tcPr>
          <w:p w14:paraId="19255F08" w14:textId="77777777" w:rsidR="00A1552F" w:rsidRPr="00A1552F" w:rsidRDefault="00A1552F" w:rsidP="001F68D7">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 xml:space="preserve">izmaiņas, salīdzinot ar vidēja termiņa budžeta ietvaru </w:t>
            </w:r>
            <w:r w:rsidRPr="00A1552F">
              <w:rPr>
                <w:rFonts w:ascii="Times New Roman" w:eastAsia="Times New Roman" w:hAnsi="Times New Roman" w:cs="Times New Roman"/>
                <w:sz w:val="24"/>
                <w:szCs w:val="24"/>
                <w:lang w:eastAsia="lv-LV"/>
              </w:rPr>
              <w:br/>
              <w:t>n+2 gadam</w:t>
            </w:r>
          </w:p>
        </w:tc>
      </w:tr>
      <w:tr w:rsidR="00DA326E" w:rsidRPr="00A1552F" w14:paraId="275C76B7"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FFFFFF"/>
            <w:vAlign w:val="center"/>
            <w:hideMark/>
          </w:tcPr>
          <w:p w14:paraId="3986BB14" w14:textId="77777777" w:rsidR="00A1552F" w:rsidRPr="00A1552F" w:rsidRDefault="00A1552F" w:rsidP="001F68D7">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1</w:t>
            </w:r>
          </w:p>
        </w:tc>
        <w:tc>
          <w:tcPr>
            <w:tcW w:w="547" w:type="pct"/>
            <w:shd w:val="clear" w:color="auto" w:fill="FFFFFF"/>
            <w:vAlign w:val="center"/>
            <w:hideMark/>
          </w:tcPr>
          <w:p w14:paraId="00C3CC4E" w14:textId="77777777" w:rsidR="00A1552F" w:rsidRPr="00A1552F" w:rsidRDefault="00A1552F" w:rsidP="001F68D7">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2</w:t>
            </w:r>
          </w:p>
        </w:tc>
        <w:tc>
          <w:tcPr>
            <w:tcW w:w="626" w:type="pct"/>
            <w:shd w:val="clear" w:color="auto" w:fill="FFFFFF"/>
            <w:vAlign w:val="center"/>
            <w:hideMark/>
          </w:tcPr>
          <w:p w14:paraId="72817E3C" w14:textId="77777777" w:rsidR="00A1552F" w:rsidRPr="00A1552F" w:rsidRDefault="00A1552F" w:rsidP="001F68D7">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3</w:t>
            </w:r>
          </w:p>
        </w:tc>
        <w:tc>
          <w:tcPr>
            <w:tcW w:w="470" w:type="pct"/>
            <w:shd w:val="clear" w:color="auto" w:fill="FFFFFF"/>
            <w:vAlign w:val="center"/>
            <w:hideMark/>
          </w:tcPr>
          <w:p w14:paraId="6CD4C2F3" w14:textId="77777777" w:rsidR="00A1552F" w:rsidRPr="00A1552F" w:rsidRDefault="00A1552F" w:rsidP="001F68D7">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4</w:t>
            </w:r>
          </w:p>
        </w:tc>
        <w:tc>
          <w:tcPr>
            <w:tcW w:w="547" w:type="pct"/>
            <w:shd w:val="clear" w:color="auto" w:fill="FFFFFF"/>
            <w:vAlign w:val="center"/>
            <w:hideMark/>
          </w:tcPr>
          <w:p w14:paraId="3947D319" w14:textId="77777777" w:rsidR="00A1552F" w:rsidRPr="00A1552F" w:rsidRDefault="00A1552F" w:rsidP="001F68D7">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5</w:t>
            </w:r>
          </w:p>
        </w:tc>
        <w:tc>
          <w:tcPr>
            <w:tcW w:w="469" w:type="pct"/>
            <w:shd w:val="clear" w:color="auto" w:fill="FFFFFF"/>
            <w:vAlign w:val="center"/>
            <w:hideMark/>
          </w:tcPr>
          <w:p w14:paraId="137A3270" w14:textId="77777777" w:rsidR="00A1552F" w:rsidRPr="00A1552F" w:rsidRDefault="00A1552F" w:rsidP="001F68D7">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6</w:t>
            </w:r>
          </w:p>
        </w:tc>
        <w:tc>
          <w:tcPr>
            <w:tcW w:w="705" w:type="pct"/>
            <w:shd w:val="clear" w:color="auto" w:fill="FFFFFF"/>
            <w:vAlign w:val="center"/>
            <w:hideMark/>
          </w:tcPr>
          <w:p w14:paraId="51EDA9AF" w14:textId="77777777" w:rsidR="00A1552F" w:rsidRPr="00A1552F" w:rsidRDefault="00A1552F" w:rsidP="001F68D7">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7</w:t>
            </w:r>
          </w:p>
        </w:tc>
        <w:tc>
          <w:tcPr>
            <w:tcW w:w="542" w:type="pct"/>
            <w:shd w:val="clear" w:color="auto" w:fill="FFFFFF"/>
            <w:vAlign w:val="center"/>
            <w:hideMark/>
          </w:tcPr>
          <w:p w14:paraId="259384DA" w14:textId="77777777" w:rsidR="00A1552F" w:rsidRPr="00A1552F" w:rsidRDefault="00A1552F" w:rsidP="001F68D7">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8</w:t>
            </w:r>
          </w:p>
        </w:tc>
      </w:tr>
      <w:tr w:rsidR="008F50AC" w:rsidRPr="00A1552F" w14:paraId="4E34D743"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FFFFFF"/>
            <w:hideMark/>
          </w:tcPr>
          <w:p w14:paraId="214303F4" w14:textId="77777777" w:rsidR="008F50AC" w:rsidRPr="00A1552F" w:rsidRDefault="008F50AC" w:rsidP="008F50AC">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1. Budžeta ieņēmumi</w:t>
            </w:r>
          </w:p>
        </w:tc>
        <w:tc>
          <w:tcPr>
            <w:tcW w:w="547" w:type="pct"/>
            <w:shd w:val="clear" w:color="auto" w:fill="FFFFFF"/>
            <w:vAlign w:val="center"/>
          </w:tcPr>
          <w:p w14:paraId="22FB6755" w14:textId="2ADA9F46" w:rsidR="008F50AC" w:rsidRPr="000F4218"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FFFFFF"/>
            <w:vAlign w:val="center"/>
            <w:hideMark/>
          </w:tcPr>
          <w:p w14:paraId="21B7EA7E" w14:textId="0C77B8C8" w:rsidR="008F50AC" w:rsidRPr="000F4218"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FFFFFF"/>
            <w:vAlign w:val="center"/>
          </w:tcPr>
          <w:p w14:paraId="27ABA99C" w14:textId="16E4A1FC" w:rsidR="008F50AC" w:rsidRPr="000F4218"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FFFFFF"/>
            <w:vAlign w:val="center"/>
          </w:tcPr>
          <w:p w14:paraId="7F96843C" w14:textId="5D721B97" w:rsidR="008F50AC" w:rsidRPr="000F4218"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FFFFFF"/>
            <w:vAlign w:val="center"/>
          </w:tcPr>
          <w:p w14:paraId="4C5BE556" w14:textId="011F5021" w:rsidR="008F50AC" w:rsidRPr="000F4218"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FFFFFF"/>
            <w:vAlign w:val="center"/>
          </w:tcPr>
          <w:p w14:paraId="7C79F1AD" w14:textId="43D9C614" w:rsidR="008F50AC" w:rsidRPr="008F50AC" w:rsidRDefault="00637D7E" w:rsidP="008F50AC">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w:t>
            </w:r>
            <w:r w:rsidRPr="008F50AC">
              <w:rPr>
                <w:rFonts w:ascii="Times New Roman" w:hAnsi="Times New Roman" w:cs="Times New Roman"/>
                <w:sz w:val="24"/>
                <w:szCs w:val="24"/>
              </w:rPr>
              <w:t>1047168</w:t>
            </w:r>
          </w:p>
        </w:tc>
        <w:tc>
          <w:tcPr>
            <w:tcW w:w="542" w:type="pct"/>
            <w:shd w:val="clear" w:color="auto" w:fill="FFFFFF"/>
            <w:vAlign w:val="center"/>
          </w:tcPr>
          <w:p w14:paraId="6D396717" w14:textId="05E14257" w:rsidR="008F50AC" w:rsidRPr="000F4218"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8F50AC" w:rsidRPr="00A1552F" w14:paraId="206A8992"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5C33138F" w14:textId="77777777" w:rsidR="008F50AC" w:rsidRPr="00A1552F" w:rsidRDefault="008F50AC" w:rsidP="008F50AC">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lastRenderedPageBreak/>
              <w:t>1.1. valsts pamatbudžets, tai skaitā ieņēmumi no maksas pakalpojumiem un citi pašu ieņēmumi</w:t>
            </w:r>
          </w:p>
        </w:tc>
        <w:tc>
          <w:tcPr>
            <w:tcW w:w="547" w:type="pct"/>
            <w:shd w:val="clear" w:color="auto" w:fill="auto"/>
            <w:vAlign w:val="center"/>
          </w:tcPr>
          <w:p w14:paraId="2E823635" w14:textId="201D1613" w:rsidR="008F50AC" w:rsidRPr="000F4218"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hideMark/>
          </w:tcPr>
          <w:p w14:paraId="54666040" w14:textId="67F87D16" w:rsidR="008F50AC" w:rsidRPr="000F4218"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tcPr>
          <w:p w14:paraId="76875EA6" w14:textId="5C26F42C" w:rsidR="008F50AC" w:rsidRPr="000F4218"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tcPr>
          <w:p w14:paraId="4246F99F" w14:textId="7D99675D" w:rsidR="008F50AC" w:rsidRPr="000F4218"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tcPr>
          <w:p w14:paraId="37E31138" w14:textId="2951A07C" w:rsidR="008F50AC" w:rsidRPr="000F4218"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tcPr>
          <w:p w14:paraId="1D185DA0" w14:textId="5F8C172D" w:rsidR="008F50AC" w:rsidRPr="008F50AC" w:rsidRDefault="008F50AC" w:rsidP="008F50AC">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2" w:type="pct"/>
            <w:shd w:val="clear" w:color="auto" w:fill="auto"/>
            <w:vAlign w:val="center"/>
          </w:tcPr>
          <w:p w14:paraId="4ACC7327" w14:textId="2DBAB4AF" w:rsidR="008F50AC" w:rsidRPr="000F4218"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8F50AC" w:rsidRPr="00A1552F" w14:paraId="18967000"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322C56D2" w14:textId="77777777" w:rsidR="008F50AC" w:rsidRPr="00A1552F" w:rsidRDefault="008F50AC" w:rsidP="008F50AC">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1.2. valsts speciālais budžets</w:t>
            </w:r>
          </w:p>
        </w:tc>
        <w:tc>
          <w:tcPr>
            <w:tcW w:w="547" w:type="pct"/>
            <w:shd w:val="clear" w:color="auto" w:fill="auto"/>
            <w:vAlign w:val="center"/>
            <w:hideMark/>
          </w:tcPr>
          <w:p w14:paraId="6A0B7347" w14:textId="42E3AA2E"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hideMark/>
          </w:tcPr>
          <w:p w14:paraId="54526573" w14:textId="330483D9"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hideMark/>
          </w:tcPr>
          <w:p w14:paraId="780AD3E0" w14:textId="4F42ED34"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hideMark/>
          </w:tcPr>
          <w:p w14:paraId="526F362E" w14:textId="5592C7C5"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hideMark/>
          </w:tcPr>
          <w:p w14:paraId="0F7E5BA7" w14:textId="7B06AF46"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hideMark/>
          </w:tcPr>
          <w:p w14:paraId="7D8EE071" w14:textId="789AFD7D" w:rsidR="008F50AC" w:rsidRPr="008F50AC" w:rsidRDefault="008F50AC" w:rsidP="008F50AC">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2" w:type="pct"/>
            <w:shd w:val="clear" w:color="auto" w:fill="auto"/>
            <w:vAlign w:val="center"/>
            <w:hideMark/>
          </w:tcPr>
          <w:p w14:paraId="6D4559E4" w14:textId="05580381"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8F50AC" w:rsidRPr="00A1552F" w14:paraId="09258F96"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5E536054" w14:textId="77777777" w:rsidR="008F50AC" w:rsidRPr="00A1552F" w:rsidRDefault="008F50AC" w:rsidP="008F50AC">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1.3. pašvaldību budžets</w:t>
            </w:r>
          </w:p>
        </w:tc>
        <w:tc>
          <w:tcPr>
            <w:tcW w:w="547" w:type="pct"/>
            <w:shd w:val="clear" w:color="auto" w:fill="auto"/>
            <w:vAlign w:val="center"/>
          </w:tcPr>
          <w:p w14:paraId="3FA3566D" w14:textId="156F113D"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hideMark/>
          </w:tcPr>
          <w:p w14:paraId="78375A40" w14:textId="5CE08487"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tcPr>
          <w:p w14:paraId="7E8E5477" w14:textId="6EB27670"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tcPr>
          <w:p w14:paraId="354B45F4" w14:textId="4F7690DC"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tcPr>
          <w:p w14:paraId="23C76AB3" w14:textId="12A0309A"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tcPr>
          <w:p w14:paraId="34550C53" w14:textId="56F9AFCA" w:rsidR="008F50AC" w:rsidRPr="008F50AC" w:rsidRDefault="008F50AC" w:rsidP="008F50AC">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w:t>
            </w:r>
            <w:r w:rsidRPr="008F50AC">
              <w:rPr>
                <w:rFonts w:ascii="Times New Roman" w:hAnsi="Times New Roman" w:cs="Times New Roman"/>
                <w:sz w:val="24"/>
                <w:szCs w:val="24"/>
              </w:rPr>
              <w:t>1047168</w:t>
            </w:r>
          </w:p>
        </w:tc>
        <w:tc>
          <w:tcPr>
            <w:tcW w:w="542" w:type="pct"/>
            <w:shd w:val="clear" w:color="auto" w:fill="auto"/>
            <w:vAlign w:val="center"/>
          </w:tcPr>
          <w:p w14:paraId="3DC6A7F1" w14:textId="786EEC54"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8F50AC" w:rsidRPr="00A1552F" w14:paraId="23D8409B"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01022877" w14:textId="77777777" w:rsidR="008F50AC" w:rsidRPr="00A1552F" w:rsidRDefault="008F50AC" w:rsidP="008F50AC">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2. Budžeta izdevumi</w:t>
            </w:r>
          </w:p>
        </w:tc>
        <w:tc>
          <w:tcPr>
            <w:tcW w:w="547" w:type="pct"/>
            <w:shd w:val="clear" w:color="auto" w:fill="auto"/>
            <w:vAlign w:val="center"/>
            <w:hideMark/>
          </w:tcPr>
          <w:p w14:paraId="4AD70ED5" w14:textId="3EB34BDC"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hideMark/>
          </w:tcPr>
          <w:p w14:paraId="3760E4A9" w14:textId="4C292811"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hideMark/>
          </w:tcPr>
          <w:p w14:paraId="1B310030" w14:textId="7F720D16"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hideMark/>
          </w:tcPr>
          <w:p w14:paraId="41E0EE48" w14:textId="556D00D9"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hideMark/>
          </w:tcPr>
          <w:p w14:paraId="6D220683" w14:textId="51C66869"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hideMark/>
          </w:tcPr>
          <w:p w14:paraId="4D60BEEF" w14:textId="7BA136D0" w:rsidR="008F50AC" w:rsidRPr="008F50AC" w:rsidRDefault="008F50AC" w:rsidP="008F50AC">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2" w:type="pct"/>
            <w:shd w:val="clear" w:color="auto" w:fill="auto"/>
            <w:vAlign w:val="center"/>
            <w:hideMark/>
          </w:tcPr>
          <w:p w14:paraId="1389ADAB" w14:textId="7C8FA3B4"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8F50AC" w:rsidRPr="00A1552F" w14:paraId="4F4AF069"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3A3338B9" w14:textId="77777777" w:rsidR="008F50AC" w:rsidRPr="00A1552F" w:rsidRDefault="008F50AC" w:rsidP="008F50AC">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2.1. valsts pamatbudžets</w:t>
            </w:r>
          </w:p>
        </w:tc>
        <w:tc>
          <w:tcPr>
            <w:tcW w:w="547" w:type="pct"/>
            <w:shd w:val="clear" w:color="auto" w:fill="auto"/>
            <w:vAlign w:val="center"/>
            <w:hideMark/>
          </w:tcPr>
          <w:p w14:paraId="5A13F6CF" w14:textId="2D882F52"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hideMark/>
          </w:tcPr>
          <w:p w14:paraId="4AF048BA" w14:textId="5C8C2B3D"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hideMark/>
          </w:tcPr>
          <w:p w14:paraId="7F22E620" w14:textId="0863A3D2"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hideMark/>
          </w:tcPr>
          <w:p w14:paraId="78E362AA" w14:textId="71906EE7"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hideMark/>
          </w:tcPr>
          <w:p w14:paraId="464D1C80" w14:textId="4CFB75EC"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hideMark/>
          </w:tcPr>
          <w:p w14:paraId="174B4760" w14:textId="68B2F9D4" w:rsidR="008F50AC" w:rsidRPr="008F50AC" w:rsidRDefault="008F50AC" w:rsidP="008F50AC">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2" w:type="pct"/>
            <w:shd w:val="clear" w:color="auto" w:fill="auto"/>
            <w:vAlign w:val="center"/>
            <w:hideMark/>
          </w:tcPr>
          <w:p w14:paraId="3DFDDE6E" w14:textId="08FF0A48"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8F50AC" w:rsidRPr="00A1552F" w14:paraId="714A9782"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08F5CCCE" w14:textId="77777777" w:rsidR="008F50AC" w:rsidRPr="00A1552F" w:rsidRDefault="008F50AC" w:rsidP="008F50AC">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2.2. valsts speciālais budžets</w:t>
            </w:r>
          </w:p>
        </w:tc>
        <w:tc>
          <w:tcPr>
            <w:tcW w:w="547" w:type="pct"/>
            <w:shd w:val="clear" w:color="auto" w:fill="auto"/>
            <w:vAlign w:val="center"/>
            <w:hideMark/>
          </w:tcPr>
          <w:p w14:paraId="58BEBA73" w14:textId="3B3A167E"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hideMark/>
          </w:tcPr>
          <w:p w14:paraId="2803AFC9" w14:textId="3E7DAB4D"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hideMark/>
          </w:tcPr>
          <w:p w14:paraId="307B7BFA" w14:textId="76218668"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hideMark/>
          </w:tcPr>
          <w:p w14:paraId="0C4FE404" w14:textId="7F2E3106"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hideMark/>
          </w:tcPr>
          <w:p w14:paraId="6FEB17C9" w14:textId="2A1BAD17"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hideMark/>
          </w:tcPr>
          <w:p w14:paraId="28FC6BEA" w14:textId="3976301B" w:rsidR="008F50AC" w:rsidRPr="008F50AC" w:rsidRDefault="008F50AC" w:rsidP="008F50AC">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2" w:type="pct"/>
            <w:shd w:val="clear" w:color="auto" w:fill="auto"/>
            <w:vAlign w:val="center"/>
            <w:hideMark/>
          </w:tcPr>
          <w:p w14:paraId="76C4A714" w14:textId="6A09DFDF"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8F50AC" w:rsidRPr="00A1552F" w14:paraId="44962537"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55A35022" w14:textId="77777777" w:rsidR="008F50AC" w:rsidRPr="00A1552F" w:rsidRDefault="008F50AC" w:rsidP="008F50AC">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2.3. pašvaldību budžets</w:t>
            </w:r>
          </w:p>
        </w:tc>
        <w:tc>
          <w:tcPr>
            <w:tcW w:w="547" w:type="pct"/>
            <w:shd w:val="clear" w:color="auto" w:fill="auto"/>
            <w:vAlign w:val="center"/>
            <w:hideMark/>
          </w:tcPr>
          <w:p w14:paraId="75461691" w14:textId="17DE6561"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hideMark/>
          </w:tcPr>
          <w:p w14:paraId="1CDCC04C" w14:textId="49E3EBEA"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hideMark/>
          </w:tcPr>
          <w:p w14:paraId="5BC9F4C1" w14:textId="47DE5A42"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hideMark/>
          </w:tcPr>
          <w:p w14:paraId="6DBF8573" w14:textId="38395F2F"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hideMark/>
          </w:tcPr>
          <w:p w14:paraId="676F77D9" w14:textId="0C055350"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hideMark/>
          </w:tcPr>
          <w:p w14:paraId="3A55AF67" w14:textId="232BFFD7" w:rsidR="008F50AC" w:rsidRPr="008F50AC" w:rsidRDefault="008F50AC" w:rsidP="008F50AC">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2" w:type="pct"/>
            <w:shd w:val="clear" w:color="auto" w:fill="auto"/>
            <w:vAlign w:val="center"/>
            <w:hideMark/>
          </w:tcPr>
          <w:p w14:paraId="0436C7A8" w14:textId="67BD25AA"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8F50AC" w:rsidRPr="00A1552F" w14:paraId="7184151B"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4F1E76C3" w14:textId="77777777" w:rsidR="008F50AC" w:rsidRPr="00A1552F" w:rsidRDefault="008F50AC" w:rsidP="008F50AC">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3. Finansiālā ietekme</w:t>
            </w:r>
          </w:p>
        </w:tc>
        <w:tc>
          <w:tcPr>
            <w:tcW w:w="547" w:type="pct"/>
            <w:shd w:val="clear" w:color="auto" w:fill="auto"/>
            <w:vAlign w:val="center"/>
          </w:tcPr>
          <w:p w14:paraId="5EBEF120" w14:textId="7FFA3D63"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tcPr>
          <w:p w14:paraId="5E35541B" w14:textId="4CA36EA1"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tcPr>
          <w:p w14:paraId="3EE876D6" w14:textId="693317CD"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tcPr>
          <w:p w14:paraId="7723C036" w14:textId="526D448E"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tcPr>
          <w:p w14:paraId="3191DAF8" w14:textId="44EBE71C"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tcPr>
          <w:p w14:paraId="438A1F9B" w14:textId="013485B2" w:rsidR="008F50AC" w:rsidRPr="008F50AC" w:rsidRDefault="008F50AC" w:rsidP="008F50AC">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w:t>
            </w:r>
            <w:r w:rsidRPr="008F50AC">
              <w:rPr>
                <w:rFonts w:ascii="Times New Roman" w:hAnsi="Times New Roman" w:cs="Times New Roman"/>
                <w:sz w:val="24"/>
                <w:szCs w:val="24"/>
              </w:rPr>
              <w:t>1047168</w:t>
            </w:r>
          </w:p>
        </w:tc>
        <w:tc>
          <w:tcPr>
            <w:tcW w:w="542" w:type="pct"/>
            <w:shd w:val="clear" w:color="auto" w:fill="auto"/>
            <w:vAlign w:val="center"/>
          </w:tcPr>
          <w:p w14:paraId="24EB4A0A" w14:textId="15CD36A8"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8F50AC" w:rsidRPr="00A1552F" w14:paraId="1FD1EBF6"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732AA4D7" w14:textId="77777777" w:rsidR="008F50AC" w:rsidRPr="00A1552F" w:rsidRDefault="008F50AC" w:rsidP="008F50AC">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3.1. valsts pamatbudžets</w:t>
            </w:r>
          </w:p>
        </w:tc>
        <w:tc>
          <w:tcPr>
            <w:tcW w:w="547" w:type="pct"/>
            <w:shd w:val="clear" w:color="auto" w:fill="auto"/>
            <w:vAlign w:val="center"/>
          </w:tcPr>
          <w:p w14:paraId="4602CC02" w14:textId="09B3B6EF"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tcPr>
          <w:p w14:paraId="745944F6" w14:textId="4E7DA825"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tcPr>
          <w:p w14:paraId="1FB78236" w14:textId="45A86B8F"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tcPr>
          <w:p w14:paraId="5E0B1A5F" w14:textId="6824FEEB"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tcPr>
          <w:p w14:paraId="6AFF96A9" w14:textId="6E546957"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tcPr>
          <w:p w14:paraId="6A43BDAA" w14:textId="0023D5EB" w:rsidR="008F50AC" w:rsidRPr="008F50AC" w:rsidRDefault="008F50AC" w:rsidP="008F50AC">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2" w:type="pct"/>
            <w:shd w:val="clear" w:color="auto" w:fill="auto"/>
            <w:vAlign w:val="center"/>
          </w:tcPr>
          <w:p w14:paraId="43D00EBB" w14:textId="1849FDD1"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8F50AC" w:rsidRPr="00A1552F" w14:paraId="02194415"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5355EF8B" w14:textId="77777777" w:rsidR="008F50AC" w:rsidRPr="00A1552F" w:rsidRDefault="008F50AC" w:rsidP="008F50AC">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3.2. speciālais budžets</w:t>
            </w:r>
          </w:p>
        </w:tc>
        <w:tc>
          <w:tcPr>
            <w:tcW w:w="547" w:type="pct"/>
            <w:shd w:val="clear" w:color="auto" w:fill="auto"/>
            <w:vAlign w:val="center"/>
            <w:hideMark/>
          </w:tcPr>
          <w:p w14:paraId="22D383A9" w14:textId="5E5AEB68"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tcPr>
          <w:p w14:paraId="276EADE8" w14:textId="6105F043"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hideMark/>
          </w:tcPr>
          <w:p w14:paraId="5C126A02" w14:textId="3BDF215E"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hideMark/>
          </w:tcPr>
          <w:p w14:paraId="4979A891" w14:textId="7A0FE39E"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hideMark/>
          </w:tcPr>
          <w:p w14:paraId="5B449459" w14:textId="4E9C27BF"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hideMark/>
          </w:tcPr>
          <w:p w14:paraId="70FBF3B8" w14:textId="115BD08A" w:rsidR="008F50AC" w:rsidRPr="008F50AC" w:rsidRDefault="008F50AC" w:rsidP="008F50AC">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2" w:type="pct"/>
            <w:shd w:val="clear" w:color="auto" w:fill="auto"/>
            <w:vAlign w:val="center"/>
            <w:hideMark/>
          </w:tcPr>
          <w:p w14:paraId="0CC1CE70" w14:textId="3DE93B11"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8F50AC" w:rsidRPr="00A1552F" w14:paraId="01DF120F"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1E557F3F" w14:textId="77777777" w:rsidR="008F50AC" w:rsidRPr="00A1552F" w:rsidRDefault="008F50AC" w:rsidP="008F50AC">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3.3. pašvaldību budžets</w:t>
            </w:r>
          </w:p>
        </w:tc>
        <w:tc>
          <w:tcPr>
            <w:tcW w:w="547" w:type="pct"/>
            <w:shd w:val="clear" w:color="auto" w:fill="auto"/>
            <w:vAlign w:val="center"/>
          </w:tcPr>
          <w:p w14:paraId="50FF4E68" w14:textId="5E426875"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tcPr>
          <w:p w14:paraId="6D6FD74D" w14:textId="7B7FB78C"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tcPr>
          <w:p w14:paraId="76A397E9" w14:textId="2396763B"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tcPr>
          <w:p w14:paraId="7D07B80E" w14:textId="299711E6"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tcPr>
          <w:p w14:paraId="2C2CFF60" w14:textId="5EDB995B"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tcPr>
          <w:p w14:paraId="554DDD51" w14:textId="3BD54E95" w:rsidR="008F50AC" w:rsidRPr="008F50AC" w:rsidRDefault="008F50AC" w:rsidP="008F50AC">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w:t>
            </w:r>
            <w:r w:rsidRPr="008F50AC">
              <w:rPr>
                <w:rFonts w:ascii="Times New Roman" w:hAnsi="Times New Roman" w:cs="Times New Roman"/>
                <w:sz w:val="24"/>
                <w:szCs w:val="24"/>
              </w:rPr>
              <w:t>1047168</w:t>
            </w:r>
          </w:p>
        </w:tc>
        <w:tc>
          <w:tcPr>
            <w:tcW w:w="542" w:type="pct"/>
            <w:shd w:val="clear" w:color="auto" w:fill="auto"/>
            <w:vAlign w:val="center"/>
          </w:tcPr>
          <w:p w14:paraId="2730454B" w14:textId="699AF0B9"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8F50AC" w:rsidRPr="00A1552F" w14:paraId="3615E345"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65C48BAF" w14:textId="77777777" w:rsidR="008F50AC" w:rsidRPr="00A1552F" w:rsidRDefault="008F50AC" w:rsidP="008F50AC">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4. Finanšu līdzekļi papildu izdevumu finansēšanai (kompensējošu izdevumu samazinājumu norāda ar "+" zīmi)</w:t>
            </w:r>
          </w:p>
        </w:tc>
        <w:tc>
          <w:tcPr>
            <w:tcW w:w="547" w:type="pct"/>
            <w:shd w:val="clear" w:color="auto" w:fill="auto"/>
            <w:vAlign w:val="center"/>
            <w:hideMark/>
          </w:tcPr>
          <w:p w14:paraId="402FA84C" w14:textId="30DEC104"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x</w:t>
            </w:r>
          </w:p>
        </w:tc>
        <w:tc>
          <w:tcPr>
            <w:tcW w:w="626" w:type="pct"/>
            <w:shd w:val="clear" w:color="auto" w:fill="auto"/>
            <w:vAlign w:val="center"/>
            <w:hideMark/>
          </w:tcPr>
          <w:p w14:paraId="7F582F6A" w14:textId="3AB397D6"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hideMark/>
          </w:tcPr>
          <w:p w14:paraId="75200478" w14:textId="28AC8F00"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hideMark/>
          </w:tcPr>
          <w:p w14:paraId="68585F4F" w14:textId="7EF6B861"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hideMark/>
          </w:tcPr>
          <w:p w14:paraId="214D534F" w14:textId="5A0C6915"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hideMark/>
          </w:tcPr>
          <w:p w14:paraId="2E81CFF9" w14:textId="6B1065BC" w:rsidR="008F50AC" w:rsidRPr="008F50AC" w:rsidRDefault="008F50AC" w:rsidP="008F50AC">
            <w:pPr>
              <w:spacing w:after="0" w:line="240" w:lineRule="auto"/>
              <w:jc w:val="right"/>
              <w:rPr>
                <w:rFonts w:ascii="Times New Roman" w:eastAsia="Times New Roman" w:hAnsi="Times New Roman" w:cs="Times New Roman"/>
                <w:sz w:val="24"/>
                <w:szCs w:val="24"/>
                <w:lang w:eastAsia="lv-LV"/>
              </w:rPr>
            </w:pPr>
            <w:r w:rsidRPr="00D34B8A">
              <w:rPr>
                <w:rFonts w:ascii="Times New Roman" w:eastAsia="Times New Roman" w:hAnsi="Times New Roman" w:cs="Times New Roman"/>
                <w:sz w:val="24"/>
                <w:szCs w:val="24"/>
                <w:lang w:eastAsia="lv-LV"/>
              </w:rPr>
              <w:t>-</w:t>
            </w:r>
            <w:r w:rsidRPr="00D34B8A">
              <w:rPr>
                <w:rFonts w:ascii="Times New Roman" w:hAnsi="Times New Roman" w:cs="Times New Roman"/>
                <w:sz w:val="24"/>
                <w:szCs w:val="24"/>
              </w:rPr>
              <w:t>1047168</w:t>
            </w:r>
          </w:p>
        </w:tc>
        <w:tc>
          <w:tcPr>
            <w:tcW w:w="542" w:type="pct"/>
            <w:shd w:val="clear" w:color="auto" w:fill="auto"/>
            <w:vAlign w:val="center"/>
            <w:hideMark/>
          </w:tcPr>
          <w:p w14:paraId="451447DE" w14:textId="05DD8C52"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8F50AC" w:rsidRPr="00A1552F" w14:paraId="27B3A9FB"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00BC9CD2" w14:textId="77777777" w:rsidR="008F50AC" w:rsidRPr="00A1552F" w:rsidRDefault="008F50AC" w:rsidP="008F50AC">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5. Precizēta finansiālā ietekme</w:t>
            </w:r>
          </w:p>
        </w:tc>
        <w:tc>
          <w:tcPr>
            <w:tcW w:w="547" w:type="pct"/>
            <w:vMerge w:val="restart"/>
            <w:shd w:val="clear" w:color="auto" w:fill="auto"/>
            <w:vAlign w:val="center"/>
            <w:hideMark/>
          </w:tcPr>
          <w:p w14:paraId="5ED8D417" w14:textId="1C9D7579"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X</w:t>
            </w:r>
          </w:p>
        </w:tc>
        <w:tc>
          <w:tcPr>
            <w:tcW w:w="626" w:type="pct"/>
            <w:shd w:val="clear" w:color="auto" w:fill="auto"/>
            <w:vAlign w:val="center"/>
            <w:hideMark/>
          </w:tcPr>
          <w:p w14:paraId="3F4D7237" w14:textId="10A4F583"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vMerge w:val="restart"/>
            <w:shd w:val="clear" w:color="auto" w:fill="auto"/>
            <w:vAlign w:val="center"/>
          </w:tcPr>
          <w:p w14:paraId="19237097" w14:textId="5FB06EEF"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X</w:t>
            </w:r>
          </w:p>
        </w:tc>
        <w:tc>
          <w:tcPr>
            <w:tcW w:w="547" w:type="pct"/>
            <w:shd w:val="clear" w:color="auto" w:fill="auto"/>
            <w:vAlign w:val="center"/>
            <w:hideMark/>
          </w:tcPr>
          <w:p w14:paraId="7FA304B4" w14:textId="6627E409"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vMerge w:val="restart"/>
            <w:shd w:val="clear" w:color="auto" w:fill="auto"/>
            <w:vAlign w:val="center"/>
          </w:tcPr>
          <w:p w14:paraId="2BF861E8" w14:textId="0E9CA7B6"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X</w:t>
            </w:r>
          </w:p>
        </w:tc>
        <w:tc>
          <w:tcPr>
            <w:tcW w:w="705" w:type="pct"/>
            <w:shd w:val="clear" w:color="auto" w:fill="auto"/>
            <w:vAlign w:val="center"/>
            <w:hideMark/>
          </w:tcPr>
          <w:p w14:paraId="72D0C623" w14:textId="3BD71985" w:rsidR="008F50AC" w:rsidRPr="008F50AC" w:rsidRDefault="008F50AC" w:rsidP="008F50AC">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2" w:type="pct"/>
            <w:shd w:val="clear" w:color="auto" w:fill="auto"/>
            <w:vAlign w:val="center"/>
            <w:hideMark/>
          </w:tcPr>
          <w:p w14:paraId="4E4E2A25" w14:textId="42901BA1"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8F50AC" w:rsidRPr="00A1552F" w14:paraId="752A83F2"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328CC22C" w14:textId="77777777" w:rsidR="008F50AC" w:rsidRPr="00A1552F" w:rsidRDefault="008F50AC" w:rsidP="008F50AC">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5.1. valsts pamatbudžets</w:t>
            </w:r>
          </w:p>
        </w:tc>
        <w:tc>
          <w:tcPr>
            <w:tcW w:w="547" w:type="pct"/>
            <w:vMerge/>
            <w:shd w:val="clear" w:color="auto" w:fill="auto"/>
            <w:vAlign w:val="center"/>
            <w:hideMark/>
          </w:tcPr>
          <w:p w14:paraId="5D01F078" w14:textId="77777777"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p>
        </w:tc>
        <w:tc>
          <w:tcPr>
            <w:tcW w:w="626" w:type="pct"/>
            <w:shd w:val="clear" w:color="auto" w:fill="auto"/>
            <w:vAlign w:val="center"/>
            <w:hideMark/>
          </w:tcPr>
          <w:p w14:paraId="2E73074F" w14:textId="46F719C8"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vMerge/>
            <w:shd w:val="clear" w:color="auto" w:fill="auto"/>
            <w:vAlign w:val="center"/>
            <w:hideMark/>
          </w:tcPr>
          <w:p w14:paraId="0DEC21C4" w14:textId="77777777"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p>
        </w:tc>
        <w:tc>
          <w:tcPr>
            <w:tcW w:w="547" w:type="pct"/>
            <w:shd w:val="clear" w:color="auto" w:fill="auto"/>
            <w:vAlign w:val="center"/>
            <w:hideMark/>
          </w:tcPr>
          <w:p w14:paraId="36D81B4B" w14:textId="23640FF4"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vMerge/>
            <w:shd w:val="clear" w:color="auto" w:fill="auto"/>
            <w:vAlign w:val="center"/>
            <w:hideMark/>
          </w:tcPr>
          <w:p w14:paraId="1B9BE3D7" w14:textId="77777777"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p>
        </w:tc>
        <w:tc>
          <w:tcPr>
            <w:tcW w:w="705" w:type="pct"/>
            <w:shd w:val="clear" w:color="auto" w:fill="auto"/>
            <w:vAlign w:val="center"/>
            <w:hideMark/>
          </w:tcPr>
          <w:p w14:paraId="46806F8B" w14:textId="41CCD2AE" w:rsidR="008F50AC" w:rsidRPr="008F50AC" w:rsidRDefault="008F50AC" w:rsidP="008F50AC">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2" w:type="pct"/>
            <w:shd w:val="clear" w:color="auto" w:fill="auto"/>
            <w:vAlign w:val="center"/>
            <w:hideMark/>
          </w:tcPr>
          <w:p w14:paraId="4844096D" w14:textId="2D80C92E"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8F50AC" w:rsidRPr="00A1552F" w14:paraId="25F6C30E"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7B14C396" w14:textId="77777777" w:rsidR="008F50AC" w:rsidRPr="00A1552F" w:rsidRDefault="008F50AC" w:rsidP="008F50AC">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5.2. speciālais budžets</w:t>
            </w:r>
          </w:p>
        </w:tc>
        <w:tc>
          <w:tcPr>
            <w:tcW w:w="547" w:type="pct"/>
            <w:vMerge/>
            <w:shd w:val="clear" w:color="auto" w:fill="auto"/>
            <w:vAlign w:val="center"/>
            <w:hideMark/>
          </w:tcPr>
          <w:p w14:paraId="66A04840" w14:textId="77777777"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p>
        </w:tc>
        <w:tc>
          <w:tcPr>
            <w:tcW w:w="626" w:type="pct"/>
            <w:shd w:val="clear" w:color="auto" w:fill="auto"/>
            <w:vAlign w:val="center"/>
            <w:hideMark/>
          </w:tcPr>
          <w:p w14:paraId="2E00BBB5" w14:textId="3EB1D2F7"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vMerge/>
            <w:shd w:val="clear" w:color="auto" w:fill="auto"/>
            <w:vAlign w:val="center"/>
            <w:hideMark/>
          </w:tcPr>
          <w:p w14:paraId="6D2DDD47" w14:textId="77777777"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p>
        </w:tc>
        <w:tc>
          <w:tcPr>
            <w:tcW w:w="547" w:type="pct"/>
            <w:shd w:val="clear" w:color="auto" w:fill="auto"/>
            <w:vAlign w:val="center"/>
            <w:hideMark/>
          </w:tcPr>
          <w:p w14:paraId="138ED46C" w14:textId="50C4BF95"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vMerge/>
            <w:shd w:val="clear" w:color="auto" w:fill="auto"/>
            <w:vAlign w:val="center"/>
            <w:hideMark/>
          </w:tcPr>
          <w:p w14:paraId="6977EECD" w14:textId="77777777"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p>
        </w:tc>
        <w:tc>
          <w:tcPr>
            <w:tcW w:w="705" w:type="pct"/>
            <w:shd w:val="clear" w:color="auto" w:fill="auto"/>
            <w:vAlign w:val="center"/>
            <w:hideMark/>
          </w:tcPr>
          <w:p w14:paraId="391117D3" w14:textId="4F191570" w:rsidR="008F50AC" w:rsidRPr="008F50AC" w:rsidRDefault="008F50AC" w:rsidP="008F50AC">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2" w:type="pct"/>
            <w:shd w:val="clear" w:color="auto" w:fill="auto"/>
            <w:vAlign w:val="center"/>
            <w:hideMark/>
          </w:tcPr>
          <w:p w14:paraId="5FCBBBF6" w14:textId="40B2AD72"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8F50AC" w:rsidRPr="00A1552F" w14:paraId="0D622B3E" w14:textId="77777777" w:rsidTr="00637D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06A5BF24" w14:textId="77777777" w:rsidR="008F50AC" w:rsidRPr="00A1552F" w:rsidRDefault="008F50AC" w:rsidP="008F50AC">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5.3. pašvaldību budžets</w:t>
            </w:r>
          </w:p>
        </w:tc>
        <w:tc>
          <w:tcPr>
            <w:tcW w:w="547" w:type="pct"/>
            <w:vMerge/>
            <w:shd w:val="clear" w:color="auto" w:fill="auto"/>
            <w:vAlign w:val="center"/>
            <w:hideMark/>
          </w:tcPr>
          <w:p w14:paraId="1FA26D65" w14:textId="77777777"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p>
        </w:tc>
        <w:tc>
          <w:tcPr>
            <w:tcW w:w="626" w:type="pct"/>
            <w:shd w:val="clear" w:color="auto" w:fill="auto"/>
            <w:vAlign w:val="center"/>
            <w:hideMark/>
          </w:tcPr>
          <w:p w14:paraId="354B80B4" w14:textId="6C9F84AD"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vMerge/>
            <w:shd w:val="clear" w:color="auto" w:fill="auto"/>
            <w:vAlign w:val="center"/>
            <w:hideMark/>
          </w:tcPr>
          <w:p w14:paraId="2C953808" w14:textId="77777777"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p>
        </w:tc>
        <w:tc>
          <w:tcPr>
            <w:tcW w:w="547" w:type="pct"/>
            <w:shd w:val="clear" w:color="auto" w:fill="auto"/>
            <w:vAlign w:val="center"/>
            <w:hideMark/>
          </w:tcPr>
          <w:p w14:paraId="73935F0C" w14:textId="26F69CF5"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vMerge/>
            <w:shd w:val="clear" w:color="auto" w:fill="auto"/>
            <w:vAlign w:val="center"/>
            <w:hideMark/>
          </w:tcPr>
          <w:p w14:paraId="77B24EE2" w14:textId="77777777"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p>
        </w:tc>
        <w:tc>
          <w:tcPr>
            <w:tcW w:w="705" w:type="pct"/>
            <w:shd w:val="clear" w:color="auto" w:fill="auto"/>
            <w:vAlign w:val="center"/>
            <w:hideMark/>
          </w:tcPr>
          <w:p w14:paraId="0E893A4D" w14:textId="23829678"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2" w:type="pct"/>
            <w:shd w:val="clear" w:color="auto" w:fill="auto"/>
            <w:vAlign w:val="center"/>
            <w:hideMark/>
          </w:tcPr>
          <w:p w14:paraId="418E5BBD" w14:textId="21B4D00C" w:rsidR="008F50AC" w:rsidRPr="00A1552F" w:rsidRDefault="008F50AC" w:rsidP="008F50A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DA326E" w:rsidRPr="00A1552F" w14:paraId="1664691A" w14:textId="77777777" w:rsidTr="004E4B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0A21AB3D" w14:textId="77777777" w:rsidR="00A1552F" w:rsidRPr="00A1552F" w:rsidRDefault="00A1552F" w:rsidP="00A1552F">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lastRenderedPageBreak/>
              <w:t>6. Detalizēts ieņēmumu un izdevumu aprēķins (ja nepieciešams, detalizētu ieņēmumu un izdevumu aprēķinu var pievienot anotācijas pielikumā)</w:t>
            </w:r>
          </w:p>
        </w:tc>
        <w:tc>
          <w:tcPr>
            <w:tcW w:w="3905" w:type="pct"/>
            <w:gridSpan w:val="7"/>
            <w:vMerge w:val="restart"/>
            <w:shd w:val="clear" w:color="auto" w:fill="auto"/>
            <w:vAlign w:val="center"/>
          </w:tcPr>
          <w:p w14:paraId="54302ED7" w14:textId="55B2E8FD" w:rsidR="00CB41CE" w:rsidRPr="006558B3" w:rsidRDefault="008F04FF" w:rsidP="00871185">
            <w:pPr>
              <w:jc w:val="both"/>
              <w:rPr>
                <w:rFonts w:ascii="Times New Roman" w:hAnsi="Times New Roman" w:cs="Times New Roman"/>
                <w:sz w:val="24"/>
                <w:szCs w:val="24"/>
              </w:rPr>
            </w:pPr>
            <w:r>
              <w:rPr>
                <w:rFonts w:ascii="Times New Roman" w:hAnsi="Times New Roman" w:cs="Times New Roman"/>
                <w:sz w:val="24"/>
                <w:szCs w:val="24"/>
              </w:rPr>
              <w:t>Pieņemts, ka v</w:t>
            </w:r>
            <w:r w:rsidR="00CB41CE" w:rsidRPr="006558B3">
              <w:rPr>
                <w:rFonts w:ascii="Times New Roman" w:hAnsi="Times New Roman" w:cs="Times New Roman"/>
                <w:sz w:val="24"/>
                <w:szCs w:val="24"/>
              </w:rPr>
              <w:t>iens  deputāts mēnesī vidēji strādā 15 stundas</w:t>
            </w:r>
            <w:r>
              <w:rPr>
                <w:rFonts w:ascii="Times New Roman" w:hAnsi="Times New Roman" w:cs="Times New Roman"/>
                <w:sz w:val="24"/>
                <w:szCs w:val="24"/>
              </w:rPr>
              <w:t>.</w:t>
            </w:r>
            <w:r w:rsidR="00CB41CE" w:rsidRPr="006558B3">
              <w:rPr>
                <w:rFonts w:ascii="Times New Roman" w:hAnsi="Times New Roman" w:cs="Times New Roman"/>
                <w:sz w:val="24"/>
                <w:szCs w:val="24"/>
              </w:rPr>
              <w:t xml:space="preserve"> </w:t>
            </w:r>
            <w:r>
              <w:rPr>
                <w:rFonts w:ascii="Times New Roman" w:hAnsi="Times New Roman" w:cs="Times New Roman"/>
                <w:sz w:val="24"/>
                <w:szCs w:val="24"/>
              </w:rPr>
              <w:t>V</w:t>
            </w:r>
            <w:r w:rsidR="00CB41CE" w:rsidRPr="006558B3">
              <w:rPr>
                <w:rFonts w:ascii="Times New Roman" w:hAnsi="Times New Roman" w:cs="Times New Roman"/>
                <w:sz w:val="24"/>
                <w:szCs w:val="24"/>
              </w:rPr>
              <w:t>ienas stundas likme</w:t>
            </w:r>
            <w:r>
              <w:rPr>
                <w:rFonts w:ascii="Times New Roman" w:hAnsi="Times New Roman" w:cs="Times New Roman"/>
                <w:sz w:val="24"/>
                <w:szCs w:val="24"/>
              </w:rPr>
              <w:t>, ņemot vērā</w:t>
            </w:r>
            <w:r>
              <w:t xml:space="preserve"> </w:t>
            </w:r>
            <w:r w:rsidRPr="008F04FF">
              <w:rPr>
                <w:rFonts w:ascii="Times New Roman" w:hAnsi="Times New Roman" w:cs="Times New Roman"/>
                <w:sz w:val="24"/>
                <w:szCs w:val="24"/>
              </w:rPr>
              <w:t>Valsts un pašvaldību institūciju amatpersonu un darbinieku atlīdzības likum</w:t>
            </w:r>
            <w:r>
              <w:rPr>
                <w:rFonts w:ascii="Times New Roman" w:hAnsi="Times New Roman" w:cs="Times New Roman"/>
                <w:sz w:val="24"/>
                <w:szCs w:val="24"/>
              </w:rPr>
              <w:t xml:space="preserve">ā ietverto deputātu atalgojuma limitu, </w:t>
            </w:r>
            <w:r w:rsidR="00CB41CE" w:rsidRPr="006558B3">
              <w:rPr>
                <w:rFonts w:ascii="Times New Roman" w:hAnsi="Times New Roman" w:cs="Times New Roman"/>
                <w:sz w:val="24"/>
                <w:szCs w:val="24"/>
              </w:rPr>
              <w:t>ir 6,4 euro</w:t>
            </w:r>
            <w:r>
              <w:rPr>
                <w:rFonts w:ascii="Times New Roman" w:hAnsi="Times New Roman" w:cs="Times New Roman"/>
                <w:sz w:val="24"/>
                <w:szCs w:val="24"/>
              </w:rPr>
              <w:t>.</w:t>
            </w:r>
            <w:r w:rsidR="00CB41CE" w:rsidRPr="006558B3">
              <w:rPr>
                <w:rFonts w:ascii="Times New Roman" w:hAnsi="Times New Roman" w:cs="Times New Roman"/>
                <w:sz w:val="24"/>
                <w:szCs w:val="24"/>
              </w:rPr>
              <w:t xml:space="preserve"> </w:t>
            </w:r>
            <w:r>
              <w:rPr>
                <w:rFonts w:ascii="Times New Roman" w:hAnsi="Times New Roman" w:cs="Times New Roman"/>
                <w:sz w:val="24"/>
                <w:szCs w:val="24"/>
              </w:rPr>
              <w:t>D</w:t>
            </w:r>
            <w:r w:rsidR="00CB41CE" w:rsidRPr="006558B3">
              <w:rPr>
                <w:rFonts w:ascii="Times New Roman" w:hAnsi="Times New Roman" w:cs="Times New Roman"/>
                <w:sz w:val="24"/>
                <w:szCs w:val="24"/>
              </w:rPr>
              <w:t>eputātu skait</w:t>
            </w:r>
            <w:r>
              <w:rPr>
                <w:rFonts w:ascii="Times New Roman" w:hAnsi="Times New Roman" w:cs="Times New Roman"/>
                <w:sz w:val="24"/>
                <w:szCs w:val="24"/>
              </w:rPr>
              <w:t>am</w:t>
            </w:r>
            <w:r w:rsidR="00CB41CE" w:rsidRPr="006558B3">
              <w:rPr>
                <w:rFonts w:ascii="Times New Roman" w:hAnsi="Times New Roman" w:cs="Times New Roman"/>
                <w:sz w:val="24"/>
                <w:szCs w:val="24"/>
              </w:rPr>
              <w:t xml:space="preserve"> samazin</w:t>
            </w:r>
            <w:r>
              <w:rPr>
                <w:rFonts w:ascii="Times New Roman" w:hAnsi="Times New Roman" w:cs="Times New Roman"/>
                <w:sz w:val="24"/>
                <w:szCs w:val="24"/>
              </w:rPr>
              <w:t>oties</w:t>
            </w:r>
            <w:r w:rsidR="00CB41CE" w:rsidRPr="006558B3">
              <w:rPr>
                <w:rFonts w:ascii="Times New Roman" w:hAnsi="Times New Roman" w:cs="Times New Roman"/>
                <w:sz w:val="24"/>
                <w:szCs w:val="24"/>
              </w:rPr>
              <w:t xml:space="preserve"> par 9</w:t>
            </w:r>
            <w:r w:rsidR="0036785E">
              <w:rPr>
                <w:rFonts w:ascii="Times New Roman" w:hAnsi="Times New Roman" w:cs="Times New Roman"/>
                <w:sz w:val="24"/>
                <w:szCs w:val="24"/>
              </w:rPr>
              <w:t>09</w:t>
            </w:r>
            <w:r w:rsidR="00CB41CE" w:rsidRPr="006558B3">
              <w:rPr>
                <w:rFonts w:ascii="Times New Roman" w:hAnsi="Times New Roman" w:cs="Times New Roman"/>
                <w:sz w:val="24"/>
                <w:szCs w:val="24"/>
              </w:rPr>
              <w:t xml:space="preserve"> personām, ietaupījum</w:t>
            </w:r>
            <w:r w:rsidR="006558B3" w:rsidRPr="006558B3">
              <w:rPr>
                <w:rFonts w:ascii="Times New Roman" w:hAnsi="Times New Roman" w:cs="Times New Roman"/>
                <w:sz w:val="24"/>
                <w:szCs w:val="24"/>
              </w:rPr>
              <w:t>s</w:t>
            </w:r>
            <w:r w:rsidR="00CB41CE" w:rsidRPr="006558B3">
              <w:rPr>
                <w:rFonts w:ascii="Times New Roman" w:hAnsi="Times New Roman" w:cs="Times New Roman"/>
                <w:sz w:val="24"/>
                <w:szCs w:val="24"/>
              </w:rPr>
              <w:t xml:space="preserve"> gadā</w:t>
            </w:r>
            <w:r w:rsidR="006558B3" w:rsidRPr="006558B3">
              <w:rPr>
                <w:rFonts w:ascii="Times New Roman" w:hAnsi="Times New Roman" w:cs="Times New Roman"/>
                <w:sz w:val="24"/>
                <w:szCs w:val="24"/>
              </w:rPr>
              <w:t xml:space="preserve"> ir </w:t>
            </w:r>
            <w:r>
              <w:rPr>
                <w:rFonts w:ascii="Times New Roman" w:hAnsi="Times New Roman" w:cs="Times New Roman"/>
                <w:sz w:val="24"/>
                <w:szCs w:val="24"/>
              </w:rPr>
              <w:t xml:space="preserve">sekojošs: </w:t>
            </w:r>
            <w:r w:rsidR="00CB41CE" w:rsidRPr="006558B3">
              <w:rPr>
                <w:rFonts w:ascii="Times New Roman" w:hAnsi="Times New Roman" w:cs="Times New Roman"/>
                <w:sz w:val="24"/>
                <w:szCs w:val="24"/>
              </w:rPr>
              <w:t>15x6,4x9</w:t>
            </w:r>
            <w:r w:rsidR="008F50AC">
              <w:rPr>
                <w:rFonts w:ascii="Times New Roman" w:hAnsi="Times New Roman" w:cs="Times New Roman"/>
                <w:sz w:val="24"/>
                <w:szCs w:val="24"/>
              </w:rPr>
              <w:t>09</w:t>
            </w:r>
            <w:r w:rsidR="00CB41CE" w:rsidRPr="006558B3">
              <w:rPr>
                <w:rFonts w:ascii="Times New Roman" w:hAnsi="Times New Roman" w:cs="Times New Roman"/>
                <w:sz w:val="24"/>
                <w:szCs w:val="24"/>
              </w:rPr>
              <w:t xml:space="preserve">x12 = </w:t>
            </w:r>
            <w:r w:rsidR="008F50AC">
              <w:rPr>
                <w:rFonts w:ascii="Times New Roman" w:hAnsi="Times New Roman" w:cs="Times New Roman"/>
                <w:sz w:val="24"/>
                <w:szCs w:val="24"/>
              </w:rPr>
              <w:t>1 047 168</w:t>
            </w:r>
            <w:r w:rsidR="00CB41CE" w:rsidRPr="006558B3">
              <w:rPr>
                <w:rFonts w:ascii="Times New Roman" w:hAnsi="Times New Roman" w:cs="Times New Roman"/>
                <w:sz w:val="24"/>
                <w:szCs w:val="24"/>
              </w:rPr>
              <w:t xml:space="preserve"> euro</w:t>
            </w:r>
            <w:r w:rsidR="008F50AC">
              <w:rPr>
                <w:rFonts w:ascii="Times New Roman" w:hAnsi="Times New Roman" w:cs="Times New Roman"/>
                <w:sz w:val="24"/>
                <w:szCs w:val="24"/>
              </w:rPr>
              <w:t>.</w:t>
            </w:r>
          </w:p>
          <w:p w14:paraId="48B3021A" w14:textId="68687093" w:rsidR="00A1552F" w:rsidRPr="00A1552F" w:rsidRDefault="00A1552F" w:rsidP="00A1552F">
            <w:pPr>
              <w:spacing w:after="0" w:line="240" w:lineRule="auto"/>
              <w:jc w:val="both"/>
              <w:rPr>
                <w:rFonts w:ascii="Times New Roman" w:eastAsia="Times New Roman" w:hAnsi="Times New Roman" w:cs="Times New Roman"/>
                <w:sz w:val="24"/>
                <w:szCs w:val="24"/>
                <w:lang w:eastAsia="lv-LV"/>
              </w:rPr>
            </w:pPr>
          </w:p>
        </w:tc>
      </w:tr>
      <w:tr w:rsidR="00DA326E" w:rsidRPr="00A1552F" w14:paraId="5FABF63A" w14:textId="77777777" w:rsidTr="004E4B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2520D321" w14:textId="77777777" w:rsidR="00A1552F" w:rsidRPr="00A1552F" w:rsidRDefault="00A1552F" w:rsidP="00A1552F">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6.1. detalizēts ieņēmumu aprēķins</w:t>
            </w:r>
          </w:p>
        </w:tc>
        <w:tc>
          <w:tcPr>
            <w:tcW w:w="3905" w:type="pct"/>
            <w:gridSpan w:val="7"/>
            <w:vMerge/>
            <w:shd w:val="clear" w:color="auto" w:fill="auto"/>
            <w:vAlign w:val="center"/>
            <w:hideMark/>
          </w:tcPr>
          <w:p w14:paraId="775053CE" w14:textId="77777777" w:rsidR="00A1552F" w:rsidRPr="00A1552F" w:rsidRDefault="00A1552F" w:rsidP="00A1552F">
            <w:pPr>
              <w:spacing w:after="0" w:line="240" w:lineRule="auto"/>
              <w:jc w:val="both"/>
              <w:rPr>
                <w:rFonts w:ascii="Times New Roman" w:eastAsia="Times New Roman" w:hAnsi="Times New Roman" w:cs="Times New Roman"/>
                <w:sz w:val="24"/>
                <w:szCs w:val="24"/>
                <w:lang w:eastAsia="lv-LV"/>
              </w:rPr>
            </w:pPr>
          </w:p>
        </w:tc>
      </w:tr>
      <w:tr w:rsidR="00DA326E" w:rsidRPr="00A1552F" w14:paraId="53990F03" w14:textId="77777777" w:rsidTr="004E4B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6311FA97" w14:textId="77777777" w:rsidR="00A1552F" w:rsidRPr="00A1552F" w:rsidRDefault="00A1552F" w:rsidP="00A1552F">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6.2. detalizēts izdevumu aprēķins</w:t>
            </w:r>
          </w:p>
        </w:tc>
        <w:tc>
          <w:tcPr>
            <w:tcW w:w="3905" w:type="pct"/>
            <w:gridSpan w:val="7"/>
            <w:vMerge/>
            <w:shd w:val="clear" w:color="auto" w:fill="auto"/>
            <w:vAlign w:val="center"/>
            <w:hideMark/>
          </w:tcPr>
          <w:p w14:paraId="43C765CC" w14:textId="77777777" w:rsidR="00A1552F" w:rsidRPr="00A1552F" w:rsidRDefault="00A1552F" w:rsidP="00A1552F">
            <w:pPr>
              <w:spacing w:after="0" w:line="240" w:lineRule="auto"/>
              <w:jc w:val="both"/>
              <w:rPr>
                <w:rFonts w:ascii="Times New Roman" w:eastAsia="Times New Roman" w:hAnsi="Times New Roman" w:cs="Times New Roman"/>
                <w:sz w:val="24"/>
                <w:szCs w:val="24"/>
                <w:lang w:eastAsia="lv-LV"/>
              </w:rPr>
            </w:pPr>
          </w:p>
        </w:tc>
      </w:tr>
      <w:tr w:rsidR="00DA326E" w:rsidRPr="00A1552F" w14:paraId="719F5EA1" w14:textId="77777777" w:rsidTr="004E4B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31E1C001" w14:textId="77777777" w:rsidR="00A1552F" w:rsidRPr="00A1552F" w:rsidRDefault="00A1552F" w:rsidP="00A1552F">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7. Amata vietu skaita izmaiņas</w:t>
            </w:r>
          </w:p>
        </w:tc>
        <w:tc>
          <w:tcPr>
            <w:tcW w:w="3905" w:type="pct"/>
            <w:gridSpan w:val="7"/>
            <w:shd w:val="clear" w:color="auto" w:fill="auto"/>
            <w:hideMark/>
          </w:tcPr>
          <w:p w14:paraId="3C8FBF01" w14:textId="64474AB5" w:rsidR="00A1552F" w:rsidRPr="00A1552F" w:rsidRDefault="00BE5923" w:rsidP="00A1552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Likumprojekts šo jomu neskar. </w:t>
            </w:r>
          </w:p>
        </w:tc>
      </w:tr>
      <w:tr w:rsidR="00DA326E" w:rsidRPr="00A1552F" w14:paraId="7E7A8F1D" w14:textId="77777777" w:rsidTr="004E4B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c>
          <w:tcPr>
            <w:tcW w:w="1095" w:type="pct"/>
            <w:gridSpan w:val="2"/>
            <w:shd w:val="clear" w:color="auto" w:fill="auto"/>
            <w:hideMark/>
          </w:tcPr>
          <w:p w14:paraId="09FE3B74" w14:textId="77777777" w:rsidR="00A1552F" w:rsidRPr="00A1552F" w:rsidRDefault="00A1552F" w:rsidP="00A1552F">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8. Cita informācija</w:t>
            </w:r>
          </w:p>
        </w:tc>
        <w:tc>
          <w:tcPr>
            <w:tcW w:w="3905" w:type="pct"/>
            <w:gridSpan w:val="7"/>
            <w:shd w:val="clear" w:color="auto" w:fill="auto"/>
            <w:hideMark/>
          </w:tcPr>
          <w:p w14:paraId="6BFA5679" w14:textId="339049CF" w:rsidR="00B30F38" w:rsidRDefault="00CE1D6C" w:rsidP="007E3180">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r>
            <w:r w:rsidR="003437E6">
              <w:rPr>
                <w:rFonts w:ascii="Times New Roman" w:eastAsia="Times New Roman" w:hAnsi="Times New Roman" w:cs="Times New Roman"/>
                <w:sz w:val="24"/>
                <w:szCs w:val="24"/>
                <w:lang w:eastAsia="lv-LV"/>
              </w:rPr>
              <w:t xml:space="preserve"> </w:t>
            </w:r>
            <w:r w:rsidR="00917AE3">
              <w:rPr>
                <w:rFonts w:ascii="Times New Roman" w:eastAsia="Times New Roman" w:hAnsi="Times New Roman" w:cs="Times New Roman"/>
                <w:sz w:val="24"/>
                <w:szCs w:val="24"/>
                <w:lang w:eastAsia="lv-LV"/>
              </w:rPr>
              <w:t>Nav</w:t>
            </w:r>
          </w:p>
          <w:p w14:paraId="397030D0" w14:textId="77777777" w:rsidR="00B30F38" w:rsidRPr="00A1552F" w:rsidRDefault="00B30F38" w:rsidP="004E237F">
            <w:pPr>
              <w:spacing w:after="0" w:line="240" w:lineRule="auto"/>
              <w:jc w:val="both"/>
              <w:rPr>
                <w:rFonts w:ascii="Times New Roman" w:eastAsia="Times New Roman" w:hAnsi="Times New Roman" w:cs="Times New Roman"/>
                <w:sz w:val="24"/>
                <w:szCs w:val="24"/>
                <w:lang w:eastAsia="lv-LV"/>
              </w:rPr>
            </w:pPr>
          </w:p>
          <w:p w14:paraId="793B9971" w14:textId="6B336BE9" w:rsidR="004E237F" w:rsidRPr="00A1552F" w:rsidRDefault="004E237F" w:rsidP="00A1552F">
            <w:pPr>
              <w:spacing w:after="0" w:line="240" w:lineRule="auto"/>
              <w:jc w:val="both"/>
              <w:rPr>
                <w:rFonts w:ascii="Times New Roman" w:eastAsia="Times New Roman" w:hAnsi="Times New Roman" w:cs="Times New Roman"/>
                <w:sz w:val="24"/>
                <w:szCs w:val="24"/>
                <w:lang w:eastAsia="lv-LV"/>
              </w:rPr>
            </w:pPr>
          </w:p>
        </w:tc>
      </w:tr>
    </w:tbl>
    <w:p w14:paraId="717F7F2B" w14:textId="553CEE65" w:rsidR="004D15A9" w:rsidRDefault="004D15A9" w:rsidP="00DA596D">
      <w:pPr>
        <w:spacing w:after="0" w:line="240" w:lineRule="auto"/>
        <w:rPr>
          <w:rFonts w:ascii="Times New Roman" w:eastAsia="Times New Roman" w:hAnsi="Times New Roman" w:cs="Times New Roman"/>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2"/>
        <w:gridCol w:w="2389"/>
        <w:gridCol w:w="6214"/>
      </w:tblGrid>
      <w:tr w:rsidR="00BC2633" w:rsidRPr="00BC2633" w14:paraId="4F0360E3" w14:textId="77777777" w:rsidTr="004D15A9">
        <w:trPr>
          <w:trHeight w:val="450"/>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433E7B0C" w14:textId="77777777" w:rsidR="004D15A9" w:rsidRPr="00BC2633" w:rsidRDefault="004D15A9" w:rsidP="00DA596D">
            <w:pPr>
              <w:spacing w:after="0" w:line="240" w:lineRule="auto"/>
              <w:ind w:firstLine="300"/>
              <w:jc w:val="center"/>
              <w:rPr>
                <w:rFonts w:ascii="Times New Roman" w:eastAsia="Times New Roman" w:hAnsi="Times New Roman" w:cs="Times New Roman"/>
                <w:b/>
                <w:bCs/>
                <w:sz w:val="24"/>
                <w:szCs w:val="24"/>
                <w:lang w:eastAsia="lv-LV"/>
              </w:rPr>
            </w:pPr>
            <w:r w:rsidRPr="00BC2633">
              <w:rPr>
                <w:rFonts w:ascii="Times New Roman" w:eastAsia="Times New Roman" w:hAnsi="Times New Roman" w:cs="Times New Roman"/>
                <w:b/>
                <w:bCs/>
                <w:sz w:val="24"/>
                <w:szCs w:val="24"/>
                <w:lang w:eastAsia="lv-LV"/>
              </w:rPr>
              <w:t>IV. Tiesību akta projekta ietekme uz spēkā esošo tiesību normu sistēmu</w:t>
            </w:r>
          </w:p>
        </w:tc>
      </w:tr>
      <w:tr w:rsidR="00BC2633" w:rsidRPr="00BC2633" w14:paraId="0B379FE7" w14:textId="77777777" w:rsidTr="00871185">
        <w:trPr>
          <w:trHeight w:val="789"/>
        </w:trPr>
        <w:tc>
          <w:tcPr>
            <w:tcW w:w="250" w:type="pct"/>
            <w:tcBorders>
              <w:top w:val="outset" w:sz="6" w:space="0" w:color="414142"/>
              <w:left w:val="outset" w:sz="6" w:space="0" w:color="414142"/>
              <w:bottom w:val="outset" w:sz="6" w:space="0" w:color="414142"/>
              <w:right w:val="outset" w:sz="6" w:space="0" w:color="414142"/>
            </w:tcBorders>
            <w:hideMark/>
          </w:tcPr>
          <w:p w14:paraId="4FA8C306"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1.</w:t>
            </w:r>
          </w:p>
        </w:tc>
        <w:tc>
          <w:tcPr>
            <w:tcW w:w="1319" w:type="pct"/>
            <w:tcBorders>
              <w:top w:val="outset" w:sz="6" w:space="0" w:color="414142"/>
              <w:left w:val="outset" w:sz="6" w:space="0" w:color="414142"/>
              <w:bottom w:val="outset" w:sz="6" w:space="0" w:color="414142"/>
              <w:right w:val="outset" w:sz="6" w:space="0" w:color="414142"/>
            </w:tcBorders>
            <w:hideMark/>
          </w:tcPr>
          <w:p w14:paraId="184E9FDD" w14:textId="6D154F0C" w:rsidR="004D15A9" w:rsidRPr="00BC2633" w:rsidRDefault="00A1552F" w:rsidP="00DA596D">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w:t>
            </w:r>
            <w:r w:rsidR="004D15A9" w:rsidRPr="00BC2633">
              <w:rPr>
                <w:rFonts w:ascii="Times New Roman" w:eastAsia="Times New Roman" w:hAnsi="Times New Roman" w:cs="Times New Roman"/>
                <w:sz w:val="24"/>
                <w:szCs w:val="24"/>
                <w:lang w:eastAsia="lv-LV"/>
              </w:rPr>
              <w:t>aistītie tiesību aktu projekti</w:t>
            </w:r>
          </w:p>
        </w:tc>
        <w:tc>
          <w:tcPr>
            <w:tcW w:w="3431" w:type="pct"/>
            <w:tcBorders>
              <w:top w:val="outset" w:sz="6" w:space="0" w:color="414142"/>
              <w:left w:val="outset" w:sz="6" w:space="0" w:color="414142"/>
              <w:bottom w:val="outset" w:sz="6" w:space="0" w:color="414142"/>
              <w:right w:val="outset" w:sz="6" w:space="0" w:color="414142"/>
            </w:tcBorders>
            <w:hideMark/>
          </w:tcPr>
          <w:p w14:paraId="561AA6B5" w14:textId="505FD991" w:rsidR="004F0DDD" w:rsidRDefault="00B32E22" w:rsidP="00075AC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r>
            <w:r w:rsidR="00E95565" w:rsidRPr="00706CB6">
              <w:rPr>
                <w:rFonts w:ascii="Times New Roman" w:eastAsia="Times New Roman" w:hAnsi="Times New Roman" w:cs="Times New Roman"/>
                <w:sz w:val="24"/>
                <w:szCs w:val="24"/>
                <w:lang w:eastAsia="lv-LV"/>
              </w:rPr>
              <w:t>Likumprojekts nav saistīts ar nepieciešamību izdarīt grozījumus citos normatīvajos aktos.</w:t>
            </w:r>
            <w:r w:rsidR="006E7B7E">
              <w:rPr>
                <w:rFonts w:ascii="Times New Roman" w:eastAsia="Times New Roman" w:hAnsi="Times New Roman" w:cs="Times New Roman"/>
                <w:sz w:val="24"/>
                <w:szCs w:val="24"/>
                <w:lang w:eastAsia="lv-LV"/>
              </w:rPr>
              <w:t xml:space="preserve"> </w:t>
            </w:r>
          </w:p>
          <w:p w14:paraId="1B579D3B" w14:textId="57845874" w:rsidR="002B59A3" w:rsidRPr="00BC2633" w:rsidRDefault="002B59A3" w:rsidP="00075AC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r>
            <w:r w:rsidR="00343AB5">
              <w:rPr>
                <w:rFonts w:ascii="Times New Roman" w:eastAsia="Times New Roman" w:hAnsi="Times New Roman" w:cs="Times New Roman"/>
                <w:sz w:val="24"/>
                <w:szCs w:val="24"/>
                <w:lang w:eastAsia="lv-LV"/>
              </w:rPr>
              <w:t xml:space="preserve"> </w:t>
            </w:r>
          </w:p>
        </w:tc>
      </w:tr>
      <w:tr w:rsidR="00BC2633" w:rsidRPr="00BC2633" w14:paraId="136049D6" w14:textId="77777777" w:rsidTr="001C5969">
        <w:tc>
          <w:tcPr>
            <w:tcW w:w="250" w:type="pct"/>
            <w:tcBorders>
              <w:top w:val="outset" w:sz="6" w:space="0" w:color="414142"/>
              <w:left w:val="outset" w:sz="6" w:space="0" w:color="414142"/>
              <w:bottom w:val="outset" w:sz="6" w:space="0" w:color="414142"/>
              <w:right w:val="outset" w:sz="6" w:space="0" w:color="414142"/>
            </w:tcBorders>
            <w:hideMark/>
          </w:tcPr>
          <w:p w14:paraId="6FFE0E9F"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2.</w:t>
            </w:r>
          </w:p>
        </w:tc>
        <w:tc>
          <w:tcPr>
            <w:tcW w:w="1319" w:type="pct"/>
            <w:tcBorders>
              <w:top w:val="outset" w:sz="6" w:space="0" w:color="414142"/>
              <w:left w:val="outset" w:sz="6" w:space="0" w:color="414142"/>
              <w:bottom w:val="outset" w:sz="6" w:space="0" w:color="414142"/>
              <w:right w:val="outset" w:sz="6" w:space="0" w:color="414142"/>
            </w:tcBorders>
            <w:hideMark/>
          </w:tcPr>
          <w:p w14:paraId="0083E253"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Atbildīgā institūcija</w:t>
            </w:r>
          </w:p>
        </w:tc>
        <w:tc>
          <w:tcPr>
            <w:tcW w:w="3431" w:type="pct"/>
            <w:tcBorders>
              <w:top w:val="outset" w:sz="6" w:space="0" w:color="414142"/>
              <w:left w:val="outset" w:sz="6" w:space="0" w:color="414142"/>
              <w:bottom w:val="outset" w:sz="6" w:space="0" w:color="414142"/>
              <w:right w:val="outset" w:sz="6" w:space="0" w:color="414142"/>
            </w:tcBorders>
            <w:hideMark/>
          </w:tcPr>
          <w:p w14:paraId="5E8E47AB" w14:textId="303C177C" w:rsidR="004D15A9" w:rsidRPr="00BC2633" w:rsidRDefault="00075ACC" w:rsidP="001C596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Vides aizsardzības un reģionālās attīstības ministrija</w:t>
            </w:r>
          </w:p>
        </w:tc>
      </w:tr>
      <w:tr w:rsidR="004D15A9" w:rsidRPr="00BC2633" w14:paraId="1BB29304" w14:textId="77777777" w:rsidTr="001C5969">
        <w:tc>
          <w:tcPr>
            <w:tcW w:w="250" w:type="pct"/>
            <w:tcBorders>
              <w:top w:val="outset" w:sz="6" w:space="0" w:color="414142"/>
              <w:left w:val="outset" w:sz="6" w:space="0" w:color="414142"/>
              <w:bottom w:val="outset" w:sz="6" w:space="0" w:color="414142"/>
              <w:right w:val="outset" w:sz="6" w:space="0" w:color="414142"/>
            </w:tcBorders>
            <w:hideMark/>
          </w:tcPr>
          <w:p w14:paraId="6FFD4618"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3.</w:t>
            </w:r>
          </w:p>
        </w:tc>
        <w:tc>
          <w:tcPr>
            <w:tcW w:w="1319" w:type="pct"/>
            <w:tcBorders>
              <w:top w:val="outset" w:sz="6" w:space="0" w:color="414142"/>
              <w:left w:val="outset" w:sz="6" w:space="0" w:color="414142"/>
              <w:bottom w:val="outset" w:sz="6" w:space="0" w:color="414142"/>
              <w:right w:val="outset" w:sz="6" w:space="0" w:color="414142"/>
            </w:tcBorders>
            <w:hideMark/>
          </w:tcPr>
          <w:p w14:paraId="6276FF20"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Cita informācija</w:t>
            </w:r>
          </w:p>
        </w:tc>
        <w:tc>
          <w:tcPr>
            <w:tcW w:w="3431" w:type="pct"/>
            <w:tcBorders>
              <w:top w:val="outset" w:sz="6" w:space="0" w:color="414142"/>
              <w:left w:val="outset" w:sz="6" w:space="0" w:color="414142"/>
              <w:bottom w:val="outset" w:sz="6" w:space="0" w:color="414142"/>
              <w:right w:val="outset" w:sz="6" w:space="0" w:color="414142"/>
            </w:tcBorders>
            <w:hideMark/>
          </w:tcPr>
          <w:p w14:paraId="7EE11369" w14:textId="05E69CE4" w:rsidR="004D15A9" w:rsidRPr="00BC2633" w:rsidRDefault="001E361C" w:rsidP="001C596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14:paraId="2CBEBB46"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9055"/>
      </w:tblGrid>
      <w:tr w:rsidR="00BC2633" w:rsidRPr="00BC2633" w14:paraId="5DED1206" w14:textId="77777777" w:rsidTr="001C5969">
        <w:tc>
          <w:tcPr>
            <w:tcW w:w="5000" w:type="pct"/>
            <w:tcBorders>
              <w:top w:val="outset" w:sz="6" w:space="0" w:color="414142"/>
              <w:left w:val="outset" w:sz="6" w:space="0" w:color="414142"/>
              <w:bottom w:val="outset" w:sz="6" w:space="0" w:color="414142"/>
              <w:right w:val="outset" w:sz="6" w:space="0" w:color="414142"/>
            </w:tcBorders>
            <w:vAlign w:val="center"/>
            <w:hideMark/>
          </w:tcPr>
          <w:p w14:paraId="2C233676" w14:textId="77777777" w:rsidR="004D15A9" w:rsidRPr="00BC2633" w:rsidRDefault="004D15A9" w:rsidP="00DA596D">
            <w:pPr>
              <w:spacing w:after="0" w:line="240" w:lineRule="auto"/>
              <w:ind w:firstLine="300"/>
              <w:jc w:val="center"/>
              <w:rPr>
                <w:rFonts w:ascii="Times New Roman" w:eastAsia="Times New Roman" w:hAnsi="Times New Roman" w:cs="Times New Roman"/>
                <w:b/>
                <w:bCs/>
                <w:sz w:val="24"/>
                <w:szCs w:val="24"/>
                <w:lang w:eastAsia="lv-LV"/>
              </w:rPr>
            </w:pPr>
            <w:r w:rsidRPr="00BC2633">
              <w:rPr>
                <w:rFonts w:ascii="Times New Roman" w:eastAsia="Times New Roman" w:hAnsi="Times New Roman" w:cs="Times New Roman"/>
                <w:b/>
                <w:bCs/>
                <w:sz w:val="24"/>
                <w:szCs w:val="24"/>
                <w:lang w:eastAsia="lv-LV"/>
              </w:rPr>
              <w:t>V. Tiesību akta projekta atbilstība Latvijas Republikas starptautiskajām saistībām</w:t>
            </w:r>
          </w:p>
        </w:tc>
      </w:tr>
      <w:tr w:rsidR="000F4218" w:rsidRPr="00BC2633" w14:paraId="3D3E697F" w14:textId="77777777" w:rsidTr="000F4218">
        <w:tc>
          <w:tcPr>
            <w:tcW w:w="5000" w:type="pct"/>
            <w:tcBorders>
              <w:top w:val="outset" w:sz="6" w:space="0" w:color="414142"/>
              <w:left w:val="outset" w:sz="6" w:space="0" w:color="414142"/>
              <w:bottom w:val="outset" w:sz="6" w:space="0" w:color="414142"/>
              <w:right w:val="outset" w:sz="6" w:space="0" w:color="414142"/>
            </w:tcBorders>
          </w:tcPr>
          <w:p w14:paraId="46F4ED3F" w14:textId="567A90DD" w:rsidR="000F4218" w:rsidRPr="00BC2633" w:rsidRDefault="00C30701" w:rsidP="001B6348">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Likump</w:t>
            </w:r>
            <w:r w:rsidR="000F4218" w:rsidRPr="000F4218">
              <w:rPr>
                <w:rFonts w:ascii="Times New Roman" w:eastAsia="Times New Roman" w:hAnsi="Times New Roman" w:cs="Times New Roman"/>
                <w:sz w:val="24"/>
                <w:szCs w:val="24"/>
                <w:lang w:eastAsia="lv-LV"/>
              </w:rPr>
              <w:t>rojekts šo jomu neskar</w:t>
            </w:r>
            <w:r w:rsidR="000F4218">
              <w:rPr>
                <w:rFonts w:ascii="Times New Roman" w:eastAsia="Times New Roman" w:hAnsi="Times New Roman" w:cs="Times New Roman"/>
                <w:sz w:val="24"/>
                <w:szCs w:val="24"/>
                <w:lang w:eastAsia="lv-LV"/>
              </w:rPr>
              <w:t>.</w:t>
            </w:r>
          </w:p>
        </w:tc>
      </w:tr>
    </w:tbl>
    <w:p w14:paraId="569A45C0" w14:textId="77777777" w:rsidR="004D15A9" w:rsidRDefault="004D15A9" w:rsidP="00DA596D">
      <w:pPr>
        <w:spacing w:after="0" w:line="240" w:lineRule="auto"/>
        <w:rPr>
          <w:rFonts w:ascii="Times New Roman" w:eastAsia="Times New Roman" w:hAnsi="Times New Roman" w:cs="Times New Roman"/>
          <w:sz w:val="24"/>
          <w:szCs w:val="24"/>
          <w:lang w:eastAsia="lv-LV"/>
        </w:rPr>
      </w:pPr>
      <w:bookmarkStart w:id="11" w:name="_GoBack"/>
      <w:bookmarkEnd w:id="11"/>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461C43" w:rsidRPr="00604BA4" w14:paraId="50FDA457" w14:textId="77777777" w:rsidTr="001F4F5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0142C8A" w14:textId="77777777" w:rsidR="00461C43" w:rsidRPr="00604BA4" w:rsidRDefault="00461C43" w:rsidP="001F4F5B">
            <w:pPr>
              <w:spacing w:after="0" w:line="240" w:lineRule="auto"/>
              <w:jc w:val="center"/>
              <w:rPr>
                <w:rFonts w:ascii="Times New Roman" w:eastAsia="Times New Roman" w:hAnsi="Times New Roman" w:cs="Times New Roman"/>
                <w:b/>
                <w:bCs/>
                <w:iCs/>
                <w:sz w:val="24"/>
                <w:szCs w:val="24"/>
                <w:lang w:eastAsia="lv-LV"/>
              </w:rPr>
            </w:pPr>
            <w:r w:rsidRPr="00604BA4">
              <w:rPr>
                <w:rFonts w:ascii="Times New Roman" w:eastAsia="Times New Roman" w:hAnsi="Times New Roman" w:cs="Times New Roman"/>
                <w:b/>
                <w:bCs/>
                <w:iCs/>
                <w:sz w:val="24"/>
                <w:szCs w:val="24"/>
                <w:lang w:eastAsia="lv-LV"/>
              </w:rPr>
              <w:t>VI. Sabiedrības līdzdalība un komunikācijas aktivitātes</w:t>
            </w:r>
          </w:p>
        </w:tc>
      </w:tr>
      <w:tr w:rsidR="00461C43" w14:paraId="45BDFB98" w14:textId="77777777" w:rsidTr="001F4F5B">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2D968156" w14:textId="77777777" w:rsidR="00461C43" w:rsidRPr="00604BA4" w:rsidRDefault="00461C43" w:rsidP="001F4F5B">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01EC9105" w14:textId="77777777" w:rsidR="00461C43" w:rsidRPr="00604BA4" w:rsidRDefault="00461C43" w:rsidP="001F4F5B">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Plānotās sabiedrības līdzdalības un komunikācijas aktivitātes saistībā ar projektu</w:t>
            </w:r>
          </w:p>
        </w:tc>
        <w:tc>
          <w:tcPr>
            <w:tcW w:w="2960" w:type="pct"/>
            <w:tcBorders>
              <w:top w:val="outset" w:sz="6" w:space="0" w:color="auto"/>
              <w:left w:val="outset" w:sz="6" w:space="0" w:color="auto"/>
              <w:bottom w:val="outset" w:sz="6" w:space="0" w:color="auto"/>
              <w:right w:val="outset" w:sz="6" w:space="0" w:color="auto"/>
            </w:tcBorders>
            <w:hideMark/>
          </w:tcPr>
          <w:p w14:paraId="6B8418F2" w14:textId="77777777" w:rsidR="00461C43" w:rsidRDefault="00461C43" w:rsidP="001F4F5B">
            <w:pPr>
              <w:spacing w:line="240" w:lineRule="auto"/>
              <w:jc w:val="both"/>
              <w:rPr>
                <w:rFonts w:ascii="Times New Roman" w:hAnsi="Times New Roman"/>
                <w:color w:val="FF0000"/>
                <w:sz w:val="24"/>
                <w:szCs w:val="24"/>
                <w:lang w:eastAsia="lv-LV"/>
              </w:rPr>
            </w:pPr>
            <w:r>
              <w:rPr>
                <w:rFonts w:ascii="Times New Roman" w:hAnsi="Times New Roman"/>
                <w:sz w:val="24"/>
                <w:szCs w:val="24"/>
                <w:lang w:eastAsia="lv-LV"/>
              </w:rPr>
              <w:t>Sabiedrības līdzdalība ir nodrošināta saskaņā ar Ministru kabineta 2009. gada 25. augusta noteikumu Nr. 970 “Sabiedrības līdzdalības kārtība attīstības plānošanas procesā” 7.4.</w:t>
            </w:r>
            <w:r>
              <w:rPr>
                <w:rFonts w:ascii="Times New Roman" w:hAnsi="Times New Roman"/>
                <w:sz w:val="24"/>
                <w:szCs w:val="24"/>
                <w:vertAlign w:val="superscript"/>
                <w:lang w:eastAsia="lv-LV"/>
              </w:rPr>
              <w:t>1</w:t>
            </w:r>
            <w:r>
              <w:rPr>
                <w:rFonts w:ascii="Times New Roman" w:hAnsi="Times New Roman"/>
                <w:sz w:val="24"/>
                <w:szCs w:val="24"/>
                <w:lang w:eastAsia="lv-LV"/>
              </w:rPr>
              <w:t xml:space="preserve"> apakšpunktu, sabiedrības pārstāvjus aicinot līdzdarboties, rakstiski sniedzot viedokli par likumprojektu tā izstrādes stadijā. Sabiedrības pārstāvji ir informēti par iespēju līdzdarboties, publicējot paziņojumu par līdzdalības procesu VARAM tīmekļvietnē </w:t>
            </w:r>
            <w:hyperlink r:id="rId9" w:history="1">
              <w:r>
                <w:rPr>
                  <w:rStyle w:val="Hyperlink"/>
                  <w:rFonts w:ascii="Times New Roman" w:hAnsi="Times New Roman"/>
                  <w:sz w:val="24"/>
                  <w:szCs w:val="24"/>
                  <w:lang w:eastAsia="lv-LV"/>
                </w:rPr>
                <w:t>www.varam.gov.lv</w:t>
              </w:r>
            </w:hyperlink>
            <w:r>
              <w:rPr>
                <w:rFonts w:ascii="Times New Roman" w:hAnsi="Times New Roman"/>
                <w:sz w:val="24"/>
                <w:szCs w:val="24"/>
                <w:lang w:eastAsia="lv-LV"/>
              </w:rPr>
              <w:t xml:space="preserve"> un Valsts kancelejas tīmekļvietnē </w:t>
            </w:r>
            <w:hyperlink r:id="rId10" w:history="1">
              <w:r>
                <w:rPr>
                  <w:rStyle w:val="Hyperlink"/>
                  <w:rFonts w:ascii="Times New Roman" w:hAnsi="Times New Roman"/>
                  <w:sz w:val="24"/>
                  <w:szCs w:val="24"/>
                </w:rPr>
                <w:t>https://www.mk.gov.lv/lv</w:t>
              </w:r>
            </w:hyperlink>
            <w:r>
              <w:rPr>
                <w:rFonts w:ascii="Times New Roman" w:hAnsi="Times New Roman"/>
                <w:sz w:val="24"/>
                <w:szCs w:val="24"/>
              </w:rPr>
              <w:t>.</w:t>
            </w:r>
          </w:p>
        </w:tc>
      </w:tr>
      <w:tr w:rsidR="00461C43" w14:paraId="2D09D010" w14:textId="77777777" w:rsidTr="001F4F5B">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2469D48E" w14:textId="77777777" w:rsidR="00461C43" w:rsidRPr="00604BA4" w:rsidRDefault="00461C43" w:rsidP="001F4F5B">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0B0C195D" w14:textId="77777777" w:rsidR="00461C43" w:rsidRPr="00604BA4" w:rsidRDefault="00461C43" w:rsidP="001F4F5B">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Sabiedrības līdzdalība projekta izstrādē</w:t>
            </w:r>
          </w:p>
        </w:tc>
        <w:tc>
          <w:tcPr>
            <w:tcW w:w="2960" w:type="pct"/>
            <w:tcBorders>
              <w:top w:val="outset" w:sz="6" w:space="0" w:color="auto"/>
              <w:left w:val="outset" w:sz="6" w:space="0" w:color="auto"/>
              <w:bottom w:val="outset" w:sz="6" w:space="0" w:color="auto"/>
              <w:right w:val="outset" w:sz="6" w:space="0" w:color="auto"/>
            </w:tcBorders>
            <w:hideMark/>
          </w:tcPr>
          <w:p w14:paraId="6A35CD17" w14:textId="77777777" w:rsidR="00461C43" w:rsidRDefault="00461C43" w:rsidP="001F4F5B">
            <w:pPr>
              <w:spacing w:line="240" w:lineRule="auto"/>
              <w:jc w:val="both"/>
              <w:rPr>
                <w:rFonts w:ascii="Times New Roman" w:hAnsi="Times New Roman"/>
                <w:color w:val="A6A6A6"/>
                <w:sz w:val="24"/>
                <w:szCs w:val="24"/>
                <w:lang w:eastAsia="lv-LV"/>
              </w:rPr>
            </w:pPr>
            <w:r>
              <w:rPr>
                <w:rFonts w:ascii="Times New Roman" w:hAnsi="Times New Roman"/>
                <w:sz w:val="24"/>
                <w:szCs w:val="24"/>
                <w:lang w:eastAsia="lv-LV"/>
              </w:rPr>
              <w:t>Likumprojekts un tā anotācija 2019. gada 12.septembrī tiks publicēti VARAM tīmekļvietnē</w:t>
            </w:r>
            <w:r>
              <w:rPr>
                <w:rStyle w:val="Hyperlink"/>
                <w:rFonts w:ascii="Times New Roman" w:hAnsi="Times New Roman"/>
                <w:sz w:val="24"/>
                <w:szCs w:val="24"/>
                <w:lang w:eastAsia="lv-LV"/>
              </w:rPr>
              <w:t xml:space="preserve"> </w:t>
            </w:r>
            <w:hyperlink r:id="rId11" w:history="1">
              <w:r>
                <w:rPr>
                  <w:rStyle w:val="Hyperlink"/>
                  <w:rFonts w:ascii="Times New Roman" w:hAnsi="Times New Roman"/>
                  <w:sz w:val="24"/>
                  <w:szCs w:val="24"/>
                  <w:lang w:eastAsia="lv-LV"/>
                </w:rPr>
                <w:t>www.varam.gov.lv</w:t>
              </w:r>
            </w:hyperlink>
            <w:r>
              <w:rPr>
                <w:rFonts w:ascii="Times New Roman" w:hAnsi="Times New Roman"/>
                <w:sz w:val="24"/>
                <w:szCs w:val="24"/>
                <w:lang w:eastAsia="lv-LV"/>
              </w:rPr>
              <w:t xml:space="preserve"> un Valsts kancelejas tīmekļvietnē </w:t>
            </w:r>
            <w:hyperlink r:id="rId12" w:history="1">
              <w:r>
                <w:rPr>
                  <w:rStyle w:val="Hyperlink"/>
                  <w:rFonts w:ascii="Times New Roman" w:hAnsi="Times New Roman"/>
                  <w:sz w:val="24"/>
                  <w:szCs w:val="24"/>
                </w:rPr>
                <w:t>https://www.mk.gov.lv/lv</w:t>
              </w:r>
            </w:hyperlink>
            <w:r>
              <w:rPr>
                <w:rFonts w:ascii="Times New Roman" w:hAnsi="Times New Roman"/>
                <w:sz w:val="24"/>
                <w:szCs w:val="24"/>
              </w:rPr>
              <w:t xml:space="preserve"> sadaļās - sabiedrības līdzdalība.</w:t>
            </w:r>
            <w:r>
              <w:rPr>
                <w:rFonts w:ascii="Times New Roman" w:hAnsi="Times New Roman"/>
                <w:sz w:val="24"/>
                <w:szCs w:val="24"/>
                <w:lang w:eastAsia="lv-LV"/>
              </w:rPr>
              <w:t xml:space="preserve"> </w:t>
            </w:r>
          </w:p>
        </w:tc>
      </w:tr>
      <w:tr w:rsidR="00461C43" w14:paraId="040526D8" w14:textId="77777777" w:rsidTr="001F4F5B">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C7FAE15" w14:textId="77777777" w:rsidR="00461C43" w:rsidRPr="00604BA4" w:rsidRDefault="00461C43" w:rsidP="001F4F5B">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lastRenderedPageBreak/>
              <w:t>3.</w:t>
            </w:r>
          </w:p>
        </w:tc>
        <w:tc>
          <w:tcPr>
            <w:tcW w:w="1678" w:type="pct"/>
            <w:tcBorders>
              <w:top w:val="outset" w:sz="6" w:space="0" w:color="auto"/>
              <w:left w:val="outset" w:sz="6" w:space="0" w:color="auto"/>
              <w:bottom w:val="outset" w:sz="6" w:space="0" w:color="auto"/>
              <w:right w:val="outset" w:sz="6" w:space="0" w:color="auto"/>
            </w:tcBorders>
            <w:hideMark/>
          </w:tcPr>
          <w:p w14:paraId="79464546" w14:textId="77777777" w:rsidR="00461C43" w:rsidRPr="00604BA4" w:rsidRDefault="00461C43" w:rsidP="001F4F5B">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Sabiedrības līdzdalības rezultāti</w:t>
            </w:r>
          </w:p>
        </w:tc>
        <w:tc>
          <w:tcPr>
            <w:tcW w:w="2960" w:type="pct"/>
            <w:tcBorders>
              <w:top w:val="outset" w:sz="6" w:space="0" w:color="auto"/>
              <w:left w:val="outset" w:sz="6" w:space="0" w:color="auto"/>
              <w:bottom w:val="outset" w:sz="6" w:space="0" w:color="auto"/>
              <w:right w:val="outset" w:sz="6" w:space="0" w:color="auto"/>
            </w:tcBorders>
            <w:hideMark/>
          </w:tcPr>
          <w:p w14:paraId="17DC9321" w14:textId="77777777" w:rsidR="00461C43" w:rsidRDefault="00461C43" w:rsidP="001F4F5B">
            <w:pPr>
              <w:spacing w:line="240" w:lineRule="auto"/>
              <w:jc w:val="both"/>
              <w:rPr>
                <w:rFonts w:ascii="Times New Roman" w:hAnsi="Times New Roman"/>
                <w:sz w:val="24"/>
                <w:szCs w:val="24"/>
                <w:lang w:eastAsia="lv-LV"/>
              </w:rPr>
            </w:pPr>
            <w:r>
              <w:rPr>
                <w:rFonts w:ascii="Times New Roman" w:hAnsi="Times New Roman"/>
                <w:sz w:val="24"/>
                <w:szCs w:val="24"/>
                <w:lang w:eastAsia="lv-LV"/>
              </w:rPr>
              <w:t>Sadaļa tiks papildināta pēc sabiedrības pārstāvju viedokļu un komentāru saņemšanas.</w:t>
            </w:r>
          </w:p>
        </w:tc>
      </w:tr>
      <w:tr w:rsidR="00461C43" w14:paraId="7FFF7EBC" w14:textId="77777777" w:rsidTr="001F4F5B">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4AFD561" w14:textId="77777777" w:rsidR="00461C43" w:rsidRPr="00604BA4" w:rsidRDefault="00461C43" w:rsidP="001F4F5B">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7899CAD1" w14:textId="77777777" w:rsidR="00461C43" w:rsidRPr="00604BA4" w:rsidRDefault="00461C43" w:rsidP="001F4F5B">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Cita informācija</w:t>
            </w:r>
          </w:p>
        </w:tc>
        <w:tc>
          <w:tcPr>
            <w:tcW w:w="2960" w:type="pct"/>
            <w:tcBorders>
              <w:top w:val="outset" w:sz="6" w:space="0" w:color="auto"/>
              <w:left w:val="outset" w:sz="6" w:space="0" w:color="auto"/>
              <w:bottom w:val="outset" w:sz="6" w:space="0" w:color="auto"/>
              <w:right w:val="outset" w:sz="6" w:space="0" w:color="auto"/>
            </w:tcBorders>
            <w:hideMark/>
          </w:tcPr>
          <w:p w14:paraId="3F06B94C" w14:textId="77777777" w:rsidR="00461C43" w:rsidRDefault="00461C43" w:rsidP="001F4F5B">
            <w:pPr>
              <w:spacing w:line="240" w:lineRule="auto"/>
              <w:jc w:val="both"/>
              <w:rPr>
                <w:rFonts w:ascii="Times New Roman" w:hAnsi="Times New Roman"/>
                <w:sz w:val="24"/>
                <w:szCs w:val="24"/>
                <w:lang w:eastAsia="lv-LV"/>
              </w:rPr>
            </w:pPr>
            <w:r>
              <w:rPr>
                <w:rFonts w:ascii="Times New Roman" w:hAnsi="Times New Roman"/>
                <w:sz w:val="24"/>
                <w:szCs w:val="24"/>
                <w:lang w:eastAsia="lv-LV"/>
              </w:rPr>
              <w:t xml:space="preserve">Sabiedrības līdzdalības nodrošināšanai un priekšlikumu par administratīvi teritoriālo iedalījumu saņemšanai 2019. gada 2. aprīlī tika izveidots īpašs e-pasts – </w:t>
            </w:r>
            <w:hyperlink r:id="rId13" w:history="1">
              <w:r>
                <w:rPr>
                  <w:rStyle w:val="Hyperlink"/>
                  <w:rFonts w:ascii="Times New Roman" w:hAnsi="Times New Roman"/>
                  <w:sz w:val="24"/>
                  <w:szCs w:val="24"/>
                  <w:lang w:eastAsia="lv-LV"/>
                </w:rPr>
                <w:t>reforma@varam.gov.lv</w:t>
              </w:r>
            </w:hyperlink>
            <w:r>
              <w:rPr>
                <w:rFonts w:ascii="Times New Roman" w:hAnsi="Times New Roman"/>
                <w:sz w:val="24"/>
                <w:szCs w:val="24"/>
                <w:lang w:eastAsia="lv-LV"/>
              </w:rPr>
              <w:t xml:space="preserve">, uz kuru savus priekšlikumus un jautājumus ir iesūtījuši un turpina iesūtīt iedzīvotāji, sabiedriskās organizācijas, tai skaitā arī pašvaldības. Kopš 2019. gada 17. jūlija tiek nodrošināta administratīvi teritoriālās reformas zvanu centra darbība, kur iedzīvotāji var telefoniski paust savus priekšlikumus un uzdot jautājumus. Zvanu centra darbību plānots nodrošināt līdz 2019. gada 15. decembrim. </w:t>
            </w:r>
          </w:p>
        </w:tc>
      </w:tr>
    </w:tbl>
    <w:p w14:paraId="0EAF7D0B" w14:textId="77777777" w:rsidR="00116402" w:rsidRPr="00BC2633" w:rsidRDefault="00116402" w:rsidP="00DA596D">
      <w:pPr>
        <w:spacing w:after="0" w:line="240" w:lineRule="auto"/>
        <w:rPr>
          <w:rFonts w:ascii="Times New Roman" w:eastAsia="Times New Roman" w:hAnsi="Times New Roman" w:cs="Times New Roman"/>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9055"/>
      </w:tblGrid>
      <w:tr w:rsidR="00BC2633" w:rsidRPr="00BC2633" w14:paraId="052FAB11" w14:textId="77777777" w:rsidTr="004D15A9">
        <w:trPr>
          <w:trHeight w:val="375"/>
        </w:trPr>
        <w:tc>
          <w:tcPr>
            <w:tcW w:w="0" w:type="auto"/>
            <w:tcBorders>
              <w:top w:val="outset" w:sz="6" w:space="0" w:color="414142"/>
              <w:left w:val="outset" w:sz="6" w:space="0" w:color="414142"/>
              <w:bottom w:val="outset" w:sz="6" w:space="0" w:color="414142"/>
              <w:right w:val="outset" w:sz="6" w:space="0" w:color="414142"/>
            </w:tcBorders>
            <w:vAlign w:val="center"/>
            <w:hideMark/>
          </w:tcPr>
          <w:p w14:paraId="7772ABA4" w14:textId="77777777" w:rsidR="004D15A9" w:rsidRPr="00BC2633" w:rsidRDefault="004D15A9" w:rsidP="00DA596D">
            <w:pPr>
              <w:spacing w:after="0" w:line="240" w:lineRule="auto"/>
              <w:ind w:firstLine="300"/>
              <w:jc w:val="center"/>
              <w:rPr>
                <w:rFonts w:ascii="Times New Roman" w:eastAsia="Times New Roman" w:hAnsi="Times New Roman" w:cs="Times New Roman"/>
                <w:b/>
                <w:bCs/>
                <w:sz w:val="24"/>
                <w:szCs w:val="24"/>
                <w:lang w:eastAsia="lv-LV"/>
              </w:rPr>
            </w:pPr>
            <w:r w:rsidRPr="00BC2633">
              <w:rPr>
                <w:rFonts w:ascii="Times New Roman" w:eastAsia="Times New Roman" w:hAnsi="Times New Roman" w:cs="Times New Roman"/>
                <w:b/>
                <w:bCs/>
                <w:sz w:val="24"/>
                <w:szCs w:val="24"/>
                <w:lang w:eastAsia="lv-LV"/>
              </w:rPr>
              <w:t>VII. Tiesību akta projekta izpildes nodrošināšana un tās ietekme uz institūcijām</w:t>
            </w:r>
          </w:p>
        </w:tc>
      </w:tr>
      <w:tr w:rsidR="00B32E22" w:rsidRPr="00BC2633" w14:paraId="5F7D14F9" w14:textId="77777777" w:rsidTr="00B32E22">
        <w:trPr>
          <w:trHeight w:val="420"/>
        </w:trPr>
        <w:tc>
          <w:tcPr>
            <w:tcW w:w="5000" w:type="pct"/>
            <w:tcBorders>
              <w:top w:val="outset" w:sz="6" w:space="0" w:color="414142"/>
              <w:left w:val="outset" w:sz="6" w:space="0" w:color="414142"/>
              <w:bottom w:val="outset" w:sz="6" w:space="0" w:color="414142"/>
              <w:right w:val="outset" w:sz="6" w:space="0" w:color="414142"/>
            </w:tcBorders>
          </w:tcPr>
          <w:p w14:paraId="1AEBB4A0" w14:textId="607AC568" w:rsidR="00B32E22" w:rsidRPr="00BC2633" w:rsidRDefault="00C30701" w:rsidP="00E87671">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Likump</w:t>
            </w:r>
            <w:r w:rsidR="00E87671">
              <w:rPr>
                <w:rFonts w:ascii="Times New Roman" w:eastAsia="Times New Roman" w:hAnsi="Times New Roman" w:cs="Times New Roman"/>
                <w:sz w:val="24"/>
                <w:szCs w:val="24"/>
                <w:lang w:eastAsia="lv-LV"/>
              </w:rPr>
              <w:t>rojekta izpildi nodrošinās izveidotās vēlēšanu komisijas.</w:t>
            </w:r>
          </w:p>
        </w:tc>
      </w:tr>
    </w:tbl>
    <w:p w14:paraId="17A2D1D9" w14:textId="77777777" w:rsidR="00461C43" w:rsidRDefault="00461C43" w:rsidP="00461C43">
      <w:pPr>
        <w:spacing w:after="0" w:line="240" w:lineRule="auto"/>
        <w:rPr>
          <w:rFonts w:ascii="Times New Roman" w:hAnsi="Times New Roman" w:cs="Times New Roman"/>
          <w:sz w:val="24"/>
          <w:szCs w:val="24"/>
        </w:rPr>
      </w:pPr>
    </w:p>
    <w:p w14:paraId="711D67DA" w14:textId="44ECD6B7" w:rsidR="00116402" w:rsidRPr="00461C43" w:rsidRDefault="00871185" w:rsidP="00461C43">
      <w:pPr>
        <w:spacing w:after="0" w:line="240" w:lineRule="auto"/>
        <w:rPr>
          <w:rFonts w:ascii="Times New Roman" w:hAnsi="Times New Roman" w:cs="Times New Roman"/>
          <w:sz w:val="24"/>
          <w:szCs w:val="24"/>
        </w:rPr>
      </w:pPr>
      <w:r>
        <w:rPr>
          <w:rFonts w:ascii="Times New Roman" w:hAnsi="Times New Roman" w:cs="Times New Roman"/>
          <w:sz w:val="24"/>
          <w:szCs w:val="24"/>
        </w:rPr>
        <w:t>Vides aizsardzības un reģionālās</w:t>
      </w:r>
      <w:r w:rsidR="00461C43">
        <w:rPr>
          <w:rFonts w:ascii="Times New Roman" w:hAnsi="Times New Roman" w:cs="Times New Roman"/>
          <w:sz w:val="24"/>
          <w:szCs w:val="24"/>
        </w:rPr>
        <w:t xml:space="preserve"> attīstības ministrs </w:t>
      </w:r>
      <w:r w:rsidR="00461C43">
        <w:rPr>
          <w:rFonts w:ascii="Times New Roman" w:hAnsi="Times New Roman" w:cs="Times New Roman"/>
          <w:sz w:val="24"/>
          <w:szCs w:val="24"/>
        </w:rPr>
        <w:tab/>
      </w:r>
      <w:r w:rsidR="00461C43">
        <w:rPr>
          <w:rFonts w:ascii="Times New Roman" w:hAnsi="Times New Roman" w:cs="Times New Roman"/>
          <w:sz w:val="24"/>
          <w:szCs w:val="24"/>
        </w:rPr>
        <w:tab/>
      </w:r>
      <w:r w:rsidR="00461C43">
        <w:rPr>
          <w:rFonts w:ascii="Times New Roman" w:hAnsi="Times New Roman" w:cs="Times New Roman"/>
          <w:sz w:val="24"/>
          <w:szCs w:val="24"/>
        </w:rPr>
        <w:tab/>
      </w:r>
      <w:r w:rsidR="00461C43">
        <w:rPr>
          <w:rFonts w:ascii="Times New Roman" w:hAnsi="Times New Roman" w:cs="Times New Roman"/>
          <w:sz w:val="24"/>
          <w:szCs w:val="24"/>
        </w:rPr>
        <w:tab/>
      </w:r>
      <w:r w:rsidR="00461C43">
        <w:rPr>
          <w:rFonts w:ascii="Times New Roman" w:hAnsi="Times New Roman" w:cs="Times New Roman"/>
          <w:sz w:val="24"/>
          <w:szCs w:val="24"/>
        </w:rPr>
        <w:tab/>
        <w:t>J.Pūce</w:t>
      </w:r>
    </w:p>
    <w:p w14:paraId="4CF6157A" w14:textId="77777777" w:rsidR="00461C43" w:rsidRDefault="00461C43" w:rsidP="00917AE3">
      <w:pPr>
        <w:tabs>
          <w:tab w:val="left" w:pos="6237"/>
        </w:tabs>
        <w:spacing w:after="0" w:line="240" w:lineRule="auto"/>
        <w:rPr>
          <w:rFonts w:ascii="Times New Roman" w:hAnsi="Times New Roman" w:cs="Times New Roman"/>
        </w:rPr>
      </w:pPr>
    </w:p>
    <w:p w14:paraId="70E9898A" w14:textId="7813740A" w:rsidR="00917AE3" w:rsidRPr="00E87671" w:rsidRDefault="00871185" w:rsidP="00917AE3">
      <w:pPr>
        <w:tabs>
          <w:tab w:val="left" w:pos="6237"/>
        </w:tabs>
        <w:spacing w:after="0" w:line="240" w:lineRule="auto"/>
        <w:rPr>
          <w:rFonts w:ascii="Times New Roman" w:hAnsi="Times New Roman" w:cs="Times New Roman"/>
        </w:rPr>
      </w:pPr>
      <w:r w:rsidRPr="00E87671">
        <w:rPr>
          <w:rFonts w:ascii="Times New Roman" w:hAnsi="Times New Roman" w:cs="Times New Roman"/>
        </w:rPr>
        <w:t>A.Pabērza - Draudiņa</w:t>
      </w:r>
      <w:r w:rsidR="00917AE3" w:rsidRPr="00E87671">
        <w:rPr>
          <w:rFonts w:ascii="Times New Roman" w:hAnsi="Times New Roman" w:cs="Times New Roman"/>
        </w:rPr>
        <w:t xml:space="preserve"> </w:t>
      </w:r>
      <w:r w:rsidRPr="00E87671">
        <w:rPr>
          <w:rFonts w:ascii="Times New Roman" w:hAnsi="Times New Roman" w:cs="Times New Roman"/>
        </w:rPr>
        <w:t>66016784</w:t>
      </w:r>
    </w:p>
    <w:p w14:paraId="4A4E6DF1" w14:textId="1D7362A9" w:rsidR="00917AE3" w:rsidRPr="00E87671" w:rsidRDefault="00850579" w:rsidP="00917AE3">
      <w:pPr>
        <w:tabs>
          <w:tab w:val="left" w:pos="6237"/>
        </w:tabs>
        <w:spacing w:after="0" w:line="240" w:lineRule="auto"/>
        <w:rPr>
          <w:rFonts w:ascii="Times New Roman" w:hAnsi="Times New Roman" w:cs="Times New Roman"/>
        </w:rPr>
      </w:pPr>
      <w:hyperlink r:id="rId14" w:history="1">
        <w:r w:rsidR="00871185" w:rsidRPr="00E87671">
          <w:rPr>
            <w:rStyle w:val="Hyperlink"/>
            <w:rFonts w:ascii="Times New Roman" w:hAnsi="Times New Roman" w:cs="Times New Roman"/>
          </w:rPr>
          <w:t>agnese.paberza@varam.gov.lv</w:t>
        </w:r>
      </w:hyperlink>
      <w:r w:rsidR="00871185" w:rsidRPr="00E87671">
        <w:rPr>
          <w:rFonts w:ascii="Times New Roman" w:hAnsi="Times New Roman" w:cs="Times New Roman"/>
        </w:rPr>
        <w:t xml:space="preserve"> </w:t>
      </w:r>
    </w:p>
    <w:p w14:paraId="21E4DA6B" w14:textId="77777777" w:rsidR="003A2A0B" w:rsidRPr="00E87671" w:rsidRDefault="003A2A0B" w:rsidP="00DA596D">
      <w:pPr>
        <w:pStyle w:val="StyleRight"/>
        <w:spacing w:after="0"/>
        <w:ind w:firstLine="0"/>
        <w:jc w:val="both"/>
        <w:rPr>
          <w:sz w:val="22"/>
          <w:szCs w:val="22"/>
        </w:rPr>
      </w:pPr>
    </w:p>
    <w:p w14:paraId="24827D7D" w14:textId="2535FFBB" w:rsidR="007C66CC" w:rsidRPr="000A3790" w:rsidRDefault="007C66CC" w:rsidP="00DA596D">
      <w:pPr>
        <w:spacing w:after="0" w:line="240" w:lineRule="auto"/>
        <w:rPr>
          <w:rFonts w:ascii="Times New Roman" w:hAnsi="Times New Roman" w:cs="Times New Roman"/>
          <w:sz w:val="20"/>
        </w:rPr>
      </w:pPr>
    </w:p>
    <w:sectPr w:rsidR="007C66CC" w:rsidRPr="000A3790" w:rsidSect="004D15A9">
      <w:headerReference w:type="default" r:id="rId15"/>
      <w:footerReference w:type="default" r:id="rId16"/>
      <w:footerReference w:type="first" r:id="rId17"/>
      <w:pgSz w:w="11906" w:h="16838"/>
      <w:pgMar w:top="1418" w:right="113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6FC575" w14:textId="77777777" w:rsidR="00850579" w:rsidRDefault="00850579" w:rsidP="004D15A9">
      <w:pPr>
        <w:spacing w:after="0" w:line="240" w:lineRule="auto"/>
      </w:pPr>
      <w:r>
        <w:separator/>
      </w:r>
    </w:p>
  </w:endnote>
  <w:endnote w:type="continuationSeparator" w:id="0">
    <w:p w14:paraId="68D0046E" w14:textId="77777777" w:rsidR="00850579" w:rsidRDefault="00850579" w:rsidP="004D1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089F3" w14:textId="77777777" w:rsidR="00682DAC" w:rsidRDefault="00682DAC" w:rsidP="0042645D">
    <w:pPr>
      <w:pStyle w:val="Footer"/>
      <w:rPr>
        <w:rFonts w:ascii="Times New Roman" w:hAnsi="Times New Roman" w:cs="Times New Roman"/>
        <w:sz w:val="20"/>
        <w:szCs w:val="20"/>
      </w:rPr>
    </w:pPr>
  </w:p>
  <w:p w14:paraId="6A190106" w14:textId="090BC8C7" w:rsidR="00682DAC" w:rsidRPr="0042645D" w:rsidRDefault="00682DAC" w:rsidP="0042645D">
    <w:pPr>
      <w:pStyle w:val="Footer"/>
    </w:pPr>
    <w:r w:rsidRPr="0042645D">
      <w:rPr>
        <w:rFonts w:ascii="Times New Roman" w:hAnsi="Times New Roman" w:cs="Times New Roman"/>
        <w:sz w:val="20"/>
        <w:szCs w:val="20"/>
      </w:rPr>
      <w:fldChar w:fldCharType="begin"/>
    </w:r>
    <w:r w:rsidRPr="0042645D">
      <w:rPr>
        <w:rFonts w:ascii="Times New Roman" w:hAnsi="Times New Roman" w:cs="Times New Roman"/>
        <w:sz w:val="20"/>
        <w:szCs w:val="20"/>
      </w:rPr>
      <w:instrText xml:space="preserve"> FILENAME   \* MERGEFORMAT </w:instrText>
    </w:r>
    <w:r w:rsidRPr="0042645D">
      <w:rPr>
        <w:rFonts w:ascii="Times New Roman" w:hAnsi="Times New Roman" w:cs="Times New Roman"/>
        <w:sz w:val="20"/>
        <w:szCs w:val="20"/>
      </w:rPr>
      <w:fldChar w:fldCharType="separate"/>
    </w:r>
    <w:r w:rsidR="00982AF9">
      <w:rPr>
        <w:rFonts w:ascii="Times New Roman" w:hAnsi="Times New Roman" w:cs="Times New Roman"/>
        <w:noProof/>
        <w:sz w:val="20"/>
        <w:szCs w:val="20"/>
      </w:rPr>
      <w:t>VARAM</w:t>
    </w:r>
    <w:r>
      <w:rPr>
        <w:rFonts w:ascii="Times New Roman" w:hAnsi="Times New Roman" w:cs="Times New Roman"/>
        <w:noProof/>
        <w:sz w:val="20"/>
        <w:szCs w:val="20"/>
      </w:rPr>
      <w:t>Anot_</w:t>
    </w:r>
    <w:r w:rsidR="00871185">
      <w:rPr>
        <w:rFonts w:ascii="Times New Roman" w:hAnsi="Times New Roman" w:cs="Times New Roman"/>
        <w:noProof/>
        <w:sz w:val="20"/>
        <w:szCs w:val="20"/>
      </w:rPr>
      <w:t>11092019_velešanas</w:t>
    </w:r>
    <w:r w:rsidRPr="0042645D">
      <w:rPr>
        <w:rFonts w:ascii="Times New Roman" w:hAnsi="Times New Roman" w:cs="Times New Roman"/>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4F658" w14:textId="54EB9A11" w:rsidR="00682DAC" w:rsidRPr="0042645D" w:rsidRDefault="00871185" w:rsidP="0042645D">
    <w:pPr>
      <w:pStyle w:val="Footer"/>
      <w:rPr>
        <w:rFonts w:ascii="Times New Roman" w:hAnsi="Times New Roman" w:cs="Times New Roman"/>
        <w:sz w:val="20"/>
        <w:szCs w:val="20"/>
      </w:rPr>
    </w:pPr>
    <w:r>
      <w:rPr>
        <w:rFonts w:ascii="Times New Roman" w:hAnsi="Times New Roman" w:cs="Times New Roman"/>
        <w:noProof/>
        <w:sz w:val="20"/>
        <w:szCs w:val="20"/>
      </w:rPr>
      <w:t>VARAMAnot_11092019_velesanas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043BB3" w14:textId="77777777" w:rsidR="00850579" w:rsidRDefault="00850579" w:rsidP="004D15A9">
      <w:pPr>
        <w:spacing w:after="0" w:line="240" w:lineRule="auto"/>
      </w:pPr>
      <w:r>
        <w:separator/>
      </w:r>
    </w:p>
  </w:footnote>
  <w:footnote w:type="continuationSeparator" w:id="0">
    <w:p w14:paraId="334384E0" w14:textId="77777777" w:rsidR="00850579" w:rsidRDefault="00850579" w:rsidP="004D15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6230928"/>
      <w:docPartObj>
        <w:docPartGallery w:val="Page Numbers (Top of Page)"/>
        <w:docPartUnique/>
      </w:docPartObj>
    </w:sdtPr>
    <w:sdtEndPr>
      <w:rPr>
        <w:rFonts w:ascii="Times New Roman" w:hAnsi="Times New Roman" w:cs="Times New Roman"/>
        <w:sz w:val="24"/>
        <w:szCs w:val="24"/>
      </w:rPr>
    </w:sdtEndPr>
    <w:sdtContent>
      <w:p w14:paraId="3D63889F" w14:textId="7964063A" w:rsidR="00682DAC" w:rsidRPr="004D15A9" w:rsidRDefault="00682DAC">
        <w:pPr>
          <w:pStyle w:val="Header"/>
          <w:jc w:val="center"/>
          <w:rPr>
            <w:rFonts w:ascii="Times New Roman" w:hAnsi="Times New Roman" w:cs="Times New Roman"/>
            <w:sz w:val="24"/>
            <w:szCs w:val="24"/>
          </w:rPr>
        </w:pPr>
        <w:r w:rsidRPr="004D15A9">
          <w:rPr>
            <w:rFonts w:ascii="Times New Roman" w:hAnsi="Times New Roman" w:cs="Times New Roman"/>
            <w:sz w:val="24"/>
            <w:szCs w:val="24"/>
          </w:rPr>
          <w:fldChar w:fldCharType="begin"/>
        </w:r>
        <w:r w:rsidRPr="004D15A9">
          <w:rPr>
            <w:rFonts w:ascii="Times New Roman" w:hAnsi="Times New Roman" w:cs="Times New Roman"/>
            <w:sz w:val="24"/>
            <w:szCs w:val="24"/>
          </w:rPr>
          <w:instrText>PAGE   \* MERGEFORMAT</w:instrText>
        </w:r>
        <w:r w:rsidRPr="004D15A9">
          <w:rPr>
            <w:rFonts w:ascii="Times New Roman" w:hAnsi="Times New Roman" w:cs="Times New Roman"/>
            <w:sz w:val="24"/>
            <w:szCs w:val="24"/>
          </w:rPr>
          <w:fldChar w:fldCharType="separate"/>
        </w:r>
        <w:r w:rsidR="00461C43">
          <w:rPr>
            <w:rFonts w:ascii="Times New Roman" w:hAnsi="Times New Roman" w:cs="Times New Roman"/>
            <w:noProof/>
            <w:sz w:val="24"/>
            <w:szCs w:val="24"/>
          </w:rPr>
          <w:t>6</w:t>
        </w:r>
        <w:r w:rsidRPr="004D15A9">
          <w:rPr>
            <w:rFonts w:ascii="Times New Roman" w:hAnsi="Times New Roman" w:cs="Times New Roman"/>
            <w:sz w:val="24"/>
            <w:szCs w:val="24"/>
          </w:rPr>
          <w:fldChar w:fldCharType="end"/>
        </w:r>
      </w:p>
    </w:sdtContent>
  </w:sdt>
  <w:p w14:paraId="2E7D154D" w14:textId="77777777" w:rsidR="00682DAC" w:rsidRDefault="00682D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F48CA"/>
    <w:multiLevelType w:val="hybridMultilevel"/>
    <w:tmpl w:val="5A2E2DF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4CC41F2"/>
    <w:multiLevelType w:val="hybridMultilevel"/>
    <w:tmpl w:val="379CD6F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 w15:restartNumberingAfterBreak="0">
    <w:nsid w:val="0B1670DA"/>
    <w:multiLevelType w:val="hybridMultilevel"/>
    <w:tmpl w:val="134A5D5A"/>
    <w:lvl w:ilvl="0" w:tplc="8FD0B6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E26428"/>
    <w:multiLevelType w:val="hybridMultilevel"/>
    <w:tmpl w:val="3A44C83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 w15:restartNumberingAfterBreak="0">
    <w:nsid w:val="19267AD5"/>
    <w:multiLevelType w:val="hybridMultilevel"/>
    <w:tmpl w:val="3160A5D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 w15:restartNumberingAfterBreak="0">
    <w:nsid w:val="1BBE788D"/>
    <w:multiLevelType w:val="hybridMultilevel"/>
    <w:tmpl w:val="FFC831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D5A2DE9"/>
    <w:multiLevelType w:val="hybridMultilevel"/>
    <w:tmpl w:val="0714EE7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DD34D18"/>
    <w:multiLevelType w:val="hybridMultilevel"/>
    <w:tmpl w:val="190AE8B8"/>
    <w:lvl w:ilvl="0" w:tplc="166807D6">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27244B98"/>
    <w:multiLevelType w:val="hybridMultilevel"/>
    <w:tmpl w:val="707827C4"/>
    <w:lvl w:ilvl="0" w:tplc="C330BB5A">
      <w:start w:val="19"/>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9" w15:restartNumberingAfterBreak="0">
    <w:nsid w:val="2A01110C"/>
    <w:multiLevelType w:val="hybridMultilevel"/>
    <w:tmpl w:val="4798E1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 w15:restartNumberingAfterBreak="0">
    <w:nsid w:val="3FB65B6C"/>
    <w:multiLevelType w:val="hybridMultilevel"/>
    <w:tmpl w:val="E9DE811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1" w15:restartNumberingAfterBreak="0">
    <w:nsid w:val="40A13125"/>
    <w:multiLevelType w:val="hybridMultilevel"/>
    <w:tmpl w:val="055864C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4FF77058"/>
    <w:multiLevelType w:val="hybridMultilevel"/>
    <w:tmpl w:val="7B420570"/>
    <w:lvl w:ilvl="0" w:tplc="9D22B2E4">
      <w:start w:val="19"/>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3" w15:restartNumberingAfterBreak="0">
    <w:nsid w:val="5F545175"/>
    <w:multiLevelType w:val="hybridMultilevel"/>
    <w:tmpl w:val="B2CE031E"/>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4" w15:restartNumberingAfterBreak="0">
    <w:nsid w:val="5FA34554"/>
    <w:multiLevelType w:val="hybridMultilevel"/>
    <w:tmpl w:val="B238B20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86D73C9"/>
    <w:multiLevelType w:val="hybridMultilevel"/>
    <w:tmpl w:val="50542A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6B015921"/>
    <w:multiLevelType w:val="hybridMultilevel"/>
    <w:tmpl w:val="3760AA7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71CD1451"/>
    <w:multiLevelType w:val="hybridMultilevel"/>
    <w:tmpl w:val="3B44F5F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10"/>
  </w:num>
  <w:num w:numId="4">
    <w:abstractNumId w:val="0"/>
  </w:num>
  <w:num w:numId="5">
    <w:abstractNumId w:val="11"/>
  </w:num>
  <w:num w:numId="6">
    <w:abstractNumId w:val="16"/>
  </w:num>
  <w:num w:numId="7">
    <w:abstractNumId w:val="13"/>
  </w:num>
  <w:num w:numId="8">
    <w:abstractNumId w:val="1"/>
  </w:num>
  <w:num w:numId="9">
    <w:abstractNumId w:val="4"/>
  </w:num>
  <w:num w:numId="10">
    <w:abstractNumId w:val="15"/>
  </w:num>
  <w:num w:numId="11">
    <w:abstractNumId w:val="2"/>
  </w:num>
  <w:num w:numId="12">
    <w:abstractNumId w:val="5"/>
  </w:num>
  <w:num w:numId="13">
    <w:abstractNumId w:val="12"/>
  </w:num>
  <w:num w:numId="14">
    <w:abstractNumId w:val="8"/>
  </w:num>
  <w:num w:numId="15">
    <w:abstractNumId w:val="3"/>
  </w:num>
  <w:num w:numId="16">
    <w:abstractNumId w:val="6"/>
  </w:num>
  <w:num w:numId="17">
    <w:abstractNumId w:val="9"/>
  </w:num>
  <w:num w:numId="18">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lga Paipala">
    <w15:presenceInfo w15:providerId="AD" w15:userId="S-1-5-21-1177238915-1417001333-839522115-142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5A9"/>
    <w:rsid w:val="00007B2B"/>
    <w:rsid w:val="00012045"/>
    <w:rsid w:val="00021267"/>
    <w:rsid w:val="00031256"/>
    <w:rsid w:val="00042E4D"/>
    <w:rsid w:val="00043C58"/>
    <w:rsid w:val="00051D0D"/>
    <w:rsid w:val="00052313"/>
    <w:rsid w:val="000571CA"/>
    <w:rsid w:val="00061B1B"/>
    <w:rsid w:val="00067820"/>
    <w:rsid w:val="00072AC5"/>
    <w:rsid w:val="0007527E"/>
    <w:rsid w:val="00075ACC"/>
    <w:rsid w:val="000839C9"/>
    <w:rsid w:val="00084006"/>
    <w:rsid w:val="00084207"/>
    <w:rsid w:val="000924C7"/>
    <w:rsid w:val="000A3790"/>
    <w:rsid w:val="000A4C4F"/>
    <w:rsid w:val="000A5AA4"/>
    <w:rsid w:val="000B23B4"/>
    <w:rsid w:val="000B459F"/>
    <w:rsid w:val="000B785C"/>
    <w:rsid w:val="000D022A"/>
    <w:rsid w:val="000D3A93"/>
    <w:rsid w:val="000D58BE"/>
    <w:rsid w:val="000D6624"/>
    <w:rsid w:val="000E2D1F"/>
    <w:rsid w:val="000E3461"/>
    <w:rsid w:val="000E42FD"/>
    <w:rsid w:val="000E57BD"/>
    <w:rsid w:val="000E7426"/>
    <w:rsid w:val="000F391E"/>
    <w:rsid w:val="000F4218"/>
    <w:rsid w:val="0010086E"/>
    <w:rsid w:val="00101CD5"/>
    <w:rsid w:val="00101FCE"/>
    <w:rsid w:val="001034AF"/>
    <w:rsid w:val="001060FE"/>
    <w:rsid w:val="00110922"/>
    <w:rsid w:val="00111F15"/>
    <w:rsid w:val="00116402"/>
    <w:rsid w:val="0012284D"/>
    <w:rsid w:val="00132510"/>
    <w:rsid w:val="00132840"/>
    <w:rsid w:val="00133DA2"/>
    <w:rsid w:val="0014144B"/>
    <w:rsid w:val="00144D3A"/>
    <w:rsid w:val="00145A82"/>
    <w:rsid w:val="00147A1C"/>
    <w:rsid w:val="00150D3D"/>
    <w:rsid w:val="00152B93"/>
    <w:rsid w:val="00160608"/>
    <w:rsid w:val="00172C29"/>
    <w:rsid w:val="0017440F"/>
    <w:rsid w:val="00174723"/>
    <w:rsid w:val="001756FB"/>
    <w:rsid w:val="001838E2"/>
    <w:rsid w:val="00184760"/>
    <w:rsid w:val="00186AF3"/>
    <w:rsid w:val="00190C48"/>
    <w:rsid w:val="0019132E"/>
    <w:rsid w:val="001A5138"/>
    <w:rsid w:val="001A72BF"/>
    <w:rsid w:val="001B6342"/>
    <w:rsid w:val="001B6348"/>
    <w:rsid w:val="001B64E7"/>
    <w:rsid w:val="001B6AC8"/>
    <w:rsid w:val="001C5969"/>
    <w:rsid w:val="001D27B3"/>
    <w:rsid w:val="001D709B"/>
    <w:rsid w:val="001E361C"/>
    <w:rsid w:val="001E67B3"/>
    <w:rsid w:val="001F09EF"/>
    <w:rsid w:val="001F5E3D"/>
    <w:rsid w:val="001F68D7"/>
    <w:rsid w:val="001F6A6A"/>
    <w:rsid w:val="001F6ED2"/>
    <w:rsid w:val="001F7B89"/>
    <w:rsid w:val="0020591D"/>
    <w:rsid w:val="00206445"/>
    <w:rsid w:val="00214241"/>
    <w:rsid w:val="002173A9"/>
    <w:rsid w:val="00220682"/>
    <w:rsid w:val="00223A3A"/>
    <w:rsid w:val="00225412"/>
    <w:rsid w:val="00227318"/>
    <w:rsid w:val="00227FA7"/>
    <w:rsid w:val="002318A9"/>
    <w:rsid w:val="00234CC7"/>
    <w:rsid w:val="00240F69"/>
    <w:rsid w:val="00245615"/>
    <w:rsid w:val="00254E21"/>
    <w:rsid w:val="00260235"/>
    <w:rsid w:val="00267608"/>
    <w:rsid w:val="00270797"/>
    <w:rsid w:val="00272E1D"/>
    <w:rsid w:val="0027773A"/>
    <w:rsid w:val="00295136"/>
    <w:rsid w:val="0029677F"/>
    <w:rsid w:val="002A06A7"/>
    <w:rsid w:val="002B44E2"/>
    <w:rsid w:val="002B59A3"/>
    <w:rsid w:val="002C513A"/>
    <w:rsid w:val="002D2CE1"/>
    <w:rsid w:val="002E0393"/>
    <w:rsid w:val="002E1822"/>
    <w:rsid w:val="002E4A19"/>
    <w:rsid w:val="002F1678"/>
    <w:rsid w:val="002F765F"/>
    <w:rsid w:val="00307117"/>
    <w:rsid w:val="00311EFC"/>
    <w:rsid w:val="003126F1"/>
    <w:rsid w:val="00312A49"/>
    <w:rsid w:val="003172E8"/>
    <w:rsid w:val="0032187C"/>
    <w:rsid w:val="00322D26"/>
    <w:rsid w:val="00332843"/>
    <w:rsid w:val="0033433D"/>
    <w:rsid w:val="00334A2C"/>
    <w:rsid w:val="0033656E"/>
    <w:rsid w:val="003374BE"/>
    <w:rsid w:val="003437E6"/>
    <w:rsid w:val="00343AB5"/>
    <w:rsid w:val="00344A47"/>
    <w:rsid w:val="0034675E"/>
    <w:rsid w:val="00361429"/>
    <w:rsid w:val="00362993"/>
    <w:rsid w:val="00363737"/>
    <w:rsid w:val="0036785E"/>
    <w:rsid w:val="003803BC"/>
    <w:rsid w:val="00384F26"/>
    <w:rsid w:val="0038573B"/>
    <w:rsid w:val="00386AF2"/>
    <w:rsid w:val="003922B0"/>
    <w:rsid w:val="003928A8"/>
    <w:rsid w:val="0039668B"/>
    <w:rsid w:val="003A2A0B"/>
    <w:rsid w:val="003A47C3"/>
    <w:rsid w:val="003A5A4E"/>
    <w:rsid w:val="003B01FE"/>
    <w:rsid w:val="003B045B"/>
    <w:rsid w:val="003B065D"/>
    <w:rsid w:val="003B0DFF"/>
    <w:rsid w:val="003C01DA"/>
    <w:rsid w:val="003C0F67"/>
    <w:rsid w:val="003C15E4"/>
    <w:rsid w:val="003C2BDA"/>
    <w:rsid w:val="003D12FF"/>
    <w:rsid w:val="003D1697"/>
    <w:rsid w:val="003E2186"/>
    <w:rsid w:val="003E2EA2"/>
    <w:rsid w:val="003E5533"/>
    <w:rsid w:val="003F2BEC"/>
    <w:rsid w:val="003F59CF"/>
    <w:rsid w:val="00402972"/>
    <w:rsid w:val="0042645D"/>
    <w:rsid w:val="0043541A"/>
    <w:rsid w:val="00436C86"/>
    <w:rsid w:val="00440167"/>
    <w:rsid w:val="00441E85"/>
    <w:rsid w:val="00451547"/>
    <w:rsid w:val="00452CDB"/>
    <w:rsid w:val="004535C4"/>
    <w:rsid w:val="00453A20"/>
    <w:rsid w:val="00461275"/>
    <w:rsid w:val="00461C43"/>
    <w:rsid w:val="004661FA"/>
    <w:rsid w:val="00473EDA"/>
    <w:rsid w:val="00477763"/>
    <w:rsid w:val="00480049"/>
    <w:rsid w:val="00487348"/>
    <w:rsid w:val="00491FED"/>
    <w:rsid w:val="004A260A"/>
    <w:rsid w:val="004A67E4"/>
    <w:rsid w:val="004A6C00"/>
    <w:rsid w:val="004B65F3"/>
    <w:rsid w:val="004B6AF1"/>
    <w:rsid w:val="004B71BD"/>
    <w:rsid w:val="004C30DE"/>
    <w:rsid w:val="004C3B12"/>
    <w:rsid w:val="004C453E"/>
    <w:rsid w:val="004C571F"/>
    <w:rsid w:val="004D0840"/>
    <w:rsid w:val="004D15A9"/>
    <w:rsid w:val="004D15C7"/>
    <w:rsid w:val="004D3F07"/>
    <w:rsid w:val="004E237F"/>
    <w:rsid w:val="004E4BA5"/>
    <w:rsid w:val="004F0DDD"/>
    <w:rsid w:val="004F445B"/>
    <w:rsid w:val="0050282B"/>
    <w:rsid w:val="00505265"/>
    <w:rsid w:val="005103C7"/>
    <w:rsid w:val="00515CEE"/>
    <w:rsid w:val="00520CB2"/>
    <w:rsid w:val="005258AB"/>
    <w:rsid w:val="005269AB"/>
    <w:rsid w:val="005314C9"/>
    <w:rsid w:val="005328E0"/>
    <w:rsid w:val="00533585"/>
    <w:rsid w:val="0053390E"/>
    <w:rsid w:val="005342E2"/>
    <w:rsid w:val="00534482"/>
    <w:rsid w:val="00543257"/>
    <w:rsid w:val="005451B8"/>
    <w:rsid w:val="00545715"/>
    <w:rsid w:val="00550D6E"/>
    <w:rsid w:val="00552A37"/>
    <w:rsid w:val="00557970"/>
    <w:rsid w:val="00561B15"/>
    <w:rsid w:val="0056279A"/>
    <w:rsid w:val="0056459F"/>
    <w:rsid w:val="00573958"/>
    <w:rsid w:val="00576206"/>
    <w:rsid w:val="00577C7F"/>
    <w:rsid w:val="005817E4"/>
    <w:rsid w:val="00582465"/>
    <w:rsid w:val="0059057E"/>
    <w:rsid w:val="0059310C"/>
    <w:rsid w:val="005A1713"/>
    <w:rsid w:val="005A2254"/>
    <w:rsid w:val="005A39E5"/>
    <w:rsid w:val="005B6BA9"/>
    <w:rsid w:val="005B79F9"/>
    <w:rsid w:val="005C0266"/>
    <w:rsid w:val="005C4156"/>
    <w:rsid w:val="005C64F9"/>
    <w:rsid w:val="005D255F"/>
    <w:rsid w:val="005D392E"/>
    <w:rsid w:val="005D4E8A"/>
    <w:rsid w:val="005D6908"/>
    <w:rsid w:val="005D75F8"/>
    <w:rsid w:val="005F070B"/>
    <w:rsid w:val="005F1B98"/>
    <w:rsid w:val="005F3CA3"/>
    <w:rsid w:val="006060E2"/>
    <w:rsid w:val="00606CDB"/>
    <w:rsid w:val="00612A92"/>
    <w:rsid w:val="006301E2"/>
    <w:rsid w:val="00632DF7"/>
    <w:rsid w:val="006363DD"/>
    <w:rsid w:val="00637D7E"/>
    <w:rsid w:val="006403FC"/>
    <w:rsid w:val="00652286"/>
    <w:rsid w:val="006553D6"/>
    <w:rsid w:val="006558B3"/>
    <w:rsid w:val="00660659"/>
    <w:rsid w:val="006634CE"/>
    <w:rsid w:val="006641E1"/>
    <w:rsid w:val="0066474F"/>
    <w:rsid w:val="00664CA5"/>
    <w:rsid w:val="006717B5"/>
    <w:rsid w:val="006735B1"/>
    <w:rsid w:val="00675577"/>
    <w:rsid w:val="006806DC"/>
    <w:rsid w:val="00681057"/>
    <w:rsid w:val="00682DAC"/>
    <w:rsid w:val="00683724"/>
    <w:rsid w:val="00685241"/>
    <w:rsid w:val="00686E0E"/>
    <w:rsid w:val="00697E73"/>
    <w:rsid w:val="006A15CD"/>
    <w:rsid w:val="006A561A"/>
    <w:rsid w:val="006A5E74"/>
    <w:rsid w:val="006B2194"/>
    <w:rsid w:val="006B6B96"/>
    <w:rsid w:val="006D17B6"/>
    <w:rsid w:val="006E22AE"/>
    <w:rsid w:val="006E4902"/>
    <w:rsid w:val="006E49D0"/>
    <w:rsid w:val="006E7B7E"/>
    <w:rsid w:val="006F64C2"/>
    <w:rsid w:val="007047F3"/>
    <w:rsid w:val="00705275"/>
    <w:rsid w:val="00706CB6"/>
    <w:rsid w:val="00715383"/>
    <w:rsid w:val="00724225"/>
    <w:rsid w:val="007258BB"/>
    <w:rsid w:val="007330DD"/>
    <w:rsid w:val="007334CA"/>
    <w:rsid w:val="00733CCA"/>
    <w:rsid w:val="00734199"/>
    <w:rsid w:val="00734221"/>
    <w:rsid w:val="0073730D"/>
    <w:rsid w:val="007377EB"/>
    <w:rsid w:val="0074167B"/>
    <w:rsid w:val="00741CBC"/>
    <w:rsid w:val="00743D84"/>
    <w:rsid w:val="00743F90"/>
    <w:rsid w:val="007456DB"/>
    <w:rsid w:val="00753927"/>
    <w:rsid w:val="00757590"/>
    <w:rsid w:val="007577FC"/>
    <w:rsid w:val="007608FF"/>
    <w:rsid w:val="0076255F"/>
    <w:rsid w:val="007625D4"/>
    <w:rsid w:val="00763E83"/>
    <w:rsid w:val="00775005"/>
    <w:rsid w:val="00791D53"/>
    <w:rsid w:val="00793106"/>
    <w:rsid w:val="00793209"/>
    <w:rsid w:val="007933DE"/>
    <w:rsid w:val="00793F9C"/>
    <w:rsid w:val="00794731"/>
    <w:rsid w:val="007A3938"/>
    <w:rsid w:val="007C12E5"/>
    <w:rsid w:val="007C3263"/>
    <w:rsid w:val="007C34FE"/>
    <w:rsid w:val="007C66CC"/>
    <w:rsid w:val="007C76FD"/>
    <w:rsid w:val="007D0F48"/>
    <w:rsid w:val="007E1F3D"/>
    <w:rsid w:val="007E2EBE"/>
    <w:rsid w:val="007E3180"/>
    <w:rsid w:val="007E3F8F"/>
    <w:rsid w:val="007E467F"/>
    <w:rsid w:val="007E7E18"/>
    <w:rsid w:val="007F2959"/>
    <w:rsid w:val="007F7E5F"/>
    <w:rsid w:val="0081203F"/>
    <w:rsid w:val="0081271D"/>
    <w:rsid w:val="0081788C"/>
    <w:rsid w:val="00836AAA"/>
    <w:rsid w:val="00841836"/>
    <w:rsid w:val="00850579"/>
    <w:rsid w:val="00854B99"/>
    <w:rsid w:val="008562A5"/>
    <w:rsid w:val="00857B11"/>
    <w:rsid w:val="00871185"/>
    <w:rsid w:val="00881E16"/>
    <w:rsid w:val="008826E9"/>
    <w:rsid w:val="00885875"/>
    <w:rsid w:val="008874D2"/>
    <w:rsid w:val="0088791C"/>
    <w:rsid w:val="008915FE"/>
    <w:rsid w:val="00891D5D"/>
    <w:rsid w:val="00894A47"/>
    <w:rsid w:val="00896AEE"/>
    <w:rsid w:val="008A13C2"/>
    <w:rsid w:val="008B1C53"/>
    <w:rsid w:val="008B5AC5"/>
    <w:rsid w:val="008B5F30"/>
    <w:rsid w:val="008C6750"/>
    <w:rsid w:val="008D391A"/>
    <w:rsid w:val="008E30B4"/>
    <w:rsid w:val="008E3F1C"/>
    <w:rsid w:val="008E4E93"/>
    <w:rsid w:val="008E51D3"/>
    <w:rsid w:val="008E5B54"/>
    <w:rsid w:val="008E6D37"/>
    <w:rsid w:val="008E78B2"/>
    <w:rsid w:val="008F030D"/>
    <w:rsid w:val="008F0469"/>
    <w:rsid w:val="008F04FF"/>
    <w:rsid w:val="008F11C5"/>
    <w:rsid w:val="008F3FF9"/>
    <w:rsid w:val="008F50AC"/>
    <w:rsid w:val="008F7BE2"/>
    <w:rsid w:val="0090035B"/>
    <w:rsid w:val="00901407"/>
    <w:rsid w:val="00904ABC"/>
    <w:rsid w:val="0091677C"/>
    <w:rsid w:val="00917AE3"/>
    <w:rsid w:val="00917B98"/>
    <w:rsid w:val="00923E6C"/>
    <w:rsid w:val="009251AC"/>
    <w:rsid w:val="0092581B"/>
    <w:rsid w:val="00926DDE"/>
    <w:rsid w:val="00927BDD"/>
    <w:rsid w:val="00931C35"/>
    <w:rsid w:val="009371C5"/>
    <w:rsid w:val="00937A73"/>
    <w:rsid w:val="0094096E"/>
    <w:rsid w:val="00951461"/>
    <w:rsid w:val="00964EA7"/>
    <w:rsid w:val="009729F1"/>
    <w:rsid w:val="00973591"/>
    <w:rsid w:val="0097690A"/>
    <w:rsid w:val="009808E2"/>
    <w:rsid w:val="00982AF9"/>
    <w:rsid w:val="00984658"/>
    <w:rsid w:val="00986F95"/>
    <w:rsid w:val="00990D16"/>
    <w:rsid w:val="00992FAF"/>
    <w:rsid w:val="00997954"/>
    <w:rsid w:val="009A769C"/>
    <w:rsid w:val="009B38A5"/>
    <w:rsid w:val="009B4943"/>
    <w:rsid w:val="009B615C"/>
    <w:rsid w:val="009B7A3B"/>
    <w:rsid w:val="009C16F4"/>
    <w:rsid w:val="009C1E3A"/>
    <w:rsid w:val="009D0C12"/>
    <w:rsid w:val="009D2AA1"/>
    <w:rsid w:val="009D7E88"/>
    <w:rsid w:val="009E1460"/>
    <w:rsid w:val="009E4ADF"/>
    <w:rsid w:val="009E723C"/>
    <w:rsid w:val="009F30B7"/>
    <w:rsid w:val="009F36D5"/>
    <w:rsid w:val="009F38ED"/>
    <w:rsid w:val="00A06AA6"/>
    <w:rsid w:val="00A1552F"/>
    <w:rsid w:val="00A242A0"/>
    <w:rsid w:val="00A2769C"/>
    <w:rsid w:val="00A43766"/>
    <w:rsid w:val="00A44835"/>
    <w:rsid w:val="00A56244"/>
    <w:rsid w:val="00A56C76"/>
    <w:rsid w:val="00A573D3"/>
    <w:rsid w:val="00A57917"/>
    <w:rsid w:val="00A605FE"/>
    <w:rsid w:val="00A61BF1"/>
    <w:rsid w:val="00A62B09"/>
    <w:rsid w:val="00A65BA3"/>
    <w:rsid w:val="00A6654C"/>
    <w:rsid w:val="00A81BD9"/>
    <w:rsid w:val="00A85390"/>
    <w:rsid w:val="00A9262B"/>
    <w:rsid w:val="00A963B4"/>
    <w:rsid w:val="00AA1779"/>
    <w:rsid w:val="00AA3036"/>
    <w:rsid w:val="00AA7668"/>
    <w:rsid w:val="00AA7D84"/>
    <w:rsid w:val="00AB6562"/>
    <w:rsid w:val="00AB71B1"/>
    <w:rsid w:val="00AC438B"/>
    <w:rsid w:val="00AD1106"/>
    <w:rsid w:val="00AD7D05"/>
    <w:rsid w:val="00AE1824"/>
    <w:rsid w:val="00AE3657"/>
    <w:rsid w:val="00AE7829"/>
    <w:rsid w:val="00AF00A6"/>
    <w:rsid w:val="00B02BC1"/>
    <w:rsid w:val="00B03CB9"/>
    <w:rsid w:val="00B0558D"/>
    <w:rsid w:val="00B063C4"/>
    <w:rsid w:val="00B14CB0"/>
    <w:rsid w:val="00B21F17"/>
    <w:rsid w:val="00B24613"/>
    <w:rsid w:val="00B24E3A"/>
    <w:rsid w:val="00B2690D"/>
    <w:rsid w:val="00B30158"/>
    <w:rsid w:val="00B30F38"/>
    <w:rsid w:val="00B32E22"/>
    <w:rsid w:val="00B3528C"/>
    <w:rsid w:val="00B421BB"/>
    <w:rsid w:val="00B4346A"/>
    <w:rsid w:val="00B43815"/>
    <w:rsid w:val="00B51E2F"/>
    <w:rsid w:val="00B538FA"/>
    <w:rsid w:val="00B558AA"/>
    <w:rsid w:val="00B60771"/>
    <w:rsid w:val="00B61CF8"/>
    <w:rsid w:val="00B66170"/>
    <w:rsid w:val="00B67E9B"/>
    <w:rsid w:val="00B7089C"/>
    <w:rsid w:val="00B71A9E"/>
    <w:rsid w:val="00B7400D"/>
    <w:rsid w:val="00B81C6E"/>
    <w:rsid w:val="00B83C87"/>
    <w:rsid w:val="00B854BD"/>
    <w:rsid w:val="00BA036D"/>
    <w:rsid w:val="00BA2205"/>
    <w:rsid w:val="00BA2885"/>
    <w:rsid w:val="00BA3A8A"/>
    <w:rsid w:val="00BB10E3"/>
    <w:rsid w:val="00BB1F46"/>
    <w:rsid w:val="00BB2761"/>
    <w:rsid w:val="00BC1541"/>
    <w:rsid w:val="00BC2633"/>
    <w:rsid w:val="00BC2852"/>
    <w:rsid w:val="00BC4335"/>
    <w:rsid w:val="00BC5498"/>
    <w:rsid w:val="00BC6070"/>
    <w:rsid w:val="00BC78A4"/>
    <w:rsid w:val="00BD132F"/>
    <w:rsid w:val="00BD15E9"/>
    <w:rsid w:val="00BD427B"/>
    <w:rsid w:val="00BD4F66"/>
    <w:rsid w:val="00BD7DE6"/>
    <w:rsid w:val="00BD7E79"/>
    <w:rsid w:val="00BE19E5"/>
    <w:rsid w:val="00BE436D"/>
    <w:rsid w:val="00BE501D"/>
    <w:rsid w:val="00BE5923"/>
    <w:rsid w:val="00BF327D"/>
    <w:rsid w:val="00BF3A34"/>
    <w:rsid w:val="00BF6D7D"/>
    <w:rsid w:val="00C0573F"/>
    <w:rsid w:val="00C06F24"/>
    <w:rsid w:val="00C12AA5"/>
    <w:rsid w:val="00C16998"/>
    <w:rsid w:val="00C263A1"/>
    <w:rsid w:val="00C30701"/>
    <w:rsid w:val="00C314A8"/>
    <w:rsid w:val="00C342C5"/>
    <w:rsid w:val="00C35453"/>
    <w:rsid w:val="00C45234"/>
    <w:rsid w:val="00C459C0"/>
    <w:rsid w:val="00C45C60"/>
    <w:rsid w:val="00C46DFA"/>
    <w:rsid w:val="00C507DD"/>
    <w:rsid w:val="00C52FD9"/>
    <w:rsid w:val="00C54114"/>
    <w:rsid w:val="00C60E7D"/>
    <w:rsid w:val="00C61A61"/>
    <w:rsid w:val="00C62D4A"/>
    <w:rsid w:val="00C674FE"/>
    <w:rsid w:val="00C77DE4"/>
    <w:rsid w:val="00C81E0C"/>
    <w:rsid w:val="00C82FCE"/>
    <w:rsid w:val="00C92758"/>
    <w:rsid w:val="00C955C1"/>
    <w:rsid w:val="00C95DE9"/>
    <w:rsid w:val="00CA1BBE"/>
    <w:rsid w:val="00CA2D30"/>
    <w:rsid w:val="00CA737D"/>
    <w:rsid w:val="00CB18D1"/>
    <w:rsid w:val="00CB41CE"/>
    <w:rsid w:val="00CB7303"/>
    <w:rsid w:val="00CB7553"/>
    <w:rsid w:val="00CB7567"/>
    <w:rsid w:val="00CC7E9C"/>
    <w:rsid w:val="00CD1F5F"/>
    <w:rsid w:val="00CD2946"/>
    <w:rsid w:val="00CD6A7C"/>
    <w:rsid w:val="00CD6FE4"/>
    <w:rsid w:val="00CE1D6C"/>
    <w:rsid w:val="00CF33F6"/>
    <w:rsid w:val="00CF3F72"/>
    <w:rsid w:val="00CF528D"/>
    <w:rsid w:val="00CF7F1D"/>
    <w:rsid w:val="00D03470"/>
    <w:rsid w:val="00D05508"/>
    <w:rsid w:val="00D1107A"/>
    <w:rsid w:val="00D148F1"/>
    <w:rsid w:val="00D201E5"/>
    <w:rsid w:val="00D206A5"/>
    <w:rsid w:val="00D248EE"/>
    <w:rsid w:val="00D300B0"/>
    <w:rsid w:val="00D30FB0"/>
    <w:rsid w:val="00D313D5"/>
    <w:rsid w:val="00D34B8A"/>
    <w:rsid w:val="00D37530"/>
    <w:rsid w:val="00D42EF6"/>
    <w:rsid w:val="00D4755E"/>
    <w:rsid w:val="00D47874"/>
    <w:rsid w:val="00D51902"/>
    <w:rsid w:val="00D55890"/>
    <w:rsid w:val="00D55F9B"/>
    <w:rsid w:val="00D63D80"/>
    <w:rsid w:val="00D72CCE"/>
    <w:rsid w:val="00D72F04"/>
    <w:rsid w:val="00D74227"/>
    <w:rsid w:val="00D75E8C"/>
    <w:rsid w:val="00D77CC1"/>
    <w:rsid w:val="00D80D57"/>
    <w:rsid w:val="00D82293"/>
    <w:rsid w:val="00D8627A"/>
    <w:rsid w:val="00D9137C"/>
    <w:rsid w:val="00D95B0D"/>
    <w:rsid w:val="00DA326E"/>
    <w:rsid w:val="00DA36AD"/>
    <w:rsid w:val="00DA3BF1"/>
    <w:rsid w:val="00DA4D3B"/>
    <w:rsid w:val="00DA52AC"/>
    <w:rsid w:val="00DA596D"/>
    <w:rsid w:val="00DA6C74"/>
    <w:rsid w:val="00DA7585"/>
    <w:rsid w:val="00DB1374"/>
    <w:rsid w:val="00DB51FE"/>
    <w:rsid w:val="00DC02B5"/>
    <w:rsid w:val="00DC673F"/>
    <w:rsid w:val="00DE10AF"/>
    <w:rsid w:val="00DE78C6"/>
    <w:rsid w:val="00DF2444"/>
    <w:rsid w:val="00DF3D4F"/>
    <w:rsid w:val="00DF4261"/>
    <w:rsid w:val="00DF7D6C"/>
    <w:rsid w:val="00E001CF"/>
    <w:rsid w:val="00E02339"/>
    <w:rsid w:val="00E0577D"/>
    <w:rsid w:val="00E0679E"/>
    <w:rsid w:val="00E12B04"/>
    <w:rsid w:val="00E171FF"/>
    <w:rsid w:val="00E1789A"/>
    <w:rsid w:val="00E237B6"/>
    <w:rsid w:val="00E33513"/>
    <w:rsid w:val="00E34C2B"/>
    <w:rsid w:val="00E40E7E"/>
    <w:rsid w:val="00E44C94"/>
    <w:rsid w:val="00E46FC6"/>
    <w:rsid w:val="00E47DED"/>
    <w:rsid w:val="00E557CC"/>
    <w:rsid w:val="00E5586E"/>
    <w:rsid w:val="00E711EA"/>
    <w:rsid w:val="00E77D8D"/>
    <w:rsid w:val="00E812BF"/>
    <w:rsid w:val="00E81D9F"/>
    <w:rsid w:val="00E823BA"/>
    <w:rsid w:val="00E87671"/>
    <w:rsid w:val="00E879EC"/>
    <w:rsid w:val="00E9181C"/>
    <w:rsid w:val="00E925D7"/>
    <w:rsid w:val="00E95565"/>
    <w:rsid w:val="00E96A67"/>
    <w:rsid w:val="00EA2CBB"/>
    <w:rsid w:val="00EA382E"/>
    <w:rsid w:val="00EA3CEC"/>
    <w:rsid w:val="00EA46D0"/>
    <w:rsid w:val="00EB0554"/>
    <w:rsid w:val="00EB2C77"/>
    <w:rsid w:val="00EB319A"/>
    <w:rsid w:val="00EB64EB"/>
    <w:rsid w:val="00EB695F"/>
    <w:rsid w:val="00EC0337"/>
    <w:rsid w:val="00EC1B97"/>
    <w:rsid w:val="00ED2E36"/>
    <w:rsid w:val="00ED573E"/>
    <w:rsid w:val="00ED67DF"/>
    <w:rsid w:val="00EE410F"/>
    <w:rsid w:val="00EF0D66"/>
    <w:rsid w:val="00EF43ED"/>
    <w:rsid w:val="00EF5714"/>
    <w:rsid w:val="00EF77B8"/>
    <w:rsid w:val="00F10F7E"/>
    <w:rsid w:val="00F13D8E"/>
    <w:rsid w:val="00F144CE"/>
    <w:rsid w:val="00F147F4"/>
    <w:rsid w:val="00F16ED4"/>
    <w:rsid w:val="00F2579B"/>
    <w:rsid w:val="00F25FE4"/>
    <w:rsid w:val="00F272FB"/>
    <w:rsid w:val="00F3380A"/>
    <w:rsid w:val="00F40B32"/>
    <w:rsid w:val="00F40CC2"/>
    <w:rsid w:val="00F41E16"/>
    <w:rsid w:val="00F47418"/>
    <w:rsid w:val="00F51F4A"/>
    <w:rsid w:val="00F5641D"/>
    <w:rsid w:val="00F60F7C"/>
    <w:rsid w:val="00F61344"/>
    <w:rsid w:val="00F628A7"/>
    <w:rsid w:val="00F643D1"/>
    <w:rsid w:val="00F646F0"/>
    <w:rsid w:val="00F70758"/>
    <w:rsid w:val="00F800F2"/>
    <w:rsid w:val="00F844C5"/>
    <w:rsid w:val="00F8537C"/>
    <w:rsid w:val="00F91583"/>
    <w:rsid w:val="00F91D99"/>
    <w:rsid w:val="00F92BC2"/>
    <w:rsid w:val="00FA00F3"/>
    <w:rsid w:val="00FA24F8"/>
    <w:rsid w:val="00FA73B9"/>
    <w:rsid w:val="00FB22A3"/>
    <w:rsid w:val="00FB2959"/>
    <w:rsid w:val="00FB4A07"/>
    <w:rsid w:val="00FB7BA2"/>
    <w:rsid w:val="00FC29F3"/>
    <w:rsid w:val="00FC3975"/>
    <w:rsid w:val="00FC5BA8"/>
    <w:rsid w:val="00FD07DB"/>
    <w:rsid w:val="00FD0BA4"/>
    <w:rsid w:val="00FD19CC"/>
    <w:rsid w:val="00FD4840"/>
    <w:rsid w:val="00FD4AA6"/>
    <w:rsid w:val="00FD5050"/>
    <w:rsid w:val="00FD6BD4"/>
    <w:rsid w:val="00FE278A"/>
    <w:rsid w:val="00FE335D"/>
    <w:rsid w:val="00FE6F94"/>
    <w:rsid w:val="00FE71AE"/>
    <w:rsid w:val="00FF0D05"/>
    <w:rsid w:val="00FF2684"/>
    <w:rsid w:val="00FF3AE8"/>
    <w:rsid w:val="00FF4B54"/>
    <w:rsid w:val="00FF58FE"/>
    <w:rsid w:val="00FF592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042E54"/>
  <w15:docId w15:val="{7DA79040-A18A-4737-AF9A-A22359984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Right">
    <w:name w:val="Style Right"/>
    <w:basedOn w:val="Normal"/>
    <w:rsid w:val="004D15A9"/>
    <w:pPr>
      <w:spacing w:after="120" w:line="240" w:lineRule="auto"/>
      <w:ind w:firstLine="720"/>
      <w:jc w:val="right"/>
    </w:pPr>
    <w:rPr>
      <w:rFonts w:ascii="Times New Roman" w:eastAsia="Times New Roman" w:hAnsi="Times New Roman" w:cs="Times New Roman"/>
      <w:sz w:val="28"/>
      <w:szCs w:val="28"/>
    </w:rPr>
  </w:style>
  <w:style w:type="paragraph" w:styleId="Header">
    <w:name w:val="header"/>
    <w:basedOn w:val="Normal"/>
    <w:link w:val="HeaderChar"/>
    <w:uiPriority w:val="99"/>
    <w:unhideWhenUsed/>
    <w:rsid w:val="004D15A9"/>
    <w:pPr>
      <w:tabs>
        <w:tab w:val="center" w:pos="4153"/>
        <w:tab w:val="right" w:pos="8306"/>
      </w:tabs>
      <w:spacing w:after="0" w:line="240" w:lineRule="auto"/>
    </w:pPr>
  </w:style>
  <w:style w:type="character" w:customStyle="1" w:styleId="HeaderChar">
    <w:name w:val="Header Char"/>
    <w:basedOn w:val="DefaultParagraphFont"/>
    <w:link w:val="Header"/>
    <w:uiPriority w:val="99"/>
    <w:rsid w:val="004D15A9"/>
  </w:style>
  <w:style w:type="paragraph" w:styleId="Footer">
    <w:name w:val="footer"/>
    <w:basedOn w:val="Normal"/>
    <w:link w:val="FooterChar"/>
    <w:uiPriority w:val="99"/>
    <w:unhideWhenUsed/>
    <w:rsid w:val="004D15A9"/>
    <w:pPr>
      <w:tabs>
        <w:tab w:val="center" w:pos="4153"/>
        <w:tab w:val="right" w:pos="8306"/>
      </w:tabs>
      <w:spacing w:after="0" w:line="240" w:lineRule="auto"/>
    </w:pPr>
  </w:style>
  <w:style w:type="character" w:customStyle="1" w:styleId="FooterChar">
    <w:name w:val="Footer Char"/>
    <w:basedOn w:val="DefaultParagraphFont"/>
    <w:link w:val="Footer"/>
    <w:uiPriority w:val="99"/>
    <w:rsid w:val="004D15A9"/>
  </w:style>
  <w:style w:type="paragraph" w:styleId="BalloonText">
    <w:name w:val="Balloon Text"/>
    <w:basedOn w:val="Normal"/>
    <w:link w:val="BalloonTextChar"/>
    <w:uiPriority w:val="99"/>
    <w:semiHidden/>
    <w:unhideWhenUsed/>
    <w:rsid w:val="003A2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A0B"/>
    <w:rPr>
      <w:rFonts w:ascii="Tahoma" w:hAnsi="Tahoma" w:cs="Tahoma"/>
      <w:sz w:val="16"/>
      <w:szCs w:val="16"/>
    </w:rPr>
  </w:style>
  <w:style w:type="paragraph" w:customStyle="1" w:styleId="labojumupamats1">
    <w:name w:val="labojumu_pamats1"/>
    <w:basedOn w:val="Normal"/>
    <w:rsid w:val="00515CEE"/>
    <w:pPr>
      <w:spacing w:before="45" w:after="0" w:line="312" w:lineRule="auto"/>
      <w:ind w:firstLine="300"/>
    </w:pPr>
    <w:rPr>
      <w:rFonts w:ascii="Times New Roman" w:eastAsia="Times New Roman" w:hAnsi="Times New Roman" w:cs="Times New Roman"/>
      <w:i/>
      <w:iCs/>
      <w:color w:val="414142"/>
      <w:sz w:val="20"/>
      <w:szCs w:val="20"/>
      <w:lang w:eastAsia="lv-LV"/>
    </w:rPr>
  </w:style>
  <w:style w:type="paragraph" w:customStyle="1" w:styleId="tvhtml1">
    <w:name w:val="tv_html1"/>
    <w:basedOn w:val="Normal"/>
    <w:rsid w:val="00515CEE"/>
    <w:pPr>
      <w:spacing w:after="0" w:line="312" w:lineRule="auto"/>
      <w:ind w:firstLine="300"/>
    </w:pPr>
    <w:rPr>
      <w:rFonts w:ascii="Times New Roman" w:eastAsia="Times New Roman" w:hAnsi="Times New Roman" w:cs="Times New Roman"/>
      <w:color w:val="414142"/>
      <w:sz w:val="20"/>
      <w:szCs w:val="20"/>
      <w:lang w:eastAsia="lv-LV"/>
    </w:rPr>
  </w:style>
  <w:style w:type="paragraph" w:styleId="ListParagraph">
    <w:name w:val="List Paragraph"/>
    <w:basedOn w:val="Normal"/>
    <w:uiPriority w:val="34"/>
    <w:qFormat/>
    <w:rsid w:val="00AB6562"/>
    <w:pPr>
      <w:ind w:left="720"/>
      <w:contextualSpacing/>
    </w:pPr>
  </w:style>
  <w:style w:type="character" w:styleId="Hyperlink">
    <w:name w:val="Hyperlink"/>
    <w:basedOn w:val="DefaultParagraphFont"/>
    <w:uiPriority w:val="99"/>
    <w:unhideWhenUsed/>
    <w:rsid w:val="008E4E93"/>
    <w:rPr>
      <w:color w:val="0000FF" w:themeColor="hyperlink"/>
      <w:u w:val="single"/>
    </w:rPr>
  </w:style>
  <w:style w:type="character" w:styleId="FollowedHyperlink">
    <w:name w:val="FollowedHyperlink"/>
    <w:basedOn w:val="DefaultParagraphFont"/>
    <w:uiPriority w:val="99"/>
    <w:semiHidden/>
    <w:unhideWhenUsed/>
    <w:rsid w:val="00BF3A34"/>
    <w:rPr>
      <w:color w:val="800080" w:themeColor="followedHyperlink"/>
      <w:u w:val="single"/>
    </w:rPr>
  </w:style>
  <w:style w:type="character" w:styleId="CommentReference">
    <w:name w:val="annotation reference"/>
    <w:basedOn w:val="DefaultParagraphFont"/>
    <w:uiPriority w:val="99"/>
    <w:semiHidden/>
    <w:unhideWhenUsed/>
    <w:rsid w:val="008E78B2"/>
    <w:rPr>
      <w:sz w:val="16"/>
      <w:szCs w:val="16"/>
    </w:rPr>
  </w:style>
  <w:style w:type="paragraph" w:styleId="CommentText">
    <w:name w:val="annotation text"/>
    <w:basedOn w:val="Normal"/>
    <w:link w:val="CommentTextChar"/>
    <w:uiPriority w:val="99"/>
    <w:semiHidden/>
    <w:unhideWhenUsed/>
    <w:rsid w:val="008E78B2"/>
    <w:pPr>
      <w:spacing w:line="240" w:lineRule="auto"/>
    </w:pPr>
    <w:rPr>
      <w:sz w:val="20"/>
      <w:szCs w:val="20"/>
    </w:rPr>
  </w:style>
  <w:style w:type="character" w:customStyle="1" w:styleId="CommentTextChar">
    <w:name w:val="Comment Text Char"/>
    <w:basedOn w:val="DefaultParagraphFont"/>
    <w:link w:val="CommentText"/>
    <w:uiPriority w:val="99"/>
    <w:semiHidden/>
    <w:rsid w:val="008E78B2"/>
    <w:rPr>
      <w:sz w:val="20"/>
      <w:szCs w:val="20"/>
    </w:rPr>
  </w:style>
  <w:style w:type="paragraph" w:styleId="CommentSubject">
    <w:name w:val="annotation subject"/>
    <w:basedOn w:val="CommentText"/>
    <w:next w:val="CommentText"/>
    <w:link w:val="CommentSubjectChar"/>
    <w:uiPriority w:val="99"/>
    <w:semiHidden/>
    <w:unhideWhenUsed/>
    <w:rsid w:val="008E78B2"/>
    <w:rPr>
      <w:b/>
      <w:bCs/>
    </w:rPr>
  </w:style>
  <w:style w:type="character" w:customStyle="1" w:styleId="CommentSubjectChar">
    <w:name w:val="Comment Subject Char"/>
    <w:basedOn w:val="CommentTextChar"/>
    <w:link w:val="CommentSubject"/>
    <w:uiPriority w:val="99"/>
    <w:semiHidden/>
    <w:rsid w:val="008E78B2"/>
    <w:rPr>
      <w:b/>
      <w:bCs/>
      <w:sz w:val="20"/>
      <w:szCs w:val="20"/>
    </w:rPr>
  </w:style>
  <w:style w:type="paragraph" w:styleId="FootnoteText">
    <w:name w:val="footnote text"/>
    <w:basedOn w:val="Normal"/>
    <w:link w:val="FootnoteTextChar"/>
    <w:uiPriority w:val="99"/>
    <w:semiHidden/>
    <w:unhideWhenUsed/>
    <w:rsid w:val="00D475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755E"/>
    <w:rPr>
      <w:sz w:val="20"/>
      <w:szCs w:val="20"/>
    </w:rPr>
  </w:style>
  <w:style w:type="character" w:styleId="FootnoteReference">
    <w:name w:val="footnote reference"/>
    <w:basedOn w:val="DefaultParagraphFont"/>
    <w:uiPriority w:val="99"/>
    <w:semiHidden/>
    <w:unhideWhenUsed/>
    <w:rsid w:val="00D4755E"/>
    <w:rPr>
      <w:vertAlign w:val="superscript"/>
    </w:rPr>
  </w:style>
  <w:style w:type="character" w:customStyle="1" w:styleId="UnresolvedMention1">
    <w:name w:val="Unresolved Mention1"/>
    <w:basedOn w:val="DefaultParagraphFont"/>
    <w:uiPriority w:val="99"/>
    <w:semiHidden/>
    <w:unhideWhenUsed/>
    <w:rsid w:val="000839C9"/>
    <w:rPr>
      <w:color w:val="605E5C"/>
      <w:shd w:val="clear" w:color="auto" w:fill="E1DFDD"/>
    </w:rPr>
  </w:style>
  <w:style w:type="paragraph" w:styleId="Revision">
    <w:name w:val="Revision"/>
    <w:hidden/>
    <w:uiPriority w:val="99"/>
    <w:semiHidden/>
    <w:rsid w:val="00B03CB9"/>
    <w:pPr>
      <w:spacing w:after="0" w:line="240" w:lineRule="auto"/>
    </w:pPr>
  </w:style>
  <w:style w:type="character" w:customStyle="1" w:styleId="UnresolvedMention">
    <w:name w:val="Unresolved Mention"/>
    <w:basedOn w:val="DefaultParagraphFont"/>
    <w:uiPriority w:val="99"/>
    <w:semiHidden/>
    <w:unhideWhenUsed/>
    <w:rsid w:val="00B558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58718">
      <w:bodyDiv w:val="1"/>
      <w:marLeft w:val="0"/>
      <w:marRight w:val="0"/>
      <w:marTop w:val="0"/>
      <w:marBottom w:val="0"/>
      <w:divBdr>
        <w:top w:val="none" w:sz="0" w:space="0" w:color="auto"/>
        <w:left w:val="none" w:sz="0" w:space="0" w:color="auto"/>
        <w:bottom w:val="none" w:sz="0" w:space="0" w:color="auto"/>
        <w:right w:val="none" w:sz="0" w:space="0" w:color="auto"/>
      </w:divBdr>
    </w:div>
    <w:div w:id="338654406">
      <w:bodyDiv w:val="1"/>
      <w:marLeft w:val="0"/>
      <w:marRight w:val="0"/>
      <w:marTop w:val="0"/>
      <w:marBottom w:val="0"/>
      <w:divBdr>
        <w:top w:val="none" w:sz="0" w:space="0" w:color="auto"/>
        <w:left w:val="none" w:sz="0" w:space="0" w:color="auto"/>
        <w:bottom w:val="none" w:sz="0" w:space="0" w:color="auto"/>
        <w:right w:val="none" w:sz="0" w:space="0" w:color="auto"/>
      </w:divBdr>
      <w:divsChild>
        <w:div w:id="128255120">
          <w:marLeft w:val="0"/>
          <w:marRight w:val="0"/>
          <w:marTop w:val="0"/>
          <w:marBottom w:val="0"/>
          <w:divBdr>
            <w:top w:val="none" w:sz="0" w:space="0" w:color="auto"/>
            <w:left w:val="none" w:sz="0" w:space="0" w:color="auto"/>
            <w:bottom w:val="none" w:sz="0" w:space="0" w:color="auto"/>
            <w:right w:val="none" w:sz="0" w:space="0" w:color="auto"/>
          </w:divBdr>
          <w:divsChild>
            <w:div w:id="1387296186">
              <w:marLeft w:val="0"/>
              <w:marRight w:val="0"/>
              <w:marTop w:val="0"/>
              <w:marBottom w:val="0"/>
              <w:divBdr>
                <w:top w:val="none" w:sz="0" w:space="0" w:color="auto"/>
                <w:left w:val="none" w:sz="0" w:space="0" w:color="auto"/>
                <w:bottom w:val="none" w:sz="0" w:space="0" w:color="auto"/>
                <w:right w:val="none" w:sz="0" w:space="0" w:color="auto"/>
              </w:divBdr>
              <w:divsChild>
                <w:div w:id="1102529606">
                  <w:marLeft w:val="0"/>
                  <w:marRight w:val="0"/>
                  <w:marTop w:val="0"/>
                  <w:marBottom w:val="0"/>
                  <w:divBdr>
                    <w:top w:val="none" w:sz="0" w:space="0" w:color="auto"/>
                    <w:left w:val="none" w:sz="0" w:space="0" w:color="auto"/>
                    <w:bottom w:val="none" w:sz="0" w:space="0" w:color="auto"/>
                    <w:right w:val="none" w:sz="0" w:space="0" w:color="auto"/>
                  </w:divBdr>
                  <w:divsChild>
                    <w:div w:id="226575250">
                      <w:marLeft w:val="0"/>
                      <w:marRight w:val="0"/>
                      <w:marTop w:val="0"/>
                      <w:marBottom w:val="0"/>
                      <w:divBdr>
                        <w:top w:val="none" w:sz="0" w:space="0" w:color="auto"/>
                        <w:left w:val="none" w:sz="0" w:space="0" w:color="auto"/>
                        <w:bottom w:val="none" w:sz="0" w:space="0" w:color="auto"/>
                        <w:right w:val="none" w:sz="0" w:space="0" w:color="auto"/>
                      </w:divBdr>
                      <w:divsChild>
                        <w:div w:id="1479230616">
                          <w:marLeft w:val="0"/>
                          <w:marRight w:val="0"/>
                          <w:marTop w:val="15"/>
                          <w:marBottom w:val="0"/>
                          <w:divBdr>
                            <w:top w:val="none" w:sz="0" w:space="0" w:color="auto"/>
                            <w:left w:val="none" w:sz="0" w:space="0" w:color="auto"/>
                            <w:bottom w:val="none" w:sz="0" w:space="0" w:color="auto"/>
                            <w:right w:val="none" w:sz="0" w:space="0" w:color="auto"/>
                          </w:divBdr>
                          <w:divsChild>
                            <w:div w:id="1573545716">
                              <w:marLeft w:val="0"/>
                              <w:marRight w:val="0"/>
                              <w:marTop w:val="0"/>
                              <w:marBottom w:val="0"/>
                              <w:divBdr>
                                <w:top w:val="none" w:sz="0" w:space="0" w:color="auto"/>
                                <w:left w:val="none" w:sz="0" w:space="0" w:color="auto"/>
                                <w:bottom w:val="none" w:sz="0" w:space="0" w:color="auto"/>
                                <w:right w:val="none" w:sz="0" w:space="0" w:color="auto"/>
                              </w:divBdr>
                              <w:divsChild>
                                <w:div w:id="1129662244">
                                  <w:marLeft w:val="0"/>
                                  <w:marRight w:val="0"/>
                                  <w:marTop w:val="0"/>
                                  <w:marBottom w:val="0"/>
                                  <w:divBdr>
                                    <w:top w:val="none" w:sz="0" w:space="0" w:color="auto"/>
                                    <w:left w:val="none" w:sz="0" w:space="0" w:color="auto"/>
                                    <w:bottom w:val="none" w:sz="0" w:space="0" w:color="auto"/>
                                    <w:right w:val="none" w:sz="0" w:space="0" w:color="auto"/>
                                  </w:divBdr>
                                </w:div>
                                <w:div w:id="1262765255">
                                  <w:marLeft w:val="0"/>
                                  <w:marRight w:val="0"/>
                                  <w:marTop w:val="0"/>
                                  <w:marBottom w:val="0"/>
                                  <w:divBdr>
                                    <w:top w:val="none" w:sz="0" w:space="0" w:color="auto"/>
                                    <w:left w:val="none" w:sz="0" w:space="0" w:color="auto"/>
                                    <w:bottom w:val="none" w:sz="0" w:space="0" w:color="auto"/>
                                    <w:right w:val="none" w:sz="0" w:space="0" w:color="auto"/>
                                  </w:divBdr>
                                </w:div>
                                <w:div w:id="779833721">
                                  <w:marLeft w:val="0"/>
                                  <w:marRight w:val="0"/>
                                  <w:marTop w:val="0"/>
                                  <w:marBottom w:val="0"/>
                                  <w:divBdr>
                                    <w:top w:val="none" w:sz="0" w:space="0" w:color="auto"/>
                                    <w:left w:val="none" w:sz="0" w:space="0" w:color="auto"/>
                                    <w:bottom w:val="none" w:sz="0" w:space="0" w:color="auto"/>
                                    <w:right w:val="none" w:sz="0" w:space="0" w:color="auto"/>
                                  </w:divBdr>
                                </w:div>
                                <w:div w:id="571307326">
                                  <w:marLeft w:val="0"/>
                                  <w:marRight w:val="0"/>
                                  <w:marTop w:val="0"/>
                                  <w:marBottom w:val="0"/>
                                  <w:divBdr>
                                    <w:top w:val="none" w:sz="0" w:space="0" w:color="auto"/>
                                    <w:left w:val="none" w:sz="0" w:space="0" w:color="auto"/>
                                    <w:bottom w:val="none" w:sz="0" w:space="0" w:color="auto"/>
                                    <w:right w:val="none" w:sz="0" w:space="0" w:color="auto"/>
                                  </w:divBdr>
                                </w:div>
                                <w:div w:id="1791239475">
                                  <w:marLeft w:val="0"/>
                                  <w:marRight w:val="0"/>
                                  <w:marTop w:val="0"/>
                                  <w:marBottom w:val="0"/>
                                  <w:divBdr>
                                    <w:top w:val="none" w:sz="0" w:space="0" w:color="auto"/>
                                    <w:left w:val="none" w:sz="0" w:space="0" w:color="auto"/>
                                    <w:bottom w:val="none" w:sz="0" w:space="0" w:color="auto"/>
                                    <w:right w:val="none" w:sz="0" w:space="0" w:color="auto"/>
                                  </w:divBdr>
                                </w:div>
                                <w:div w:id="672145508">
                                  <w:marLeft w:val="0"/>
                                  <w:marRight w:val="0"/>
                                  <w:marTop w:val="0"/>
                                  <w:marBottom w:val="0"/>
                                  <w:divBdr>
                                    <w:top w:val="none" w:sz="0" w:space="0" w:color="auto"/>
                                    <w:left w:val="none" w:sz="0" w:space="0" w:color="auto"/>
                                    <w:bottom w:val="none" w:sz="0" w:space="0" w:color="auto"/>
                                    <w:right w:val="none" w:sz="0" w:space="0" w:color="auto"/>
                                  </w:divBdr>
                                </w:div>
                                <w:div w:id="1073314771">
                                  <w:marLeft w:val="0"/>
                                  <w:marRight w:val="0"/>
                                  <w:marTop w:val="0"/>
                                  <w:marBottom w:val="0"/>
                                  <w:divBdr>
                                    <w:top w:val="none" w:sz="0" w:space="0" w:color="auto"/>
                                    <w:left w:val="none" w:sz="0" w:space="0" w:color="auto"/>
                                    <w:bottom w:val="none" w:sz="0" w:space="0" w:color="auto"/>
                                    <w:right w:val="none" w:sz="0" w:space="0" w:color="auto"/>
                                  </w:divBdr>
                                </w:div>
                                <w:div w:id="1843009585">
                                  <w:marLeft w:val="0"/>
                                  <w:marRight w:val="0"/>
                                  <w:marTop w:val="0"/>
                                  <w:marBottom w:val="0"/>
                                  <w:divBdr>
                                    <w:top w:val="none" w:sz="0" w:space="0" w:color="auto"/>
                                    <w:left w:val="none" w:sz="0" w:space="0" w:color="auto"/>
                                    <w:bottom w:val="none" w:sz="0" w:space="0" w:color="auto"/>
                                    <w:right w:val="none" w:sz="0" w:space="0" w:color="auto"/>
                                  </w:divBdr>
                                </w:div>
                                <w:div w:id="519006334">
                                  <w:marLeft w:val="0"/>
                                  <w:marRight w:val="0"/>
                                  <w:marTop w:val="0"/>
                                  <w:marBottom w:val="0"/>
                                  <w:divBdr>
                                    <w:top w:val="none" w:sz="0" w:space="0" w:color="auto"/>
                                    <w:left w:val="none" w:sz="0" w:space="0" w:color="auto"/>
                                    <w:bottom w:val="none" w:sz="0" w:space="0" w:color="auto"/>
                                    <w:right w:val="none" w:sz="0" w:space="0" w:color="auto"/>
                                  </w:divBdr>
                                </w:div>
                                <w:div w:id="1223520014">
                                  <w:marLeft w:val="0"/>
                                  <w:marRight w:val="0"/>
                                  <w:marTop w:val="0"/>
                                  <w:marBottom w:val="0"/>
                                  <w:divBdr>
                                    <w:top w:val="none" w:sz="0" w:space="0" w:color="auto"/>
                                    <w:left w:val="none" w:sz="0" w:space="0" w:color="auto"/>
                                    <w:bottom w:val="none" w:sz="0" w:space="0" w:color="auto"/>
                                    <w:right w:val="none" w:sz="0" w:space="0" w:color="auto"/>
                                  </w:divBdr>
                                </w:div>
                                <w:div w:id="616789691">
                                  <w:marLeft w:val="0"/>
                                  <w:marRight w:val="0"/>
                                  <w:marTop w:val="0"/>
                                  <w:marBottom w:val="0"/>
                                  <w:divBdr>
                                    <w:top w:val="none" w:sz="0" w:space="0" w:color="auto"/>
                                    <w:left w:val="none" w:sz="0" w:space="0" w:color="auto"/>
                                    <w:bottom w:val="none" w:sz="0" w:space="0" w:color="auto"/>
                                    <w:right w:val="none" w:sz="0" w:space="0" w:color="auto"/>
                                  </w:divBdr>
                                </w:div>
                                <w:div w:id="2128498287">
                                  <w:marLeft w:val="0"/>
                                  <w:marRight w:val="0"/>
                                  <w:marTop w:val="0"/>
                                  <w:marBottom w:val="0"/>
                                  <w:divBdr>
                                    <w:top w:val="none" w:sz="0" w:space="0" w:color="auto"/>
                                    <w:left w:val="none" w:sz="0" w:space="0" w:color="auto"/>
                                    <w:bottom w:val="none" w:sz="0" w:space="0" w:color="auto"/>
                                    <w:right w:val="none" w:sz="0" w:space="0" w:color="auto"/>
                                  </w:divBdr>
                                </w:div>
                                <w:div w:id="122772417">
                                  <w:marLeft w:val="0"/>
                                  <w:marRight w:val="0"/>
                                  <w:marTop w:val="0"/>
                                  <w:marBottom w:val="0"/>
                                  <w:divBdr>
                                    <w:top w:val="none" w:sz="0" w:space="0" w:color="auto"/>
                                    <w:left w:val="none" w:sz="0" w:space="0" w:color="auto"/>
                                    <w:bottom w:val="none" w:sz="0" w:space="0" w:color="auto"/>
                                    <w:right w:val="none" w:sz="0" w:space="0" w:color="auto"/>
                                  </w:divBdr>
                                </w:div>
                                <w:div w:id="653726990">
                                  <w:marLeft w:val="0"/>
                                  <w:marRight w:val="0"/>
                                  <w:marTop w:val="0"/>
                                  <w:marBottom w:val="0"/>
                                  <w:divBdr>
                                    <w:top w:val="none" w:sz="0" w:space="0" w:color="auto"/>
                                    <w:left w:val="none" w:sz="0" w:space="0" w:color="auto"/>
                                    <w:bottom w:val="none" w:sz="0" w:space="0" w:color="auto"/>
                                    <w:right w:val="none" w:sz="0" w:space="0" w:color="auto"/>
                                  </w:divBdr>
                                </w:div>
                                <w:div w:id="1135565826">
                                  <w:marLeft w:val="0"/>
                                  <w:marRight w:val="0"/>
                                  <w:marTop w:val="0"/>
                                  <w:marBottom w:val="0"/>
                                  <w:divBdr>
                                    <w:top w:val="none" w:sz="0" w:space="0" w:color="auto"/>
                                    <w:left w:val="none" w:sz="0" w:space="0" w:color="auto"/>
                                    <w:bottom w:val="none" w:sz="0" w:space="0" w:color="auto"/>
                                    <w:right w:val="none" w:sz="0" w:space="0" w:color="auto"/>
                                  </w:divBdr>
                                </w:div>
                                <w:div w:id="1523393039">
                                  <w:marLeft w:val="0"/>
                                  <w:marRight w:val="0"/>
                                  <w:marTop w:val="0"/>
                                  <w:marBottom w:val="0"/>
                                  <w:divBdr>
                                    <w:top w:val="none" w:sz="0" w:space="0" w:color="auto"/>
                                    <w:left w:val="none" w:sz="0" w:space="0" w:color="auto"/>
                                    <w:bottom w:val="none" w:sz="0" w:space="0" w:color="auto"/>
                                    <w:right w:val="none" w:sz="0" w:space="0" w:color="auto"/>
                                  </w:divBdr>
                                </w:div>
                                <w:div w:id="713120224">
                                  <w:marLeft w:val="0"/>
                                  <w:marRight w:val="0"/>
                                  <w:marTop w:val="0"/>
                                  <w:marBottom w:val="0"/>
                                  <w:divBdr>
                                    <w:top w:val="none" w:sz="0" w:space="0" w:color="auto"/>
                                    <w:left w:val="none" w:sz="0" w:space="0" w:color="auto"/>
                                    <w:bottom w:val="none" w:sz="0" w:space="0" w:color="auto"/>
                                    <w:right w:val="none" w:sz="0" w:space="0" w:color="auto"/>
                                  </w:divBdr>
                                </w:div>
                                <w:div w:id="112095770">
                                  <w:marLeft w:val="0"/>
                                  <w:marRight w:val="0"/>
                                  <w:marTop w:val="0"/>
                                  <w:marBottom w:val="0"/>
                                  <w:divBdr>
                                    <w:top w:val="none" w:sz="0" w:space="0" w:color="auto"/>
                                    <w:left w:val="none" w:sz="0" w:space="0" w:color="auto"/>
                                    <w:bottom w:val="none" w:sz="0" w:space="0" w:color="auto"/>
                                    <w:right w:val="none" w:sz="0" w:space="0" w:color="auto"/>
                                  </w:divBdr>
                                </w:div>
                                <w:div w:id="2054695675">
                                  <w:marLeft w:val="0"/>
                                  <w:marRight w:val="0"/>
                                  <w:marTop w:val="0"/>
                                  <w:marBottom w:val="0"/>
                                  <w:divBdr>
                                    <w:top w:val="none" w:sz="0" w:space="0" w:color="auto"/>
                                    <w:left w:val="none" w:sz="0" w:space="0" w:color="auto"/>
                                    <w:bottom w:val="none" w:sz="0" w:space="0" w:color="auto"/>
                                    <w:right w:val="none" w:sz="0" w:space="0" w:color="auto"/>
                                  </w:divBdr>
                                </w:div>
                                <w:div w:id="2072458040">
                                  <w:marLeft w:val="0"/>
                                  <w:marRight w:val="0"/>
                                  <w:marTop w:val="0"/>
                                  <w:marBottom w:val="0"/>
                                  <w:divBdr>
                                    <w:top w:val="none" w:sz="0" w:space="0" w:color="auto"/>
                                    <w:left w:val="none" w:sz="0" w:space="0" w:color="auto"/>
                                    <w:bottom w:val="none" w:sz="0" w:space="0" w:color="auto"/>
                                    <w:right w:val="none" w:sz="0" w:space="0" w:color="auto"/>
                                  </w:divBdr>
                                </w:div>
                                <w:div w:id="257368710">
                                  <w:marLeft w:val="0"/>
                                  <w:marRight w:val="0"/>
                                  <w:marTop w:val="0"/>
                                  <w:marBottom w:val="0"/>
                                  <w:divBdr>
                                    <w:top w:val="none" w:sz="0" w:space="0" w:color="auto"/>
                                    <w:left w:val="none" w:sz="0" w:space="0" w:color="auto"/>
                                    <w:bottom w:val="none" w:sz="0" w:space="0" w:color="auto"/>
                                    <w:right w:val="none" w:sz="0" w:space="0" w:color="auto"/>
                                  </w:divBdr>
                                </w:div>
                                <w:div w:id="224149067">
                                  <w:marLeft w:val="0"/>
                                  <w:marRight w:val="0"/>
                                  <w:marTop w:val="0"/>
                                  <w:marBottom w:val="0"/>
                                  <w:divBdr>
                                    <w:top w:val="none" w:sz="0" w:space="0" w:color="auto"/>
                                    <w:left w:val="none" w:sz="0" w:space="0" w:color="auto"/>
                                    <w:bottom w:val="none" w:sz="0" w:space="0" w:color="auto"/>
                                    <w:right w:val="none" w:sz="0" w:space="0" w:color="auto"/>
                                  </w:divBdr>
                                </w:div>
                                <w:div w:id="1541236335">
                                  <w:marLeft w:val="0"/>
                                  <w:marRight w:val="0"/>
                                  <w:marTop w:val="0"/>
                                  <w:marBottom w:val="0"/>
                                  <w:divBdr>
                                    <w:top w:val="none" w:sz="0" w:space="0" w:color="auto"/>
                                    <w:left w:val="none" w:sz="0" w:space="0" w:color="auto"/>
                                    <w:bottom w:val="none" w:sz="0" w:space="0" w:color="auto"/>
                                    <w:right w:val="none" w:sz="0" w:space="0" w:color="auto"/>
                                  </w:divBdr>
                                </w:div>
                                <w:div w:id="162091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4985411">
      <w:bodyDiv w:val="1"/>
      <w:marLeft w:val="0"/>
      <w:marRight w:val="0"/>
      <w:marTop w:val="0"/>
      <w:marBottom w:val="0"/>
      <w:divBdr>
        <w:top w:val="none" w:sz="0" w:space="0" w:color="auto"/>
        <w:left w:val="none" w:sz="0" w:space="0" w:color="auto"/>
        <w:bottom w:val="none" w:sz="0" w:space="0" w:color="auto"/>
        <w:right w:val="none" w:sz="0" w:space="0" w:color="auto"/>
      </w:divBdr>
      <w:divsChild>
        <w:div w:id="1329559614">
          <w:marLeft w:val="0"/>
          <w:marRight w:val="0"/>
          <w:marTop w:val="0"/>
          <w:marBottom w:val="0"/>
          <w:divBdr>
            <w:top w:val="none" w:sz="0" w:space="0" w:color="auto"/>
            <w:left w:val="none" w:sz="0" w:space="0" w:color="auto"/>
            <w:bottom w:val="none" w:sz="0" w:space="0" w:color="auto"/>
            <w:right w:val="none" w:sz="0" w:space="0" w:color="auto"/>
          </w:divBdr>
          <w:divsChild>
            <w:div w:id="945650905">
              <w:marLeft w:val="0"/>
              <w:marRight w:val="0"/>
              <w:marTop w:val="975"/>
              <w:marBottom w:val="0"/>
              <w:divBdr>
                <w:top w:val="none" w:sz="0" w:space="0" w:color="auto"/>
                <w:left w:val="none" w:sz="0" w:space="0" w:color="auto"/>
                <w:bottom w:val="none" w:sz="0" w:space="0" w:color="auto"/>
                <w:right w:val="none" w:sz="0" w:space="0" w:color="auto"/>
              </w:divBdr>
              <w:divsChild>
                <w:div w:id="57436629">
                  <w:marLeft w:val="0"/>
                  <w:marRight w:val="0"/>
                  <w:marTop w:val="0"/>
                  <w:marBottom w:val="0"/>
                  <w:divBdr>
                    <w:top w:val="none" w:sz="0" w:space="0" w:color="auto"/>
                    <w:left w:val="none" w:sz="0" w:space="0" w:color="auto"/>
                    <w:bottom w:val="none" w:sz="0" w:space="0" w:color="auto"/>
                    <w:right w:val="none" w:sz="0" w:space="0" w:color="auto"/>
                  </w:divBdr>
                  <w:divsChild>
                    <w:div w:id="1071998771">
                      <w:marLeft w:val="0"/>
                      <w:marRight w:val="0"/>
                      <w:marTop w:val="400"/>
                      <w:marBottom w:val="0"/>
                      <w:divBdr>
                        <w:top w:val="none" w:sz="0" w:space="0" w:color="auto"/>
                        <w:left w:val="none" w:sz="0" w:space="0" w:color="auto"/>
                        <w:bottom w:val="none" w:sz="0" w:space="0" w:color="auto"/>
                        <w:right w:val="none" w:sz="0" w:space="0" w:color="auto"/>
                      </w:divBdr>
                    </w:div>
                    <w:div w:id="58511366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416826325">
      <w:bodyDiv w:val="1"/>
      <w:marLeft w:val="0"/>
      <w:marRight w:val="0"/>
      <w:marTop w:val="0"/>
      <w:marBottom w:val="0"/>
      <w:divBdr>
        <w:top w:val="none" w:sz="0" w:space="0" w:color="auto"/>
        <w:left w:val="none" w:sz="0" w:space="0" w:color="auto"/>
        <w:bottom w:val="none" w:sz="0" w:space="0" w:color="auto"/>
        <w:right w:val="none" w:sz="0" w:space="0" w:color="auto"/>
      </w:divBdr>
      <w:divsChild>
        <w:div w:id="826089011">
          <w:marLeft w:val="0"/>
          <w:marRight w:val="0"/>
          <w:marTop w:val="0"/>
          <w:marBottom w:val="0"/>
          <w:divBdr>
            <w:top w:val="none" w:sz="0" w:space="0" w:color="auto"/>
            <w:left w:val="none" w:sz="0" w:space="0" w:color="auto"/>
            <w:bottom w:val="none" w:sz="0" w:space="0" w:color="auto"/>
            <w:right w:val="none" w:sz="0" w:space="0" w:color="auto"/>
          </w:divBdr>
          <w:divsChild>
            <w:div w:id="8223884">
              <w:marLeft w:val="0"/>
              <w:marRight w:val="0"/>
              <w:marTop w:val="0"/>
              <w:marBottom w:val="0"/>
              <w:divBdr>
                <w:top w:val="none" w:sz="0" w:space="0" w:color="auto"/>
                <w:left w:val="none" w:sz="0" w:space="0" w:color="auto"/>
                <w:bottom w:val="none" w:sz="0" w:space="0" w:color="auto"/>
                <w:right w:val="none" w:sz="0" w:space="0" w:color="auto"/>
              </w:divBdr>
              <w:divsChild>
                <w:div w:id="292374006">
                  <w:marLeft w:val="0"/>
                  <w:marRight w:val="0"/>
                  <w:marTop w:val="0"/>
                  <w:marBottom w:val="0"/>
                  <w:divBdr>
                    <w:top w:val="none" w:sz="0" w:space="0" w:color="auto"/>
                    <w:left w:val="none" w:sz="0" w:space="0" w:color="auto"/>
                    <w:bottom w:val="none" w:sz="0" w:space="0" w:color="auto"/>
                    <w:right w:val="none" w:sz="0" w:space="0" w:color="auto"/>
                  </w:divBdr>
                  <w:divsChild>
                    <w:div w:id="1721785738">
                      <w:marLeft w:val="0"/>
                      <w:marRight w:val="0"/>
                      <w:marTop w:val="0"/>
                      <w:marBottom w:val="0"/>
                      <w:divBdr>
                        <w:top w:val="none" w:sz="0" w:space="0" w:color="auto"/>
                        <w:left w:val="none" w:sz="0" w:space="0" w:color="auto"/>
                        <w:bottom w:val="none" w:sz="0" w:space="0" w:color="auto"/>
                        <w:right w:val="none" w:sz="0" w:space="0" w:color="auto"/>
                      </w:divBdr>
                      <w:divsChild>
                        <w:div w:id="1345783497">
                          <w:marLeft w:val="0"/>
                          <w:marRight w:val="0"/>
                          <w:marTop w:val="15"/>
                          <w:marBottom w:val="0"/>
                          <w:divBdr>
                            <w:top w:val="none" w:sz="0" w:space="0" w:color="auto"/>
                            <w:left w:val="none" w:sz="0" w:space="0" w:color="auto"/>
                            <w:bottom w:val="none" w:sz="0" w:space="0" w:color="auto"/>
                            <w:right w:val="none" w:sz="0" w:space="0" w:color="auto"/>
                          </w:divBdr>
                          <w:divsChild>
                            <w:div w:id="1646357096">
                              <w:marLeft w:val="0"/>
                              <w:marRight w:val="0"/>
                              <w:marTop w:val="0"/>
                              <w:marBottom w:val="0"/>
                              <w:divBdr>
                                <w:top w:val="none" w:sz="0" w:space="0" w:color="auto"/>
                                <w:left w:val="none" w:sz="0" w:space="0" w:color="auto"/>
                                <w:bottom w:val="none" w:sz="0" w:space="0" w:color="auto"/>
                                <w:right w:val="none" w:sz="0" w:space="0" w:color="auto"/>
                              </w:divBdr>
                              <w:divsChild>
                                <w:div w:id="1662000607">
                                  <w:marLeft w:val="0"/>
                                  <w:marRight w:val="0"/>
                                  <w:marTop w:val="0"/>
                                  <w:marBottom w:val="0"/>
                                  <w:divBdr>
                                    <w:top w:val="none" w:sz="0" w:space="0" w:color="auto"/>
                                    <w:left w:val="none" w:sz="0" w:space="0" w:color="auto"/>
                                    <w:bottom w:val="none" w:sz="0" w:space="0" w:color="auto"/>
                                    <w:right w:val="none" w:sz="0" w:space="0" w:color="auto"/>
                                  </w:divBdr>
                                </w:div>
                                <w:div w:id="1964263989">
                                  <w:marLeft w:val="0"/>
                                  <w:marRight w:val="0"/>
                                  <w:marTop w:val="0"/>
                                  <w:marBottom w:val="0"/>
                                  <w:divBdr>
                                    <w:top w:val="none" w:sz="0" w:space="0" w:color="auto"/>
                                    <w:left w:val="none" w:sz="0" w:space="0" w:color="auto"/>
                                    <w:bottom w:val="none" w:sz="0" w:space="0" w:color="auto"/>
                                    <w:right w:val="none" w:sz="0" w:space="0" w:color="auto"/>
                                  </w:divBdr>
                                </w:div>
                                <w:div w:id="2059085328">
                                  <w:marLeft w:val="0"/>
                                  <w:marRight w:val="0"/>
                                  <w:marTop w:val="0"/>
                                  <w:marBottom w:val="0"/>
                                  <w:divBdr>
                                    <w:top w:val="none" w:sz="0" w:space="0" w:color="auto"/>
                                    <w:left w:val="none" w:sz="0" w:space="0" w:color="auto"/>
                                    <w:bottom w:val="none" w:sz="0" w:space="0" w:color="auto"/>
                                    <w:right w:val="none" w:sz="0" w:space="0" w:color="auto"/>
                                  </w:divBdr>
                                </w:div>
                                <w:div w:id="1273977608">
                                  <w:marLeft w:val="0"/>
                                  <w:marRight w:val="0"/>
                                  <w:marTop w:val="0"/>
                                  <w:marBottom w:val="0"/>
                                  <w:divBdr>
                                    <w:top w:val="none" w:sz="0" w:space="0" w:color="auto"/>
                                    <w:left w:val="none" w:sz="0" w:space="0" w:color="auto"/>
                                    <w:bottom w:val="none" w:sz="0" w:space="0" w:color="auto"/>
                                    <w:right w:val="none" w:sz="0" w:space="0" w:color="auto"/>
                                  </w:divBdr>
                                </w:div>
                                <w:div w:id="1844465126">
                                  <w:marLeft w:val="0"/>
                                  <w:marRight w:val="0"/>
                                  <w:marTop w:val="0"/>
                                  <w:marBottom w:val="0"/>
                                  <w:divBdr>
                                    <w:top w:val="none" w:sz="0" w:space="0" w:color="auto"/>
                                    <w:left w:val="none" w:sz="0" w:space="0" w:color="auto"/>
                                    <w:bottom w:val="none" w:sz="0" w:space="0" w:color="auto"/>
                                    <w:right w:val="none" w:sz="0" w:space="0" w:color="auto"/>
                                  </w:divBdr>
                                </w:div>
                                <w:div w:id="453258067">
                                  <w:marLeft w:val="0"/>
                                  <w:marRight w:val="0"/>
                                  <w:marTop w:val="0"/>
                                  <w:marBottom w:val="0"/>
                                  <w:divBdr>
                                    <w:top w:val="none" w:sz="0" w:space="0" w:color="auto"/>
                                    <w:left w:val="none" w:sz="0" w:space="0" w:color="auto"/>
                                    <w:bottom w:val="none" w:sz="0" w:space="0" w:color="auto"/>
                                    <w:right w:val="none" w:sz="0" w:space="0" w:color="auto"/>
                                  </w:divBdr>
                                </w:div>
                                <w:div w:id="559903934">
                                  <w:marLeft w:val="0"/>
                                  <w:marRight w:val="0"/>
                                  <w:marTop w:val="0"/>
                                  <w:marBottom w:val="0"/>
                                  <w:divBdr>
                                    <w:top w:val="none" w:sz="0" w:space="0" w:color="auto"/>
                                    <w:left w:val="none" w:sz="0" w:space="0" w:color="auto"/>
                                    <w:bottom w:val="none" w:sz="0" w:space="0" w:color="auto"/>
                                    <w:right w:val="none" w:sz="0" w:space="0" w:color="auto"/>
                                  </w:divBdr>
                                </w:div>
                                <w:div w:id="1192062574">
                                  <w:marLeft w:val="0"/>
                                  <w:marRight w:val="0"/>
                                  <w:marTop w:val="0"/>
                                  <w:marBottom w:val="0"/>
                                  <w:divBdr>
                                    <w:top w:val="none" w:sz="0" w:space="0" w:color="auto"/>
                                    <w:left w:val="none" w:sz="0" w:space="0" w:color="auto"/>
                                    <w:bottom w:val="none" w:sz="0" w:space="0" w:color="auto"/>
                                    <w:right w:val="none" w:sz="0" w:space="0" w:color="auto"/>
                                  </w:divBdr>
                                </w:div>
                                <w:div w:id="651251572">
                                  <w:marLeft w:val="0"/>
                                  <w:marRight w:val="0"/>
                                  <w:marTop w:val="0"/>
                                  <w:marBottom w:val="0"/>
                                  <w:divBdr>
                                    <w:top w:val="none" w:sz="0" w:space="0" w:color="auto"/>
                                    <w:left w:val="none" w:sz="0" w:space="0" w:color="auto"/>
                                    <w:bottom w:val="none" w:sz="0" w:space="0" w:color="auto"/>
                                    <w:right w:val="none" w:sz="0" w:space="0" w:color="auto"/>
                                  </w:divBdr>
                                </w:div>
                                <w:div w:id="106086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6285533">
      <w:bodyDiv w:val="1"/>
      <w:marLeft w:val="0"/>
      <w:marRight w:val="0"/>
      <w:marTop w:val="0"/>
      <w:marBottom w:val="0"/>
      <w:divBdr>
        <w:top w:val="none" w:sz="0" w:space="0" w:color="auto"/>
        <w:left w:val="none" w:sz="0" w:space="0" w:color="auto"/>
        <w:bottom w:val="none" w:sz="0" w:space="0" w:color="auto"/>
        <w:right w:val="none" w:sz="0" w:space="0" w:color="auto"/>
      </w:divBdr>
      <w:divsChild>
        <w:div w:id="1959526511">
          <w:marLeft w:val="0"/>
          <w:marRight w:val="0"/>
          <w:marTop w:val="0"/>
          <w:marBottom w:val="0"/>
          <w:divBdr>
            <w:top w:val="none" w:sz="0" w:space="0" w:color="auto"/>
            <w:left w:val="none" w:sz="0" w:space="0" w:color="auto"/>
            <w:bottom w:val="none" w:sz="0" w:space="0" w:color="auto"/>
            <w:right w:val="none" w:sz="0" w:space="0" w:color="auto"/>
          </w:divBdr>
          <w:divsChild>
            <w:div w:id="1092774869">
              <w:marLeft w:val="0"/>
              <w:marRight w:val="0"/>
              <w:marTop w:val="0"/>
              <w:marBottom w:val="0"/>
              <w:divBdr>
                <w:top w:val="none" w:sz="0" w:space="0" w:color="auto"/>
                <w:left w:val="none" w:sz="0" w:space="0" w:color="auto"/>
                <w:bottom w:val="none" w:sz="0" w:space="0" w:color="auto"/>
                <w:right w:val="none" w:sz="0" w:space="0" w:color="auto"/>
              </w:divBdr>
              <w:divsChild>
                <w:div w:id="658928863">
                  <w:marLeft w:val="0"/>
                  <w:marRight w:val="0"/>
                  <w:marTop w:val="0"/>
                  <w:marBottom w:val="0"/>
                  <w:divBdr>
                    <w:top w:val="none" w:sz="0" w:space="0" w:color="auto"/>
                    <w:left w:val="none" w:sz="0" w:space="0" w:color="auto"/>
                    <w:bottom w:val="none" w:sz="0" w:space="0" w:color="auto"/>
                    <w:right w:val="none" w:sz="0" w:space="0" w:color="auto"/>
                  </w:divBdr>
                  <w:divsChild>
                    <w:div w:id="499345750">
                      <w:marLeft w:val="0"/>
                      <w:marRight w:val="0"/>
                      <w:marTop w:val="0"/>
                      <w:marBottom w:val="0"/>
                      <w:divBdr>
                        <w:top w:val="none" w:sz="0" w:space="0" w:color="auto"/>
                        <w:left w:val="none" w:sz="0" w:space="0" w:color="auto"/>
                        <w:bottom w:val="none" w:sz="0" w:space="0" w:color="auto"/>
                        <w:right w:val="none" w:sz="0" w:space="0" w:color="auto"/>
                      </w:divBdr>
                      <w:divsChild>
                        <w:div w:id="553661171">
                          <w:marLeft w:val="0"/>
                          <w:marRight w:val="0"/>
                          <w:marTop w:val="15"/>
                          <w:marBottom w:val="0"/>
                          <w:divBdr>
                            <w:top w:val="none" w:sz="0" w:space="0" w:color="auto"/>
                            <w:left w:val="none" w:sz="0" w:space="0" w:color="auto"/>
                            <w:bottom w:val="none" w:sz="0" w:space="0" w:color="auto"/>
                            <w:right w:val="none" w:sz="0" w:space="0" w:color="auto"/>
                          </w:divBdr>
                          <w:divsChild>
                            <w:div w:id="2109688281">
                              <w:marLeft w:val="0"/>
                              <w:marRight w:val="0"/>
                              <w:marTop w:val="0"/>
                              <w:marBottom w:val="0"/>
                              <w:divBdr>
                                <w:top w:val="none" w:sz="0" w:space="0" w:color="auto"/>
                                <w:left w:val="none" w:sz="0" w:space="0" w:color="auto"/>
                                <w:bottom w:val="none" w:sz="0" w:space="0" w:color="auto"/>
                                <w:right w:val="none" w:sz="0" w:space="0" w:color="auto"/>
                              </w:divBdr>
                              <w:divsChild>
                                <w:div w:id="317073309">
                                  <w:marLeft w:val="0"/>
                                  <w:marRight w:val="0"/>
                                  <w:marTop w:val="0"/>
                                  <w:marBottom w:val="0"/>
                                  <w:divBdr>
                                    <w:top w:val="none" w:sz="0" w:space="0" w:color="auto"/>
                                    <w:left w:val="none" w:sz="0" w:space="0" w:color="auto"/>
                                    <w:bottom w:val="none" w:sz="0" w:space="0" w:color="auto"/>
                                    <w:right w:val="none" w:sz="0" w:space="0" w:color="auto"/>
                                  </w:divBdr>
                                </w:div>
                                <w:div w:id="918714154">
                                  <w:marLeft w:val="0"/>
                                  <w:marRight w:val="0"/>
                                  <w:marTop w:val="0"/>
                                  <w:marBottom w:val="0"/>
                                  <w:divBdr>
                                    <w:top w:val="none" w:sz="0" w:space="0" w:color="auto"/>
                                    <w:left w:val="none" w:sz="0" w:space="0" w:color="auto"/>
                                    <w:bottom w:val="none" w:sz="0" w:space="0" w:color="auto"/>
                                    <w:right w:val="none" w:sz="0" w:space="0" w:color="auto"/>
                                  </w:divBdr>
                                </w:div>
                                <w:div w:id="519469869">
                                  <w:marLeft w:val="0"/>
                                  <w:marRight w:val="0"/>
                                  <w:marTop w:val="0"/>
                                  <w:marBottom w:val="0"/>
                                  <w:divBdr>
                                    <w:top w:val="none" w:sz="0" w:space="0" w:color="auto"/>
                                    <w:left w:val="none" w:sz="0" w:space="0" w:color="auto"/>
                                    <w:bottom w:val="none" w:sz="0" w:space="0" w:color="auto"/>
                                    <w:right w:val="none" w:sz="0" w:space="0" w:color="auto"/>
                                  </w:divBdr>
                                </w:div>
                                <w:div w:id="715204002">
                                  <w:marLeft w:val="0"/>
                                  <w:marRight w:val="0"/>
                                  <w:marTop w:val="0"/>
                                  <w:marBottom w:val="0"/>
                                  <w:divBdr>
                                    <w:top w:val="none" w:sz="0" w:space="0" w:color="auto"/>
                                    <w:left w:val="none" w:sz="0" w:space="0" w:color="auto"/>
                                    <w:bottom w:val="none" w:sz="0" w:space="0" w:color="auto"/>
                                    <w:right w:val="none" w:sz="0" w:space="0" w:color="auto"/>
                                  </w:divBdr>
                                </w:div>
                                <w:div w:id="1575580958">
                                  <w:marLeft w:val="0"/>
                                  <w:marRight w:val="0"/>
                                  <w:marTop w:val="0"/>
                                  <w:marBottom w:val="0"/>
                                  <w:divBdr>
                                    <w:top w:val="none" w:sz="0" w:space="0" w:color="auto"/>
                                    <w:left w:val="none" w:sz="0" w:space="0" w:color="auto"/>
                                    <w:bottom w:val="none" w:sz="0" w:space="0" w:color="auto"/>
                                    <w:right w:val="none" w:sz="0" w:space="0" w:color="auto"/>
                                  </w:divBdr>
                                </w:div>
                                <w:div w:id="551502122">
                                  <w:marLeft w:val="0"/>
                                  <w:marRight w:val="0"/>
                                  <w:marTop w:val="0"/>
                                  <w:marBottom w:val="0"/>
                                  <w:divBdr>
                                    <w:top w:val="none" w:sz="0" w:space="0" w:color="auto"/>
                                    <w:left w:val="none" w:sz="0" w:space="0" w:color="auto"/>
                                    <w:bottom w:val="none" w:sz="0" w:space="0" w:color="auto"/>
                                    <w:right w:val="none" w:sz="0" w:space="0" w:color="auto"/>
                                  </w:divBdr>
                                </w:div>
                                <w:div w:id="1983922189">
                                  <w:marLeft w:val="0"/>
                                  <w:marRight w:val="0"/>
                                  <w:marTop w:val="0"/>
                                  <w:marBottom w:val="0"/>
                                  <w:divBdr>
                                    <w:top w:val="none" w:sz="0" w:space="0" w:color="auto"/>
                                    <w:left w:val="none" w:sz="0" w:space="0" w:color="auto"/>
                                    <w:bottom w:val="none" w:sz="0" w:space="0" w:color="auto"/>
                                    <w:right w:val="none" w:sz="0" w:space="0" w:color="auto"/>
                                  </w:divBdr>
                                </w:div>
                                <w:div w:id="136393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7602830">
      <w:bodyDiv w:val="1"/>
      <w:marLeft w:val="0"/>
      <w:marRight w:val="0"/>
      <w:marTop w:val="0"/>
      <w:marBottom w:val="0"/>
      <w:divBdr>
        <w:top w:val="none" w:sz="0" w:space="0" w:color="auto"/>
        <w:left w:val="none" w:sz="0" w:space="0" w:color="auto"/>
        <w:bottom w:val="none" w:sz="0" w:space="0" w:color="auto"/>
        <w:right w:val="none" w:sz="0" w:space="0" w:color="auto"/>
      </w:divBdr>
    </w:div>
    <w:div w:id="1184324286">
      <w:bodyDiv w:val="1"/>
      <w:marLeft w:val="0"/>
      <w:marRight w:val="0"/>
      <w:marTop w:val="0"/>
      <w:marBottom w:val="0"/>
      <w:divBdr>
        <w:top w:val="none" w:sz="0" w:space="0" w:color="auto"/>
        <w:left w:val="none" w:sz="0" w:space="0" w:color="auto"/>
        <w:bottom w:val="none" w:sz="0" w:space="0" w:color="auto"/>
        <w:right w:val="none" w:sz="0" w:space="0" w:color="auto"/>
      </w:divBdr>
    </w:div>
    <w:div w:id="1315375889">
      <w:bodyDiv w:val="1"/>
      <w:marLeft w:val="0"/>
      <w:marRight w:val="0"/>
      <w:marTop w:val="0"/>
      <w:marBottom w:val="0"/>
      <w:divBdr>
        <w:top w:val="none" w:sz="0" w:space="0" w:color="auto"/>
        <w:left w:val="none" w:sz="0" w:space="0" w:color="auto"/>
        <w:bottom w:val="none" w:sz="0" w:space="0" w:color="auto"/>
        <w:right w:val="none" w:sz="0" w:space="0" w:color="auto"/>
      </w:divBdr>
    </w:div>
    <w:div w:id="1507866525">
      <w:bodyDiv w:val="1"/>
      <w:marLeft w:val="0"/>
      <w:marRight w:val="0"/>
      <w:marTop w:val="0"/>
      <w:marBottom w:val="0"/>
      <w:divBdr>
        <w:top w:val="none" w:sz="0" w:space="0" w:color="auto"/>
        <w:left w:val="none" w:sz="0" w:space="0" w:color="auto"/>
        <w:bottom w:val="none" w:sz="0" w:space="0" w:color="auto"/>
        <w:right w:val="none" w:sz="0" w:space="0" w:color="auto"/>
      </w:divBdr>
      <w:divsChild>
        <w:div w:id="1880314054">
          <w:marLeft w:val="0"/>
          <w:marRight w:val="0"/>
          <w:marTop w:val="0"/>
          <w:marBottom w:val="0"/>
          <w:divBdr>
            <w:top w:val="none" w:sz="0" w:space="0" w:color="auto"/>
            <w:left w:val="none" w:sz="0" w:space="0" w:color="auto"/>
            <w:bottom w:val="none" w:sz="0" w:space="0" w:color="auto"/>
            <w:right w:val="none" w:sz="0" w:space="0" w:color="auto"/>
          </w:divBdr>
          <w:divsChild>
            <w:div w:id="892891921">
              <w:marLeft w:val="0"/>
              <w:marRight w:val="0"/>
              <w:marTop w:val="0"/>
              <w:marBottom w:val="0"/>
              <w:divBdr>
                <w:top w:val="none" w:sz="0" w:space="0" w:color="auto"/>
                <w:left w:val="none" w:sz="0" w:space="0" w:color="auto"/>
                <w:bottom w:val="none" w:sz="0" w:space="0" w:color="auto"/>
                <w:right w:val="none" w:sz="0" w:space="0" w:color="auto"/>
              </w:divBdr>
              <w:divsChild>
                <w:div w:id="10071">
                  <w:marLeft w:val="0"/>
                  <w:marRight w:val="0"/>
                  <w:marTop w:val="0"/>
                  <w:marBottom w:val="0"/>
                  <w:divBdr>
                    <w:top w:val="none" w:sz="0" w:space="0" w:color="auto"/>
                    <w:left w:val="none" w:sz="0" w:space="0" w:color="auto"/>
                    <w:bottom w:val="none" w:sz="0" w:space="0" w:color="auto"/>
                    <w:right w:val="none" w:sz="0" w:space="0" w:color="auto"/>
                  </w:divBdr>
                  <w:divsChild>
                    <w:div w:id="1557546876">
                      <w:marLeft w:val="0"/>
                      <w:marRight w:val="0"/>
                      <w:marTop w:val="0"/>
                      <w:marBottom w:val="0"/>
                      <w:divBdr>
                        <w:top w:val="none" w:sz="0" w:space="0" w:color="auto"/>
                        <w:left w:val="none" w:sz="0" w:space="0" w:color="auto"/>
                        <w:bottom w:val="none" w:sz="0" w:space="0" w:color="auto"/>
                        <w:right w:val="none" w:sz="0" w:space="0" w:color="auto"/>
                      </w:divBdr>
                      <w:divsChild>
                        <w:div w:id="411239533">
                          <w:marLeft w:val="0"/>
                          <w:marRight w:val="0"/>
                          <w:marTop w:val="15"/>
                          <w:marBottom w:val="0"/>
                          <w:divBdr>
                            <w:top w:val="none" w:sz="0" w:space="0" w:color="auto"/>
                            <w:left w:val="none" w:sz="0" w:space="0" w:color="auto"/>
                            <w:bottom w:val="none" w:sz="0" w:space="0" w:color="auto"/>
                            <w:right w:val="none" w:sz="0" w:space="0" w:color="auto"/>
                          </w:divBdr>
                          <w:divsChild>
                            <w:div w:id="1728645204">
                              <w:marLeft w:val="0"/>
                              <w:marRight w:val="0"/>
                              <w:marTop w:val="0"/>
                              <w:marBottom w:val="0"/>
                              <w:divBdr>
                                <w:top w:val="none" w:sz="0" w:space="0" w:color="auto"/>
                                <w:left w:val="none" w:sz="0" w:space="0" w:color="auto"/>
                                <w:bottom w:val="none" w:sz="0" w:space="0" w:color="auto"/>
                                <w:right w:val="none" w:sz="0" w:space="0" w:color="auto"/>
                              </w:divBdr>
                              <w:divsChild>
                                <w:div w:id="426271617">
                                  <w:marLeft w:val="0"/>
                                  <w:marRight w:val="0"/>
                                  <w:marTop w:val="0"/>
                                  <w:marBottom w:val="0"/>
                                  <w:divBdr>
                                    <w:top w:val="none" w:sz="0" w:space="0" w:color="auto"/>
                                    <w:left w:val="none" w:sz="0" w:space="0" w:color="auto"/>
                                    <w:bottom w:val="none" w:sz="0" w:space="0" w:color="auto"/>
                                    <w:right w:val="none" w:sz="0" w:space="0" w:color="auto"/>
                                  </w:divBdr>
                                </w:div>
                                <w:div w:id="65961707">
                                  <w:marLeft w:val="0"/>
                                  <w:marRight w:val="0"/>
                                  <w:marTop w:val="0"/>
                                  <w:marBottom w:val="0"/>
                                  <w:divBdr>
                                    <w:top w:val="none" w:sz="0" w:space="0" w:color="auto"/>
                                    <w:left w:val="none" w:sz="0" w:space="0" w:color="auto"/>
                                    <w:bottom w:val="none" w:sz="0" w:space="0" w:color="auto"/>
                                    <w:right w:val="none" w:sz="0" w:space="0" w:color="auto"/>
                                  </w:divBdr>
                                </w:div>
                                <w:div w:id="568462836">
                                  <w:marLeft w:val="0"/>
                                  <w:marRight w:val="0"/>
                                  <w:marTop w:val="0"/>
                                  <w:marBottom w:val="0"/>
                                  <w:divBdr>
                                    <w:top w:val="none" w:sz="0" w:space="0" w:color="auto"/>
                                    <w:left w:val="none" w:sz="0" w:space="0" w:color="auto"/>
                                    <w:bottom w:val="none" w:sz="0" w:space="0" w:color="auto"/>
                                    <w:right w:val="none" w:sz="0" w:space="0" w:color="auto"/>
                                  </w:divBdr>
                                </w:div>
                                <w:div w:id="1565096259">
                                  <w:marLeft w:val="0"/>
                                  <w:marRight w:val="0"/>
                                  <w:marTop w:val="0"/>
                                  <w:marBottom w:val="0"/>
                                  <w:divBdr>
                                    <w:top w:val="none" w:sz="0" w:space="0" w:color="auto"/>
                                    <w:left w:val="none" w:sz="0" w:space="0" w:color="auto"/>
                                    <w:bottom w:val="none" w:sz="0" w:space="0" w:color="auto"/>
                                    <w:right w:val="none" w:sz="0" w:space="0" w:color="auto"/>
                                  </w:divBdr>
                                </w:div>
                                <w:div w:id="812254336">
                                  <w:marLeft w:val="0"/>
                                  <w:marRight w:val="0"/>
                                  <w:marTop w:val="0"/>
                                  <w:marBottom w:val="0"/>
                                  <w:divBdr>
                                    <w:top w:val="none" w:sz="0" w:space="0" w:color="auto"/>
                                    <w:left w:val="none" w:sz="0" w:space="0" w:color="auto"/>
                                    <w:bottom w:val="none" w:sz="0" w:space="0" w:color="auto"/>
                                    <w:right w:val="none" w:sz="0" w:space="0" w:color="auto"/>
                                  </w:divBdr>
                                </w:div>
                                <w:div w:id="578371505">
                                  <w:marLeft w:val="0"/>
                                  <w:marRight w:val="0"/>
                                  <w:marTop w:val="0"/>
                                  <w:marBottom w:val="0"/>
                                  <w:divBdr>
                                    <w:top w:val="none" w:sz="0" w:space="0" w:color="auto"/>
                                    <w:left w:val="none" w:sz="0" w:space="0" w:color="auto"/>
                                    <w:bottom w:val="none" w:sz="0" w:space="0" w:color="auto"/>
                                    <w:right w:val="none" w:sz="0" w:space="0" w:color="auto"/>
                                  </w:divBdr>
                                </w:div>
                                <w:div w:id="77555459">
                                  <w:marLeft w:val="0"/>
                                  <w:marRight w:val="0"/>
                                  <w:marTop w:val="0"/>
                                  <w:marBottom w:val="0"/>
                                  <w:divBdr>
                                    <w:top w:val="none" w:sz="0" w:space="0" w:color="auto"/>
                                    <w:left w:val="none" w:sz="0" w:space="0" w:color="auto"/>
                                    <w:bottom w:val="none" w:sz="0" w:space="0" w:color="auto"/>
                                    <w:right w:val="none" w:sz="0" w:space="0" w:color="auto"/>
                                  </w:divBdr>
                                </w:div>
                                <w:div w:id="338774053">
                                  <w:marLeft w:val="0"/>
                                  <w:marRight w:val="0"/>
                                  <w:marTop w:val="0"/>
                                  <w:marBottom w:val="0"/>
                                  <w:divBdr>
                                    <w:top w:val="none" w:sz="0" w:space="0" w:color="auto"/>
                                    <w:left w:val="none" w:sz="0" w:space="0" w:color="auto"/>
                                    <w:bottom w:val="none" w:sz="0" w:space="0" w:color="auto"/>
                                    <w:right w:val="none" w:sz="0" w:space="0" w:color="auto"/>
                                  </w:divBdr>
                                </w:div>
                                <w:div w:id="1601448728">
                                  <w:marLeft w:val="0"/>
                                  <w:marRight w:val="0"/>
                                  <w:marTop w:val="0"/>
                                  <w:marBottom w:val="0"/>
                                  <w:divBdr>
                                    <w:top w:val="none" w:sz="0" w:space="0" w:color="auto"/>
                                    <w:left w:val="none" w:sz="0" w:space="0" w:color="auto"/>
                                    <w:bottom w:val="none" w:sz="0" w:space="0" w:color="auto"/>
                                    <w:right w:val="none" w:sz="0" w:space="0" w:color="auto"/>
                                  </w:divBdr>
                                </w:div>
                                <w:div w:id="1572620898">
                                  <w:marLeft w:val="0"/>
                                  <w:marRight w:val="0"/>
                                  <w:marTop w:val="0"/>
                                  <w:marBottom w:val="0"/>
                                  <w:divBdr>
                                    <w:top w:val="none" w:sz="0" w:space="0" w:color="auto"/>
                                    <w:left w:val="none" w:sz="0" w:space="0" w:color="auto"/>
                                    <w:bottom w:val="none" w:sz="0" w:space="0" w:color="auto"/>
                                    <w:right w:val="none" w:sz="0" w:space="0" w:color="auto"/>
                                  </w:divBdr>
                                </w:div>
                                <w:div w:id="593363413">
                                  <w:marLeft w:val="0"/>
                                  <w:marRight w:val="0"/>
                                  <w:marTop w:val="0"/>
                                  <w:marBottom w:val="0"/>
                                  <w:divBdr>
                                    <w:top w:val="none" w:sz="0" w:space="0" w:color="auto"/>
                                    <w:left w:val="none" w:sz="0" w:space="0" w:color="auto"/>
                                    <w:bottom w:val="none" w:sz="0" w:space="0" w:color="auto"/>
                                    <w:right w:val="none" w:sz="0" w:space="0" w:color="auto"/>
                                  </w:divBdr>
                                </w:div>
                                <w:div w:id="1362779541">
                                  <w:marLeft w:val="0"/>
                                  <w:marRight w:val="0"/>
                                  <w:marTop w:val="0"/>
                                  <w:marBottom w:val="0"/>
                                  <w:divBdr>
                                    <w:top w:val="none" w:sz="0" w:space="0" w:color="auto"/>
                                    <w:left w:val="none" w:sz="0" w:space="0" w:color="auto"/>
                                    <w:bottom w:val="none" w:sz="0" w:space="0" w:color="auto"/>
                                    <w:right w:val="none" w:sz="0" w:space="0" w:color="auto"/>
                                  </w:divBdr>
                                </w:div>
                                <w:div w:id="1094131828">
                                  <w:marLeft w:val="0"/>
                                  <w:marRight w:val="0"/>
                                  <w:marTop w:val="0"/>
                                  <w:marBottom w:val="0"/>
                                  <w:divBdr>
                                    <w:top w:val="none" w:sz="0" w:space="0" w:color="auto"/>
                                    <w:left w:val="none" w:sz="0" w:space="0" w:color="auto"/>
                                    <w:bottom w:val="none" w:sz="0" w:space="0" w:color="auto"/>
                                    <w:right w:val="none" w:sz="0" w:space="0" w:color="auto"/>
                                  </w:divBdr>
                                </w:div>
                                <w:div w:id="475026963">
                                  <w:marLeft w:val="0"/>
                                  <w:marRight w:val="0"/>
                                  <w:marTop w:val="0"/>
                                  <w:marBottom w:val="0"/>
                                  <w:divBdr>
                                    <w:top w:val="none" w:sz="0" w:space="0" w:color="auto"/>
                                    <w:left w:val="none" w:sz="0" w:space="0" w:color="auto"/>
                                    <w:bottom w:val="none" w:sz="0" w:space="0" w:color="auto"/>
                                    <w:right w:val="none" w:sz="0" w:space="0" w:color="auto"/>
                                  </w:divBdr>
                                </w:div>
                                <w:div w:id="1097865789">
                                  <w:marLeft w:val="0"/>
                                  <w:marRight w:val="0"/>
                                  <w:marTop w:val="0"/>
                                  <w:marBottom w:val="0"/>
                                  <w:divBdr>
                                    <w:top w:val="none" w:sz="0" w:space="0" w:color="auto"/>
                                    <w:left w:val="none" w:sz="0" w:space="0" w:color="auto"/>
                                    <w:bottom w:val="none" w:sz="0" w:space="0" w:color="auto"/>
                                    <w:right w:val="none" w:sz="0" w:space="0" w:color="auto"/>
                                  </w:divBdr>
                                </w:div>
                                <w:div w:id="581181310">
                                  <w:marLeft w:val="0"/>
                                  <w:marRight w:val="0"/>
                                  <w:marTop w:val="0"/>
                                  <w:marBottom w:val="0"/>
                                  <w:divBdr>
                                    <w:top w:val="none" w:sz="0" w:space="0" w:color="auto"/>
                                    <w:left w:val="none" w:sz="0" w:space="0" w:color="auto"/>
                                    <w:bottom w:val="none" w:sz="0" w:space="0" w:color="auto"/>
                                    <w:right w:val="none" w:sz="0" w:space="0" w:color="auto"/>
                                  </w:divBdr>
                                </w:div>
                                <w:div w:id="618223708">
                                  <w:marLeft w:val="0"/>
                                  <w:marRight w:val="0"/>
                                  <w:marTop w:val="0"/>
                                  <w:marBottom w:val="0"/>
                                  <w:divBdr>
                                    <w:top w:val="none" w:sz="0" w:space="0" w:color="auto"/>
                                    <w:left w:val="none" w:sz="0" w:space="0" w:color="auto"/>
                                    <w:bottom w:val="none" w:sz="0" w:space="0" w:color="auto"/>
                                    <w:right w:val="none" w:sz="0" w:space="0" w:color="auto"/>
                                  </w:divBdr>
                                </w:div>
                                <w:div w:id="1677147727">
                                  <w:marLeft w:val="0"/>
                                  <w:marRight w:val="0"/>
                                  <w:marTop w:val="0"/>
                                  <w:marBottom w:val="0"/>
                                  <w:divBdr>
                                    <w:top w:val="none" w:sz="0" w:space="0" w:color="auto"/>
                                    <w:left w:val="none" w:sz="0" w:space="0" w:color="auto"/>
                                    <w:bottom w:val="none" w:sz="0" w:space="0" w:color="auto"/>
                                    <w:right w:val="none" w:sz="0" w:space="0" w:color="auto"/>
                                  </w:divBdr>
                                </w:div>
                                <w:div w:id="1739086296">
                                  <w:marLeft w:val="0"/>
                                  <w:marRight w:val="0"/>
                                  <w:marTop w:val="0"/>
                                  <w:marBottom w:val="0"/>
                                  <w:divBdr>
                                    <w:top w:val="none" w:sz="0" w:space="0" w:color="auto"/>
                                    <w:left w:val="none" w:sz="0" w:space="0" w:color="auto"/>
                                    <w:bottom w:val="none" w:sz="0" w:space="0" w:color="auto"/>
                                    <w:right w:val="none" w:sz="0" w:space="0" w:color="auto"/>
                                  </w:divBdr>
                                </w:div>
                                <w:div w:id="1297760324">
                                  <w:marLeft w:val="0"/>
                                  <w:marRight w:val="0"/>
                                  <w:marTop w:val="0"/>
                                  <w:marBottom w:val="0"/>
                                  <w:divBdr>
                                    <w:top w:val="none" w:sz="0" w:space="0" w:color="auto"/>
                                    <w:left w:val="none" w:sz="0" w:space="0" w:color="auto"/>
                                    <w:bottom w:val="none" w:sz="0" w:space="0" w:color="auto"/>
                                    <w:right w:val="none" w:sz="0" w:space="0" w:color="auto"/>
                                  </w:divBdr>
                                </w:div>
                                <w:div w:id="388652480">
                                  <w:marLeft w:val="0"/>
                                  <w:marRight w:val="0"/>
                                  <w:marTop w:val="0"/>
                                  <w:marBottom w:val="0"/>
                                  <w:divBdr>
                                    <w:top w:val="none" w:sz="0" w:space="0" w:color="auto"/>
                                    <w:left w:val="none" w:sz="0" w:space="0" w:color="auto"/>
                                    <w:bottom w:val="none" w:sz="0" w:space="0" w:color="auto"/>
                                    <w:right w:val="none" w:sz="0" w:space="0" w:color="auto"/>
                                  </w:divBdr>
                                </w:div>
                                <w:div w:id="830632795">
                                  <w:marLeft w:val="0"/>
                                  <w:marRight w:val="0"/>
                                  <w:marTop w:val="0"/>
                                  <w:marBottom w:val="0"/>
                                  <w:divBdr>
                                    <w:top w:val="none" w:sz="0" w:space="0" w:color="auto"/>
                                    <w:left w:val="none" w:sz="0" w:space="0" w:color="auto"/>
                                    <w:bottom w:val="none" w:sz="0" w:space="0" w:color="auto"/>
                                    <w:right w:val="none" w:sz="0" w:space="0" w:color="auto"/>
                                  </w:divBdr>
                                </w:div>
                                <w:div w:id="568810537">
                                  <w:marLeft w:val="0"/>
                                  <w:marRight w:val="0"/>
                                  <w:marTop w:val="0"/>
                                  <w:marBottom w:val="0"/>
                                  <w:divBdr>
                                    <w:top w:val="none" w:sz="0" w:space="0" w:color="auto"/>
                                    <w:left w:val="none" w:sz="0" w:space="0" w:color="auto"/>
                                    <w:bottom w:val="none" w:sz="0" w:space="0" w:color="auto"/>
                                    <w:right w:val="none" w:sz="0" w:space="0" w:color="auto"/>
                                  </w:divBdr>
                                </w:div>
                                <w:div w:id="1112672030">
                                  <w:marLeft w:val="0"/>
                                  <w:marRight w:val="0"/>
                                  <w:marTop w:val="0"/>
                                  <w:marBottom w:val="0"/>
                                  <w:divBdr>
                                    <w:top w:val="none" w:sz="0" w:space="0" w:color="auto"/>
                                    <w:left w:val="none" w:sz="0" w:space="0" w:color="auto"/>
                                    <w:bottom w:val="none" w:sz="0" w:space="0" w:color="auto"/>
                                    <w:right w:val="none" w:sz="0" w:space="0" w:color="auto"/>
                                  </w:divBdr>
                                </w:div>
                                <w:div w:id="249654610">
                                  <w:marLeft w:val="0"/>
                                  <w:marRight w:val="0"/>
                                  <w:marTop w:val="0"/>
                                  <w:marBottom w:val="0"/>
                                  <w:divBdr>
                                    <w:top w:val="none" w:sz="0" w:space="0" w:color="auto"/>
                                    <w:left w:val="none" w:sz="0" w:space="0" w:color="auto"/>
                                    <w:bottom w:val="none" w:sz="0" w:space="0" w:color="auto"/>
                                    <w:right w:val="none" w:sz="0" w:space="0" w:color="auto"/>
                                  </w:divBdr>
                                </w:div>
                                <w:div w:id="65148750">
                                  <w:marLeft w:val="0"/>
                                  <w:marRight w:val="0"/>
                                  <w:marTop w:val="0"/>
                                  <w:marBottom w:val="0"/>
                                  <w:divBdr>
                                    <w:top w:val="none" w:sz="0" w:space="0" w:color="auto"/>
                                    <w:left w:val="none" w:sz="0" w:space="0" w:color="auto"/>
                                    <w:bottom w:val="none" w:sz="0" w:space="0" w:color="auto"/>
                                    <w:right w:val="none" w:sz="0" w:space="0" w:color="auto"/>
                                  </w:divBdr>
                                </w:div>
                                <w:div w:id="516508791">
                                  <w:marLeft w:val="0"/>
                                  <w:marRight w:val="0"/>
                                  <w:marTop w:val="0"/>
                                  <w:marBottom w:val="0"/>
                                  <w:divBdr>
                                    <w:top w:val="none" w:sz="0" w:space="0" w:color="auto"/>
                                    <w:left w:val="none" w:sz="0" w:space="0" w:color="auto"/>
                                    <w:bottom w:val="none" w:sz="0" w:space="0" w:color="auto"/>
                                    <w:right w:val="none" w:sz="0" w:space="0" w:color="auto"/>
                                  </w:divBdr>
                                </w:div>
                                <w:div w:id="545414464">
                                  <w:marLeft w:val="0"/>
                                  <w:marRight w:val="0"/>
                                  <w:marTop w:val="0"/>
                                  <w:marBottom w:val="0"/>
                                  <w:divBdr>
                                    <w:top w:val="none" w:sz="0" w:space="0" w:color="auto"/>
                                    <w:left w:val="none" w:sz="0" w:space="0" w:color="auto"/>
                                    <w:bottom w:val="none" w:sz="0" w:space="0" w:color="auto"/>
                                    <w:right w:val="none" w:sz="0" w:space="0" w:color="auto"/>
                                  </w:divBdr>
                                </w:div>
                                <w:div w:id="262687751">
                                  <w:marLeft w:val="0"/>
                                  <w:marRight w:val="0"/>
                                  <w:marTop w:val="0"/>
                                  <w:marBottom w:val="0"/>
                                  <w:divBdr>
                                    <w:top w:val="none" w:sz="0" w:space="0" w:color="auto"/>
                                    <w:left w:val="none" w:sz="0" w:space="0" w:color="auto"/>
                                    <w:bottom w:val="none" w:sz="0" w:space="0" w:color="auto"/>
                                    <w:right w:val="none" w:sz="0" w:space="0" w:color="auto"/>
                                  </w:divBdr>
                                </w:div>
                                <w:div w:id="133596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0358377">
      <w:bodyDiv w:val="1"/>
      <w:marLeft w:val="0"/>
      <w:marRight w:val="0"/>
      <w:marTop w:val="0"/>
      <w:marBottom w:val="0"/>
      <w:divBdr>
        <w:top w:val="none" w:sz="0" w:space="0" w:color="auto"/>
        <w:left w:val="none" w:sz="0" w:space="0" w:color="auto"/>
        <w:bottom w:val="none" w:sz="0" w:space="0" w:color="auto"/>
        <w:right w:val="none" w:sz="0" w:space="0" w:color="auto"/>
      </w:divBdr>
    </w:div>
    <w:div w:id="1668903743">
      <w:bodyDiv w:val="1"/>
      <w:marLeft w:val="0"/>
      <w:marRight w:val="0"/>
      <w:marTop w:val="0"/>
      <w:marBottom w:val="0"/>
      <w:divBdr>
        <w:top w:val="none" w:sz="0" w:space="0" w:color="auto"/>
        <w:left w:val="none" w:sz="0" w:space="0" w:color="auto"/>
        <w:bottom w:val="none" w:sz="0" w:space="0" w:color="auto"/>
        <w:right w:val="none" w:sz="0" w:space="0" w:color="auto"/>
      </w:divBdr>
    </w:div>
    <w:div w:id="2031488338">
      <w:bodyDiv w:val="1"/>
      <w:marLeft w:val="0"/>
      <w:marRight w:val="0"/>
      <w:marTop w:val="0"/>
      <w:marBottom w:val="0"/>
      <w:divBdr>
        <w:top w:val="none" w:sz="0" w:space="0" w:color="auto"/>
        <w:left w:val="none" w:sz="0" w:space="0" w:color="auto"/>
        <w:bottom w:val="none" w:sz="0" w:space="0" w:color="auto"/>
        <w:right w:val="none" w:sz="0" w:space="0" w:color="auto"/>
      </w:divBdr>
    </w:div>
    <w:div w:id="2127235346">
      <w:bodyDiv w:val="1"/>
      <w:marLeft w:val="0"/>
      <w:marRight w:val="0"/>
      <w:marTop w:val="0"/>
      <w:marBottom w:val="0"/>
      <w:divBdr>
        <w:top w:val="none" w:sz="0" w:space="0" w:color="auto"/>
        <w:left w:val="none" w:sz="0" w:space="0" w:color="auto"/>
        <w:bottom w:val="none" w:sz="0" w:space="0" w:color="auto"/>
        <w:right w:val="none" w:sz="0" w:space="0" w:color="auto"/>
      </w:divBdr>
      <w:divsChild>
        <w:div w:id="1369258245">
          <w:marLeft w:val="0"/>
          <w:marRight w:val="0"/>
          <w:marTop w:val="0"/>
          <w:marBottom w:val="0"/>
          <w:divBdr>
            <w:top w:val="none" w:sz="0" w:space="0" w:color="auto"/>
            <w:left w:val="none" w:sz="0" w:space="0" w:color="auto"/>
            <w:bottom w:val="none" w:sz="0" w:space="0" w:color="auto"/>
            <w:right w:val="none" w:sz="0" w:space="0" w:color="auto"/>
          </w:divBdr>
          <w:divsChild>
            <w:div w:id="1546916133">
              <w:marLeft w:val="0"/>
              <w:marRight w:val="0"/>
              <w:marTop w:val="0"/>
              <w:marBottom w:val="0"/>
              <w:divBdr>
                <w:top w:val="none" w:sz="0" w:space="0" w:color="auto"/>
                <w:left w:val="none" w:sz="0" w:space="0" w:color="auto"/>
                <w:bottom w:val="none" w:sz="0" w:space="0" w:color="auto"/>
                <w:right w:val="none" w:sz="0" w:space="0" w:color="auto"/>
              </w:divBdr>
              <w:divsChild>
                <w:div w:id="2006744272">
                  <w:marLeft w:val="0"/>
                  <w:marRight w:val="0"/>
                  <w:marTop w:val="0"/>
                  <w:marBottom w:val="0"/>
                  <w:divBdr>
                    <w:top w:val="none" w:sz="0" w:space="0" w:color="auto"/>
                    <w:left w:val="none" w:sz="0" w:space="0" w:color="auto"/>
                    <w:bottom w:val="none" w:sz="0" w:space="0" w:color="auto"/>
                    <w:right w:val="none" w:sz="0" w:space="0" w:color="auto"/>
                  </w:divBdr>
                  <w:divsChild>
                    <w:div w:id="1171069456">
                      <w:marLeft w:val="0"/>
                      <w:marRight w:val="0"/>
                      <w:marTop w:val="0"/>
                      <w:marBottom w:val="0"/>
                      <w:divBdr>
                        <w:top w:val="none" w:sz="0" w:space="0" w:color="auto"/>
                        <w:left w:val="none" w:sz="0" w:space="0" w:color="auto"/>
                        <w:bottom w:val="none" w:sz="0" w:space="0" w:color="auto"/>
                        <w:right w:val="none" w:sz="0" w:space="0" w:color="auto"/>
                      </w:divBdr>
                      <w:divsChild>
                        <w:div w:id="121927622">
                          <w:marLeft w:val="0"/>
                          <w:marRight w:val="0"/>
                          <w:marTop w:val="0"/>
                          <w:marBottom w:val="0"/>
                          <w:divBdr>
                            <w:top w:val="none" w:sz="0" w:space="0" w:color="auto"/>
                            <w:left w:val="none" w:sz="0" w:space="0" w:color="auto"/>
                            <w:bottom w:val="none" w:sz="0" w:space="0" w:color="auto"/>
                            <w:right w:val="none" w:sz="0" w:space="0" w:color="auto"/>
                          </w:divBdr>
                          <w:divsChild>
                            <w:div w:id="72091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uristavards.lv/doc/250247-varas-dalisanas-princips-pasvaldiba/" TargetMode="External"/><Relationship Id="rId13" Type="http://schemas.openxmlformats.org/officeDocument/2006/relationships/hyperlink" Target="mailto:reforma@varam.gov.l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k.gov.lv/l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ram.gov.l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mk.gov.lv/lv"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hyperlink" Target="mailto:agnese.paberza@varam.gov.lv" TargetMode="Externa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EC7F3-9B6A-4A7C-AFDC-B375AA26D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7296</Words>
  <Characters>4160</Characters>
  <Application>Microsoft Office Word</Application>
  <DocSecurity>0</DocSecurity>
  <Lines>34</Lines>
  <Paragraphs>22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Likumprojekts “Grozījumi Republikas pilsētas domes un novada domes vēlēšanu likumā”</vt:lpstr>
      <vt:lpstr>Likumprojekta "Grozījums likumā“Par atjaunotā Latvijas Republikas 1937.gada Civillikuma ievada, mantojuma tiesību un lietu tiesību daļas spēkā stāšanās laiku un piemērošanas kārtību” sākotnējās ietekmes novērtējuma ziņojums</vt:lpstr>
    </vt:vector>
  </TitlesOfParts>
  <Manager/>
  <Company>VARAM</Company>
  <LinksUpToDate>false</LinksUpToDate>
  <CharactersWithSpaces>11434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“Grozījumi Republikas pilsētas domes un novada domes vēlēšanu likumā”</dc:title>
  <dc:subject>Anotācija</dc:subject>
  <dc:creator>Agnese.Paberza@varam.gov.lv</dc:creator>
  <dc:description>A.Pabērza - Draudiņa, 66016784, agnese.paberza@varam.gov.lv</dc:description>
  <cp:lastModifiedBy>Agnese Pabērza-Draudiņa</cp:lastModifiedBy>
  <cp:revision>2</cp:revision>
  <cp:lastPrinted>2013-12-16T08:57:00Z</cp:lastPrinted>
  <dcterms:created xsi:type="dcterms:W3CDTF">2019-09-11T10:34:00Z</dcterms:created>
  <dcterms:modified xsi:type="dcterms:W3CDTF">2019-09-11T10:34:00Z</dcterms:modified>
  <cp:contentStatus/>
</cp:coreProperties>
</file>