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72215F" w14:textId="334D142B" w:rsidR="004D15A9" w:rsidRPr="004B3B71" w:rsidRDefault="00FF0D05" w:rsidP="00DA596D">
      <w:pPr>
        <w:spacing w:after="0" w:line="240" w:lineRule="auto"/>
        <w:ind w:firstLine="300"/>
        <w:jc w:val="center"/>
        <w:rPr>
          <w:rFonts w:ascii="Times New Roman" w:eastAsia="Times New Roman" w:hAnsi="Times New Roman" w:cs="Times New Roman"/>
          <w:b/>
          <w:bCs/>
          <w:sz w:val="24"/>
          <w:szCs w:val="24"/>
          <w:lang w:eastAsia="lv-LV"/>
        </w:rPr>
      </w:pPr>
      <w:bookmarkStart w:id="0" w:name="_Hlk180596"/>
      <w:r w:rsidRPr="004B3B71">
        <w:rPr>
          <w:rFonts w:ascii="Times New Roman" w:eastAsia="Times New Roman" w:hAnsi="Times New Roman" w:cs="Times New Roman"/>
          <w:b/>
          <w:bCs/>
          <w:sz w:val="24"/>
          <w:szCs w:val="24"/>
          <w:lang w:eastAsia="lv-LV"/>
        </w:rPr>
        <w:t xml:space="preserve">Likumprojekta </w:t>
      </w:r>
      <w:r w:rsidR="007A3938" w:rsidRPr="004B3B71">
        <w:rPr>
          <w:rFonts w:ascii="Times New Roman" w:eastAsia="Times New Roman" w:hAnsi="Times New Roman" w:cs="Times New Roman"/>
          <w:b/>
          <w:bCs/>
          <w:sz w:val="24"/>
          <w:szCs w:val="24"/>
          <w:lang w:eastAsia="lv-LV"/>
        </w:rPr>
        <w:t>“</w:t>
      </w:r>
      <w:r w:rsidR="004B3B71" w:rsidRPr="004B3B71">
        <w:rPr>
          <w:rFonts w:ascii="Times New Roman" w:hAnsi="Times New Roman" w:cs="Times New Roman"/>
          <w:b/>
          <w:sz w:val="24"/>
          <w:szCs w:val="24"/>
        </w:rPr>
        <w:t>Grozījum</w:t>
      </w:r>
      <w:r w:rsidR="00744289">
        <w:rPr>
          <w:rFonts w:ascii="Times New Roman" w:hAnsi="Times New Roman" w:cs="Times New Roman"/>
          <w:b/>
          <w:sz w:val="24"/>
          <w:szCs w:val="24"/>
        </w:rPr>
        <w:t>s</w:t>
      </w:r>
      <w:r w:rsidR="004B3B71" w:rsidRPr="004B3B71">
        <w:rPr>
          <w:rFonts w:ascii="Times New Roman" w:hAnsi="Times New Roman" w:cs="Times New Roman"/>
          <w:b/>
          <w:sz w:val="24"/>
          <w:szCs w:val="24"/>
        </w:rPr>
        <w:t xml:space="preserve"> Republikas pilsētas un novadu vēlēšanu komisiju un vēlēšanu iecirkņu komisiju likumā”</w:t>
      </w:r>
      <w:r w:rsidR="007A3938" w:rsidRPr="004B3B71">
        <w:rPr>
          <w:rFonts w:ascii="Times New Roman" w:eastAsia="Times New Roman" w:hAnsi="Times New Roman" w:cs="Times New Roman"/>
          <w:b/>
          <w:bCs/>
          <w:sz w:val="24"/>
          <w:szCs w:val="24"/>
          <w:lang w:eastAsia="lv-LV"/>
        </w:rPr>
        <w:t xml:space="preserve"> </w:t>
      </w:r>
      <w:r w:rsidR="004D15A9" w:rsidRPr="004B3B71">
        <w:rPr>
          <w:rFonts w:ascii="Times New Roman" w:eastAsia="Times New Roman" w:hAnsi="Times New Roman" w:cs="Times New Roman"/>
          <w:b/>
          <w:bCs/>
          <w:sz w:val="24"/>
          <w:szCs w:val="24"/>
          <w:lang w:eastAsia="lv-LV"/>
        </w:rPr>
        <w:t>sākotnējās ietekmes novērtējuma ziņojums</w:t>
      </w:r>
      <w:bookmarkEnd w:id="0"/>
      <w:r w:rsidR="004D15A9" w:rsidRPr="004B3B71">
        <w:rPr>
          <w:rFonts w:ascii="Times New Roman" w:eastAsia="Times New Roman" w:hAnsi="Times New Roman" w:cs="Times New Roman"/>
          <w:b/>
          <w:bCs/>
          <w:sz w:val="24"/>
          <w:szCs w:val="24"/>
          <w:lang w:eastAsia="lv-LV"/>
        </w:rPr>
        <w:t xml:space="preserve"> (anotācija)</w:t>
      </w:r>
      <w:r w:rsidR="004B3B71">
        <w:rPr>
          <w:rFonts w:ascii="Times New Roman" w:eastAsia="Times New Roman" w:hAnsi="Times New Roman" w:cs="Times New Roman"/>
          <w:b/>
          <w:bCs/>
          <w:sz w:val="24"/>
          <w:szCs w:val="24"/>
          <w:lang w:eastAsia="lv-LV"/>
        </w:rPr>
        <w:t>.</w:t>
      </w:r>
    </w:p>
    <w:p w14:paraId="1C76E832" w14:textId="0385E507" w:rsidR="00DA596D" w:rsidRDefault="00DA596D" w:rsidP="00DA596D">
      <w:pPr>
        <w:spacing w:after="0" w:line="240" w:lineRule="auto"/>
        <w:ind w:firstLine="300"/>
        <w:jc w:val="center"/>
        <w:rPr>
          <w:rFonts w:ascii="Times New Roman" w:eastAsia="Times New Roman" w:hAnsi="Times New Roman" w:cs="Times New Roman"/>
          <w:b/>
          <w:bCs/>
          <w:sz w:val="24"/>
          <w:szCs w:val="24"/>
          <w:lang w:eastAsia="lv-LV"/>
        </w:rPr>
      </w:pPr>
    </w:p>
    <w:p w14:paraId="42AFF49E" w14:textId="4DBF6201" w:rsidR="00A1552F" w:rsidRDefault="00A1552F" w:rsidP="00DA596D">
      <w:pPr>
        <w:spacing w:after="0" w:line="240" w:lineRule="auto"/>
        <w:ind w:firstLine="300"/>
        <w:jc w:val="center"/>
        <w:rPr>
          <w:rFonts w:ascii="Times New Roman" w:eastAsia="Times New Roman" w:hAnsi="Times New Roman" w:cs="Times New Roman"/>
          <w:b/>
          <w:bCs/>
          <w:sz w:val="24"/>
          <w:szCs w:val="24"/>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28" w:type="dxa"/>
          <w:left w:w="28" w:type="dxa"/>
          <w:bottom w:w="28" w:type="dxa"/>
          <w:right w:w="28" w:type="dxa"/>
        </w:tblCellMar>
        <w:tblLook w:val="04A0" w:firstRow="1" w:lastRow="0" w:firstColumn="1" w:lastColumn="0" w:noHBand="0" w:noVBand="1"/>
      </w:tblPr>
      <w:tblGrid>
        <w:gridCol w:w="2830"/>
        <w:gridCol w:w="6231"/>
      </w:tblGrid>
      <w:tr w:rsidR="00A1552F" w:rsidRPr="002D7166" w14:paraId="70BDCC6E" w14:textId="77777777" w:rsidTr="00A1552F">
        <w:trPr>
          <w:cantSplit/>
        </w:trPr>
        <w:tc>
          <w:tcPr>
            <w:tcW w:w="9061" w:type="dxa"/>
            <w:gridSpan w:val="2"/>
            <w:shd w:val="clear" w:color="auto" w:fill="FFFFFF"/>
            <w:vAlign w:val="center"/>
            <w:hideMark/>
          </w:tcPr>
          <w:p w14:paraId="2E3635E1" w14:textId="77777777" w:rsidR="00A1552F" w:rsidRPr="002D7166" w:rsidRDefault="00A1552F" w:rsidP="00A1552F">
            <w:pPr>
              <w:spacing w:after="0" w:line="240" w:lineRule="auto"/>
              <w:ind w:firstLine="300"/>
              <w:jc w:val="center"/>
              <w:rPr>
                <w:rFonts w:ascii="Cambria" w:hAnsi="Cambria"/>
                <w:b/>
                <w:iCs/>
                <w:sz w:val="19"/>
                <w:szCs w:val="19"/>
              </w:rPr>
            </w:pPr>
            <w:r w:rsidRPr="00A1552F">
              <w:rPr>
                <w:rFonts w:ascii="Times New Roman" w:eastAsia="Times New Roman" w:hAnsi="Times New Roman" w:cs="Times New Roman"/>
                <w:b/>
                <w:bCs/>
                <w:sz w:val="24"/>
                <w:szCs w:val="24"/>
                <w:lang w:eastAsia="lv-LV"/>
              </w:rPr>
              <w:t>Tiesību akta projekta anotācijas kopsavilkums</w:t>
            </w:r>
          </w:p>
        </w:tc>
      </w:tr>
      <w:tr w:rsidR="00A1552F" w:rsidRPr="00744289" w14:paraId="47F047DD" w14:textId="77777777" w:rsidTr="00E9181C">
        <w:trPr>
          <w:cantSplit/>
        </w:trPr>
        <w:tc>
          <w:tcPr>
            <w:tcW w:w="2830" w:type="dxa"/>
            <w:shd w:val="clear" w:color="auto" w:fill="FFFFFF"/>
            <w:hideMark/>
          </w:tcPr>
          <w:p w14:paraId="3C58940B" w14:textId="526FC61E" w:rsidR="00A1552F" w:rsidRPr="00A1552F" w:rsidRDefault="00A1552F" w:rsidP="0043541A">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 xml:space="preserve">Mērķis, risinājums un projekta spēkā stāšanās laiks </w:t>
            </w:r>
          </w:p>
        </w:tc>
        <w:tc>
          <w:tcPr>
            <w:tcW w:w="6231" w:type="dxa"/>
            <w:shd w:val="clear" w:color="auto" w:fill="FFFFFF"/>
            <w:hideMark/>
          </w:tcPr>
          <w:p w14:paraId="2D343C0B" w14:textId="619885AC" w:rsidR="00D4755E" w:rsidRPr="00744289" w:rsidRDefault="00D4755E" w:rsidP="00FF1364">
            <w:pPr>
              <w:spacing w:after="0" w:line="240" w:lineRule="auto"/>
              <w:jc w:val="both"/>
              <w:rPr>
                <w:rFonts w:ascii="Times New Roman" w:eastAsia="Times New Roman" w:hAnsi="Times New Roman" w:cs="Times New Roman"/>
                <w:sz w:val="24"/>
                <w:szCs w:val="24"/>
                <w:lang w:eastAsia="lv-LV"/>
              </w:rPr>
            </w:pPr>
            <w:r w:rsidRPr="00744289">
              <w:rPr>
                <w:rFonts w:ascii="Times New Roman" w:eastAsia="Times New Roman" w:hAnsi="Times New Roman" w:cs="Times New Roman"/>
                <w:sz w:val="24"/>
                <w:szCs w:val="24"/>
                <w:lang w:eastAsia="lv-LV"/>
              </w:rPr>
              <w:t xml:space="preserve">Likumprojekta </w:t>
            </w:r>
            <w:r w:rsidR="00744289" w:rsidRPr="00744289">
              <w:rPr>
                <w:rFonts w:ascii="Times New Roman" w:eastAsia="Times New Roman" w:hAnsi="Times New Roman" w:cs="Times New Roman"/>
                <w:bCs/>
                <w:sz w:val="24"/>
                <w:szCs w:val="24"/>
                <w:lang w:eastAsia="lv-LV"/>
              </w:rPr>
              <w:t>“</w:t>
            </w:r>
            <w:r w:rsidR="00744289" w:rsidRPr="00744289">
              <w:rPr>
                <w:rFonts w:ascii="Times New Roman" w:hAnsi="Times New Roman" w:cs="Times New Roman"/>
                <w:sz w:val="24"/>
                <w:szCs w:val="24"/>
              </w:rPr>
              <w:t>Grozījums Republikas pilsētas un novadu vēlēšanu komisiju un vēlēšanu iecirkņu komisiju likumā”</w:t>
            </w:r>
            <w:r w:rsidR="00744289">
              <w:rPr>
                <w:rFonts w:ascii="Times New Roman" w:hAnsi="Times New Roman" w:cs="Times New Roman"/>
                <w:sz w:val="24"/>
                <w:szCs w:val="24"/>
              </w:rPr>
              <w:t xml:space="preserve"> (turpmāk – likumprojekts)</w:t>
            </w:r>
            <w:r w:rsidR="00744289" w:rsidRPr="00744289">
              <w:rPr>
                <w:rFonts w:ascii="Times New Roman" w:eastAsia="Times New Roman" w:hAnsi="Times New Roman" w:cs="Times New Roman"/>
                <w:bCs/>
                <w:sz w:val="24"/>
                <w:szCs w:val="24"/>
                <w:lang w:eastAsia="lv-LV"/>
              </w:rPr>
              <w:t xml:space="preserve"> </w:t>
            </w:r>
            <w:r w:rsidRPr="00744289">
              <w:rPr>
                <w:rFonts w:ascii="Times New Roman" w:eastAsia="Times New Roman" w:hAnsi="Times New Roman" w:cs="Times New Roman"/>
                <w:sz w:val="24"/>
                <w:szCs w:val="24"/>
                <w:lang w:eastAsia="lv-LV"/>
              </w:rPr>
              <w:t xml:space="preserve">mērķis ir </w:t>
            </w:r>
            <w:r w:rsidR="00A04CFF" w:rsidRPr="00744289">
              <w:rPr>
                <w:rFonts w:ascii="Times New Roman" w:eastAsia="Times New Roman" w:hAnsi="Times New Roman" w:cs="Times New Roman"/>
                <w:sz w:val="24"/>
                <w:szCs w:val="24"/>
                <w:lang w:eastAsia="lv-LV"/>
              </w:rPr>
              <w:t xml:space="preserve">ar Pārejas noteikumiem noteikt, ka </w:t>
            </w:r>
            <w:r w:rsidR="004B3B71" w:rsidRPr="00744289">
              <w:rPr>
                <w:rFonts w:ascii="Times New Roman" w:hAnsi="Times New Roman" w:cs="Times New Roman"/>
                <w:sz w:val="24"/>
                <w:szCs w:val="24"/>
              </w:rPr>
              <w:t xml:space="preserve">esošo </w:t>
            </w:r>
            <w:r w:rsidR="00E856B1" w:rsidRPr="00744289">
              <w:rPr>
                <w:rFonts w:ascii="Times New Roman" w:hAnsi="Times New Roman" w:cs="Times New Roman"/>
                <w:sz w:val="24"/>
                <w:szCs w:val="24"/>
              </w:rPr>
              <w:t xml:space="preserve">pilsētas vai </w:t>
            </w:r>
            <w:r w:rsidR="004B3B71" w:rsidRPr="00744289">
              <w:rPr>
                <w:rFonts w:ascii="Times New Roman" w:hAnsi="Times New Roman" w:cs="Times New Roman"/>
                <w:sz w:val="24"/>
                <w:szCs w:val="24"/>
              </w:rPr>
              <w:t>nova</w:t>
            </w:r>
            <w:r w:rsidR="00A04CFF" w:rsidRPr="00744289">
              <w:rPr>
                <w:rFonts w:ascii="Times New Roman" w:hAnsi="Times New Roman" w:cs="Times New Roman"/>
                <w:sz w:val="24"/>
                <w:szCs w:val="24"/>
              </w:rPr>
              <w:t xml:space="preserve">du vēlēšanu komisiju locekļus </w:t>
            </w:r>
            <w:r w:rsidR="004B3B71" w:rsidRPr="00744289">
              <w:rPr>
                <w:rFonts w:ascii="Times New Roman" w:hAnsi="Times New Roman" w:cs="Times New Roman"/>
                <w:sz w:val="24"/>
                <w:szCs w:val="24"/>
              </w:rPr>
              <w:t xml:space="preserve">varēs pieteikt darbam apvienoto </w:t>
            </w:r>
            <w:r w:rsidR="00E856B1" w:rsidRPr="00744289">
              <w:rPr>
                <w:rFonts w:ascii="Times New Roman" w:hAnsi="Times New Roman" w:cs="Times New Roman"/>
                <w:sz w:val="24"/>
                <w:szCs w:val="24"/>
              </w:rPr>
              <w:t>administ</w:t>
            </w:r>
            <w:r w:rsidR="00F4292A" w:rsidRPr="00744289">
              <w:rPr>
                <w:rFonts w:ascii="Times New Roman" w:hAnsi="Times New Roman" w:cs="Times New Roman"/>
                <w:sz w:val="24"/>
                <w:szCs w:val="24"/>
              </w:rPr>
              <w:t>ra</w:t>
            </w:r>
            <w:r w:rsidR="00E856B1" w:rsidRPr="00744289">
              <w:rPr>
                <w:rFonts w:ascii="Times New Roman" w:hAnsi="Times New Roman" w:cs="Times New Roman"/>
                <w:sz w:val="24"/>
                <w:szCs w:val="24"/>
              </w:rPr>
              <w:t>tīvi teritoriālo vienību</w:t>
            </w:r>
            <w:r w:rsidR="004B3B71" w:rsidRPr="00744289">
              <w:rPr>
                <w:rFonts w:ascii="Times New Roman" w:hAnsi="Times New Roman" w:cs="Times New Roman"/>
                <w:sz w:val="24"/>
                <w:szCs w:val="24"/>
              </w:rPr>
              <w:t xml:space="preserve"> vēlēšanu komisijā</w:t>
            </w:r>
            <w:r w:rsidR="00A04CFF" w:rsidRPr="00744289">
              <w:rPr>
                <w:rFonts w:ascii="Times New Roman" w:hAnsi="Times New Roman" w:cs="Times New Roman"/>
                <w:sz w:val="24"/>
                <w:szCs w:val="24"/>
              </w:rPr>
              <w:t xml:space="preserve"> pašvaldību vēlēšanās, kas notiks </w:t>
            </w:r>
            <w:proofErr w:type="spellStart"/>
            <w:r w:rsidR="00A04CFF" w:rsidRPr="00744289">
              <w:rPr>
                <w:rFonts w:ascii="Times New Roman" w:hAnsi="Times New Roman" w:cs="Times New Roman"/>
                <w:sz w:val="24"/>
                <w:szCs w:val="24"/>
              </w:rPr>
              <w:t>jaunizveidotajās</w:t>
            </w:r>
            <w:proofErr w:type="spellEnd"/>
            <w:r w:rsidR="00A04CFF" w:rsidRPr="00744289">
              <w:rPr>
                <w:rFonts w:ascii="Times New Roman" w:hAnsi="Times New Roman" w:cs="Times New Roman"/>
                <w:sz w:val="24"/>
                <w:szCs w:val="24"/>
              </w:rPr>
              <w:t xml:space="preserve"> adminis</w:t>
            </w:r>
            <w:r w:rsidR="00FF1364" w:rsidRPr="00744289">
              <w:rPr>
                <w:rFonts w:ascii="Times New Roman" w:hAnsi="Times New Roman" w:cs="Times New Roman"/>
                <w:sz w:val="24"/>
                <w:szCs w:val="24"/>
              </w:rPr>
              <w:t>tratīvajās teritorijās 2021.gadā</w:t>
            </w:r>
            <w:r w:rsidR="004B3B71" w:rsidRPr="00744289">
              <w:rPr>
                <w:rFonts w:ascii="Times New Roman" w:hAnsi="Times New Roman" w:cs="Times New Roman"/>
                <w:sz w:val="24"/>
                <w:szCs w:val="24"/>
              </w:rPr>
              <w:t>.</w:t>
            </w:r>
            <w:r w:rsidR="00393602">
              <w:rPr>
                <w:rFonts w:ascii="Times New Roman" w:hAnsi="Times New Roman" w:cs="Times New Roman"/>
                <w:sz w:val="24"/>
                <w:szCs w:val="24"/>
              </w:rPr>
              <w:t xml:space="preserve"> </w:t>
            </w:r>
            <w:r w:rsidR="00393602">
              <w:rPr>
                <w:rFonts w:ascii="Times New Roman" w:eastAsia="Times New Roman" w:hAnsi="Times New Roman" w:cs="Times New Roman"/>
                <w:sz w:val="24"/>
                <w:szCs w:val="24"/>
                <w:lang w:eastAsia="lv-LV"/>
              </w:rPr>
              <w:t>Paredzēts ka likumprojekts stāsies spēkā pirms 2021.gada pašvaldību vēlēšanām.</w:t>
            </w:r>
          </w:p>
        </w:tc>
      </w:tr>
    </w:tbl>
    <w:p w14:paraId="38674108" w14:textId="77777777" w:rsidR="00A1552F" w:rsidRPr="00BC2633" w:rsidRDefault="00A1552F" w:rsidP="006641E1">
      <w:pPr>
        <w:spacing w:after="0" w:line="240" w:lineRule="auto"/>
        <w:jc w:val="center"/>
        <w:rPr>
          <w:rFonts w:ascii="Times New Roman" w:eastAsia="Times New Roman" w:hAnsi="Times New Roman" w:cs="Times New Roman"/>
          <w:b/>
          <w:bCs/>
          <w:sz w:val="24"/>
          <w:szCs w:val="24"/>
          <w:lang w:eastAsia="lv-LV"/>
        </w:rPr>
      </w:pPr>
    </w:p>
    <w:tbl>
      <w:tblPr>
        <w:tblW w:w="5004" w:type="pct"/>
        <w:tblInd w:w="-8" w:type="dxa"/>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362"/>
        <w:gridCol w:w="1622"/>
        <w:gridCol w:w="991"/>
        <w:gridCol w:w="1135"/>
        <w:gridCol w:w="852"/>
        <w:gridCol w:w="991"/>
        <w:gridCol w:w="850"/>
        <w:gridCol w:w="1278"/>
        <w:gridCol w:w="981"/>
      </w:tblGrid>
      <w:tr w:rsidR="00BC2633" w:rsidRPr="00BC2633" w14:paraId="2C53EF84" w14:textId="77777777" w:rsidTr="0059057E">
        <w:trPr>
          <w:trHeight w:val="405"/>
        </w:trPr>
        <w:tc>
          <w:tcPr>
            <w:tcW w:w="5000" w:type="pct"/>
            <w:gridSpan w:val="9"/>
            <w:tcBorders>
              <w:top w:val="outset" w:sz="6" w:space="0" w:color="414142"/>
              <w:left w:val="outset" w:sz="6" w:space="0" w:color="414142"/>
              <w:bottom w:val="outset" w:sz="6" w:space="0" w:color="414142"/>
              <w:right w:val="outset" w:sz="6" w:space="0" w:color="414142"/>
            </w:tcBorders>
            <w:vAlign w:val="center"/>
            <w:hideMark/>
          </w:tcPr>
          <w:p w14:paraId="18B67FDD" w14:textId="77777777" w:rsidR="004D15A9" w:rsidRPr="00BC2633" w:rsidRDefault="004D15A9" w:rsidP="00DA596D">
            <w:pPr>
              <w:spacing w:after="0" w:line="240" w:lineRule="auto"/>
              <w:ind w:firstLine="300"/>
              <w:jc w:val="center"/>
              <w:rPr>
                <w:rFonts w:ascii="Times New Roman" w:eastAsia="Times New Roman" w:hAnsi="Times New Roman" w:cs="Times New Roman"/>
                <w:b/>
                <w:bCs/>
                <w:sz w:val="24"/>
                <w:szCs w:val="24"/>
                <w:lang w:eastAsia="lv-LV"/>
              </w:rPr>
            </w:pPr>
            <w:r w:rsidRPr="00BC2633">
              <w:rPr>
                <w:rFonts w:ascii="Times New Roman" w:eastAsia="Times New Roman" w:hAnsi="Times New Roman" w:cs="Times New Roman"/>
                <w:b/>
                <w:bCs/>
                <w:sz w:val="24"/>
                <w:szCs w:val="24"/>
                <w:lang w:eastAsia="lv-LV"/>
              </w:rPr>
              <w:t>I. Tiesību akta projekta izstrādes nepieciešamība</w:t>
            </w:r>
          </w:p>
        </w:tc>
      </w:tr>
      <w:tr w:rsidR="00DA326E" w:rsidRPr="00BC2633" w14:paraId="22687615" w14:textId="77777777" w:rsidTr="00637D7E">
        <w:trPr>
          <w:trHeight w:val="405"/>
        </w:trPr>
        <w:tc>
          <w:tcPr>
            <w:tcW w:w="200" w:type="pct"/>
            <w:tcBorders>
              <w:top w:val="outset" w:sz="6" w:space="0" w:color="414142"/>
              <w:left w:val="outset" w:sz="6" w:space="0" w:color="414142"/>
              <w:bottom w:val="outset" w:sz="6" w:space="0" w:color="414142"/>
              <w:right w:val="outset" w:sz="6" w:space="0" w:color="414142"/>
            </w:tcBorders>
            <w:hideMark/>
          </w:tcPr>
          <w:p w14:paraId="2B187791"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1.</w:t>
            </w:r>
          </w:p>
        </w:tc>
        <w:tc>
          <w:tcPr>
            <w:tcW w:w="1442" w:type="pct"/>
            <w:gridSpan w:val="2"/>
            <w:tcBorders>
              <w:top w:val="outset" w:sz="6" w:space="0" w:color="414142"/>
              <w:left w:val="outset" w:sz="6" w:space="0" w:color="414142"/>
              <w:bottom w:val="outset" w:sz="6" w:space="0" w:color="414142"/>
              <w:right w:val="outset" w:sz="6" w:space="0" w:color="414142"/>
            </w:tcBorders>
            <w:hideMark/>
          </w:tcPr>
          <w:p w14:paraId="64AFBCA2"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Pamatojums</w:t>
            </w:r>
          </w:p>
        </w:tc>
        <w:tc>
          <w:tcPr>
            <w:tcW w:w="3359" w:type="pct"/>
            <w:gridSpan w:val="6"/>
            <w:tcBorders>
              <w:top w:val="outset" w:sz="6" w:space="0" w:color="414142"/>
              <w:left w:val="outset" w:sz="6" w:space="0" w:color="414142"/>
              <w:bottom w:val="outset" w:sz="6" w:space="0" w:color="414142"/>
              <w:right w:val="outset" w:sz="6" w:space="0" w:color="414142"/>
            </w:tcBorders>
            <w:hideMark/>
          </w:tcPr>
          <w:p w14:paraId="26B1754C" w14:textId="2F0B72B0" w:rsidR="00C45C60" w:rsidRDefault="00744289" w:rsidP="001C596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Latvijas Republikas </w:t>
            </w:r>
            <w:r w:rsidR="00C45C60" w:rsidRPr="00C45C60">
              <w:rPr>
                <w:rFonts w:ascii="Times New Roman" w:eastAsia="Times New Roman" w:hAnsi="Times New Roman" w:cs="Times New Roman"/>
                <w:sz w:val="24"/>
                <w:szCs w:val="24"/>
                <w:lang w:eastAsia="lv-LV"/>
              </w:rPr>
              <w:t>Saeima</w:t>
            </w:r>
            <w:r w:rsidR="00C45C60">
              <w:rPr>
                <w:rFonts w:ascii="Times New Roman" w:eastAsia="Times New Roman" w:hAnsi="Times New Roman" w:cs="Times New Roman"/>
                <w:sz w:val="24"/>
                <w:szCs w:val="24"/>
                <w:lang w:eastAsia="lv-LV"/>
              </w:rPr>
              <w:t>s</w:t>
            </w:r>
            <w:r w:rsidR="00C45C60" w:rsidRPr="00C45C60">
              <w:rPr>
                <w:rFonts w:ascii="Times New Roman" w:eastAsia="Times New Roman" w:hAnsi="Times New Roman" w:cs="Times New Roman"/>
                <w:sz w:val="24"/>
                <w:szCs w:val="24"/>
                <w:lang w:eastAsia="lv-LV"/>
              </w:rPr>
              <w:t xml:space="preserve"> </w:t>
            </w:r>
            <w:r w:rsidR="00C45C60">
              <w:rPr>
                <w:rFonts w:ascii="Times New Roman" w:eastAsia="Times New Roman" w:hAnsi="Times New Roman" w:cs="Times New Roman"/>
                <w:sz w:val="24"/>
                <w:szCs w:val="24"/>
                <w:lang w:eastAsia="lv-LV"/>
              </w:rPr>
              <w:t>2019.gada</w:t>
            </w:r>
            <w:r w:rsidR="00C45C60" w:rsidRPr="00C45C60">
              <w:rPr>
                <w:rFonts w:ascii="Times New Roman" w:eastAsia="Times New Roman" w:hAnsi="Times New Roman" w:cs="Times New Roman"/>
                <w:sz w:val="24"/>
                <w:szCs w:val="24"/>
                <w:lang w:eastAsia="lv-LV"/>
              </w:rPr>
              <w:t xml:space="preserve"> 21. marta lēmum</w:t>
            </w:r>
            <w:r w:rsidR="00C45C60">
              <w:rPr>
                <w:rFonts w:ascii="Times New Roman" w:eastAsia="Times New Roman" w:hAnsi="Times New Roman" w:cs="Times New Roman"/>
                <w:sz w:val="24"/>
                <w:szCs w:val="24"/>
                <w:lang w:eastAsia="lv-LV"/>
              </w:rPr>
              <w:t>s</w:t>
            </w:r>
            <w:r w:rsidR="00C45C60" w:rsidRPr="00C45C60">
              <w:rPr>
                <w:rFonts w:ascii="Times New Roman" w:eastAsia="Times New Roman" w:hAnsi="Times New Roman" w:cs="Times New Roman"/>
                <w:sz w:val="24"/>
                <w:szCs w:val="24"/>
                <w:lang w:eastAsia="lv-LV"/>
              </w:rPr>
              <w:t xml:space="preserve"> turpināt 1998. gadā iesākto teritoriālo reformu un līdz 2021.</w:t>
            </w:r>
            <w:r>
              <w:rPr>
                <w:rFonts w:ascii="Times New Roman" w:eastAsia="Times New Roman" w:hAnsi="Times New Roman" w:cs="Times New Roman"/>
                <w:sz w:val="24"/>
                <w:szCs w:val="24"/>
                <w:lang w:eastAsia="lv-LV"/>
              </w:rPr>
              <w:t> </w:t>
            </w:r>
            <w:r w:rsidR="00C45C60" w:rsidRPr="00C45C60">
              <w:rPr>
                <w:rFonts w:ascii="Times New Roman" w:eastAsia="Times New Roman" w:hAnsi="Times New Roman" w:cs="Times New Roman"/>
                <w:sz w:val="24"/>
                <w:szCs w:val="24"/>
                <w:lang w:eastAsia="lv-LV"/>
              </w:rPr>
              <w:t>gadam izveidot ekonomiski attīstīties spējīgas administratīvās teritorijas ar vietējām pašvaldībām, kas spēj nodrošināt tām likumos noteikto autonomo funkciju izpildi salīdzināmā kvalitātē un pieejamībā un sniedz iedzīvotājiem kvalitatīvus pakalpojumus par samērīgām izmaksām</w:t>
            </w:r>
            <w:r w:rsidR="00C45C60">
              <w:rPr>
                <w:rFonts w:ascii="Times New Roman" w:eastAsia="Times New Roman" w:hAnsi="Times New Roman" w:cs="Times New Roman"/>
                <w:sz w:val="24"/>
                <w:szCs w:val="24"/>
                <w:lang w:eastAsia="lv-LV"/>
              </w:rPr>
              <w:t>.</w:t>
            </w:r>
          </w:p>
          <w:p w14:paraId="0A3EB312" w14:textId="7B2C40CB" w:rsidR="00D4755E" w:rsidRPr="00BC2633" w:rsidRDefault="00A04CFF" w:rsidP="001C596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Likumprojekta sagatavošana ir </w:t>
            </w:r>
            <w:r w:rsidR="00C45C60">
              <w:rPr>
                <w:rFonts w:ascii="Times New Roman" w:eastAsia="Times New Roman" w:hAnsi="Times New Roman" w:cs="Times New Roman"/>
                <w:sz w:val="24"/>
                <w:szCs w:val="24"/>
                <w:lang w:eastAsia="lv-LV"/>
              </w:rPr>
              <w:t>Vides aizsardzības un reģionālās attīstības ministrijas iniciatīva.</w:t>
            </w:r>
            <w:r w:rsidR="00D4755E">
              <w:rPr>
                <w:rFonts w:ascii="Times New Roman" w:eastAsia="Times New Roman" w:hAnsi="Times New Roman" w:cs="Times New Roman"/>
                <w:sz w:val="24"/>
                <w:szCs w:val="24"/>
                <w:lang w:eastAsia="lv-LV"/>
              </w:rPr>
              <w:t xml:space="preserve"> </w:t>
            </w:r>
          </w:p>
        </w:tc>
      </w:tr>
      <w:tr w:rsidR="004B3B71" w:rsidRPr="00BC2633" w14:paraId="5FF7B6AF" w14:textId="77777777" w:rsidTr="00637D7E">
        <w:trPr>
          <w:trHeight w:val="465"/>
        </w:trPr>
        <w:tc>
          <w:tcPr>
            <w:tcW w:w="200" w:type="pct"/>
            <w:tcBorders>
              <w:top w:val="outset" w:sz="6" w:space="0" w:color="414142"/>
              <w:left w:val="outset" w:sz="6" w:space="0" w:color="414142"/>
              <w:bottom w:val="outset" w:sz="6" w:space="0" w:color="414142"/>
              <w:right w:val="outset" w:sz="6" w:space="0" w:color="414142"/>
            </w:tcBorders>
            <w:hideMark/>
          </w:tcPr>
          <w:p w14:paraId="1C86D47B" w14:textId="77777777" w:rsidR="004B3B71" w:rsidRPr="00BC2633" w:rsidRDefault="004B3B71" w:rsidP="004B3B71">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2.</w:t>
            </w:r>
          </w:p>
        </w:tc>
        <w:tc>
          <w:tcPr>
            <w:tcW w:w="1442" w:type="pct"/>
            <w:gridSpan w:val="2"/>
            <w:tcBorders>
              <w:top w:val="outset" w:sz="6" w:space="0" w:color="414142"/>
              <w:left w:val="outset" w:sz="6" w:space="0" w:color="414142"/>
              <w:bottom w:val="outset" w:sz="6" w:space="0" w:color="414142"/>
              <w:right w:val="outset" w:sz="6" w:space="0" w:color="414142"/>
            </w:tcBorders>
            <w:hideMark/>
          </w:tcPr>
          <w:p w14:paraId="7B9225C8" w14:textId="77777777" w:rsidR="004B3B71" w:rsidRPr="00BC2633" w:rsidRDefault="004B3B71" w:rsidP="004B3B71">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3359" w:type="pct"/>
            <w:gridSpan w:val="6"/>
            <w:tcBorders>
              <w:top w:val="outset" w:sz="6" w:space="0" w:color="414142"/>
              <w:left w:val="outset" w:sz="6" w:space="0" w:color="414142"/>
              <w:bottom w:val="outset" w:sz="6" w:space="0" w:color="414142"/>
              <w:right w:val="outset" w:sz="6" w:space="0" w:color="414142"/>
            </w:tcBorders>
            <w:hideMark/>
          </w:tcPr>
          <w:p w14:paraId="5807E035" w14:textId="3C3D7882" w:rsidR="004B3B71" w:rsidRPr="004B3B71" w:rsidRDefault="004B3B71" w:rsidP="004B3B71">
            <w:pPr>
              <w:spacing w:after="0" w:line="240" w:lineRule="auto"/>
              <w:jc w:val="both"/>
              <w:rPr>
                <w:rFonts w:ascii="Times New Roman" w:eastAsia="Times New Roman" w:hAnsi="Times New Roman" w:cs="Times New Roman"/>
                <w:sz w:val="24"/>
                <w:szCs w:val="24"/>
                <w:lang w:eastAsia="lv-LV"/>
              </w:rPr>
            </w:pPr>
            <w:r w:rsidRPr="004B3B71">
              <w:rPr>
                <w:rFonts w:ascii="Times New Roman" w:hAnsi="Times New Roman" w:cs="Times New Roman"/>
                <w:sz w:val="24"/>
                <w:szCs w:val="24"/>
              </w:rPr>
              <w:t>Republikas pilsētas un novadu vēlēšanu komisiju un vēlēšanu iecirkņu komisiju likuma 5.panta pirmā daļa no</w:t>
            </w:r>
            <w:r w:rsidR="00744289">
              <w:rPr>
                <w:rFonts w:ascii="Times New Roman" w:hAnsi="Times New Roman" w:cs="Times New Roman"/>
                <w:sz w:val="24"/>
                <w:szCs w:val="24"/>
              </w:rPr>
              <w:t>teic</w:t>
            </w:r>
            <w:r w:rsidRPr="004B3B71">
              <w:rPr>
                <w:rFonts w:ascii="Times New Roman" w:hAnsi="Times New Roman" w:cs="Times New Roman"/>
                <w:sz w:val="24"/>
                <w:szCs w:val="24"/>
              </w:rPr>
              <w:t>, ka  Republikas pilsētas vai novada vēlēšanu komisijas priekšsēdētāju un pārējos vēlēšanu komisijas locekļus ievēlē attiecīgās republikas pilsētas dome vai novada dome triju mēnešu laikā pēc domes ievēlēšanas vai viena mēneša laikā pēc domes izveidošanas.</w:t>
            </w:r>
          </w:p>
          <w:p w14:paraId="132A3388" w14:textId="653BA533" w:rsidR="004B3B71" w:rsidRPr="004B3B71" w:rsidRDefault="004B3B71" w:rsidP="00393602">
            <w:pPr>
              <w:spacing w:after="0" w:line="240" w:lineRule="auto"/>
              <w:jc w:val="both"/>
              <w:rPr>
                <w:rFonts w:ascii="Times New Roman" w:hAnsi="Times New Roman" w:cs="Times New Roman"/>
                <w:sz w:val="24"/>
                <w:szCs w:val="24"/>
              </w:rPr>
            </w:pPr>
            <w:r w:rsidRPr="004B3B71">
              <w:rPr>
                <w:rFonts w:ascii="Times New Roman" w:hAnsi="Times New Roman" w:cs="Times New Roman"/>
                <w:sz w:val="24"/>
                <w:szCs w:val="24"/>
              </w:rPr>
              <w:t>Savukārt Republikas pilsētas un novadu vēlēšanu komisiju un vēlēšanu iecirkņu komisiju likuma 6. panta ceturtā daļa no</w:t>
            </w:r>
            <w:r w:rsidR="00744289">
              <w:rPr>
                <w:rFonts w:ascii="Times New Roman" w:hAnsi="Times New Roman" w:cs="Times New Roman"/>
                <w:sz w:val="24"/>
                <w:szCs w:val="24"/>
              </w:rPr>
              <w:t>teic</w:t>
            </w:r>
            <w:r w:rsidRPr="004B3B71">
              <w:rPr>
                <w:rFonts w:ascii="Times New Roman" w:hAnsi="Times New Roman" w:cs="Times New Roman"/>
                <w:sz w:val="24"/>
                <w:szCs w:val="24"/>
              </w:rPr>
              <w:t>, ka viena un tā pati persona, izņemot 1.panta ceturtajā daļā noteiktos gadījumus, nevar būt vairākās komisijās.</w:t>
            </w:r>
          </w:p>
          <w:p w14:paraId="2061F6A4" w14:textId="7A6C4CEF" w:rsidR="004B3B71" w:rsidRPr="004B3B71" w:rsidRDefault="004B3B71" w:rsidP="00393602">
            <w:pPr>
              <w:spacing w:after="0" w:line="240" w:lineRule="auto"/>
              <w:jc w:val="both"/>
              <w:rPr>
                <w:rFonts w:ascii="Times New Roman" w:hAnsi="Times New Roman" w:cs="Times New Roman"/>
                <w:sz w:val="24"/>
                <w:szCs w:val="24"/>
              </w:rPr>
            </w:pPr>
            <w:r w:rsidRPr="004B3B71">
              <w:rPr>
                <w:rFonts w:ascii="Times New Roman" w:hAnsi="Times New Roman" w:cs="Times New Roman"/>
                <w:sz w:val="24"/>
                <w:szCs w:val="24"/>
              </w:rPr>
              <w:t xml:space="preserve">Ņemot vērā minēto, esošo </w:t>
            </w:r>
            <w:r w:rsidR="006A48D7">
              <w:rPr>
                <w:rFonts w:ascii="Times New Roman" w:hAnsi="Times New Roman" w:cs="Times New Roman"/>
                <w:sz w:val="24"/>
                <w:szCs w:val="24"/>
              </w:rPr>
              <w:t xml:space="preserve">pilsētu un </w:t>
            </w:r>
            <w:r w:rsidRPr="004B3B71">
              <w:rPr>
                <w:rFonts w:ascii="Times New Roman" w:hAnsi="Times New Roman" w:cs="Times New Roman"/>
                <w:sz w:val="24"/>
                <w:szCs w:val="24"/>
              </w:rPr>
              <w:t xml:space="preserve">novadu vēlēšanu komisiju locekļus nevarēs pieteikt darbam apvienoto novadu vēlēšanu komisijā. </w:t>
            </w:r>
          </w:p>
          <w:p w14:paraId="30C06537" w14:textId="330AC782" w:rsidR="004B3B71" w:rsidRPr="00A04CFF" w:rsidRDefault="004B3B71" w:rsidP="004B3B71">
            <w:pPr>
              <w:spacing w:after="0" w:line="240" w:lineRule="auto"/>
              <w:jc w:val="both"/>
              <w:rPr>
                <w:rFonts w:ascii="Times New Roman" w:hAnsi="Times New Roman" w:cs="Times New Roman"/>
                <w:sz w:val="24"/>
                <w:szCs w:val="24"/>
              </w:rPr>
            </w:pPr>
            <w:r w:rsidRPr="004B3B71">
              <w:rPr>
                <w:rFonts w:ascii="Times New Roman" w:hAnsi="Times New Roman" w:cs="Times New Roman"/>
                <w:sz w:val="24"/>
                <w:szCs w:val="24"/>
              </w:rPr>
              <w:t xml:space="preserve">Lai mainītu šo situāciju, pēc analoģijas ar iepriekšējo administratīvi teritoriālo reformu, nepieciešams veikt grozījumu Republikas pilsētas un novadu vēlēšanu komisiju un vēlēšanu iecirkņu komisiju likuma Pārejas noteikumos, nosakot to, ka esošo </w:t>
            </w:r>
            <w:r w:rsidR="00350774">
              <w:rPr>
                <w:rFonts w:ascii="Times New Roman" w:hAnsi="Times New Roman" w:cs="Times New Roman"/>
                <w:sz w:val="24"/>
                <w:szCs w:val="24"/>
              </w:rPr>
              <w:t xml:space="preserve">pilsētu un novadu </w:t>
            </w:r>
            <w:r w:rsidRPr="004B3B71">
              <w:rPr>
                <w:rFonts w:ascii="Times New Roman" w:hAnsi="Times New Roman" w:cs="Times New Roman"/>
                <w:sz w:val="24"/>
                <w:szCs w:val="24"/>
              </w:rPr>
              <w:t>vēlēšanu komisiju locekļus var pieteikt darbam apvienoto novadu vēlēšanu komisijā</w:t>
            </w:r>
            <w:r w:rsidR="00A04CFF">
              <w:rPr>
                <w:rFonts w:ascii="Times New Roman" w:hAnsi="Times New Roman" w:cs="Times New Roman"/>
                <w:sz w:val="24"/>
                <w:szCs w:val="24"/>
              </w:rPr>
              <w:t>s</w:t>
            </w:r>
            <w:r w:rsidRPr="004B3B71">
              <w:rPr>
                <w:rFonts w:ascii="Times New Roman" w:hAnsi="Times New Roman" w:cs="Times New Roman"/>
                <w:sz w:val="24"/>
                <w:szCs w:val="24"/>
              </w:rPr>
              <w:t>.</w:t>
            </w:r>
          </w:p>
        </w:tc>
      </w:tr>
      <w:tr w:rsidR="004B3B71" w:rsidRPr="00BC2633" w14:paraId="1AA028D9" w14:textId="77777777" w:rsidTr="00637D7E">
        <w:trPr>
          <w:trHeight w:val="465"/>
        </w:trPr>
        <w:tc>
          <w:tcPr>
            <w:tcW w:w="200" w:type="pct"/>
            <w:tcBorders>
              <w:top w:val="outset" w:sz="6" w:space="0" w:color="414142"/>
              <w:left w:val="outset" w:sz="6" w:space="0" w:color="414142"/>
              <w:bottom w:val="outset" w:sz="6" w:space="0" w:color="414142"/>
              <w:right w:val="outset" w:sz="6" w:space="0" w:color="414142"/>
            </w:tcBorders>
            <w:hideMark/>
          </w:tcPr>
          <w:p w14:paraId="3D285142" w14:textId="4C990E12" w:rsidR="004B3B71" w:rsidRPr="00BC2633" w:rsidRDefault="004B3B71" w:rsidP="004B3B71">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3.</w:t>
            </w:r>
          </w:p>
        </w:tc>
        <w:tc>
          <w:tcPr>
            <w:tcW w:w="1442" w:type="pct"/>
            <w:gridSpan w:val="2"/>
            <w:tcBorders>
              <w:top w:val="outset" w:sz="6" w:space="0" w:color="414142"/>
              <w:left w:val="outset" w:sz="6" w:space="0" w:color="414142"/>
              <w:bottom w:val="outset" w:sz="6" w:space="0" w:color="414142"/>
              <w:right w:val="outset" w:sz="6" w:space="0" w:color="414142"/>
            </w:tcBorders>
            <w:hideMark/>
          </w:tcPr>
          <w:p w14:paraId="4EC22A37" w14:textId="51CE741F" w:rsidR="004B3B71" w:rsidRPr="00BC2633" w:rsidRDefault="004B3B71" w:rsidP="004B3B71">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Projekta izstrādē iesaistītās institūcijas</w:t>
            </w:r>
            <w:r>
              <w:rPr>
                <w:rFonts w:ascii="Times New Roman" w:eastAsia="Times New Roman" w:hAnsi="Times New Roman" w:cs="Times New Roman"/>
                <w:sz w:val="24"/>
                <w:szCs w:val="24"/>
                <w:lang w:eastAsia="lv-LV"/>
              </w:rPr>
              <w:t xml:space="preserve"> </w:t>
            </w:r>
            <w:r w:rsidRPr="00A1552F">
              <w:rPr>
                <w:rFonts w:ascii="Times New Roman" w:eastAsia="Times New Roman" w:hAnsi="Times New Roman" w:cs="Times New Roman"/>
                <w:sz w:val="24"/>
                <w:szCs w:val="24"/>
                <w:lang w:eastAsia="lv-LV"/>
              </w:rPr>
              <w:t xml:space="preserve">un </w:t>
            </w:r>
            <w:r w:rsidRPr="00A1552F">
              <w:rPr>
                <w:rFonts w:ascii="Times New Roman" w:eastAsia="Times New Roman" w:hAnsi="Times New Roman" w:cs="Times New Roman"/>
                <w:sz w:val="24"/>
                <w:szCs w:val="24"/>
                <w:lang w:eastAsia="lv-LV"/>
              </w:rPr>
              <w:lastRenderedPageBreak/>
              <w:t>publiskas personas kapitālsabiedrības</w:t>
            </w:r>
          </w:p>
        </w:tc>
        <w:tc>
          <w:tcPr>
            <w:tcW w:w="3359" w:type="pct"/>
            <w:gridSpan w:val="6"/>
            <w:tcBorders>
              <w:top w:val="outset" w:sz="6" w:space="0" w:color="414142"/>
              <w:left w:val="outset" w:sz="6" w:space="0" w:color="414142"/>
              <w:bottom w:val="outset" w:sz="6" w:space="0" w:color="414142"/>
              <w:right w:val="outset" w:sz="6" w:space="0" w:color="414142"/>
            </w:tcBorders>
            <w:hideMark/>
          </w:tcPr>
          <w:p w14:paraId="09DA66A3" w14:textId="49695B24" w:rsidR="004B3B71" w:rsidRPr="00BC2633" w:rsidRDefault="00393602" w:rsidP="004B3B7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Nav.</w:t>
            </w:r>
          </w:p>
        </w:tc>
      </w:tr>
      <w:tr w:rsidR="00393602" w:rsidRPr="00BC2633" w14:paraId="4416C82A" w14:textId="77777777" w:rsidTr="00637D7E">
        <w:tc>
          <w:tcPr>
            <w:tcW w:w="200" w:type="pct"/>
            <w:tcBorders>
              <w:top w:val="outset" w:sz="6" w:space="0" w:color="414142"/>
              <w:left w:val="outset" w:sz="6" w:space="0" w:color="414142"/>
              <w:bottom w:val="outset" w:sz="6" w:space="0" w:color="414142"/>
              <w:right w:val="outset" w:sz="6" w:space="0" w:color="414142"/>
            </w:tcBorders>
            <w:hideMark/>
          </w:tcPr>
          <w:p w14:paraId="0D4BD810" w14:textId="77777777" w:rsidR="00393602" w:rsidRPr="00BC2633" w:rsidRDefault="00393602" w:rsidP="00393602">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4.</w:t>
            </w:r>
          </w:p>
        </w:tc>
        <w:tc>
          <w:tcPr>
            <w:tcW w:w="1442" w:type="pct"/>
            <w:gridSpan w:val="2"/>
            <w:tcBorders>
              <w:top w:val="outset" w:sz="6" w:space="0" w:color="414142"/>
              <w:left w:val="outset" w:sz="6" w:space="0" w:color="414142"/>
              <w:bottom w:val="outset" w:sz="6" w:space="0" w:color="414142"/>
              <w:right w:val="outset" w:sz="6" w:space="0" w:color="414142"/>
            </w:tcBorders>
            <w:hideMark/>
          </w:tcPr>
          <w:p w14:paraId="31AC9F60" w14:textId="77777777" w:rsidR="00393602" w:rsidRPr="00BC2633" w:rsidRDefault="00393602" w:rsidP="00393602">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Cita informācija</w:t>
            </w:r>
          </w:p>
        </w:tc>
        <w:tc>
          <w:tcPr>
            <w:tcW w:w="3359" w:type="pct"/>
            <w:gridSpan w:val="6"/>
            <w:tcBorders>
              <w:top w:val="outset" w:sz="6" w:space="0" w:color="414142"/>
              <w:left w:val="outset" w:sz="6" w:space="0" w:color="414142"/>
              <w:bottom w:val="outset" w:sz="6" w:space="0" w:color="414142"/>
              <w:right w:val="outset" w:sz="6" w:space="0" w:color="414142"/>
            </w:tcBorders>
            <w:hideMark/>
          </w:tcPr>
          <w:p w14:paraId="09A50A44" w14:textId="47D815FD" w:rsidR="00393602" w:rsidRDefault="00393602" w:rsidP="00393602">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t>2019.gada 29.augustā Valsts sekretāru sanāksmē ir izsludināts likumprojekts “Administratīvo teritoriju un apdzīvoto vietu likums” (VSS – 861), kurš no</w:t>
            </w:r>
            <w:r w:rsidR="00132015">
              <w:rPr>
                <w:rFonts w:ascii="Times New Roman" w:eastAsia="Times New Roman" w:hAnsi="Times New Roman" w:cs="Times New Roman"/>
                <w:sz w:val="24"/>
                <w:szCs w:val="24"/>
                <w:lang w:eastAsia="lv-LV"/>
              </w:rPr>
              <w:t>teic</w:t>
            </w:r>
            <w:r>
              <w:rPr>
                <w:rFonts w:ascii="Times New Roman" w:eastAsia="Times New Roman" w:hAnsi="Times New Roman" w:cs="Times New Roman"/>
                <w:sz w:val="24"/>
                <w:szCs w:val="24"/>
                <w:lang w:eastAsia="lv-LV"/>
              </w:rPr>
              <w:t>, ka a</w:t>
            </w:r>
            <w:r w:rsidRPr="000C2395">
              <w:rPr>
                <w:rFonts w:ascii="Times New Roman" w:eastAsia="Times New Roman" w:hAnsi="Times New Roman" w:cs="Times New Roman"/>
                <w:sz w:val="24"/>
                <w:szCs w:val="24"/>
                <w:lang w:eastAsia="lv-LV"/>
              </w:rPr>
              <w:t xml:space="preserve">r šā likuma spēkā stāšanos republikas pilsētu un novadu pašvaldības turpina pildīt savas funkcijas un uzdevumus normatīvajos aktos noteiktajā kārtībā līdz 2021. </w:t>
            </w:r>
            <w:ins w:id="1" w:author="Olga Paipala" w:date="2019-09-11T12:20:00Z">
              <w:r w:rsidR="00132015">
                <w:rPr>
                  <w:rFonts w:ascii="Times New Roman" w:eastAsia="Times New Roman" w:hAnsi="Times New Roman" w:cs="Times New Roman"/>
                  <w:sz w:val="24"/>
                  <w:szCs w:val="24"/>
                  <w:lang w:eastAsia="lv-LV"/>
                </w:rPr>
                <w:t> </w:t>
              </w:r>
            </w:ins>
            <w:r w:rsidRPr="000C2395">
              <w:rPr>
                <w:rFonts w:ascii="Times New Roman" w:eastAsia="Times New Roman" w:hAnsi="Times New Roman" w:cs="Times New Roman"/>
                <w:sz w:val="24"/>
                <w:szCs w:val="24"/>
                <w:lang w:eastAsia="lv-LV"/>
              </w:rPr>
              <w:t>gada pašvaldību vēlēšanās ievēlētās pašvaldības domes pirmajai sēdei, kura tiek sasaukta šā likuma noteiktajā kārtībā 2021.</w:t>
            </w:r>
            <w:ins w:id="2" w:author="Olga Paipala" w:date="2019-09-11T12:20:00Z">
              <w:r w:rsidR="00132015">
                <w:rPr>
                  <w:rFonts w:ascii="Times New Roman" w:eastAsia="Times New Roman" w:hAnsi="Times New Roman" w:cs="Times New Roman"/>
                  <w:sz w:val="24"/>
                  <w:szCs w:val="24"/>
                  <w:lang w:eastAsia="lv-LV"/>
                </w:rPr>
                <w:t> </w:t>
              </w:r>
            </w:ins>
            <w:del w:id="3" w:author="Olga Paipala" w:date="2019-09-11T12:20:00Z">
              <w:r w:rsidRPr="000C2395" w:rsidDel="00132015">
                <w:rPr>
                  <w:rFonts w:ascii="Times New Roman" w:eastAsia="Times New Roman" w:hAnsi="Times New Roman" w:cs="Times New Roman"/>
                  <w:sz w:val="24"/>
                  <w:szCs w:val="24"/>
                  <w:lang w:eastAsia="lv-LV"/>
                </w:rPr>
                <w:delText xml:space="preserve"> </w:delText>
              </w:r>
            </w:del>
            <w:r w:rsidRPr="000C2395">
              <w:rPr>
                <w:rFonts w:ascii="Times New Roman" w:eastAsia="Times New Roman" w:hAnsi="Times New Roman" w:cs="Times New Roman"/>
                <w:sz w:val="24"/>
                <w:szCs w:val="24"/>
                <w:lang w:eastAsia="lv-LV"/>
              </w:rPr>
              <w:t>gada 1.</w:t>
            </w:r>
            <w:ins w:id="4" w:author="Olga Paipala" w:date="2019-09-11T12:20:00Z">
              <w:r w:rsidR="00132015">
                <w:rPr>
                  <w:rFonts w:ascii="Times New Roman" w:eastAsia="Times New Roman" w:hAnsi="Times New Roman" w:cs="Times New Roman"/>
                  <w:sz w:val="24"/>
                  <w:szCs w:val="24"/>
                  <w:lang w:eastAsia="lv-LV"/>
                </w:rPr>
                <w:t> </w:t>
              </w:r>
            </w:ins>
            <w:del w:id="5" w:author="Olga Paipala" w:date="2019-09-11T12:20:00Z">
              <w:r w:rsidRPr="000C2395" w:rsidDel="00132015">
                <w:rPr>
                  <w:rFonts w:ascii="Times New Roman" w:eastAsia="Times New Roman" w:hAnsi="Times New Roman" w:cs="Times New Roman"/>
                  <w:sz w:val="24"/>
                  <w:szCs w:val="24"/>
                  <w:lang w:eastAsia="lv-LV"/>
                </w:rPr>
                <w:delText xml:space="preserve"> </w:delText>
              </w:r>
            </w:del>
            <w:r w:rsidRPr="000C2395">
              <w:rPr>
                <w:rFonts w:ascii="Times New Roman" w:eastAsia="Times New Roman" w:hAnsi="Times New Roman" w:cs="Times New Roman"/>
                <w:sz w:val="24"/>
                <w:szCs w:val="24"/>
                <w:lang w:eastAsia="lv-LV"/>
              </w:rPr>
              <w:t>jūlijā</w:t>
            </w:r>
            <w:r>
              <w:rPr>
                <w:rFonts w:ascii="Times New Roman" w:eastAsia="Times New Roman" w:hAnsi="Times New Roman" w:cs="Times New Roman"/>
                <w:sz w:val="24"/>
                <w:szCs w:val="24"/>
                <w:lang w:eastAsia="lv-LV"/>
              </w:rPr>
              <w:t xml:space="preserve">. </w:t>
            </w:r>
          </w:p>
          <w:p w14:paraId="1B878E46" w14:textId="77777777" w:rsidR="00393602" w:rsidRDefault="00393602" w:rsidP="00132015">
            <w:pPr>
              <w:spacing w:after="0" w:line="240" w:lineRule="auto"/>
              <w:ind w:firstLine="681"/>
              <w:jc w:val="both"/>
              <w:rPr>
                <w:rFonts w:ascii="Times New Roman" w:eastAsia="Times New Roman" w:hAnsi="Times New Roman" w:cs="Times New Roman"/>
                <w:sz w:val="24"/>
                <w:szCs w:val="24"/>
                <w:lang w:eastAsia="lv-LV"/>
              </w:rPr>
            </w:pPr>
            <w:r w:rsidRPr="000C2395">
              <w:rPr>
                <w:rFonts w:ascii="Times New Roman" w:eastAsia="Times New Roman" w:hAnsi="Times New Roman" w:cs="Times New Roman"/>
                <w:sz w:val="24"/>
                <w:szCs w:val="24"/>
                <w:lang w:eastAsia="lv-LV"/>
              </w:rPr>
              <w:t xml:space="preserve">Centrālā vēlēšanu komisija 2021. gada pašvaldību vēlēšanas izsludina </w:t>
            </w:r>
            <w:r>
              <w:rPr>
                <w:rFonts w:ascii="Times New Roman" w:eastAsia="Times New Roman" w:hAnsi="Times New Roman" w:cs="Times New Roman"/>
                <w:sz w:val="24"/>
                <w:szCs w:val="24"/>
                <w:lang w:eastAsia="lv-LV"/>
              </w:rPr>
              <w:t xml:space="preserve">šajā </w:t>
            </w:r>
            <w:r w:rsidRPr="000C2395">
              <w:rPr>
                <w:rFonts w:ascii="Times New Roman" w:eastAsia="Times New Roman" w:hAnsi="Times New Roman" w:cs="Times New Roman"/>
                <w:sz w:val="24"/>
                <w:szCs w:val="24"/>
                <w:lang w:eastAsia="lv-LV"/>
              </w:rPr>
              <w:t>likumā noteiktajās administratīvajās teritorijās</w:t>
            </w:r>
            <w:r>
              <w:rPr>
                <w:rFonts w:ascii="Times New Roman" w:eastAsia="Times New Roman" w:hAnsi="Times New Roman" w:cs="Times New Roman"/>
                <w:sz w:val="24"/>
                <w:szCs w:val="24"/>
                <w:lang w:eastAsia="lv-LV"/>
              </w:rPr>
              <w:t>.</w:t>
            </w:r>
          </w:p>
          <w:p w14:paraId="3A69D66B" w14:textId="47D0547D" w:rsidR="00393602" w:rsidRPr="000C2395" w:rsidRDefault="00393602" w:rsidP="00132015">
            <w:pPr>
              <w:shd w:val="clear" w:color="auto" w:fill="FFFFFF"/>
              <w:spacing w:after="0" w:line="293" w:lineRule="atLeast"/>
              <w:ind w:firstLine="681"/>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Likumprojekts “Administratīvo teritoriju un apdzīvoto vietu likums” no</w:t>
            </w:r>
            <w:r w:rsidR="00132015">
              <w:rPr>
                <w:rFonts w:ascii="Times New Roman" w:eastAsia="Times New Roman" w:hAnsi="Times New Roman" w:cs="Times New Roman"/>
                <w:sz w:val="24"/>
                <w:szCs w:val="24"/>
                <w:lang w:eastAsia="lv-LV"/>
              </w:rPr>
              <w:t>teic</w:t>
            </w:r>
            <w:r>
              <w:rPr>
                <w:rFonts w:ascii="Times New Roman" w:eastAsia="Times New Roman" w:hAnsi="Times New Roman" w:cs="Times New Roman"/>
                <w:sz w:val="24"/>
                <w:szCs w:val="24"/>
                <w:lang w:eastAsia="lv-LV"/>
              </w:rPr>
              <w:t>, ka l</w:t>
            </w:r>
            <w:r w:rsidRPr="000C2395">
              <w:rPr>
                <w:rFonts w:ascii="Times New Roman" w:eastAsia="Times New Roman" w:hAnsi="Times New Roman" w:cs="Times New Roman"/>
                <w:sz w:val="24"/>
                <w:szCs w:val="24"/>
                <w:lang w:eastAsia="lv-LV"/>
              </w:rPr>
              <w:t>ai 2021. gada pašvaldību vēlēšanas nodrošinātu tajos novados, kurus skar administratīvo ter</w:t>
            </w:r>
            <w:r>
              <w:rPr>
                <w:rFonts w:ascii="Times New Roman" w:eastAsia="Times New Roman" w:hAnsi="Times New Roman" w:cs="Times New Roman"/>
                <w:sz w:val="24"/>
                <w:szCs w:val="24"/>
                <w:lang w:eastAsia="lv-LV"/>
              </w:rPr>
              <w:t>itoriju apvienošana, līdz 2020. gada 1. </w:t>
            </w:r>
            <w:r w:rsidRPr="000C2395">
              <w:rPr>
                <w:rFonts w:ascii="Times New Roman" w:eastAsia="Times New Roman" w:hAnsi="Times New Roman" w:cs="Times New Roman"/>
                <w:sz w:val="24"/>
                <w:szCs w:val="24"/>
                <w:lang w:eastAsia="lv-LV"/>
              </w:rPr>
              <w:t>decembrim pašvaldību domes sasauc visu apvienojamo pašvaldību deputātu kopsapulci, kas ievēlē novada vēlēšanu komisiju. Deputātu kopsapulci ierosina sasaukt un vada šajā likumā noteiktā novada administratīvā centra pašvaldības domes priekšsēdētājs. Šajā gadījumā:</w:t>
            </w:r>
          </w:p>
          <w:p w14:paraId="09538930" w14:textId="77777777" w:rsidR="00393602" w:rsidRPr="000C2395" w:rsidRDefault="00393602" w:rsidP="00393602">
            <w:pPr>
              <w:shd w:val="clear" w:color="auto" w:fill="FFFFFF"/>
              <w:spacing w:after="0" w:line="293" w:lineRule="atLeast"/>
              <w:ind w:firstLine="300"/>
              <w:jc w:val="both"/>
              <w:rPr>
                <w:rFonts w:ascii="Times New Roman" w:eastAsia="Times New Roman" w:hAnsi="Times New Roman" w:cs="Times New Roman"/>
                <w:sz w:val="24"/>
                <w:szCs w:val="24"/>
                <w:lang w:eastAsia="lv-LV"/>
              </w:rPr>
            </w:pPr>
            <w:r w:rsidRPr="000C2395">
              <w:rPr>
                <w:rFonts w:ascii="Times New Roman" w:eastAsia="Times New Roman" w:hAnsi="Times New Roman" w:cs="Times New Roman"/>
                <w:sz w:val="24"/>
                <w:szCs w:val="24"/>
                <w:lang w:eastAsia="lv-LV"/>
              </w:rPr>
              <w:t>1) novada vēlēšanu komisiju izveido un tā darbojas saskaņā ar likumu, kas reglamentē pašvaldību vēlēšanu komisiju un iecirkņu komisiju darbu, ciktāl tas nav pretrunā ar šo likumu;</w:t>
            </w:r>
          </w:p>
          <w:p w14:paraId="64C2A065" w14:textId="77777777" w:rsidR="00393602" w:rsidRPr="000C2395" w:rsidRDefault="00393602" w:rsidP="00393602">
            <w:pPr>
              <w:shd w:val="clear" w:color="auto" w:fill="FFFFFF"/>
              <w:spacing w:after="0" w:line="293" w:lineRule="atLeast"/>
              <w:ind w:firstLine="300"/>
              <w:jc w:val="both"/>
              <w:rPr>
                <w:rFonts w:ascii="Times New Roman" w:eastAsia="Times New Roman" w:hAnsi="Times New Roman" w:cs="Times New Roman"/>
                <w:sz w:val="24"/>
                <w:szCs w:val="24"/>
                <w:lang w:eastAsia="lv-LV"/>
              </w:rPr>
            </w:pPr>
            <w:r w:rsidRPr="000C2395">
              <w:rPr>
                <w:rFonts w:ascii="Times New Roman" w:eastAsia="Times New Roman" w:hAnsi="Times New Roman" w:cs="Times New Roman"/>
                <w:sz w:val="24"/>
                <w:szCs w:val="24"/>
                <w:lang w:eastAsia="lv-LV"/>
              </w:rPr>
              <w:t>2) komisijas pirmo sēdi sasauc Centrālās vēlēšanu komisijas priekšsēdētājs vai viņa norīkota persona;</w:t>
            </w:r>
          </w:p>
          <w:p w14:paraId="1990381B" w14:textId="77777777" w:rsidR="00393602" w:rsidRPr="000C2395" w:rsidRDefault="00393602" w:rsidP="00393602">
            <w:pPr>
              <w:shd w:val="clear" w:color="auto" w:fill="FFFFFF"/>
              <w:spacing w:after="0" w:line="293" w:lineRule="atLeast"/>
              <w:ind w:firstLine="300"/>
              <w:jc w:val="both"/>
              <w:rPr>
                <w:rFonts w:ascii="Times New Roman" w:eastAsia="Times New Roman" w:hAnsi="Times New Roman" w:cs="Times New Roman"/>
                <w:sz w:val="24"/>
                <w:szCs w:val="24"/>
                <w:lang w:eastAsia="lv-LV"/>
              </w:rPr>
            </w:pPr>
            <w:r w:rsidRPr="000C2395">
              <w:rPr>
                <w:rFonts w:ascii="Times New Roman" w:eastAsia="Times New Roman" w:hAnsi="Times New Roman" w:cs="Times New Roman"/>
                <w:sz w:val="24"/>
                <w:szCs w:val="24"/>
                <w:lang w:eastAsia="lv-LV"/>
              </w:rPr>
              <w:t>3) novada vēlēšanu komisijas darbu no saviem budžeta līdzekļiem finansē visas pašvaldību domes proporcionāli balsstiesīgo iedzīvotāju skaitam attiecīgās pašvaldības teritorijā.</w:t>
            </w:r>
          </w:p>
          <w:p w14:paraId="1182056C" w14:textId="4CC52F7C" w:rsidR="00393602" w:rsidRPr="00BC2633" w:rsidRDefault="00393602" w:rsidP="00132015">
            <w:pPr>
              <w:spacing w:after="0" w:line="240" w:lineRule="auto"/>
              <w:ind w:firstLine="681"/>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Ja deputātu kopsapulce</w:t>
            </w:r>
            <w:r w:rsidRPr="000C2395">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Administratīvo teritoriju un apdzīvoto vietu likumā</w:t>
            </w:r>
            <w:r w:rsidRPr="000C2395">
              <w:rPr>
                <w:rFonts w:ascii="Times New Roman" w:eastAsia="Times New Roman" w:hAnsi="Times New Roman" w:cs="Times New Roman"/>
                <w:sz w:val="24"/>
                <w:szCs w:val="24"/>
                <w:lang w:eastAsia="lv-LV"/>
              </w:rPr>
              <w:t xml:space="preserve"> noteiktajā kārtībā līdz 2020. gada 1. decembrim neizveido novada vēlēšanu komisiju, to saskaņā ar likumu “Par Centrālo vēlēšanu komisiju” ieceļ Centrālā vēlēšanu komisija.</w:t>
            </w:r>
          </w:p>
        </w:tc>
      </w:tr>
      <w:tr w:rsidR="00393602" w:rsidRPr="00BC2633" w14:paraId="4A35F0EC" w14:textId="77777777" w:rsidTr="0059057E">
        <w:trPr>
          <w:trHeight w:val="128"/>
        </w:trPr>
        <w:tc>
          <w:tcPr>
            <w:tcW w:w="5000" w:type="pct"/>
            <w:gridSpan w:val="9"/>
            <w:tcBorders>
              <w:top w:val="outset" w:sz="6" w:space="0" w:color="414142"/>
              <w:left w:val="nil"/>
              <w:bottom w:val="outset" w:sz="6" w:space="0" w:color="414142"/>
              <w:right w:val="nil"/>
            </w:tcBorders>
          </w:tcPr>
          <w:p w14:paraId="3909DB7C" w14:textId="77777777" w:rsidR="00393602" w:rsidRPr="00BC2633" w:rsidRDefault="00393602" w:rsidP="00393602">
            <w:pPr>
              <w:tabs>
                <w:tab w:val="left" w:pos="990"/>
              </w:tabs>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ab/>
            </w:r>
          </w:p>
        </w:tc>
      </w:tr>
      <w:tr w:rsidR="00393602" w:rsidRPr="00BC2633" w14:paraId="231B55F5" w14:textId="77777777" w:rsidTr="0059057E">
        <w:trPr>
          <w:trHeight w:val="555"/>
        </w:trPr>
        <w:tc>
          <w:tcPr>
            <w:tcW w:w="5000" w:type="pct"/>
            <w:gridSpan w:val="9"/>
            <w:tcBorders>
              <w:top w:val="nil"/>
              <w:left w:val="outset" w:sz="6" w:space="0" w:color="414142"/>
              <w:bottom w:val="outset" w:sz="6" w:space="0" w:color="414142"/>
              <w:right w:val="outset" w:sz="6" w:space="0" w:color="414142"/>
            </w:tcBorders>
            <w:vAlign w:val="center"/>
            <w:hideMark/>
          </w:tcPr>
          <w:p w14:paraId="4C70EC05" w14:textId="77777777" w:rsidR="00393602" w:rsidRPr="00BC2633" w:rsidRDefault="00393602" w:rsidP="00393602">
            <w:pPr>
              <w:spacing w:after="0" w:line="240" w:lineRule="auto"/>
              <w:ind w:firstLine="300"/>
              <w:jc w:val="center"/>
              <w:rPr>
                <w:rFonts w:ascii="Times New Roman" w:eastAsia="Times New Roman" w:hAnsi="Times New Roman" w:cs="Times New Roman"/>
                <w:b/>
                <w:bCs/>
                <w:sz w:val="24"/>
                <w:szCs w:val="24"/>
                <w:lang w:eastAsia="lv-LV"/>
              </w:rPr>
            </w:pPr>
            <w:r w:rsidRPr="00BC2633">
              <w:rPr>
                <w:rFonts w:ascii="Times New Roman" w:eastAsia="Times New Roman" w:hAnsi="Times New Roman" w:cs="Times New Roman"/>
                <w:b/>
                <w:bCs/>
                <w:sz w:val="24"/>
                <w:szCs w:val="24"/>
                <w:lang w:eastAsia="lv-LV"/>
              </w:rPr>
              <w:t>II. Tiesību akta projekta ietekme uz sabiedrību, tautsaimniecības attīstību un administratīvo slogu</w:t>
            </w:r>
          </w:p>
        </w:tc>
      </w:tr>
      <w:tr w:rsidR="00393602" w:rsidRPr="00BC2633" w14:paraId="2C9F3255" w14:textId="77777777" w:rsidTr="00637D7E">
        <w:trPr>
          <w:trHeight w:val="465"/>
        </w:trPr>
        <w:tc>
          <w:tcPr>
            <w:tcW w:w="200" w:type="pct"/>
            <w:tcBorders>
              <w:top w:val="outset" w:sz="6" w:space="0" w:color="414142"/>
              <w:left w:val="outset" w:sz="6" w:space="0" w:color="414142"/>
              <w:bottom w:val="outset" w:sz="6" w:space="0" w:color="414142"/>
              <w:right w:val="outset" w:sz="6" w:space="0" w:color="414142"/>
            </w:tcBorders>
            <w:hideMark/>
          </w:tcPr>
          <w:p w14:paraId="6ABD5F2F" w14:textId="77777777" w:rsidR="00393602" w:rsidRPr="00BC2633" w:rsidRDefault="00393602" w:rsidP="00393602">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1.</w:t>
            </w:r>
          </w:p>
        </w:tc>
        <w:tc>
          <w:tcPr>
            <w:tcW w:w="1442" w:type="pct"/>
            <w:gridSpan w:val="2"/>
            <w:tcBorders>
              <w:top w:val="outset" w:sz="6" w:space="0" w:color="414142"/>
              <w:left w:val="outset" w:sz="6" w:space="0" w:color="414142"/>
              <w:bottom w:val="outset" w:sz="6" w:space="0" w:color="414142"/>
              <w:right w:val="outset" w:sz="6" w:space="0" w:color="414142"/>
            </w:tcBorders>
            <w:hideMark/>
          </w:tcPr>
          <w:p w14:paraId="7DF97D57" w14:textId="77777777" w:rsidR="00393602" w:rsidRPr="00BC2633" w:rsidRDefault="00393602" w:rsidP="00393602">
            <w:pPr>
              <w:spacing w:after="0" w:line="240" w:lineRule="auto"/>
              <w:jc w:val="both"/>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 xml:space="preserve">Sabiedrības </w:t>
            </w:r>
            <w:proofErr w:type="spellStart"/>
            <w:r w:rsidRPr="00BC2633">
              <w:rPr>
                <w:rFonts w:ascii="Times New Roman" w:eastAsia="Times New Roman" w:hAnsi="Times New Roman" w:cs="Times New Roman"/>
                <w:sz w:val="24"/>
                <w:szCs w:val="24"/>
                <w:lang w:eastAsia="lv-LV"/>
              </w:rPr>
              <w:t>mērķgrupas</w:t>
            </w:r>
            <w:proofErr w:type="spellEnd"/>
            <w:r w:rsidRPr="00BC2633">
              <w:rPr>
                <w:rFonts w:ascii="Times New Roman" w:eastAsia="Times New Roman" w:hAnsi="Times New Roman" w:cs="Times New Roman"/>
                <w:sz w:val="24"/>
                <w:szCs w:val="24"/>
                <w:lang w:eastAsia="lv-LV"/>
              </w:rPr>
              <w:t>, kuras tiesiskais regulējums ietekmē vai varētu ietekmēt</w:t>
            </w:r>
          </w:p>
        </w:tc>
        <w:tc>
          <w:tcPr>
            <w:tcW w:w="3359" w:type="pct"/>
            <w:gridSpan w:val="6"/>
            <w:tcBorders>
              <w:top w:val="outset" w:sz="6" w:space="0" w:color="414142"/>
              <w:left w:val="outset" w:sz="6" w:space="0" w:color="414142"/>
              <w:bottom w:val="outset" w:sz="6" w:space="0" w:color="414142"/>
              <w:right w:val="outset" w:sz="6" w:space="0" w:color="414142"/>
            </w:tcBorders>
            <w:hideMark/>
          </w:tcPr>
          <w:p w14:paraId="674A68B1" w14:textId="16ABE986" w:rsidR="00393602" w:rsidRPr="00BC2633" w:rsidRDefault="00393602" w:rsidP="00393602">
            <w:pPr>
              <w:spacing w:after="0" w:line="240" w:lineRule="auto"/>
              <w:jc w:val="both"/>
              <w:rPr>
                <w:rFonts w:ascii="Times New Roman" w:eastAsia="Times New Roman" w:hAnsi="Times New Roman" w:cs="Times New Roman"/>
                <w:sz w:val="24"/>
                <w:szCs w:val="24"/>
                <w:lang w:eastAsia="lv-LV"/>
              </w:rPr>
            </w:pPr>
            <w:r w:rsidRPr="00604BA4">
              <w:rPr>
                <w:rFonts w:ascii="Times New Roman" w:eastAsia="Times New Roman" w:hAnsi="Times New Roman" w:cs="Times New Roman"/>
                <w:iCs/>
                <w:sz w:val="24"/>
                <w:szCs w:val="24"/>
                <w:lang w:eastAsia="lv-LV"/>
              </w:rPr>
              <w:t>Primāri likumprojekts ietekmēs visas pašvaldības, kuras skar administratīvi teritoriālā reforma, kā arī visu pārējo valsts pārvaldes sistēmu, kur attiecīgo institūciju darbība ir saistīta ar pašvaldībām. Sekundāri tam būs ietekme arī uz pašvaldību iedzīvotājiem, kuru pašvaldības skars administratīvi teritoriālā reforma.</w:t>
            </w:r>
          </w:p>
        </w:tc>
      </w:tr>
      <w:tr w:rsidR="00393602" w:rsidRPr="00BC2633" w14:paraId="135FDA25" w14:textId="77777777" w:rsidTr="00637D7E">
        <w:trPr>
          <w:trHeight w:val="510"/>
        </w:trPr>
        <w:tc>
          <w:tcPr>
            <w:tcW w:w="200" w:type="pct"/>
            <w:tcBorders>
              <w:top w:val="outset" w:sz="6" w:space="0" w:color="414142"/>
              <w:left w:val="outset" w:sz="6" w:space="0" w:color="414142"/>
              <w:bottom w:val="outset" w:sz="6" w:space="0" w:color="414142"/>
              <w:right w:val="outset" w:sz="6" w:space="0" w:color="414142"/>
            </w:tcBorders>
            <w:hideMark/>
          </w:tcPr>
          <w:p w14:paraId="725AAD29" w14:textId="77777777" w:rsidR="00393602" w:rsidRPr="00BC2633" w:rsidRDefault="00393602" w:rsidP="00393602">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2.</w:t>
            </w:r>
          </w:p>
        </w:tc>
        <w:tc>
          <w:tcPr>
            <w:tcW w:w="1442" w:type="pct"/>
            <w:gridSpan w:val="2"/>
            <w:tcBorders>
              <w:top w:val="outset" w:sz="6" w:space="0" w:color="414142"/>
              <w:left w:val="outset" w:sz="6" w:space="0" w:color="414142"/>
              <w:bottom w:val="outset" w:sz="6" w:space="0" w:color="414142"/>
              <w:right w:val="outset" w:sz="6" w:space="0" w:color="414142"/>
            </w:tcBorders>
            <w:hideMark/>
          </w:tcPr>
          <w:p w14:paraId="1BB1E646" w14:textId="77777777" w:rsidR="00393602" w:rsidRPr="00BC2633" w:rsidRDefault="00393602" w:rsidP="00393602">
            <w:pPr>
              <w:spacing w:after="0" w:line="240" w:lineRule="auto"/>
              <w:jc w:val="both"/>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Tiesiskā regulējuma ietekme uz tautsaimniecību un administratīvo slogu</w:t>
            </w:r>
          </w:p>
        </w:tc>
        <w:tc>
          <w:tcPr>
            <w:tcW w:w="3359" w:type="pct"/>
            <w:gridSpan w:val="6"/>
            <w:tcBorders>
              <w:top w:val="outset" w:sz="6" w:space="0" w:color="414142"/>
              <w:left w:val="outset" w:sz="6" w:space="0" w:color="414142"/>
              <w:bottom w:val="outset" w:sz="6" w:space="0" w:color="414142"/>
              <w:right w:val="outset" w:sz="6" w:space="0" w:color="414142"/>
            </w:tcBorders>
            <w:hideMark/>
          </w:tcPr>
          <w:p w14:paraId="12DBBFF5" w14:textId="266408E2" w:rsidR="00393602" w:rsidRPr="00BC2633" w:rsidRDefault="00393602" w:rsidP="00393602">
            <w:pPr>
              <w:spacing w:after="0" w:line="240" w:lineRule="auto"/>
              <w:jc w:val="both"/>
              <w:rPr>
                <w:rFonts w:ascii="Times New Roman" w:eastAsia="Times New Roman" w:hAnsi="Times New Roman" w:cs="Times New Roman"/>
                <w:sz w:val="24"/>
                <w:szCs w:val="24"/>
                <w:lang w:eastAsia="lv-LV"/>
              </w:rPr>
            </w:pPr>
            <w:r w:rsidRPr="00604BA4">
              <w:rPr>
                <w:rFonts w:ascii="Times New Roman" w:eastAsia="Times New Roman" w:hAnsi="Times New Roman" w:cs="Times New Roman"/>
                <w:iCs/>
                <w:sz w:val="24"/>
                <w:szCs w:val="24"/>
                <w:lang w:eastAsia="lv-LV"/>
              </w:rPr>
              <w:t xml:space="preserve">Likumprojekta regulējums tiešā veidā neietekmēs tautsaimniecības attīstību, bet pakārtoti, </w:t>
            </w:r>
            <w:r>
              <w:rPr>
                <w:rFonts w:ascii="Times New Roman" w:eastAsia="Times New Roman" w:hAnsi="Times New Roman" w:cs="Times New Roman"/>
                <w:iCs/>
                <w:sz w:val="24"/>
                <w:szCs w:val="24"/>
                <w:lang w:eastAsia="lv-LV"/>
              </w:rPr>
              <w:t xml:space="preserve">ievēlot jaunās novada domes un </w:t>
            </w:r>
            <w:r w:rsidRPr="00604BA4">
              <w:rPr>
                <w:rFonts w:ascii="Times New Roman" w:eastAsia="Times New Roman" w:hAnsi="Times New Roman" w:cs="Times New Roman"/>
                <w:iCs/>
                <w:sz w:val="24"/>
                <w:szCs w:val="24"/>
                <w:lang w:eastAsia="lv-LV"/>
              </w:rPr>
              <w:t xml:space="preserve">izveidojot spēcīgu pašvaldību darbības sistēmu un kāpinot pašvaldību kapacitāti, tas pozitīvi ietekmēs </w:t>
            </w:r>
            <w:r w:rsidRPr="00604BA4">
              <w:rPr>
                <w:rFonts w:ascii="Times New Roman" w:eastAsia="Times New Roman" w:hAnsi="Times New Roman" w:cs="Times New Roman"/>
                <w:iCs/>
                <w:sz w:val="24"/>
                <w:szCs w:val="24"/>
                <w:lang w:eastAsia="lv-LV"/>
              </w:rPr>
              <w:lastRenderedPageBreak/>
              <w:t xml:space="preserve">tautsaimniecības attīstību, jo arī pašvaldību pienākumos ietilpst pasākumi, kuri rada priekšnosacījumus tautsaimniecības attīstībai. Tāpat </w:t>
            </w:r>
            <w:r>
              <w:rPr>
                <w:rFonts w:ascii="Times New Roman" w:eastAsia="Times New Roman" w:hAnsi="Times New Roman" w:cs="Times New Roman"/>
                <w:iCs/>
                <w:sz w:val="24"/>
                <w:szCs w:val="24"/>
                <w:lang w:eastAsia="lv-LV"/>
              </w:rPr>
              <w:t>nodrošinot vēlēšanas 2021.gada pašvaldību vēlēšanās</w:t>
            </w:r>
            <w:r w:rsidRPr="00604BA4">
              <w:rPr>
                <w:rFonts w:ascii="Times New Roman" w:eastAsia="Times New Roman" w:hAnsi="Times New Roman" w:cs="Times New Roman"/>
                <w:iCs/>
                <w:sz w:val="24"/>
                <w:szCs w:val="24"/>
                <w:lang w:eastAsia="lv-LV"/>
              </w:rPr>
              <w:t xml:space="preserve"> 36 pašvaldību </w:t>
            </w:r>
            <w:r>
              <w:rPr>
                <w:rFonts w:ascii="Times New Roman" w:eastAsia="Times New Roman" w:hAnsi="Times New Roman" w:cs="Times New Roman"/>
                <w:iCs/>
                <w:sz w:val="24"/>
                <w:szCs w:val="24"/>
                <w:lang w:eastAsia="lv-LV"/>
              </w:rPr>
              <w:t>domēm</w:t>
            </w:r>
            <w:r w:rsidRPr="00604BA4">
              <w:rPr>
                <w:rFonts w:ascii="Times New Roman" w:eastAsia="Times New Roman" w:hAnsi="Times New Roman" w:cs="Times New Roman"/>
                <w:iCs/>
                <w:sz w:val="24"/>
                <w:szCs w:val="24"/>
                <w:lang w:eastAsia="lv-LV"/>
              </w:rPr>
              <w:t xml:space="preserve"> būtiski tiks mazināts administratīvais slogs visai valsts pārvaldes sistēmai.</w:t>
            </w:r>
          </w:p>
        </w:tc>
      </w:tr>
      <w:tr w:rsidR="00393602" w:rsidRPr="00BC2633" w14:paraId="5245BA7A" w14:textId="77777777" w:rsidTr="00637D7E">
        <w:trPr>
          <w:trHeight w:val="510"/>
        </w:trPr>
        <w:tc>
          <w:tcPr>
            <w:tcW w:w="200" w:type="pct"/>
            <w:tcBorders>
              <w:top w:val="outset" w:sz="6" w:space="0" w:color="414142"/>
              <w:left w:val="outset" w:sz="6" w:space="0" w:color="414142"/>
              <w:bottom w:val="outset" w:sz="6" w:space="0" w:color="414142"/>
              <w:right w:val="outset" w:sz="6" w:space="0" w:color="414142"/>
            </w:tcBorders>
            <w:hideMark/>
          </w:tcPr>
          <w:p w14:paraId="5F40837F" w14:textId="77777777" w:rsidR="00393602" w:rsidRPr="00BC2633" w:rsidRDefault="00393602" w:rsidP="00393602">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lastRenderedPageBreak/>
              <w:t>3.</w:t>
            </w:r>
          </w:p>
        </w:tc>
        <w:tc>
          <w:tcPr>
            <w:tcW w:w="1442" w:type="pct"/>
            <w:gridSpan w:val="2"/>
            <w:tcBorders>
              <w:top w:val="outset" w:sz="6" w:space="0" w:color="414142"/>
              <w:left w:val="outset" w:sz="6" w:space="0" w:color="414142"/>
              <w:bottom w:val="outset" w:sz="6" w:space="0" w:color="414142"/>
              <w:right w:val="outset" w:sz="6" w:space="0" w:color="414142"/>
            </w:tcBorders>
            <w:hideMark/>
          </w:tcPr>
          <w:p w14:paraId="490198F8" w14:textId="77777777" w:rsidR="00393602" w:rsidRPr="00BC2633" w:rsidRDefault="00393602" w:rsidP="00393602">
            <w:pPr>
              <w:spacing w:after="0" w:line="240" w:lineRule="auto"/>
              <w:jc w:val="both"/>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Administratīvo izmaksu monetārs novērtējums</w:t>
            </w:r>
          </w:p>
        </w:tc>
        <w:tc>
          <w:tcPr>
            <w:tcW w:w="3359" w:type="pct"/>
            <w:gridSpan w:val="6"/>
            <w:tcBorders>
              <w:top w:val="outset" w:sz="6" w:space="0" w:color="414142"/>
              <w:left w:val="outset" w:sz="6" w:space="0" w:color="414142"/>
              <w:bottom w:val="outset" w:sz="6" w:space="0" w:color="414142"/>
              <w:right w:val="outset" w:sz="6" w:space="0" w:color="414142"/>
            </w:tcBorders>
            <w:hideMark/>
          </w:tcPr>
          <w:p w14:paraId="5D564945" w14:textId="22C9DB6F" w:rsidR="00393602" w:rsidRPr="00BC2633" w:rsidRDefault="00393602" w:rsidP="00393602">
            <w:pPr>
              <w:spacing w:after="0" w:line="240" w:lineRule="auto"/>
              <w:jc w:val="both"/>
              <w:rPr>
                <w:rFonts w:ascii="Times New Roman" w:eastAsia="Times New Roman" w:hAnsi="Times New Roman" w:cs="Times New Roman"/>
                <w:sz w:val="24"/>
                <w:szCs w:val="24"/>
                <w:lang w:eastAsia="lv-LV"/>
              </w:rPr>
            </w:pPr>
            <w:r w:rsidRPr="000F4218">
              <w:rPr>
                <w:rFonts w:ascii="Times New Roman" w:eastAsia="Times New Roman" w:hAnsi="Times New Roman" w:cs="Times New Roman"/>
                <w:sz w:val="24"/>
                <w:szCs w:val="24"/>
                <w:lang w:eastAsia="lv-LV"/>
              </w:rPr>
              <w:t>Likumprojekts šo jomu neskar.</w:t>
            </w:r>
          </w:p>
        </w:tc>
      </w:tr>
      <w:tr w:rsidR="00393602" w:rsidRPr="00BC2633" w14:paraId="2C02878A" w14:textId="77777777" w:rsidTr="00637D7E">
        <w:trPr>
          <w:trHeight w:val="510"/>
        </w:trPr>
        <w:tc>
          <w:tcPr>
            <w:tcW w:w="200" w:type="pct"/>
            <w:tcBorders>
              <w:top w:val="outset" w:sz="6" w:space="0" w:color="414142"/>
              <w:left w:val="outset" w:sz="6" w:space="0" w:color="414142"/>
              <w:bottom w:val="outset" w:sz="6" w:space="0" w:color="414142"/>
              <w:right w:val="outset" w:sz="6" w:space="0" w:color="414142"/>
            </w:tcBorders>
          </w:tcPr>
          <w:p w14:paraId="5745159C" w14:textId="017EBBC8" w:rsidR="00393602" w:rsidRPr="00BC2633" w:rsidRDefault="00393602" w:rsidP="0039360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w:t>
            </w:r>
          </w:p>
        </w:tc>
        <w:tc>
          <w:tcPr>
            <w:tcW w:w="1442" w:type="pct"/>
            <w:gridSpan w:val="2"/>
            <w:tcBorders>
              <w:top w:val="outset" w:sz="6" w:space="0" w:color="414142"/>
              <w:left w:val="outset" w:sz="6" w:space="0" w:color="414142"/>
              <w:bottom w:val="outset" w:sz="6" w:space="0" w:color="414142"/>
              <w:right w:val="outset" w:sz="6" w:space="0" w:color="414142"/>
            </w:tcBorders>
          </w:tcPr>
          <w:p w14:paraId="105AF451" w14:textId="0BBD8082" w:rsidR="00393602" w:rsidRPr="00BC2633" w:rsidRDefault="00393602" w:rsidP="00393602">
            <w:pPr>
              <w:spacing w:after="0" w:line="240" w:lineRule="auto"/>
              <w:jc w:val="both"/>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Atbilstības izmaksu monetārs novērtējums</w:t>
            </w:r>
          </w:p>
        </w:tc>
        <w:tc>
          <w:tcPr>
            <w:tcW w:w="3359" w:type="pct"/>
            <w:gridSpan w:val="6"/>
            <w:tcBorders>
              <w:top w:val="outset" w:sz="6" w:space="0" w:color="414142"/>
              <w:left w:val="outset" w:sz="6" w:space="0" w:color="414142"/>
              <w:bottom w:val="outset" w:sz="6" w:space="0" w:color="414142"/>
              <w:right w:val="outset" w:sz="6" w:space="0" w:color="414142"/>
            </w:tcBorders>
          </w:tcPr>
          <w:p w14:paraId="0C5B7775" w14:textId="6828A926" w:rsidR="00393602" w:rsidRPr="00BC2633" w:rsidRDefault="00393602" w:rsidP="00393602">
            <w:pPr>
              <w:spacing w:after="0" w:line="240" w:lineRule="auto"/>
              <w:jc w:val="both"/>
              <w:rPr>
                <w:rFonts w:ascii="Times New Roman" w:eastAsia="Times New Roman" w:hAnsi="Times New Roman" w:cs="Times New Roman"/>
                <w:sz w:val="24"/>
                <w:szCs w:val="24"/>
                <w:lang w:eastAsia="lv-LV"/>
              </w:rPr>
            </w:pPr>
            <w:r w:rsidRPr="000F4218">
              <w:rPr>
                <w:rFonts w:ascii="Times New Roman" w:eastAsia="Times New Roman" w:hAnsi="Times New Roman" w:cs="Times New Roman"/>
                <w:sz w:val="24"/>
                <w:szCs w:val="24"/>
                <w:lang w:eastAsia="lv-LV"/>
              </w:rPr>
              <w:t>Likumprojekts šo jomu neskar.</w:t>
            </w:r>
          </w:p>
        </w:tc>
      </w:tr>
      <w:tr w:rsidR="00393602" w:rsidRPr="00BC2633" w14:paraId="058C8E07" w14:textId="77777777" w:rsidTr="00637D7E">
        <w:trPr>
          <w:trHeight w:val="345"/>
        </w:trPr>
        <w:tc>
          <w:tcPr>
            <w:tcW w:w="200" w:type="pct"/>
            <w:tcBorders>
              <w:top w:val="outset" w:sz="6" w:space="0" w:color="414142"/>
              <w:left w:val="outset" w:sz="6" w:space="0" w:color="414142"/>
              <w:bottom w:val="single" w:sz="4" w:space="0" w:color="auto"/>
              <w:right w:val="outset" w:sz="6" w:space="0" w:color="414142"/>
            </w:tcBorders>
            <w:hideMark/>
          </w:tcPr>
          <w:p w14:paraId="580FAF10" w14:textId="4634BFC2" w:rsidR="00393602" w:rsidRPr="00BC2633" w:rsidRDefault="00393602" w:rsidP="0039360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Pr="00BC2633">
              <w:rPr>
                <w:rFonts w:ascii="Times New Roman" w:eastAsia="Times New Roman" w:hAnsi="Times New Roman" w:cs="Times New Roman"/>
                <w:sz w:val="24"/>
                <w:szCs w:val="24"/>
                <w:lang w:eastAsia="lv-LV"/>
              </w:rPr>
              <w:t>.</w:t>
            </w:r>
          </w:p>
        </w:tc>
        <w:tc>
          <w:tcPr>
            <w:tcW w:w="1442" w:type="pct"/>
            <w:gridSpan w:val="2"/>
            <w:tcBorders>
              <w:top w:val="outset" w:sz="6" w:space="0" w:color="414142"/>
              <w:left w:val="outset" w:sz="6" w:space="0" w:color="414142"/>
              <w:bottom w:val="single" w:sz="4" w:space="0" w:color="auto"/>
              <w:right w:val="outset" w:sz="6" w:space="0" w:color="414142"/>
            </w:tcBorders>
            <w:hideMark/>
          </w:tcPr>
          <w:p w14:paraId="6CBBE35C" w14:textId="77777777" w:rsidR="00393602" w:rsidRPr="00BC2633" w:rsidRDefault="00393602" w:rsidP="00393602">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Cita informācija</w:t>
            </w:r>
          </w:p>
        </w:tc>
        <w:tc>
          <w:tcPr>
            <w:tcW w:w="3359" w:type="pct"/>
            <w:gridSpan w:val="6"/>
            <w:tcBorders>
              <w:top w:val="outset" w:sz="6" w:space="0" w:color="414142"/>
              <w:left w:val="outset" w:sz="6" w:space="0" w:color="414142"/>
              <w:bottom w:val="single" w:sz="4" w:space="0" w:color="auto"/>
              <w:right w:val="outset" w:sz="6" w:space="0" w:color="414142"/>
            </w:tcBorders>
            <w:hideMark/>
          </w:tcPr>
          <w:p w14:paraId="5CC17AB0" w14:textId="29C0DBC3" w:rsidR="00393602" w:rsidRPr="00BC2633" w:rsidRDefault="00393602" w:rsidP="00393602">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Nav. </w:t>
            </w:r>
          </w:p>
        </w:tc>
      </w:tr>
      <w:tr w:rsidR="00393602" w:rsidRPr="00BC2633" w14:paraId="347A5AC7" w14:textId="77777777" w:rsidTr="0059057E">
        <w:trPr>
          <w:trHeight w:val="360"/>
        </w:trPr>
        <w:tc>
          <w:tcPr>
            <w:tcW w:w="5000" w:type="pct"/>
            <w:gridSpan w:val="9"/>
            <w:tcBorders>
              <w:top w:val="single" w:sz="4" w:space="0" w:color="auto"/>
              <w:left w:val="nil"/>
              <w:bottom w:val="nil"/>
              <w:right w:val="nil"/>
            </w:tcBorders>
            <w:vAlign w:val="center"/>
          </w:tcPr>
          <w:p w14:paraId="541E9657" w14:textId="77777777" w:rsidR="00393602" w:rsidRDefault="00393602" w:rsidP="00393602">
            <w:pPr>
              <w:spacing w:after="0" w:line="240" w:lineRule="auto"/>
              <w:ind w:firstLine="300"/>
              <w:jc w:val="center"/>
              <w:rPr>
                <w:rFonts w:ascii="Times New Roman" w:eastAsia="Times New Roman" w:hAnsi="Times New Roman" w:cs="Times New Roman"/>
                <w:b/>
                <w:bCs/>
                <w:sz w:val="24"/>
                <w:szCs w:val="24"/>
                <w:lang w:eastAsia="lv-LV"/>
              </w:rPr>
            </w:pPr>
          </w:p>
        </w:tc>
      </w:tr>
      <w:tr w:rsidR="00393602" w:rsidRPr="00BC2633" w14:paraId="29A3C152" w14:textId="77777777" w:rsidTr="0059057E">
        <w:trPr>
          <w:trHeight w:val="360"/>
        </w:trPr>
        <w:tc>
          <w:tcPr>
            <w:tcW w:w="5000" w:type="pct"/>
            <w:gridSpan w:val="9"/>
            <w:tcBorders>
              <w:top w:val="single" w:sz="4" w:space="0" w:color="auto"/>
              <w:left w:val="outset" w:sz="6" w:space="0" w:color="414142"/>
              <w:bottom w:val="outset" w:sz="6" w:space="0" w:color="414142"/>
              <w:right w:val="outset" w:sz="6" w:space="0" w:color="414142"/>
            </w:tcBorders>
            <w:vAlign w:val="center"/>
            <w:hideMark/>
          </w:tcPr>
          <w:p w14:paraId="7F8B9A1A" w14:textId="59700816" w:rsidR="00393602" w:rsidRPr="00BC2633" w:rsidRDefault="00393602" w:rsidP="00393602">
            <w:pPr>
              <w:spacing w:after="0" w:line="240" w:lineRule="auto"/>
              <w:ind w:firstLine="300"/>
              <w:jc w:val="center"/>
              <w:rPr>
                <w:rFonts w:ascii="Times New Roman" w:eastAsia="Times New Roman" w:hAnsi="Times New Roman" w:cs="Times New Roman"/>
                <w:b/>
                <w:bCs/>
                <w:sz w:val="24"/>
                <w:szCs w:val="24"/>
                <w:lang w:eastAsia="lv-LV"/>
              </w:rPr>
            </w:pPr>
            <w:r w:rsidRPr="00BC2633">
              <w:rPr>
                <w:rFonts w:ascii="Times New Roman" w:eastAsia="Times New Roman" w:hAnsi="Times New Roman" w:cs="Times New Roman"/>
                <w:b/>
                <w:bCs/>
                <w:sz w:val="24"/>
                <w:szCs w:val="24"/>
                <w:lang w:eastAsia="lv-LV"/>
              </w:rPr>
              <w:t>III. Tiesību akta projekta ietekme uz valsts budžetu un pašvaldību budžetiem</w:t>
            </w:r>
          </w:p>
        </w:tc>
      </w:tr>
      <w:tr w:rsidR="00393602" w:rsidRPr="00A1552F" w14:paraId="1FADD8DB" w14:textId="77777777" w:rsidTr="008F50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vMerge w:val="restart"/>
            <w:shd w:val="clear" w:color="auto" w:fill="FFFFFF"/>
            <w:vAlign w:val="center"/>
          </w:tcPr>
          <w:p w14:paraId="262C2D84"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Rādītāji</w:t>
            </w:r>
          </w:p>
        </w:tc>
        <w:tc>
          <w:tcPr>
            <w:tcW w:w="1173" w:type="pct"/>
            <w:gridSpan w:val="2"/>
            <w:vMerge w:val="restart"/>
            <w:shd w:val="clear" w:color="auto" w:fill="FFFFFF"/>
            <w:vAlign w:val="center"/>
            <w:hideMark/>
          </w:tcPr>
          <w:p w14:paraId="07DADB8D" w14:textId="7CD94C3A"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2019. </w:t>
            </w:r>
            <w:r w:rsidRPr="00A1552F">
              <w:rPr>
                <w:rFonts w:ascii="Times New Roman" w:eastAsia="Times New Roman" w:hAnsi="Times New Roman" w:cs="Times New Roman"/>
                <w:sz w:val="24"/>
                <w:szCs w:val="24"/>
                <w:lang w:eastAsia="lv-LV"/>
              </w:rPr>
              <w:t>gads</w:t>
            </w:r>
          </w:p>
        </w:tc>
        <w:tc>
          <w:tcPr>
            <w:tcW w:w="2732" w:type="pct"/>
            <w:gridSpan w:val="5"/>
            <w:shd w:val="clear" w:color="auto" w:fill="FFFFFF"/>
            <w:vAlign w:val="center"/>
            <w:hideMark/>
          </w:tcPr>
          <w:p w14:paraId="72256558"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Turpmākie trīs gadi (</w:t>
            </w:r>
            <w:proofErr w:type="spellStart"/>
            <w:r w:rsidRPr="001F68D7">
              <w:rPr>
                <w:rFonts w:ascii="Times New Roman" w:eastAsia="Times New Roman" w:hAnsi="Times New Roman" w:cs="Times New Roman"/>
                <w:i/>
                <w:sz w:val="24"/>
                <w:szCs w:val="24"/>
                <w:lang w:eastAsia="lv-LV"/>
              </w:rPr>
              <w:t>euro</w:t>
            </w:r>
            <w:proofErr w:type="spellEnd"/>
            <w:r w:rsidRPr="00A1552F">
              <w:rPr>
                <w:rFonts w:ascii="Times New Roman" w:eastAsia="Times New Roman" w:hAnsi="Times New Roman" w:cs="Times New Roman"/>
                <w:sz w:val="24"/>
                <w:szCs w:val="24"/>
                <w:lang w:eastAsia="lv-LV"/>
              </w:rPr>
              <w:t>)</w:t>
            </w:r>
          </w:p>
        </w:tc>
      </w:tr>
      <w:tr w:rsidR="00393602" w:rsidRPr="00A1552F" w14:paraId="3F3714E1"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vMerge/>
            <w:shd w:val="clear" w:color="auto" w:fill="auto"/>
            <w:vAlign w:val="center"/>
            <w:hideMark/>
          </w:tcPr>
          <w:p w14:paraId="6B651502" w14:textId="77777777" w:rsidR="00393602" w:rsidRPr="00A1552F" w:rsidRDefault="00393602" w:rsidP="00393602">
            <w:pPr>
              <w:spacing w:after="0" w:line="240" w:lineRule="auto"/>
              <w:jc w:val="both"/>
              <w:rPr>
                <w:rFonts w:ascii="Times New Roman" w:eastAsia="Times New Roman" w:hAnsi="Times New Roman" w:cs="Times New Roman"/>
                <w:sz w:val="24"/>
                <w:szCs w:val="24"/>
                <w:lang w:eastAsia="lv-LV"/>
              </w:rPr>
            </w:pPr>
          </w:p>
        </w:tc>
        <w:tc>
          <w:tcPr>
            <w:tcW w:w="1173" w:type="pct"/>
            <w:gridSpan w:val="2"/>
            <w:vMerge/>
            <w:shd w:val="clear" w:color="auto" w:fill="auto"/>
            <w:vAlign w:val="center"/>
            <w:hideMark/>
          </w:tcPr>
          <w:p w14:paraId="1FE3EA8F" w14:textId="77777777" w:rsidR="00393602" w:rsidRPr="00A1552F" w:rsidRDefault="00393602" w:rsidP="00393602">
            <w:pPr>
              <w:spacing w:after="0" w:line="240" w:lineRule="auto"/>
              <w:jc w:val="both"/>
              <w:rPr>
                <w:rFonts w:ascii="Times New Roman" w:eastAsia="Times New Roman" w:hAnsi="Times New Roman" w:cs="Times New Roman"/>
                <w:sz w:val="24"/>
                <w:szCs w:val="24"/>
                <w:lang w:eastAsia="lv-LV"/>
              </w:rPr>
            </w:pPr>
          </w:p>
        </w:tc>
        <w:tc>
          <w:tcPr>
            <w:tcW w:w="1017" w:type="pct"/>
            <w:gridSpan w:val="2"/>
            <w:shd w:val="clear" w:color="auto" w:fill="FFFFFF"/>
            <w:vAlign w:val="center"/>
            <w:hideMark/>
          </w:tcPr>
          <w:p w14:paraId="05AA3B1B" w14:textId="0BB7E668"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2020.</w:t>
            </w:r>
          </w:p>
        </w:tc>
        <w:tc>
          <w:tcPr>
            <w:tcW w:w="1174" w:type="pct"/>
            <w:gridSpan w:val="2"/>
            <w:shd w:val="clear" w:color="auto" w:fill="FFFFFF"/>
            <w:vAlign w:val="center"/>
            <w:hideMark/>
          </w:tcPr>
          <w:p w14:paraId="6EAA3566" w14:textId="290ED6E3"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2021.</w:t>
            </w:r>
          </w:p>
        </w:tc>
        <w:tc>
          <w:tcPr>
            <w:tcW w:w="541" w:type="pct"/>
            <w:shd w:val="clear" w:color="auto" w:fill="FFFFFF"/>
            <w:vAlign w:val="center"/>
            <w:hideMark/>
          </w:tcPr>
          <w:p w14:paraId="12CF8BE9" w14:textId="39567CCC"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2022.</w:t>
            </w:r>
          </w:p>
        </w:tc>
      </w:tr>
      <w:tr w:rsidR="00393602" w:rsidRPr="00A1552F" w14:paraId="49BB8268"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vMerge/>
            <w:shd w:val="clear" w:color="auto" w:fill="auto"/>
            <w:vAlign w:val="center"/>
            <w:hideMark/>
          </w:tcPr>
          <w:p w14:paraId="3F28CE29" w14:textId="77777777" w:rsidR="00393602" w:rsidRPr="00A1552F" w:rsidRDefault="00393602" w:rsidP="00393602">
            <w:pPr>
              <w:spacing w:after="0" w:line="240" w:lineRule="auto"/>
              <w:jc w:val="both"/>
              <w:rPr>
                <w:rFonts w:ascii="Times New Roman" w:eastAsia="Times New Roman" w:hAnsi="Times New Roman" w:cs="Times New Roman"/>
                <w:sz w:val="24"/>
                <w:szCs w:val="24"/>
                <w:lang w:eastAsia="lv-LV"/>
              </w:rPr>
            </w:pPr>
          </w:p>
        </w:tc>
        <w:tc>
          <w:tcPr>
            <w:tcW w:w="547" w:type="pct"/>
            <w:shd w:val="clear" w:color="auto" w:fill="FFFFFF"/>
            <w:vAlign w:val="center"/>
            <w:hideMark/>
          </w:tcPr>
          <w:p w14:paraId="1B79CD3E"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saskaņā ar valsts budžetu kārtējam gadam</w:t>
            </w:r>
          </w:p>
        </w:tc>
        <w:tc>
          <w:tcPr>
            <w:tcW w:w="626" w:type="pct"/>
            <w:shd w:val="clear" w:color="auto" w:fill="FFFFFF"/>
            <w:vAlign w:val="center"/>
            <w:hideMark/>
          </w:tcPr>
          <w:p w14:paraId="2AC38EE7"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izmaiņas kārtējā gadā, salīdzinot ar valsts budžetu kārtējam gadam</w:t>
            </w:r>
          </w:p>
        </w:tc>
        <w:tc>
          <w:tcPr>
            <w:tcW w:w="470" w:type="pct"/>
            <w:shd w:val="clear" w:color="auto" w:fill="FFFFFF"/>
            <w:vAlign w:val="center"/>
            <w:hideMark/>
          </w:tcPr>
          <w:p w14:paraId="2B4E036B"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saskaņā ar vidēja termiņa budžeta ietvaru</w:t>
            </w:r>
          </w:p>
        </w:tc>
        <w:tc>
          <w:tcPr>
            <w:tcW w:w="547" w:type="pct"/>
            <w:shd w:val="clear" w:color="auto" w:fill="FFFFFF"/>
            <w:vAlign w:val="center"/>
            <w:hideMark/>
          </w:tcPr>
          <w:p w14:paraId="6AE5EEFE"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izmaiņas, salīdzinot ar vidēja termiņa budžeta ietvaru n+1 gadam</w:t>
            </w:r>
          </w:p>
        </w:tc>
        <w:tc>
          <w:tcPr>
            <w:tcW w:w="469" w:type="pct"/>
            <w:shd w:val="clear" w:color="auto" w:fill="FFFFFF"/>
            <w:vAlign w:val="center"/>
            <w:hideMark/>
          </w:tcPr>
          <w:p w14:paraId="120E7F49"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saskaņā ar vidēja termiņa budžeta ietvaru</w:t>
            </w:r>
          </w:p>
        </w:tc>
        <w:tc>
          <w:tcPr>
            <w:tcW w:w="705" w:type="pct"/>
            <w:shd w:val="clear" w:color="auto" w:fill="FFFFFF"/>
            <w:vAlign w:val="center"/>
            <w:hideMark/>
          </w:tcPr>
          <w:p w14:paraId="5135D47B"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izmaiņas, salīdzinot ar vidēja termiņa budžeta ietvaru n+2 gadam</w:t>
            </w:r>
          </w:p>
        </w:tc>
        <w:tc>
          <w:tcPr>
            <w:tcW w:w="541" w:type="pct"/>
            <w:shd w:val="clear" w:color="auto" w:fill="FFFFFF"/>
            <w:vAlign w:val="center"/>
            <w:hideMark/>
          </w:tcPr>
          <w:p w14:paraId="19255F08"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 xml:space="preserve">izmaiņas, salīdzinot ar vidēja termiņa budžeta ietvaru </w:t>
            </w:r>
            <w:r w:rsidRPr="00A1552F">
              <w:rPr>
                <w:rFonts w:ascii="Times New Roman" w:eastAsia="Times New Roman" w:hAnsi="Times New Roman" w:cs="Times New Roman"/>
                <w:sz w:val="24"/>
                <w:szCs w:val="24"/>
                <w:lang w:eastAsia="lv-LV"/>
              </w:rPr>
              <w:br/>
              <w:t>n+2 gadam</w:t>
            </w:r>
          </w:p>
        </w:tc>
      </w:tr>
      <w:tr w:rsidR="00393602" w:rsidRPr="00A1552F" w14:paraId="275C76B7"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FFFFFF"/>
            <w:vAlign w:val="center"/>
            <w:hideMark/>
          </w:tcPr>
          <w:p w14:paraId="3986BB14"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1</w:t>
            </w:r>
          </w:p>
        </w:tc>
        <w:tc>
          <w:tcPr>
            <w:tcW w:w="547" w:type="pct"/>
            <w:shd w:val="clear" w:color="auto" w:fill="FFFFFF"/>
            <w:vAlign w:val="center"/>
            <w:hideMark/>
          </w:tcPr>
          <w:p w14:paraId="00C3CC4E"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2</w:t>
            </w:r>
          </w:p>
        </w:tc>
        <w:tc>
          <w:tcPr>
            <w:tcW w:w="626" w:type="pct"/>
            <w:shd w:val="clear" w:color="auto" w:fill="FFFFFF"/>
            <w:vAlign w:val="center"/>
            <w:hideMark/>
          </w:tcPr>
          <w:p w14:paraId="72817E3C"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3</w:t>
            </w:r>
          </w:p>
        </w:tc>
        <w:tc>
          <w:tcPr>
            <w:tcW w:w="470" w:type="pct"/>
            <w:shd w:val="clear" w:color="auto" w:fill="FFFFFF"/>
            <w:vAlign w:val="center"/>
            <w:hideMark/>
          </w:tcPr>
          <w:p w14:paraId="6CD4C2F3"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4</w:t>
            </w:r>
          </w:p>
        </w:tc>
        <w:tc>
          <w:tcPr>
            <w:tcW w:w="547" w:type="pct"/>
            <w:shd w:val="clear" w:color="auto" w:fill="FFFFFF"/>
            <w:vAlign w:val="center"/>
            <w:hideMark/>
          </w:tcPr>
          <w:p w14:paraId="3947D319"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5</w:t>
            </w:r>
          </w:p>
        </w:tc>
        <w:tc>
          <w:tcPr>
            <w:tcW w:w="469" w:type="pct"/>
            <w:shd w:val="clear" w:color="auto" w:fill="FFFFFF"/>
            <w:vAlign w:val="center"/>
            <w:hideMark/>
          </w:tcPr>
          <w:p w14:paraId="137A3270"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6</w:t>
            </w:r>
          </w:p>
        </w:tc>
        <w:tc>
          <w:tcPr>
            <w:tcW w:w="705" w:type="pct"/>
            <w:shd w:val="clear" w:color="auto" w:fill="FFFFFF"/>
            <w:vAlign w:val="center"/>
            <w:hideMark/>
          </w:tcPr>
          <w:p w14:paraId="51EDA9AF"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7</w:t>
            </w:r>
          </w:p>
        </w:tc>
        <w:tc>
          <w:tcPr>
            <w:tcW w:w="541" w:type="pct"/>
            <w:shd w:val="clear" w:color="auto" w:fill="FFFFFF"/>
            <w:vAlign w:val="center"/>
            <w:hideMark/>
          </w:tcPr>
          <w:p w14:paraId="259384DA" w14:textId="77777777" w:rsidR="00393602" w:rsidRPr="00A1552F" w:rsidRDefault="00393602" w:rsidP="00393602">
            <w:pPr>
              <w:spacing w:after="0" w:line="240" w:lineRule="auto"/>
              <w:jc w:val="center"/>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8</w:t>
            </w:r>
          </w:p>
        </w:tc>
      </w:tr>
      <w:tr w:rsidR="00393602" w:rsidRPr="00A1552F" w14:paraId="4E34D743"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FFFFFF"/>
            <w:hideMark/>
          </w:tcPr>
          <w:p w14:paraId="214303F4"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1. Budžeta ieņēmumi</w:t>
            </w:r>
          </w:p>
        </w:tc>
        <w:tc>
          <w:tcPr>
            <w:tcW w:w="547" w:type="pct"/>
            <w:shd w:val="clear" w:color="auto" w:fill="FFFFFF"/>
            <w:vAlign w:val="center"/>
          </w:tcPr>
          <w:p w14:paraId="22FB6755" w14:textId="2ADA9F46" w:rsidR="00393602" w:rsidRPr="000F4218"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FFFFFF"/>
            <w:vAlign w:val="center"/>
            <w:hideMark/>
          </w:tcPr>
          <w:p w14:paraId="21B7EA7E" w14:textId="0C77B8C8" w:rsidR="00393602" w:rsidRPr="000F4218"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FFFFFF"/>
            <w:vAlign w:val="center"/>
          </w:tcPr>
          <w:p w14:paraId="27ABA99C" w14:textId="16E4A1FC" w:rsidR="00393602" w:rsidRPr="000F4218"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FFFFFF"/>
            <w:vAlign w:val="center"/>
          </w:tcPr>
          <w:p w14:paraId="7F96843C" w14:textId="5D721B97" w:rsidR="00393602" w:rsidRPr="000F4218"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FFFFFF"/>
            <w:vAlign w:val="center"/>
          </w:tcPr>
          <w:p w14:paraId="4C5BE556" w14:textId="011F5021" w:rsidR="00393602" w:rsidRPr="000F4218"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FFFFFF"/>
            <w:vAlign w:val="center"/>
          </w:tcPr>
          <w:p w14:paraId="7C79F1AD" w14:textId="0A78D63E" w:rsidR="00393602" w:rsidRPr="008F50AC"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1" w:type="pct"/>
            <w:shd w:val="clear" w:color="auto" w:fill="FFFFFF"/>
            <w:vAlign w:val="center"/>
          </w:tcPr>
          <w:p w14:paraId="6D396717" w14:textId="05E14257" w:rsidR="00393602" w:rsidRPr="000F4218"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206A8992"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5C33138F"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1.1. valsts pamatbudžets, tai skaitā ieņēmumi no maksas pakalpojumiem un citi pašu ieņēmumi</w:t>
            </w:r>
          </w:p>
        </w:tc>
        <w:tc>
          <w:tcPr>
            <w:tcW w:w="547" w:type="pct"/>
            <w:shd w:val="clear" w:color="auto" w:fill="auto"/>
            <w:vAlign w:val="center"/>
          </w:tcPr>
          <w:p w14:paraId="2E823635" w14:textId="201D1613" w:rsidR="00393602" w:rsidRPr="000F4218"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hideMark/>
          </w:tcPr>
          <w:p w14:paraId="54666040" w14:textId="67F87D16" w:rsidR="00393602" w:rsidRPr="000F4218"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tcPr>
          <w:p w14:paraId="76875EA6" w14:textId="5C26F42C" w:rsidR="00393602" w:rsidRPr="000F4218"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tcPr>
          <w:p w14:paraId="4246F99F" w14:textId="7D99675D" w:rsidR="00393602" w:rsidRPr="000F4218"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tcPr>
          <w:p w14:paraId="37E31138" w14:textId="2951A07C" w:rsidR="00393602" w:rsidRPr="000F4218"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tcPr>
          <w:p w14:paraId="1D185DA0" w14:textId="5F8C172D" w:rsidR="00393602" w:rsidRPr="008F50AC" w:rsidRDefault="00393602" w:rsidP="00393602">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1" w:type="pct"/>
            <w:shd w:val="clear" w:color="auto" w:fill="auto"/>
            <w:vAlign w:val="center"/>
          </w:tcPr>
          <w:p w14:paraId="4ACC7327" w14:textId="2DBAB4AF" w:rsidR="00393602" w:rsidRPr="000F4218"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18967000"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322C56D2"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1.2. valsts speciālais budžets</w:t>
            </w:r>
          </w:p>
        </w:tc>
        <w:tc>
          <w:tcPr>
            <w:tcW w:w="547" w:type="pct"/>
            <w:shd w:val="clear" w:color="auto" w:fill="auto"/>
            <w:vAlign w:val="center"/>
            <w:hideMark/>
          </w:tcPr>
          <w:p w14:paraId="6A0B7347" w14:textId="42E3AA2E"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hideMark/>
          </w:tcPr>
          <w:p w14:paraId="54526573" w14:textId="330483D9"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hideMark/>
          </w:tcPr>
          <w:p w14:paraId="780AD3E0" w14:textId="4F42ED34"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hideMark/>
          </w:tcPr>
          <w:p w14:paraId="526F362E" w14:textId="5592C7C5"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hideMark/>
          </w:tcPr>
          <w:p w14:paraId="0F7E5BA7" w14:textId="7B06AF46"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hideMark/>
          </w:tcPr>
          <w:p w14:paraId="7D8EE071" w14:textId="789AFD7D" w:rsidR="00393602" w:rsidRPr="008F50AC" w:rsidRDefault="00393602" w:rsidP="00393602">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1" w:type="pct"/>
            <w:shd w:val="clear" w:color="auto" w:fill="auto"/>
            <w:vAlign w:val="center"/>
            <w:hideMark/>
          </w:tcPr>
          <w:p w14:paraId="6D4559E4" w14:textId="05580381"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09258F96"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5E536054"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1.3. pašvaldību budžets</w:t>
            </w:r>
          </w:p>
        </w:tc>
        <w:tc>
          <w:tcPr>
            <w:tcW w:w="547" w:type="pct"/>
            <w:shd w:val="clear" w:color="auto" w:fill="auto"/>
            <w:vAlign w:val="center"/>
          </w:tcPr>
          <w:p w14:paraId="3FA3566D" w14:textId="156F113D"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hideMark/>
          </w:tcPr>
          <w:p w14:paraId="78375A40" w14:textId="5CE08487"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tcPr>
          <w:p w14:paraId="7E8E5477" w14:textId="6EB27670"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tcPr>
          <w:p w14:paraId="354B45F4" w14:textId="4F7690DC"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tcPr>
          <w:p w14:paraId="23C76AB3" w14:textId="12A0309A"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tcPr>
          <w:p w14:paraId="34550C53" w14:textId="4CA2346F" w:rsidR="00393602" w:rsidRPr="008F50AC"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1" w:type="pct"/>
            <w:shd w:val="clear" w:color="auto" w:fill="auto"/>
            <w:vAlign w:val="center"/>
          </w:tcPr>
          <w:p w14:paraId="3DC6A7F1" w14:textId="786EEC54"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23D8409B"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01022877"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2. Budžeta izdevumi</w:t>
            </w:r>
          </w:p>
        </w:tc>
        <w:tc>
          <w:tcPr>
            <w:tcW w:w="547" w:type="pct"/>
            <w:shd w:val="clear" w:color="auto" w:fill="auto"/>
            <w:vAlign w:val="center"/>
            <w:hideMark/>
          </w:tcPr>
          <w:p w14:paraId="4AD70ED5" w14:textId="3EB34BDC"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hideMark/>
          </w:tcPr>
          <w:p w14:paraId="3760E4A9" w14:textId="4C292811"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hideMark/>
          </w:tcPr>
          <w:p w14:paraId="1B310030" w14:textId="7F720D16"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hideMark/>
          </w:tcPr>
          <w:p w14:paraId="41E0EE48" w14:textId="556D00D9"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hideMark/>
          </w:tcPr>
          <w:p w14:paraId="6D220683" w14:textId="51C66869"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hideMark/>
          </w:tcPr>
          <w:p w14:paraId="4D60BEEF" w14:textId="7BA136D0" w:rsidR="00393602" w:rsidRPr="008F50AC" w:rsidRDefault="00393602" w:rsidP="00393602">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1" w:type="pct"/>
            <w:shd w:val="clear" w:color="auto" w:fill="auto"/>
            <w:vAlign w:val="center"/>
            <w:hideMark/>
          </w:tcPr>
          <w:p w14:paraId="1389ADAB" w14:textId="7C8FA3B4"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4F4AF069"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3A3338B9"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2.1. valsts pamatbudžets</w:t>
            </w:r>
          </w:p>
        </w:tc>
        <w:tc>
          <w:tcPr>
            <w:tcW w:w="547" w:type="pct"/>
            <w:shd w:val="clear" w:color="auto" w:fill="auto"/>
            <w:vAlign w:val="center"/>
            <w:hideMark/>
          </w:tcPr>
          <w:p w14:paraId="5A13F6CF" w14:textId="2D882F52"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hideMark/>
          </w:tcPr>
          <w:p w14:paraId="4AF048BA" w14:textId="5C8C2B3D"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hideMark/>
          </w:tcPr>
          <w:p w14:paraId="7F22E620" w14:textId="0863A3D2"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hideMark/>
          </w:tcPr>
          <w:p w14:paraId="78E362AA" w14:textId="71906EE7"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hideMark/>
          </w:tcPr>
          <w:p w14:paraId="464D1C80" w14:textId="4CFB75EC"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hideMark/>
          </w:tcPr>
          <w:p w14:paraId="174B4760" w14:textId="68B2F9D4" w:rsidR="00393602" w:rsidRPr="008F50AC" w:rsidRDefault="00393602" w:rsidP="00393602">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1" w:type="pct"/>
            <w:shd w:val="clear" w:color="auto" w:fill="auto"/>
            <w:vAlign w:val="center"/>
            <w:hideMark/>
          </w:tcPr>
          <w:p w14:paraId="3DFDDE6E" w14:textId="08FF0A48"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714A9782"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08F5CCCE"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2.2. valsts speciālais budžets</w:t>
            </w:r>
          </w:p>
        </w:tc>
        <w:tc>
          <w:tcPr>
            <w:tcW w:w="547" w:type="pct"/>
            <w:shd w:val="clear" w:color="auto" w:fill="auto"/>
            <w:vAlign w:val="center"/>
            <w:hideMark/>
          </w:tcPr>
          <w:p w14:paraId="58BEBA73" w14:textId="3B3A167E"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hideMark/>
          </w:tcPr>
          <w:p w14:paraId="2803AFC9" w14:textId="3E7DAB4D"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hideMark/>
          </w:tcPr>
          <w:p w14:paraId="307B7BFA" w14:textId="76218668"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hideMark/>
          </w:tcPr>
          <w:p w14:paraId="0C4FE404" w14:textId="7F2E3106"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hideMark/>
          </w:tcPr>
          <w:p w14:paraId="6FEB17C9" w14:textId="2A1BAD17"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hideMark/>
          </w:tcPr>
          <w:p w14:paraId="28FC6BEA" w14:textId="3976301B" w:rsidR="00393602" w:rsidRPr="008F50AC" w:rsidRDefault="00393602" w:rsidP="00393602">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1" w:type="pct"/>
            <w:shd w:val="clear" w:color="auto" w:fill="auto"/>
            <w:vAlign w:val="center"/>
            <w:hideMark/>
          </w:tcPr>
          <w:p w14:paraId="76C4A714" w14:textId="6A09DFDF"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44962537"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55A35022"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2.3. pašvaldību budžets</w:t>
            </w:r>
          </w:p>
        </w:tc>
        <w:tc>
          <w:tcPr>
            <w:tcW w:w="547" w:type="pct"/>
            <w:shd w:val="clear" w:color="auto" w:fill="auto"/>
            <w:vAlign w:val="center"/>
            <w:hideMark/>
          </w:tcPr>
          <w:p w14:paraId="75461691" w14:textId="17DE6561"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hideMark/>
          </w:tcPr>
          <w:p w14:paraId="1CDCC04C" w14:textId="49E3EBEA"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hideMark/>
          </w:tcPr>
          <w:p w14:paraId="5BC9F4C1" w14:textId="47DE5A42"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hideMark/>
          </w:tcPr>
          <w:p w14:paraId="6DBF8573" w14:textId="38395F2F"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hideMark/>
          </w:tcPr>
          <w:p w14:paraId="676F77D9" w14:textId="0C055350"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hideMark/>
          </w:tcPr>
          <w:p w14:paraId="3A55AF67" w14:textId="232BFFD7" w:rsidR="00393602" w:rsidRPr="008F50AC" w:rsidRDefault="00393602" w:rsidP="00393602">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1" w:type="pct"/>
            <w:shd w:val="clear" w:color="auto" w:fill="auto"/>
            <w:vAlign w:val="center"/>
            <w:hideMark/>
          </w:tcPr>
          <w:p w14:paraId="0436C7A8" w14:textId="67BD25AA"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7184151B"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4F1E76C3"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3. Finansiālā ietekme</w:t>
            </w:r>
          </w:p>
        </w:tc>
        <w:tc>
          <w:tcPr>
            <w:tcW w:w="547" w:type="pct"/>
            <w:shd w:val="clear" w:color="auto" w:fill="auto"/>
            <w:vAlign w:val="center"/>
          </w:tcPr>
          <w:p w14:paraId="5EBEF120" w14:textId="7FFA3D63"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tcPr>
          <w:p w14:paraId="5E35541B" w14:textId="4CA36EA1"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tcPr>
          <w:p w14:paraId="3EE876D6" w14:textId="693317CD"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tcPr>
          <w:p w14:paraId="7723C036" w14:textId="526D448E"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tcPr>
          <w:p w14:paraId="3191DAF8" w14:textId="44EBE71C"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tcPr>
          <w:p w14:paraId="438A1F9B" w14:textId="0C54C3EB" w:rsidR="00393602" w:rsidRPr="008F50AC"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1" w:type="pct"/>
            <w:shd w:val="clear" w:color="auto" w:fill="auto"/>
            <w:vAlign w:val="center"/>
          </w:tcPr>
          <w:p w14:paraId="24EB4A0A" w14:textId="15CD36A8"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1FD1EBF6"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732AA4D7"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lastRenderedPageBreak/>
              <w:t>3.1. valsts pamatbudžets</w:t>
            </w:r>
          </w:p>
        </w:tc>
        <w:tc>
          <w:tcPr>
            <w:tcW w:w="547" w:type="pct"/>
            <w:shd w:val="clear" w:color="auto" w:fill="auto"/>
            <w:vAlign w:val="center"/>
          </w:tcPr>
          <w:p w14:paraId="4602CC02" w14:textId="09B3B6EF"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tcPr>
          <w:p w14:paraId="745944F6" w14:textId="4E7DA825"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tcPr>
          <w:p w14:paraId="1FB78236" w14:textId="45A86B8F"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tcPr>
          <w:p w14:paraId="5E0B1A5F" w14:textId="6824FEEB"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tcPr>
          <w:p w14:paraId="6AFF96A9" w14:textId="6E546957"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tcPr>
          <w:p w14:paraId="6A43BDAA" w14:textId="0023D5EB" w:rsidR="00393602" w:rsidRPr="008F50AC" w:rsidRDefault="00393602" w:rsidP="00393602">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1" w:type="pct"/>
            <w:shd w:val="clear" w:color="auto" w:fill="auto"/>
            <w:vAlign w:val="center"/>
          </w:tcPr>
          <w:p w14:paraId="43D00EBB" w14:textId="1849FDD1"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02194415"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5355EF8B"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3.2. speciālais budžets</w:t>
            </w:r>
          </w:p>
        </w:tc>
        <w:tc>
          <w:tcPr>
            <w:tcW w:w="547" w:type="pct"/>
            <w:shd w:val="clear" w:color="auto" w:fill="auto"/>
            <w:vAlign w:val="center"/>
            <w:hideMark/>
          </w:tcPr>
          <w:p w14:paraId="22D383A9" w14:textId="5E5AEB68"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tcPr>
          <w:p w14:paraId="276EADE8" w14:textId="6105F043"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hideMark/>
          </w:tcPr>
          <w:p w14:paraId="5C126A02" w14:textId="3BDF215E"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hideMark/>
          </w:tcPr>
          <w:p w14:paraId="4979A891" w14:textId="7A0FE39E"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hideMark/>
          </w:tcPr>
          <w:p w14:paraId="5B449459" w14:textId="4E9C27BF"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hideMark/>
          </w:tcPr>
          <w:p w14:paraId="70FBF3B8" w14:textId="115BD08A" w:rsidR="00393602" w:rsidRPr="008F50AC" w:rsidRDefault="00393602" w:rsidP="00393602">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1" w:type="pct"/>
            <w:shd w:val="clear" w:color="auto" w:fill="auto"/>
            <w:vAlign w:val="center"/>
            <w:hideMark/>
          </w:tcPr>
          <w:p w14:paraId="0CC1CE70" w14:textId="3DE93B11"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01DF120F"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1E557F3F"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3.3. pašvaldību budžets</w:t>
            </w:r>
          </w:p>
        </w:tc>
        <w:tc>
          <w:tcPr>
            <w:tcW w:w="547" w:type="pct"/>
            <w:shd w:val="clear" w:color="auto" w:fill="auto"/>
            <w:vAlign w:val="center"/>
          </w:tcPr>
          <w:p w14:paraId="50FF4E68" w14:textId="5E426875"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626" w:type="pct"/>
            <w:shd w:val="clear" w:color="auto" w:fill="auto"/>
            <w:vAlign w:val="center"/>
          </w:tcPr>
          <w:p w14:paraId="6D6FD74D" w14:textId="7B7FB78C"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tcPr>
          <w:p w14:paraId="76A397E9" w14:textId="2396763B"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tcPr>
          <w:p w14:paraId="7D07B80E" w14:textId="299711E6"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tcPr>
          <w:p w14:paraId="2C2CFF60" w14:textId="5EDB995B"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tcPr>
          <w:p w14:paraId="554DDD51" w14:textId="569F0178" w:rsidR="00393602" w:rsidRPr="008F50AC"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1" w:type="pct"/>
            <w:shd w:val="clear" w:color="auto" w:fill="auto"/>
            <w:vAlign w:val="center"/>
          </w:tcPr>
          <w:p w14:paraId="2730454B" w14:textId="699AF0B9"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3615E345"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65C48BAF"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4. Finanšu līdzekļi papildu izdevumu finansēšanai (kompensējošu izdevumu samazinājumu norāda ar "+" zīmi)</w:t>
            </w:r>
          </w:p>
        </w:tc>
        <w:tc>
          <w:tcPr>
            <w:tcW w:w="547" w:type="pct"/>
            <w:shd w:val="clear" w:color="auto" w:fill="auto"/>
            <w:vAlign w:val="center"/>
            <w:hideMark/>
          </w:tcPr>
          <w:p w14:paraId="402FA84C" w14:textId="30DEC104"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x</w:t>
            </w:r>
          </w:p>
        </w:tc>
        <w:tc>
          <w:tcPr>
            <w:tcW w:w="626" w:type="pct"/>
            <w:shd w:val="clear" w:color="auto" w:fill="auto"/>
            <w:vAlign w:val="center"/>
            <w:hideMark/>
          </w:tcPr>
          <w:p w14:paraId="7F582F6A" w14:textId="3AB397D6"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shd w:val="clear" w:color="auto" w:fill="auto"/>
            <w:vAlign w:val="center"/>
            <w:hideMark/>
          </w:tcPr>
          <w:p w14:paraId="75200478" w14:textId="28AC8F00"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7" w:type="pct"/>
            <w:shd w:val="clear" w:color="auto" w:fill="auto"/>
            <w:vAlign w:val="center"/>
            <w:hideMark/>
          </w:tcPr>
          <w:p w14:paraId="68585F4F" w14:textId="7EF6B861"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shd w:val="clear" w:color="auto" w:fill="auto"/>
            <w:vAlign w:val="center"/>
            <w:hideMark/>
          </w:tcPr>
          <w:p w14:paraId="214D534F" w14:textId="5A0C6915"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705" w:type="pct"/>
            <w:shd w:val="clear" w:color="auto" w:fill="auto"/>
            <w:vAlign w:val="center"/>
            <w:hideMark/>
          </w:tcPr>
          <w:p w14:paraId="2E81CFF9" w14:textId="31E7B6F1" w:rsidR="00393602" w:rsidRPr="008F50AC"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1" w:type="pct"/>
            <w:shd w:val="clear" w:color="auto" w:fill="auto"/>
            <w:vAlign w:val="center"/>
            <w:hideMark/>
          </w:tcPr>
          <w:p w14:paraId="451447DE" w14:textId="05DD8C52"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27B3A9FB"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00BC9CD2"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5. Precizēta finansiālā ietekme</w:t>
            </w:r>
          </w:p>
        </w:tc>
        <w:tc>
          <w:tcPr>
            <w:tcW w:w="547" w:type="pct"/>
            <w:vMerge w:val="restart"/>
            <w:shd w:val="clear" w:color="auto" w:fill="auto"/>
            <w:vAlign w:val="center"/>
            <w:hideMark/>
          </w:tcPr>
          <w:p w14:paraId="5ED8D417" w14:textId="1C9D7579"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X</w:t>
            </w:r>
          </w:p>
        </w:tc>
        <w:tc>
          <w:tcPr>
            <w:tcW w:w="626" w:type="pct"/>
            <w:shd w:val="clear" w:color="auto" w:fill="auto"/>
            <w:vAlign w:val="center"/>
            <w:hideMark/>
          </w:tcPr>
          <w:p w14:paraId="3F4D7237" w14:textId="10A4F583"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vMerge w:val="restart"/>
            <w:shd w:val="clear" w:color="auto" w:fill="auto"/>
            <w:vAlign w:val="center"/>
          </w:tcPr>
          <w:p w14:paraId="19237097" w14:textId="5FB06EEF"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X</w:t>
            </w:r>
          </w:p>
        </w:tc>
        <w:tc>
          <w:tcPr>
            <w:tcW w:w="547" w:type="pct"/>
            <w:shd w:val="clear" w:color="auto" w:fill="auto"/>
            <w:vAlign w:val="center"/>
            <w:hideMark/>
          </w:tcPr>
          <w:p w14:paraId="7FA304B4" w14:textId="6627E409"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vMerge w:val="restart"/>
            <w:shd w:val="clear" w:color="auto" w:fill="auto"/>
            <w:vAlign w:val="center"/>
          </w:tcPr>
          <w:p w14:paraId="2BF861E8" w14:textId="0E9CA7B6"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X</w:t>
            </w:r>
          </w:p>
        </w:tc>
        <w:tc>
          <w:tcPr>
            <w:tcW w:w="705" w:type="pct"/>
            <w:shd w:val="clear" w:color="auto" w:fill="auto"/>
            <w:vAlign w:val="center"/>
            <w:hideMark/>
          </w:tcPr>
          <w:p w14:paraId="72D0C623" w14:textId="3BD71985" w:rsidR="00393602" w:rsidRPr="008F50AC" w:rsidRDefault="00393602" w:rsidP="00393602">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1" w:type="pct"/>
            <w:shd w:val="clear" w:color="auto" w:fill="auto"/>
            <w:vAlign w:val="center"/>
            <w:hideMark/>
          </w:tcPr>
          <w:p w14:paraId="4E4E2A25" w14:textId="42901BA1"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752A83F2"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328CC22C"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5.1. valsts pamatbudžets</w:t>
            </w:r>
          </w:p>
        </w:tc>
        <w:tc>
          <w:tcPr>
            <w:tcW w:w="547" w:type="pct"/>
            <w:vMerge/>
            <w:shd w:val="clear" w:color="auto" w:fill="auto"/>
            <w:vAlign w:val="center"/>
            <w:hideMark/>
          </w:tcPr>
          <w:p w14:paraId="5D01F078" w14:textId="77777777"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p>
        </w:tc>
        <w:tc>
          <w:tcPr>
            <w:tcW w:w="626" w:type="pct"/>
            <w:shd w:val="clear" w:color="auto" w:fill="auto"/>
            <w:vAlign w:val="center"/>
            <w:hideMark/>
          </w:tcPr>
          <w:p w14:paraId="2E73074F" w14:textId="46F719C8"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vMerge/>
            <w:shd w:val="clear" w:color="auto" w:fill="auto"/>
            <w:vAlign w:val="center"/>
            <w:hideMark/>
          </w:tcPr>
          <w:p w14:paraId="0DEC21C4" w14:textId="77777777"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p>
        </w:tc>
        <w:tc>
          <w:tcPr>
            <w:tcW w:w="547" w:type="pct"/>
            <w:shd w:val="clear" w:color="auto" w:fill="auto"/>
            <w:vAlign w:val="center"/>
            <w:hideMark/>
          </w:tcPr>
          <w:p w14:paraId="36D81B4B" w14:textId="23640FF4"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vMerge/>
            <w:shd w:val="clear" w:color="auto" w:fill="auto"/>
            <w:vAlign w:val="center"/>
            <w:hideMark/>
          </w:tcPr>
          <w:p w14:paraId="1B9BE3D7" w14:textId="77777777"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p>
        </w:tc>
        <w:tc>
          <w:tcPr>
            <w:tcW w:w="705" w:type="pct"/>
            <w:shd w:val="clear" w:color="auto" w:fill="auto"/>
            <w:vAlign w:val="center"/>
            <w:hideMark/>
          </w:tcPr>
          <w:p w14:paraId="46806F8B" w14:textId="41CCD2AE" w:rsidR="00393602" w:rsidRPr="008F50AC" w:rsidRDefault="00393602" w:rsidP="00393602">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1" w:type="pct"/>
            <w:shd w:val="clear" w:color="auto" w:fill="auto"/>
            <w:vAlign w:val="center"/>
            <w:hideMark/>
          </w:tcPr>
          <w:p w14:paraId="4844096D" w14:textId="2D80C92E"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25F6C30E"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7B14C396"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5.2. speciālais budžets</w:t>
            </w:r>
          </w:p>
        </w:tc>
        <w:tc>
          <w:tcPr>
            <w:tcW w:w="547" w:type="pct"/>
            <w:vMerge/>
            <w:shd w:val="clear" w:color="auto" w:fill="auto"/>
            <w:vAlign w:val="center"/>
            <w:hideMark/>
          </w:tcPr>
          <w:p w14:paraId="66A04840" w14:textId="77777777"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p>
        </w:tc>
        <w:tc>
          <w:tcPr>
            <w:tcW w:w="626" w:type="pct"/>
            <w:shd w:val="clear" w:color="auto" w:fill="auto"/>
            <w:vAlign w:val="center"/>
            <w:hideMark/>
          </w:tcPr>
          <w:p w14:paraId="2E00BBB5" w14:textId="3EB1D2F7"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vMerge/>
            <w:shd w:val="clear" w:color="auto" w:fill="auto"/>
            <w:vAlign w:val="center"/>
            <w:hideMark/>
          </w:tcPr>
          <w:p w14:paraId="6D2DDD47" w14:textId="77777777"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p>
        </w:tc>
        <w:tc>
          <w:tcPr>
            <w:tcW w:w="547" w:type="pct"/>
            <w:shd w:val="clear" w:color="auto" w:fill="auto"/>
            <w:vAlign w:val="center"/>
            <w:hideMark/>
          </w:tcPr>
          <w:p w14:paraId="138ED46C" w14:textId="50C4BF95"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vMerge/>
            <w:shd w:val="clear" w:color="auto" w:fill="auto"/>
            <w:vAlign w:val="center"/>
            <w:hideMark/>
          </w:tcPr>
          <w:p w14:paraId="6977EECD" w14:textId="77777777"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p>
        </w:tc>
        <w:tc>
          <w:tcPr>
            <w:tcW w:w="705" w:type="pct"/>
            <w:shd w:val="clear" w:color="auto" w:fill="auto"/>
            <w:vAlign w:val="center"/>
            <w:hideMark/>
          </w:tcPr>
          <w:p w14:paraId="391117D3" w14:textId="4F191570" w:rsidR="00393602" w:rsidRPr="008F50AC" w:rsidRDefault="00393602" w:rsidP="00393602">
            <w:pPr>
              <w:spacing w:after="0" w:line="240" w:lineRule="auto"/>
              <w:jc w:val="right"/>
              <w:rPr>
                <w:rFonts w:ascii="Times New Roman" w:eastAsia="Times New Roman" w:hAnsi="Times New Roman" w:cs="Times New Roman"/>
                <w:sz w:val="24"/>
                <w:szCs w:val="24"/>
                <w:lang w:eastAsia="lv-LV"/>
              </w:rPr>
            </w:pPr>
            <w:r w:rsidRPr="008F50AC">
              <w:rPr>
                <w:rFonts w:ascii="Times New Roman" w:eastAsia="Times New Roman" w:hAnsi="Times New Roman" w:cs="Times New Roman"/>
                <w:sz w:val="24"/>
                <w:szCs w:val="24"/>
                <w:lang w:eastAsia="lv-LV"/>
              </w:rPr>
              <w:t>0</w:t>
            </w:r>
          </w:p>
        </w:tc>
        <w:tc>
          <w:tcPr>
            <w:tcW w:w="541" w:type="pct"/>
            <w:shd w:val="clear" w:color="auto" w:fill="auto"/>
            <w:vAlign w:val="center"/>
            <w:hideMark/>
          </w:tcPr>
          <w:p w14:paraId="5FCBBBF6" w14:textId="40B2AD72"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0D622B3E" w14:textId="77777777" w:rsidTr="004B3B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06A5BF24"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5.3. pašvaldību budžets</w:t>
            </w:r>
          </w:p>
        </w:tc>
        <w:tc>
          <w:tcPr>
            <w:tcW w:w="547" w:type="pct"/>
            <w:vMerge/>
            <w:shd w:val="clear" w:color="auto" w:fill="auto"/>
            <w:vAlign w:val="center"/>
            <w:hideMark/>
          </w:tcPr>
          <w:p w14:paraId="1FA26D65" w14:textId="77777777"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p>
        </w:tc>
        <w:tc>
          <w:tcPr>
            <w:tcW w:w="626" w:type="pct"/>
            <w:shd w:val="clear" w:color="auto" w:fill="auto"/>
            <w:vAlign w:val="center"/>
            <w:hideMark/>
          </w:tcPr>
          <w:p w14:paraId="354B80B4" w14:textId="6C9F84AD"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70" w:type="pct"/>
            <w:vMerge/>
            <w:shd w:val="clear" w:color="auto" w:fill="auto"/>
            <w:vAlign w:val="center"/>
            <w:hideMark/>
          </w:tcPr>
          <w:p w14:paraId="2C953808" w14:textId="77777777"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p>
        </w:tc>
        <w:tc>
          <w:tcPr>
            <w:tcW w:w="547" w:type="pct"/>
            <w:shd w:val="clear" w:color="auto" w:fill="auto"/>
            <w:vAlign w:val="center"/>
            <w:hideMark/>
          </w:tcPr>
          <w:p w14:paraId="73935F0C" w14:textId="26F69CF5"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469" w:type="pct"/>
            <w:vMerge/>
            <w:shd w:val="clear" w:color="auto" w:fill="auto"/>
            <w:vAlign w:val="center"/>
            <w:hideMark/>
          </w:tcPr>
          <w:p w14:paraId="77B24EE2" w14:textId="77777777"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p>
        </w:tc>
        <w:tc>
          <w:tcPr>
            <w:tcW w:w="705" w:type="pct"/>
            <w:shd w:val="clear" w:color="auto" w:fill="auto"/>
            <w:vAlign w:val="center"/>
            <w:hideMark/>
          </w:tcPr>
          <w:p w14:paraId="0E893A4D" w14:textId="23829678"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541" w:type="pct"/>
            <w:shd w:val="clear" w:color="auto" w:fill="auto"/>
            <w:vAlign w:val="center"/>
            <w:hideMark/>
          </w:tcPr>
          <w:p w14:paraId="418E5BBD" w14:textId="21B4D00C" w:rsidR="00393602" w:rsidRPr="00A1552F" w:rsidRDefault="00393602" w:rsidP="0039360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393602" w:rsidRPr="00A1552F" w14:paraId="1664691A" w14:textId="77777777" w:rsidTr="004E4B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0A21AB3D"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6. Detalizēts ieņēmumu un izdevumu aprēķins (ja nepieciešams, detalizētu ieņēmumu un izdevumu aprēķinu var pievienot anotācijas pielikumā)</w:t>
            </w:r>
          </w:p>
        </w:tc>
        <w:tc>
          <w:tcPr>
            <w:tcW w:w="3905" w:type="pct"/>
            <w:gridSpan w:val="7"/>
            <w:vMerge w:val="restart"/>
            <w:shd w:val="clear" w:color="auto" w:fill="auto"/>
            <w:vAlign w:val="center"/>
          </w:tcPr>
          <w:p w14:paraId="48B3021A" w14:textId="502FCD50" w:rsidR="00393602" w:rsidRPr="00A1552F" w:rsidRDefault="00393602" w:rsidP="006A2CE5">
            <w:pP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Likumprojekts nerada finansiālu </w:t>
            </w:r>
            <w:r w:rsidR="006A2CE5">
              <w:rPr>
                <w:rFonts w:ascii="Times New Roman" w:eastAsia="Times New Roman" w:hAnsi="Times New Roman" w:cs="Times New Roman"/>
                <w:sz w:val="24"/>
                <w:szCs w:val="24"/>
                <w:lang w:eastAsia="lv-LV"/>
              </w:rPr>
              <w:t>ietekmi uz valsts vai pašvaldību budžetiem.</w:t>
            </w:r>
          </w:p>
        </w:tc>
      </w:tr>
      <w:tr w:rsidR="00393602" w:rsidRPr="00A1552F" w14:paraId="5FABF63A" w14:textId="77777777" w:rsidTr="004E4B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2520D321"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6.1. detalizēts ieņēmumu aprēķins</w:t>
            </w:r>
          </w:p>
        </w:tc>
        <w:tc>
          <w:tcPr>
            <w:tcW w:w="3905" w:type="pct"/>
            <w:gridSpan w:val="7"/>
            <w:vMerge/>
            <w:shd w:val="clear" w:color="auto" w:fill="auto"/>
            <w:vAlign w:val="center"/>
            <w:hideMark/>
          </w:tcPr>
          <w:p w14:paraId="775053CE" w14:textId="77777777" w:rsidR="00393602" w:rsidRPr="00A1552F" w:rsidRDefault="00393602" w:rsidP="00393602">
            <w:pPr>
              <w:spacing w:after="0" w:line="240" w:lineRule="auto"/>
              <w:jc w:val="both"/>
              <w:rPr>
                <w:rFonts w:ascii="Times New Roman" w:eastAsia="Times New Roman" w:hAnsi="Times New Roman" w:cs="Times New Roman"/>
                <w:sz w:val="24"/>
                <w:szCs w:val="24"/>
                <w:lang w:eastAsia="lv-LV"/>
              </w:rPr>
            </w:pPr>
          </w:p>
        </w:tc>
      </w:tr>
      <w:tr w:rsidR="00393602" w:rsidRPr="00A1552F" w14:paraId="53990F03" w14:textId="77777777" w:rsidTr="004E4B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6311FA97"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6.2. detalizēts izdevumu aprēķins</w:t>
            </w:r>
          </w:p>
        </w:tc>
        <w:tc>
          <w:tcPr>
            <w:tcW w:w="3905" w:type="pct"/>
            <w:gridSpan w:val="7"/>
            <w:vMerge/>
            <w:shd w:val="clear" w:color="auto" w:fill="auto"/>
            <w:vAlign w:val="center"/>
            <w:hideMark/>
          </w:tcPr>
          <w:p w14:paraId="43C765CC" w14:textId="77777777" w:rsidR="00393602" w:rsidRPr="00A1552F" w:rsidRDefault="00393602" w:rsidP="00393602">
            <w:pPr>
              <w:spacing w:after="0" w:line="240" w:lineRule="auto"/>
              <w:jc w:val="both"/>
              <w:rPr>
                <w:rFonts w:ascii="Times New Roman" w:eastAsia="Times New Roman" w:hAnsi="Times New Roman" w:cs="Times New Roman"/>
                <w:sz w:val="24"/>
                <w:szCs w:val="24"/>
                <w:lang w:eastAsia="lv-LV"/>
              </w:rPr>
            </w:pPr>
          </w:p>
        </w:tc>
      </w:tr>
      <w:tr w:rsidR="00393602" w:rsidRPr="00A1552F" w14:paraId="719F5EA1" w14:textId="77777777" w:rsidTr="004E4B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cantSplit/>
        </w:trPr>
        <w:tc>
          <w:tcPr>
            <w:tcW w:w="1095" w:type="pct"/>
            <w:gridSpan w:val="2"/>
            <w:shd w:val="clear" w:color="auto" w:fill="auto"/>
            <w:hideMark/>
          </w:tcPr>
          <w:p w14:paraId="31E1C001"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7. Amata vietu skaita izmaiņas</w:t>
            </w:r>
          </w:p>
        </w:tc>
        <w:tc>
          <w:tcPr>
            <w:tcW w:w="3905" w:type="pct"/>
            <w:gridSpan w:val="7"/>
            <w:shd w:val="clear" w:color="auto" w:fill="auto"/>
            <w:hideMark/>
          </w:tcPr>
          <w:p w14:paraId="3C8FBF01" w14:textId="64474AB5" w:rsidR="00393602" w:rsidRPr="00A1552F" w:rsidRDefault="00393602" w:rsidP="00393602">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Likumprojekts šo jomu neskar. </w:t>
            </w:r>
          </w:p>
        </w:tc>
      </w:tr>
      <w:tr w:rsidR="00393602" w:rsidRPr="00A1552F" w14:paraId="7E7A8F1D" w14:textId="77777777" w:rsidTr="004E4B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c>
          <w:tcPr>
            <w:tcW w:w="1095" w:type="pct"/>
            <w:gridSpan w:val="2"/>
            <w:shd w:val="clear" w:color="auto" w:fill="auto"/>
            <w:hideMark/>
          </w:tcPr>
          <w:p w14:paraId="09FE3B74" w14:textId="77777777" w:rsidR="00393602" w:rsidRPr="00A1552F" w:rsidRDefault="00393602" w:rsidP="00393602">
            <w:pPr>
              <w:spacing w:after="0" w:line="240" w:lineRule="auto"/>
              <w:rPr>
                <w:rFonts w:ascii="Times New Roman" w:eastAsia="Times New Roman" w:hAnsi="Times New Roman" w:cs="Times New Roman"/>
                <w:sz w:val="24"/>
                <w:szCs w:val="24"/>
                <w:lang w:eastAsia="lv-LV"/>
              </w:rPr>
            </w:pPr>
            <w:r w:rsidRPr="00A1552F">
              <w:rPr>
                <w:rFonts w:ascii="Times New Roman" w:eastAsia="Times New Roman" w:hAnsi="Times New Roman" w:cs="Times New Roman"/>
                <w:sz w:val="24"/>
                <w:szCs w:val="24"/>
                <w:lang w:eastAsia="lv-LV"/>
              </w:rPr>
              <w:t>8. Cita informācija</w:t>
            </w:r>
          </w:p>
        </w:tc>
        <w:tc>
          <w:tcPr>
            <w:tcW w:w="3905" w:type="pct"/>
            <w:gridSpan w:val="7"/>
            <w:shd w:val="clear" w:color="auto" w:fill="auto"/>
            <w:hideMark/>
          </w:tcPr>
          <w:p w14:paraId="6BFA5679" w14:textId="66B586C3" w:rsidR="00393602" w:rsidRDefault="00393602" w:rsidP="00393602">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t xml:space="preserve"> Nav.</w:t>
            </w:r>
          </w:p>
          <w:p w14:paraId="397030D0" w14:textId="77777777" w:rsidR="00393602" w:rsidRPr="00A1552F" w:rsidRDefault="00393602" w:rsidP="00393602">
            <w:pPr>
              <w:spacing w:after="0" w:line="240" w:lineRule="auto"/>
              <w:jc w:val="both"/>
              <w:rPr>
                <w:rFonts w:ascii="Times New Roman" w:eastAsia="Times New Roman" w:hAnsi="Times New Roman" w:cs="Times New Roman"/>
                <w:sz w:val="24"/>
                <w:szCs w:val="24"/>
                <w:lang w:eastAsia="lv-LV"/>
              </w:rPr>
            </w:pPr>
          </w:p>
          <w:p w14:paraId="793B9971" w14:textId="6B336BE9" w:rsidR="00393602" w:rsidRPr="00A1552F" w:rsidRDefault="00393602" w:rsidP="00393602">
            <w:pPr>
              <w:spacing w:after="0" w:line="240" w:lineRule="auto"/>
              <w:jc w:val="both"/>
              <w:rPr>
                <w:rFonts w:ascii="Times New Roman" w:eastAsia="Times New Roman" w:hAnsi="Times New Roman" w:cs="Times New Roman"/>
                <w:sz w:val="24"/>
                <w:szCs w:val="24"/>
                <w:lang w:eastAsia="lv-LV"/>
              </w:rPr>
            </w:pPr>
          </w:p>
        </w:tc>
      </w:tr>
    </w:tbl>
    <w:p w14:paraId="717F7F2B" w14:textId="553CEE65" w:rsidR="004D15A9" w:rsidRDefault="004D15A9" w:rsidP="00DA596D">
      <w:pPr>
        <w:spacing w:after="0" w:line="240" w:lineRule="auto"/>
        <w:rPr>
          <w:rFonts w:ascii="Times New Roman" w:eastAsia="Times New Roman" w:hAnsi="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2"/>
        <w:gridCol w:w="2389"/>
        <w:gridCol w:w="6214"/>
      </w:tblGrid>
      <w:tr w:rsidR="00BC2633" w:rsidRPr="00BC2633" w14:paraId="4F0360E3" w14:textId="77777777" w:rsidTr="004D15A9">
        <w:trPr>
          <w:trHeight w:val="450"/>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433E7B0C" w14:textId="77777777" w:rsidR="004D15A9" w:rsidRPr="00BC2633" w:rsidRDefault="004D15A9" w:rsidP="00DA596D">
            <w:pPr>
              <w:spacing w:after="0" w:line="240" w:lineRule="auto"/>
              <w:ind w:firstLine="300"/>
              <w:jc w:val="center"/>
              <w:rPr>
                <w:rFonts w:ascii="Times New Roman" w:eastAsia="Times New Roman" w:hAnsi="Times New Roman" w:cs="Times New Roman"/>
                <w:b/>
                <w:bCs/>
                <w:sz w:val="24"/>
                <w:szCs w:val="24"/>
                <w:lang w:eastAsia="lv-LV"/>
              </w:rPr>
            </w:pPr>
            <w:r w:rsidRPr="00BC2633">
              <w:rPr>
                <w:rFonts w:ascii="Times New Roman" w:eastAsia="Times New Roman" w:hAnsi="Times New Roman" w:cs="Times New Roman"/>
                <w:b/>
                <w:bCs/>
                <w:sz w:val="24"/>
                <w:szCs w:val="24"/>
                <w:lang w:eastAsia="lv-LV"/>
              </w:rPr>
              <w:t>IV. Tiesību akta projekta ietekme uz spēkā esošo tiesību normu sistēmu</w:t>
            </w:r>
          </w:p>
        </w:tc>
      </w:tr>
      <w:tr w:rsidR="00BC2633" w:rsidRPr="00BC2633" w14:paraId="0B379FE7" w14:textId="77777777" w:rsidTr="001C5969">
        <w:tc>
          <w:tcPr>
            <w:tcW w:w="250" w:type="pct"/>
            <w:tcBorders>
              <w:top w:val="outset" w:sz="6" w:space="0" w:color="414142"/>
              <w:left w:val="outset" w:sz="6" w:space="0" w:color="414142"/>
              <w:bottom w:val="outset" w:sz="6" w:space="0" w:color="414142"/>
              <w:right w:val="outset" w:sz="6" w:space="0" w:color="414142"/>
            </w:tcBorders>
            <w:hideMark/>
          </w:tcPr>
          <w:p w14:paraId="4FA8C306"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1.</w:t>
            </w:r>
          </w:p>
        </w:tc>
        <w:tc>
          <w:tcPr>
            <w:tcW w:w="1319" w:type="pct"/>
            <w:tcBorders>
              <w:top w:val="outset" w:sz="6" w:space="0" w:color="414142"/>
              <w:left w:val="outset" w:sz="6" w:space="0" w:color="414142"/>
              <w:bottom w:val="outset" w:sz="6" w:space="0" w:color="414142"/>
              <w:right w:val="outset" w:sz="6" w:space="0" w:color="414142"/>
            </w:tcBorders>
            <w:hideMark/>
          </w:tcPr>
          <w:p w14:paraId="184E9FDD" w14:textId="6D154F0C" w:rsidR="004D15A9" w:rsidRPr="00BC2633" w:rsidRDefault="00A1552F" w:rsidP="00DA596D">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w:t>
            </w:r>
            <w:r w:rsidR="004D15A9" w:rsidRPr="00BC2633">
              <w:rPr>
                <w:rFonts w:ascii="Times New Roman" w:eastAsia="Times New Roman" w:hAnsi="Times New Roman" w:cs="Times New Roman"/>
                <w:sz w:val="24"/>
                <w:szCs w:val="24"/>
                <w:lang w:eastAsia="lv-LV"/>
              </w:rPr>
              <w:t>aistītie tiesību aktu projekti</w:t>
            </w:r>
          </w:p>
        </w:tc>
        <w:tc>
          <w:tcPr>
            <w:tcW w:w="3431" w:type="pct"/>
            <w:tcBorders>
              <w:top w:val="outset" w:sz="6" w:space="0" w:color="414142"/>
              <w:left w:val="outset" w:sz="6" w:space="0" w:color="414142"/>
              <w:bottom w:val="outset" w:sz="6" w:space="0" w:color="414142"/>
              <w:right w:val="outset" w:sz="6" w:space="0" w:color="414142"/>
            </w:tcBorders>
            <w:hideMark/>
          </w:tcPr>
          <w:p w14:paraId="561AA6B5" w14:textId="05ABE6AF" w:rsidR="004F0DDD" w:rsidRPr="00FF1364" w:rsidRDefault="00E95565" w:rsidP="00075ACC">
            <w:pPr>
              <w:spacing w:after="0" w:line="240" w:lineRule="auto"/>
              <w:jc w:val="both"/>
              <w:rPr>
                <w:rFonts w:ascii="Times New Roman" w:eastAsia="Times New Roman" w:hAnsi="Times New Roman" w:cs="Times New Roman"/>
                <w:sz w:val="24"/>
                <w:szCs w:val="24"/>
                <w:lang w:eastAsia="lv-LV"/>
              </w:rPr>
            </w:pPr>
            <w:r w:rsidRPr="00FF1364">
              <w:rPr>
                <w:rFonts w:ascii="Times New Roman" w:eastAsia="Times New Roman" w:hAnsi="Times New Roman" w:cs="Times New Roman"/>
                <w:sz w:val="24"/>
                <w:szCs w:val="24"/>
                <w:lang w:eastAsia="lv-LV"/>
              </w:rPr>
              <w:t>Likumprojekts nav saistīts ar nepieciešamību izdarīt grozījumus citos normatīvajos aktos.</w:t>
            </w:r>
            <w:r w:rsidR="006E7B7E" w:rsidRPr="00FF1364">
              <w:rPr>
                <w:rFonts w:ascii="Times New Roman" w:eastAsia="Times New Roman" w:hAnsi="Times New Roman" w:cs="Times New Roman"/>
                <w:sz w:val="24"/>
                <w:szCs w:val="24"/>
                <w:lang w:eastAsia="lv-LV"/>
              </w:rPr>
              <w:t xml:space="preserve"> </w:t>
            </w:r>
          </w:p>
          <w:p w14:paraId="1B579D3B" w14:textId="61F11B0C" w:rsidR="002B59A3" w:rsidRPr="00FF1364" w:rsidRDefault="002B59A3" w:rsidP="00075ACC">
            <w:pPr>
              <w:spacing w:after="0" w:line="240" w:lineRule="auto"/>
              <w:jc w:val="both"/>
              <w:rPr>
                <w:rFonts w:ascii="Times New Roman" w:eastAsia="Times New Roman" w:hAnsi="Times New Roman" w:cs="Times New Roman"/>
                <w:sz w:val="24"/>
                <w:szCs w:val="24"/>
                <w:lang w:eastAsia="lv-LV"/>
              </w:rPr>
            </w:pPr>
            <w:r w:rsidRPr="00FF1364">
              <w:rPr>
                <w:rFonts w:ascii="Times New Roman" w:eastAsia="Times New Roman" w:hAnsi="Times New Roman" w:cs="Times New Roman"/>
                <w:sz w:val="24"/>
                <w:szCs w:val="24"/>
                <w:lang w:eastAsia="lv-LV"/>
              </w:rPr>
              <w:tab/>
            </w:r>
            <w:r w:rsidR="00343AB5" w:rsidRPr="00FF1364">
              <w:rPr>
                <w:rFonts w:ascii="Times New Roman" w:eastAsia="Times New Roman" w:hAnsi="Times New Roman" w:cs="Times New Roman"/>
                <w:sz w:val="24"/>
                <w:szCs w:val="24"/>
                <w:lang w:eastAsia="lv-LV"/>
              </w:rPr>
              <w:t xml:space="preserve"> </w:t>
            </w:r>
          </w:p>
        </w:tc>
      </w:tr>
      <w:tr w:rsidR="00BC2633" w:rsidRPr="00BC2633" w14:paraId="136049D6" w14:textId="77777777" w:rsidTr="001C5969">
        <w:tc>
          <w:tcPr>
            <w:tcW w:w="250" w:type="pct"/>
            <w:tcBorders>
              <w:top w:val="outset" w:sz="6" w:space="0" w:color="414142"/>
              <w:left w:val="outset" w:sz="6" w:space="0" w:color="414142"/>
              <w:bottom w:val="outset" w:sz="6" w:space="0" w:color="414142"/>
              <w:right w:val="outset" w:sz="6" w:space="0" w:color="414142"/>
            </w:tcBorders>
            <w:hideMark/>
          </w:tcPr>
          <w:p w14:paraId="6FFE0E9F"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2.</w:t>
            </w:r>
          </w:p>
        </w:tc>
        <w:tc>
          <w:tcPr>
            <w:tcW w:w="1319" w:type="pct"/>
            <w:tcBorders>
              <w:top w:val="outset" w:sz="6" w:space="0" w:color="414142"/>
              <w:left w:val="outset" w:sz="6" w:space="0" w:color="414142"/>
              <w:bottom w:val="outset" w:sz="6" w:space="0" w:color="414142"/>
              <w:right w:val="outset" w:sz="6" w:space="0" w:color="414142"/>
            </w:tcBorders>
            <w:hideMark/>
          </w:tcPr>
          <w:p w14:paraId="0083E253"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Atbildīgā institūcija</w:t>
            </w:r>
          </w:p>
        </w:tc>
        <w:tc>
          <w:tcPr>
            <w:tcW w:w="3431" w:type="pct"/>
            <w:tcBorders>
              <w:top w:val="outset" w:sz="6" w:space="0" w:color="414142"/>
              <w:left w:val="outset" w:sz="6" w:space="0" w:color="414142"/>
              <w:bottom w:val="outset" w:sz="6" w:space="0" w:color="414142"/>
              <w:right w:val="outset" w:sz="6" w:space="0" w:color="414142"/>
            </w:tcBorders>
            <w:hideMark/>
          </w:tcPr>
          <w:p w14:paraId="5E8E47AB" w14:textId="303C177C" w:rsidR="004D15A9" w:rsidRPr="00BC2633" w:rsidRDefault="00075ACC" w:rsidP="001C596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Vides aizsardzības un reģionālās attīstības ministrija</w:t>
            </w:r>
          </w:p>
        </w:tc>
      </w:tr>
      <w:tr w:rsidR="004D15A9" w:rsidRPr="00BC2633" w14:paraId="1BB29304" w14:textId="77777777" w:rsidTr="001C5969">
        <w:tc>
          <w:tcPr>
            <w:tcW w:w="250" w:type="pct"/>
            <w:tcBorders>
              <w:top w:val="outset" w:sz="6" w:space="0" w:color="414142"/>
              <w:left w:val="outset" w:sz="6" w:space="0" w:color="414142"/>
              <w:bottom w:val="outset" w:sz="6" w:space="0" w:color="414142"/>
              <w:right w:val="outset" w:sz="6" w:space="0" w:color="414142"/>
            </w:tcBorders>
            <w:hideMark/>
          </w:tcPr>
          <w:p w14:paraId="6FFD4618"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lastRenderedPageBreak/>
              <w:t>3.</w:t>
            </w:r>
          </w:p>
        </w:tc>
        <w:tc>
          <w:tcPr>
            <w:tcW w:w="1319" w:type="pct"/>
            <w:tcBorders>
              <w:top w:val="outset" w:sz="6" w:space="0" w:color="414142"/>
              <w:left w:val="outset" w:sz="6" w:space="0" w:color="414142"/>
              <w:bottom w:val="outset" w:sz="6" w:space="0" w:color="414142"/>
              <w:right w:val="outset" w:sz="6" w:space="0" w:color="414142"/>
            </w:tcBorders>
            <w:hideMark/>
          </w:tcPr>
          <w:p w14:paraId="6276FF20"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r w:rsidRPr="00BC2633">
              <w:rPr>
                <w:rFonts w:ascii="Times New Roman" w:eastAsia="Times New Roman" w:hAnsi="Times New Roman" w:cs="Times New Roman"/>
                <w:sz w:val="24"/>
                <w:szCs w:val="24"/>
                <w:lang w:eastAsia="lv-LV"/>
              </w:rPr>
              <w:t>Cita informācija</w:t>
            </w:r>
          </w:p>
        </w:tc>
        <w:tc>
          <w:tcPr>
            <w:tcW w:w="3431" w:type="pct"/>
            <w:tcBorders>
              <w:top w:val="outset" w:sz="6" w:space="0" w:color="414142"/>
              <w:left w:val="outset" w:sz="6" w:space="0" w:color="414142"/>
              <w:bottom w:val="outset" w:sz="6" w:space="0" w:color="414142"/>
              <w:right w:val="outset" w:sz="6" w:space="0" w:color="414142"/>
            </w:tcBorders>
            <w:hideMark/>
          </w:tcPr>
          <w:p w14:paraId="7EE11369" w14:textId="05E69CE4" w:rsidR="004D15A9" w:rsidRPr="00BC2633" w:rsidRDefault="001E361C" w:rsidP="001C596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2CBEBB46"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9055"/>
      </w:tblGrid>
      <w:tr w:rsidR="00BC2633" w:rsidRPr="00BC2633" w14:paraId="5DED1206" w14:textId="77777777" w:rsidTr="001C5969">
        <w:tc>
          <w:tcPr>
            <w:tcW w:w="5000" w:type="pct"/>
            <w:tcBorders>
              <w:top w:val="outset" w:sz="6" w:space="0" w:color="414142"/>
              <w:left w:val="outset" w:sz="6" w:space="0" w:color="414142"/>
              <w:bottom w:val="outset" w:sz="6" w:space="0" w:color="414142"/>
              <w:right w:val="outset" w:sz="6" w:space="0" w:color="414142"/>
            </w:tcBorders>
            <w:vAlign w:val="center"/>
            <w:hideMark/>
          </w:tcPr>
          <w:p w14:paraId="2C233676" w14:textId="77777777" w:rsidR="004D15A9" w:rsidRPr="00BC2633" w:rsidRDefault="004D15A9" w:rsidP="00DA596D">
            <w:pPr>
              <w:spacing w:after="0" w:line="240" w:lineRule="auto"/>
              <w:ind w:firstLine="300"/>
              <w:jc w:val="center"/>
              <w:rPr>
                <w:rFonts w:ascii="Times New Roman" w:eastAsia="Times New Roman" w:hAnsi="Times New Roman" w:cs="Times New Roman"/>
                <w:b/>
                <w:bCs/>
                <w:sz w:val="24"/>
                <w:szCs w:val="24"/>
                <w:lang w:eastAsia="lv-LV"/>
              </w:rPr>
            </w:pPr>
            <w:r w:rsidRPr="00BC2633">
              <w:rPr>
                <w:rFonts w:ascii="Times New Roman" w:eastAsia="Times New Roman" w:hAnsi="Times New Roman" w:cs="Times New Roman"/>
                <w:b/>
                <w:bCs/>
                <w:sz w:val="24"/>
                <w:szCs w:val="24"/>
                <w:lang w:eastAsia="lv-LV"/>
              </w:rPr>
              <w:t>V. Tiesību akta projekta atbilstība Latvijas Republikas starptautiskajām saistībām</w:t>
            </w:r>
          </w:p>
        </w:tc>
      </w:tr>
      <w:tr w:rsidR="000F4218" w:rsidRPr="00BC2633" w14:paraId="3D3E697F" w14:textId="77777777" w:rsidTr="000F4218">
        <w:tc>
          <w:tcPr>
            <w:tcW w:w="5000" w:type="pct"/>
            <w:tcBorders>
              <w:top w:val="outset" w:sz="6" w:space="0" w:color="414142"/>
              <w:left w:val="outset" w:sz="6" w:space="0" w:color="414142"/>
              <w:bottom w:val="outset" w:sz="6" w:space="0" w:color="414142"/>
              <w:right w:val="outset" w:sz="6" w:space="0" w:color="414142"/>
            </w:tcBorders>
          </w:tcPr>
          <w:p w14:paraId="46F4ED3F" w14:textId="567A90DD" w:rsidR="000F4218" w:rsidRPr="00BC2633" w:rsidRDefault="00C30701" w:rsidP="001B6348">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Likump</w:t>
            </w:r>
            <w:r w:rsidR="000F4218" w:rsidRPr="000F4218">
              <w:rPr>
                <w:rFonts w:ascii="Times New Roman" w:eastAsia="Times New Roman" w:hAnsi="Times New Roman" w:cs="Times New Roman"/>
                <w:sz w:val="24"/>
                <w:szCs w:val="24"/>
                <w:lang w:eastAsia="lv-LV"/>
              </w:rPr>
              <w:t>rojekts šo jomu neskar</w:t>
            </w:r>
            <w:r w:rsidR="000F4218">
              <w:rPr>
                <w:rFonts w:ascii="Times New Roman" w:eastAsia="Times New Roman" w:hAnsi="Times New Roman" w:cs="Times New Roman"/>
                <w:sz w:val="24"/>
                <w:szCs w:val="24"/>
                <w:lang w:eastAsia="lv-LV"/>
              </w:rPr>
              <w:t>.</w:t>
            </w:r>
          </w:p>
        </w:tc>
      </w:tr>
    </w:tbl>
    <w:p w14:paraId="63E4FCA9" w14:textId="77777777" w:rsidR="004D15A9" w:rsidRPr="00BC2633" w:rsidRDefault="004D15A9" w:rsidP="00DA596D">
      <w:pPr>
        <w:spacing w:after="0" w:line="240" w:lineRule="auto"/>
        <w:rPr>
          <w:rFonts w:ascii="Times New Roman" w:eastAsia="Times New Roman" w:hAnsi="Times New Roman" w:cs="Times New Roman"/>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03182D" w:rsidRPr="00604BA4" w14:paraId="4380B7AA" w14:textId="77777777" w:rsidTr="001F4F5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CA6BBD6" w14:textId="77777777" w:rsidR="0003182D" w:rsidRPr="00604BA4" w:rsidRDefault="0003182D" w:rsidP="001F4F5B">
            <w:pPr>
              <w:spacing w:after="0" w:line="240" w:lineRule="auto"/>
              <w:jc w:val="center"/>
              <w:rPr>
                <w:rFonts w:ascii="Times New Roman" w:eastAsia="Times New Roman" w:hAnsi="Times New Roman" w:cs="Times New Roman"/>
                <w:b/>
                <w:bCs/>
                <w:iCs/>
                <w:sz w:val="24"/>
                <w:szCs w:val="24"/>
                <w:lang w:eastAsia="lv-LV"/>
              </w:rPr>
            </w:pPr>
            <w:bookmarkStart w:id="6" w:name="_GoBack" w:colFirst="0" w:colLast="2"/>
            <w:r w:rsidRPr="00604BA4">
              <w:rPr>
                <w:rFonts w:ascii="Times New Roman" w:eastAsia="Times New Roman" w:hAnsi="Times New Roman" w:cs="Times New Roman"/>
                <w:b/>
                <w:bCs/>
                <w:iCs/>
                <w:sz w:val="24"/>
                <w:szCs w:val="24"/>
                <w:lang w:eastAsia="lv-LV"/>
              </w:rPr>
              <w:t>VI. Sabiedrības līdzdalība un komunikācijas aktivitātes</w:t>
            </w:r>
          </w:p>
        </w:tc>
      </w:tr>
      <w:tr w:rsidR="0003182D" w14:paraId="18D0AB65" w14:textId="77777777" w:rsidTr="001F4F5B">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C12D411" w14:textId="77777777" w:rsidR="0003182D" w:rsidRPr="00604BA4" w:rsidRDefault="0003182D" w:rsidP="001F4F5B">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395E6BD0" w14:textId="77777777" w:rsidR="0003182D" w:rsidRPr="00604BA4" w:rsidRDefault="0003182D" w:rsidP="001F4F5B">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Plānotās sabiedrības līdzdalības un komunikācijas aktivitātes saistībā ar projektu</w:t>
            </w:r>
          </w:p>
        </w:tc>
        <w:tc>
          <w:tcPr>
            <w:tcW w:w="2960" w:type="pct"/>
            <w:tcBorders>
              <w:top w:val="outset" w:sz="6" w:space="0" w:color="auto"/>
              <w:left w:val="outset" w:sz="6" w:space="0" w:color="auto"/>
              <w:bottom w:val="outset" w:sz="6" w:space="0" w:color="auto"/>
              <w:right w:val="outset" w:sz="6" w:space="0" w:color="auto"/>
            </w:tcBorders>
            <w:hideMark/>
          </w:tcPr>
          <w:p w14:paraId="765AEA05" w14:textId="77777777" w:rsidR="0003182D" w:rsidRDefault="0003182D" w:rsidP="001F4F5B">
            <w:pPr>
              <w:spacing w:line="240" w:lineRule="auto"/>
              <w:jc w:val="both"/>
              <w:rPr>
                <w:rFonts w:ascii="Times New Roman" w:hAnsi="Times New Roman"/>
                <w:color w:val="FF0000"/>
                <w:sz w:val="24"/>
                <w:szCs w:val="24"/>
                <w:lang w:eastAsia="lv-LV"/>
              </w:rPr>
            </w:pPr>
            <w:r>
              <w:rPr>
                <w:rFonts w:ascii="Times New Roman" w:hAnsi="Times New Roman"/>
                <w:sz w:val="24"/>
                <w:szCs w:val="24"/>
                <w:lang w:eastAsia="lv-LV"/>
              </w:rPr>
              <w:t>Sabiedrības līdzdalība ir nodrošināta saskaņā ar Ministru kabineta 2009. gada 25. augusta noteikumu Nr. 970 “Sabiedrības līdzdalības kārtība attīstības plānošanas procesā” 7.4.</w:t>
            </w:r>
            <w:r>
              <w:rPr>
                <w:rFonts w:ascii="Times New Roman" w:hAnsi="Times New Roman"/>
                <w:sz w:val="24"/>
                <w:szCs w:val="24"/>
                <w:vertAlign w:val="superscript"/>
                <w:lang w:eastAsia="lv-LV"/>
              </w:rPr>
              <w:t>1</w:t>
            </w:r>
            <w:r>
              <w:rPr>
                <w:rFonts w:ascii="Times New Roman" w:hAnsi="Times New Roman"/>
                <w:sz w:val="24"/>
                <w:szCs w:val="24"/>
                <w:lang w:eastAsia="lv-LV"/>
              </w:rPr>
              <w:t xml:space="preserve"> apakšpunktu, sabiedrības pārstāvjus aicinot līdzdarboties, rakstiski sniedzot viedokli par likumprojektu tā izstrādes stadijā. Sabiedrības pārstāvji ir informēti par iespēju līdzdarboties, publicējot paziņojumu par līdzdalības procesu VARAM tīmekļvietnē </w:t>
            </w:r>
            <w:hyperlink r:id="rId8" w:history="1">
              <w:r>
                <w:rPr>
                  <w:rStyle w:val="Hyperlink"/>
                  <w:rFonts w:ascii="Times New Roman" w:hAnsi="Times New Roman"/>
                  <w:sz w:val="24"/>
                  <w:szCs w:val="24"/>
                  <w:lang w:eastAsia="lv-LV"/>
                </w:rPr>
                <w:t>www.varam.gov.lv</w:t>
              </w:r>
            </w:hyperlink>
            <w:r>
              <w:rPr>
                <w:rFonts w:ascii="Times New Roman" w:hAnsi="Times New Roman"/>
                <w:sz w:val="24"/>
                <w:szCs w:val="24"/>
                <w:lang w:eastAsia="lv-LV"/>
              </w:rPr>
              <w:t xml:space="preserve"> un Valsts kancelejas tīmekļvietnē </w:t>
            </w:r>
            <w:hyperlink r:id="rId9" w:history="1">
              <w:r>
                <w:rPr>
                  <w:rStyle w:val="Hyperlink"/>
                  <w:rFonts w:ascii="Times New Roman" w:hAnsi="Times New Roman"/>
                  <w:sz w:val="24"/>
                  <w:szCs w:val="24"/>
                </w:rPr>
                <w:t>https://www.mk.gov.lv/lv</w:t>
              </w:r>
            </w:hyperlink>
            <w:r>
              <w:rPr>
                <w:rFonts w:ascii="Times New Roman" w:hAnsi="Times New Roman"/>
                <w:sz w:val="24"/>
                <w:szCs w:val="24"/>
              </w:rPr>
              <w:t>.</w:t>
            </w:r>
          </w:p>
        </w:tc>
      </w:tr>
      <w:tr w:rsidR="0003182D" w14:paraId="4D80F68C" w14:textId="77777777" w:rsidTr="001F4F5B">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84BF29F" w14:textId="77777777" w:rsidR="0003182D" w:rsidRPr="00604BA4" w:rsidRDefault="0003182D" w:rsidP="001F4F5B">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34A788B1" w14:textId="77777777" w:rsidR="0003182D" w:rsidRPr="00604BA4" w:rsidRDefault="0003182D" w:rsidP="001F4F5B">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Sabiedrības līdzdalība projekta izstrādē</w:t>
            </w:r>
          </w:p>
        </w:tc>
        <w:tc>
          <w:tcPr>
            <w:tcW w:w="2960" w:type="pct"/>
            <w:tcBorders>
              <w:top w:val="outset" w:sz="6" w:space="0" w:color="auto"/>
              <w:left w:val="outset" w:sz="6" w:space="0" w:color="auto"/>
              <w:bottom w:val="outset" w:sz="6" w:space="0" w:color="auto"/>
              <w:right w:val="outset" w:sz="6" w:space="0" w:color="auto"/>
            </w:tcBorders>
            <w:hideMark/>
          </w:tcPr>
          <w:p w14:paraId="1A33BA5B" w14:textId="300D31DD" w:rsidR="0003182D" w:rsidRDefault="0003182D" w:rsidP="0003182D">
            <w:pPr>
              <w:spacing w:line="240" w:lineRule="auto"/>
              <w:jc w:val="both"/>
              <w:rPr>
                <w:rFonts w:ascii="Times New Roman" w:hAnsi="Times New Roman"/>
                <w:color w:val="A6A6A6"/>
                <w:sz w:val="24"/>
                <w:szCs w:val="24"/>
                <w:lang w:eastAsia="lv-LV"/>
              </w:rPr>
            </w:pPr>
            <w:r>
              <w:rPr>
                <w:rFonts w:ascii="Times New Roman" w:hAnsi="Times New Roman"/>
                <w:sz w:val="24"/>
                <w:szCs w:val="24"/>
                <w:lang w:eastAsia="lv-LV"/>
              </w:rPr>
              <w:t xml:space="preserve">Likumprojekts un tā anotācija 2019. gada </w:t>
            </w:r>
            <w:r>
              <w:rPr>
                <w:rFonts w:ascii="Times New Roman" w:hAnsi="Times New Roman"/>
                <w:sz w:val="24"/>
                <w:szCs w:val="24"/>
                <w:lang w:eastAsia="lv-LV"/>
              </w:rPr>
              <w:t>12.septembrī tiks</w:t>
            </w:r>
            <w:r>
              <w:rPr>
                <w:rFonts w:ascii="Times New Roman" w:hAnsi="Times New Roman"/>
                <w:sz w:val="24"/>
                <w:szCs w:val="24"/>
                <w:lang w:eastAsia="lv-LV"/>
              </w:rPr>
              <w:t xml:space="preserve"> </w:t>
            </w:r>
            <w:r>
              <w:rPr>
                <w:rFonts w:ascii="Times New Roman" w:hAnsi="Times New Roman"/>
                <w:sz w:val="24"/>
                <w:szCs w:val="24"/>
                <w:lang w:eastAsia="lv-LV"/>
              </w:rPr>
              <w:t>publicēti</w:t>
            </w:r>
            <w:r>
              <w:rPr>
                <w:rFonts w:ascii="Times New Roman" w:hAnsi="Times New Roman"/>
                <w:sz w:val="24"/>
                <w:szCs w:val="24"/>
                <w:lang w:eastAsia="lv-LV"/>
              </w:rPr>
              <w:t xml:space="preserve"> VARAM tīmekļvietnē</w:t>
            </w:r>
            <w:r>
              <w:rPr>
                <w:rStyle w:val="Hyperlink"/>
                <w:rFonts w:ascii="Times New Roman" w:hAnsi="Times New Roman"/>
                <w:sz w:val="24"/>
                <w:szCs w:val="24"/>
                <w:lang w:eastAsia="lv-LV"/>
              </w:rPr>
              <w:t xml:space="preserve"> </w:t>
            </w:r>
            <w:hyperlink r:id="rId10" w:history="1">
              <w:r>
                <w:rPr>
                  <w:rStyle w:val="Hyperlink"/>
                  <w:rFonts w:ascii="Times New Roman" w:hAnsi="Times New Roman"/>
                  <w:sz w:val="24"/>
                  <w:szCs w:val="24"/>
                  <w:lang w:eastAsia="lv-LV"/>
                </w:rPr>
                <w:t>www.varam.gov.lv</w:t>
              </w:r>
            </w:hyperlink>
            <w:r>
              <w:rPr>
                <w:rFonts w:ascii="Times New Roman" w:hAnsi="Times New Roman"/>
                <w:sz w:val="24"/>
                <w:szCs w:val="24"/>
                <w:lang w:eastAsia="lv-LV"/>
              </w:rPr>
              <w:t xml:space="preserve"> un </w:t>
            </w:r>
            <w:r>
              <w:rPr>
                <w:rFonts w:ascii="Times New Roman" w:hAnsi="Times New Roman"/>
                <w:sz w:val="24"/>
                <w:szCs w:val="24"/>
                <w:lang w:eastAsia="lv-LV"/>
              </w:rPr>
              <w:t xml:space="preserve">Valsts </w:t>
            </w:r>
            <w:r>
              <w:rPr>
                <w:rFonts w:ascii="Times New Roman" w:hAnsi="Times New Roman"/>
                <w:sz w:val="24"/>
                <w:szCs w:val="24"/>
                <w:lang w:eastAsia="lv-LV"/>
              </w:rPr>
              <w:t xml:space="preserve">kancelejas tīmekļvietnē </w:t>
            </w:r>
            <w:hyperlink r:id="rId11" w:history="1">
              <w:r>
                <w:rPr>
                  <w:rStyle w:val="Hyperlink"/>
                  <w:rFonts w:ascii="Times New Roman" w:hAnsi="Times New Roman"/>
                  <w:sz w:val="24"/>
                  <w:szCs w:val="24"/>
                </w:rPr>
                <w:t>https://www.mk.gov.lv/lv</w:t>
              </w:r>
            </w:hyperlink>
            <w:r>
              <w:rPr>
                <w:rFonts w:ascii="Times New Roman" w:hAnsi="Times New Roman"/>
                <w:sz w:val="24"/>
                <w:szCs w:val="24"/>
              </w:rPr>
              <w:t xml:space="preserve"> sadaļās - sabiedrības līdzdalība.</w:t>
            </w:r>
            <w:r>
              <w:rPr>
                <w:rFonts w:ascii="Times New Roman" w:hAnsi="Times New Roman"/>
                <w:sz w:val="24"/>
                <w:szCs w:val="24"/>
                <w:lang w:eastAsia="lv-LV"/>
              </w:rPr>
              <w:t xml:space="preserve"> </w:t>
            </w:r>
          </w:p>
        </w:tc>
      </w:tr>
      <w:tr w:rsidR="0003182D" w14:paraId="493E978C" w14:textId="77777777" w:rsidTr="001F4F5B">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77F2941" w14:textId="77777777" w:rsidR="0003182D" w:rsidRPr="00604BA4" w:rsidRDefault="0003182D" w:rsidP="001F4F5B">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145E9EFF" w14:textId="77777777" w:rsidR="0003182D" w:rsidRPr="00604BA4" w:rsidRDefault="0003182D" w:rsidP="001F4F5B">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Sabiedrības līdzdalības rezultāti</w:t>
            </w:r>
          </w:p>
        </w:tc>
        <w:tc>
          <w:tcPr>
            <w:tcW w:w="2960" w:type="pct"/>
            <w:tcBorders>
              <w:top w:val="outset" w:sz="6" w:space="0" w:color="auto"/>
              <w:left w:val="outset" w:sz="6" w:space="0" w:color="auto"/>
              <w:bottom w:val="outset" w:sz="6" w:space="0" w:color="auto"/>
              <w:right w:val="outset" w:sz="6" w:space="0" w:color="auto"/>
            </w:tcBorders>
            <w:hideMark/>
          </w:tcPr>
          <w:p w14:paraId="0D066432" w14:textId="77777777" w:rsidR="0003182D" w:rsidRDefault="0003182D" w:rsidP="001F4F5B">
            <w:pPr>
              <w:spacing w:line="240" w:lineRule="auto"/>
              <w:jc w:val="both"/>
              <w:rPr>
                <w:rFonts w:ascii="Times New Roman" w:hAnsi="Times New Roman"/>
                <w:sz w:val="24"/>
                <w:szCs w:val="24"/>
                <w:lang w:eastAsia="lv-LV"/>
              </w:rPr>
            </w:pPr>
            <w:r>
              <w:rPr>
                <w:rFonts w:ascii="Times New Roman" w:hAnsi="Times New Roman"/>
                <w:sz w:val="24"/>
                <w:szCs w:val="24"/>
                <w:lang w:eastAsia="lv-LV"/>
              </w:rPr>
              <w:t>Sadaļa tiks papildināta pēc sabiedrības pārstāvju viedokļu un komentāru saņemšanas.</w:t>
            </w:r>
          </w:p>
        </w:tc>
      </w:tr>
      <w:tr w:rsidR="0003182D" w14:paraId="498D1F81" w14:textId="77777777" w:rsidTr="001F4F5B">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148B758" w14:textId="77777777" w:rsidR="0003182D" w:rsidRPr="00604BA4" w:rsidRDefault="0003182D" w:rsidP="001F4F5B">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5DAE6A82" w14:textId="77777777" w:rsidR="0003182D" w:rsidRPr="00604BA4" w:rsidRDefault="0003182D" w:rsidP="001F4F5B">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Cita informācija</w:t>
            </w:r>
          </w:p>
        </w:tc>
        <w:tc>
          <w:tcPr>
            <w:tcW w:w="2960" w:type="pct"/>
            <w:tcBorders>
              <w:top w:val="outset" w:sz="6" w:space="0" w:color="auto"/>
              <w:left w:val="outset" w:sz="6" w:space="0" w:color="auto"/>
              <w:bottom w:val="outset" w:sz="6" w:space="0" w:color="auto"/>
              <w:right w:val="outset" w:sz="6" w:space="0" w:color="auto"/>
            </w:tcBorders>
            <w:hideMark/>
          </w:tcPr>
          <w:p w14:paraId="0E2C0374" w14:textId="0484522D" w:rsidR="0003182D" w:rsidRDefault="0003182D" w:rsidP="001F4F5B">
            <w:pPr>
              <w:spacing w:line="240" w:lineRule="auto"/>
              <w:jc w:val="both"/>
              <w:rPr>
                <w:rFonts w:ascii="Times New Roman" w:hAnsi="Times New Roman"/>
                <w:sz w:val="24"/>
                <w:szCs w:val="24"/>
                <w:lang w:eastAsia="lv-LV"/>
              </w:rPr>
            </w:pPr>
            <w:r>
              <w:rPr>
                <w:rFonts w:ascii="Times New Roman" w:hAnsi="Times New Roman"/>
                <w:sz w:val="24"/>
                <w:szCs w:val="24"/>
                <w:lang w:eastAsia="lv-LV"/>
              </w:rPr>
              <w:t xml:space="preserve">Sabiedrības līdzdalības nodrošināšanai un priekšlikumu par administratīvi teritoriālo iedalījumu saņemšanai 2019. gada 2. aprīlī tika izveidots īpašs e-pasts – </w:t>
            </w:r>
            <w:hyperlink r:id="rId12" w:history="1">
              <w:r>
                <w:rPr>
                  <w:rStyle w:val="Hyperlink"/>
                  <w:rFonts w:ascii="Times New Roman" w:hAnsi="Times New Roman"/>
                  <w:sz w:val="24"/>
                  <w:szCs w:val="24"/>
                  <w:lang w:eastAsia="lv-LV"/>
                </w:rPr>
                <w:t>reforma@varam.gov.lv</w:t>
              </w:r>
            </w:hyperlink>
            <w:r>
              <w:rPr>
                <w:rFonts w:ascii="Times New Roman" w:hAnsi="Times New Roman"/>
                <w:sz w:val="24"/>
                <w:szCs w:val="24"/>
                <w:lang w:eastAsia="lv-LV"/>
              </w:rPr>
              <w:t xml:space="preserve">, uz kuru savus priekšlikumus un jautājumus ir iesūtījuši un turpina iesūtīt iedzīvotāji, sabiedriskās organizācijas, tai skaitā arī pašvaldības. Kopš 2019. gada 17. jūlija tiek nodrošināta administratīvi teritoriālās reformas zvanu centra darbība, kur iedzīvotāji var telefoniski paust savus priekšlikumus un uzdot jautājumus. Zvanu centra darbību plānots nodrošināt līdz 2019. gada 15. decembrim. </w:t>
            </w:r>
          </w:p>
        </w:tc>
      </w:tr>
      <w:bookmarkEnd w:id="6"/>
    </w:tbl>
    <w:p w14:paraId="5400978C" w14:textId="77777777" w:rsidR="00132015" w:rsidRPr="00BC2633" w:rsidRDefault="00132015" w:rsidP="00DA596D">
      <w:pPr>
        <w:spacing w:after="0" w:line="240" w:lineRule="auto"/>
        <w:rPr>
          <w:rFonts w:ascii="Times New Roman" w:eastAsia="Times New Roman" w:hAnsi="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9055"/>
      </w:tblGrid>
      <w:tr w:rsidR="00BC2633" w:rsidRPr="00BC2633" w14:paraId="052FAB11" w14:textId="77777777" w:rsidTr="004D15A9">
        <w:trPr>
          <w:trHeight w:val="375"/>
        </w:trPr>
        <w:tc>
          <w:tcPr>
            <w:tcW w:w="0" w:type="auto"/>
            <w:tcBorders>
              <w:top w:val="outset" w:sz="6" w:space="0" w:color="414142"/>
              <w:left w:val="outset" w:sz="6" w:space="0" w:color="414142"/>
              <w:bottom w:val="outset" w:sz="6" w:space="0" w:color="414142"/>
              <w:right w:val="outset" w:sz="6" w:space="0" w:color="414142"/>
            </w:tcBorders>
            <w:vAlign w:val="center"/>
            <w:hideMark/>
          </w:tcPr>
          <w:p w14:paraId="7772ABA4" w14:textId="77777777" w:rsidR="004D15A9" w:rsidRPr="00BC2633" w:rsidRDefault="004D15A9" w:rsidP="00DA596D">
            <w:pPr>
              <w:spacing w:after="0" w:line="240" w:lineRule="auto"/>
              <w:ind w:firstLine="300"/>
              <w:jc w:val="center"/>
              <w:rPr>
                <w:rFonts w:ascii="Times New Roman" w:eastAsia="Times New Roman" w:hAnsi="Times New Roman" w:cs="Times New Roman"/>
                <w:b/>
                <w:bCs/>
                <w:sz w:val="24"/>
                <w:szCs w:val="24"/>
                <w:lang w:eastAsia="lv-LV"/>
              </w:rPr>
            </w:pPr>
            <w:r w:rsidRPr="00BC2633">
              <w:rPr>
                <w:rFonts w:ascii="Times New Roman" w:eastAsia="Times New Roman" w:hAnsi="Times New Roman" w:cs="Times New Roman"/>
                <w:b/>
                <w:bCs/>
                <w:sz w:val="24"/>
                <w:szCs w:val="24"/>
                <w:lang w:eastAsia="lv-LV"/>
              </w:rPr>
              <w:t>VII. Tiesību akta projekta izpildes nodrošināšana un tās ietekme uz institūcijām</w:t>
            </w:r>
          </w:p>
        </w:tc>
      </w:tr>
      <w:tr w:rsidR="00B32E22" w:rsidRPr="00BC2633" w14:paraId="5F7D14F9" w14:textId="77777777" w:rsidTr="00B32E22">
        <w:trPr>
          <w:trHeight w:val="420"/>
        </w:trPr>
        <w:tc>
          <w:tcPr>
            <w:tcW w:w="5000" w:type="pct"/>
            <w:tcBorders>
              <w:top w:val="outset" w:sz="6" w:space="0" w:color="414142"/>
              <w:left w:val="outset" w:sz="6" w:space="0" w:color="414142"/>
              <w:bottom w:val="outset" w:sz="6" w:space="0" w:color="414142"/>
              <w:right w:val="outset" w:sz="6" w:space="0" w:color="414142"/>
            </w:tcBorders>
          </w:tcPr>
          <w:p w14:paraId="1AEBB4A0" w14:textId="4D6D77D6" w:rsidR="00B32E22" w:rsidRPr="00BC2633" w:rsidRDefault="00C30701" w:rsidP="001B6348">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Likump</w:t>
            </w:r>
            <w:r w:rsidR="00B32E22">
              <w:rPr>
                <w:rFonts w:ascii="Times New Roman" w:eastAsia="Times New Roman" w:hAnsi="Times New Roman" w:cs="Times New Roman"/>
                <w:sz w:val="24"/>
                <w:szCs w:val="24"/>
                <w:lang w:eastAsia="lv-LV"/>
              </w:rPr>
              <w:t>rojekts šo jomu neskar.</w:t>
            </w:r>
          </w:p>
        </w:tc>
      </w:tr>
    </w:tbl>
    <w:p w14:paraId="41949138" w14:textId="77777777" w:rsidR="004C5A89" w:rsidRDefault="004C5A89" w:rsidP="006A2CE5">
      <w:pPr>
        <w:spacing w:after="0" w:line="240" w:lineRule="auto"/>
        <w:rPr>
          <w:rFonts w:ascii="Times New Roman" w:hAnsi="Times New Roman" w:cs="Times New Roman"/>
          <w:sz w:val="24"/>
          <w:szCs w:val="24"/>
        </w:rPr>
      </w:pPr>
    </w:p>
    <w:p w14:paraId="6F858EEB" w14:textId="76E248BF" w:rsidR="006A2CE5" w:rsidRPr="006A2CE5" w:rsidRDefault="006A2CE5" w:rsidP="006A2CE5">
      <w:pPr>
        <w:spacing w:after="0" w:line="240" w:lineRule="auto"/>
        <w:rPr>
          <w:rFonts w:ascii="Times New Roman" w:hAnsi="Times New Roman" w:cs="Times New Roman"/>
          <w:sz w:val="24"/>
          <w:szCs w:val="24"/>
        </w:rPr>
      </w:pPr>
      <w:r w:rsidRPr="006A2CE5">
        <w:rPr>
          <w:rFonts w:ascii="Times New Roman" w:hAnsi="Times New Roman" w:cs="Times New Roman"/>
          <w:sz w:val="24"/>
          <w:szCs w:val="24"/>
        </w:rPr>
        <w:t xml:space="preserve">Vides aizsardzības un reģionālās attīstības ministrs </w:t>
      </w:r>
      <w:r w:rsidRPr="006A2CE5">
        <w:rPr>
          <w:rFonts w:ascii="Times New Roman" w:hAnsi="Times New Roman" w:cs="Times New Roman"/>
          <w:sz w:val="24"/>
          <w:szCs w:val="24"/>
        </w:rPr>
        <w:tab/>
      </w:r>
      <w:r w:rsidRPr="006A2CE5">
        <w:rPr>
          <w:rFonts w:ascii="Times New Roman" w:hAnsi="Times New Roman" w:cs="Times New Roman"/>
          <w:sz w:val="24"/>
          <w:szCs w:val="24"/>
        </w:rPr>
        <w:tab/>
      </w:r>
      <w:r w:rsidRPr="006A2CE5">
        <w:rPr>
          <w:rFonts w:ascii="Times New Roman" w:hAnsi="Times New Roman" w:cs="Times New Roman"/>
          <w:sz w:val="24"/>
          <w:szCs w:val="24"/>
        </w:rPr>
        <w:tab/>
      </w:r>
      <w:r w:rsidRPr="006A2CE5">
        <w:rPr>
          <w:rFonts w:ascii="Times New Roman" w:hAnsi="Times New Roman" w:cs="Times New Roman"/>
          <w:sz w:val="24"/>
          <w:szCs w:val="24"/>
        </w:rPr>
        <w:tab/>
      </w:r>
      <w:r w:rsidRPr="006A2CE5">
        <w:rPr>
          <w:rFonts w:ascii="Times New Roman" w:hAnsi="Times New Roman" w:cs="Times New Roman"/>
          <w:sz w:val="24"/>
          <w:szCs w:val="24"/>
        </w:rPr>
        <w:tab/>
      </w:r>
      <w:proofErr w:type="spellStart"/>
      <w:r w:rsidRPr="006A2CE5">
        <w:rPr>
          <w:rFonts w:ascii="Times New Roman" w:hAnsi="Times New Roman" w:cs="Times New Roman"/>
          <w:sz w:val="24"/>
          <w:szCs w:val="24"/>
        </w:rPr>
        <w:t>J.Pūce</w:t>
      </w:r>
      <w:proofErr w:type="spellEnd"/>
    </w:p>
    <w:p w14:paraId="424D849B" w14:textId="77777777" w:rsidR="006A2CE5" w:rsidRDefault="006A2CE5" w:rsidP="006A2CE5">
      <w:pPr>
        <w:tabs>
          <w:tab w:val="left" w:pos="6237"/>
        </w:tabs>
        <w:spacing w:after="0" w:line="240" w:lineRule="auto"/>
        <w:rPr>
          <w:rFonts w:ascii="Times New Roman" w:hAnsi="Times New Roman" w:cs="Times New Roman"/>
        </w:rPr>
      </w:pPr>
    </w:p>
    <w:p w14:paraId="71C8BD89" w14:textId="77777777" w:rsidR="006A2CE5" w:rsidRPr="00E87671" w:rsidRDefault="006A2CE5" w:rsidP="006A2CE5">
      <w:pPr>
        <w:tabs>
          <w:tab w:val="left" w:pos="6237"/>
        </w:tabs>
        <w:spacing w:after="0" w:line="240" w:lineRule="auto"/>
        <w:rPr>
          <w:rFonts w:ascii="Times New Roman" w:hAnsi="Times New Roman" w:cs="Times New Roman"/>
        </w:rPr>
      </w:pPr>
      <w:proofErr w:type="spellStart"/>
      <w:r w:rsidRPr="00E87671">
        <w:rPr>
          <w:rFonts w:ascii="Times New Roman" w:hAnsi="Times New Roman" w:cs="Times New Roman"/>
        </w:rPr>
        <w:t>A.Pabērza</w:t>
      </w:r>
      <w:proofErr w:type="spellEnd"/>
      <w:r w:rsidRPr="00E87671">
        <w:rPr>
          <w:rFonts w:ascii="Times New Roman" w:hAnsi="Times New Roman" w:cs="Times New Roman"/>
        </w:rPr>
        <w:t xml:space="preserve"> - Draudiņa 66016784</w:t>
      </w:r>
    </w:p>
    <w:p w14:paraId="3D1C2DD3" w14:textId="77777777" w:rsidR="006A2CE5" w:rsidRPr="00E87671" w:rsidRDefault="00382B3B" w:rsidP="006A2CE5">
      <w:pPr>
        <w:tabs>
          <w:tab w:val="left" w:pos="6237"/>
        </w:tabs>
        <w:spacing w:after="0" w:line="240" w:lineRule="auto"/>
        <w:rPr>
          <w:rFonts w:ascii="Times New Roman" w:hAnsi="Times New Roman" w:cs="Times New Roman"/>
        </w:rPr>
      </w:pPr>
      <w:hyperlink r:id="rId13" w:history="1">
        <w:r w:rsidR="006A2CE5" w:rsidRPr="00E87671">
          <w:rPr>
            <w:rStyle w:val="Hyperlink"/>
            <w:rFonts w:ascii="Times New Roman" w:hAnsi="Times New Roman" w:cs="Times New Roman"/>
          </w:rPr>
          <w:t>agnese.paberza@varam.gov.lv</w:t>
        </w:r>
      </w:hyperlink>
      <w:r w:rsidR="006A2CE5" w:rsidRPr="00E87671">
        <w:rPr>
          <w:rFonts w:ascii="Times New Roman" w:hAnsi="Times New Roman" w:cs="Times New Roman"/>
        </w:rPr>
        <w:t xml:space="preserve"> </w:t>
      </w:r>
    </w:p>
    <w:p w14:paraId="24827D7D" w14:textId="2535FFBB" w:rsidR="007C66CC" w:rsidRPr="000A3790" w:rsidRDefault="007C66CC" w:rsidP="006A2CE5">
      <w:pPr>
        <w:pStyle w:val="StyleRight"/>
        <w:spacing w:after="0"/>
        <w:ind w:firstLine="0"/>
        <w:jc w:val="both"/>
        <w:rPr>
          <w:sz w:val="20"/>
        </w:rPr>
      </w:pPr>
    </w:p>
    <w:sectPr w:rsidR="007C66CC" w:rsidRPr="000A3790" w:rsidSect="004D15A9">
      <w:headerReference w:type="default" r:id="rId14"/>
      <w:footerReference w:type="default" r:id="rId15"/>
      <w:footerReference w:type="first" r:id="rId16"/>
      <w:pgSz w:w="11906" w:h="16838"/>
      <w:pgMar w:top="1418"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FE2E23" w14:textId="77777777" w:rsidR="00382B3B" w:rsidRDefault="00382B3B" w:rsidP="004D15A9">
      <w:pPr>
        <w:spacing w:after="0" w:line="240" w:lineRule="auto"/>
      </w:pPr>
      <w:r>
        <w:separator/>
      </w:r>
    </w:p>
  </w:endnote>
  <w:endnote w:type="continuationSeparator" w:id="0">
    <w:p w14:paraId="597EA4B5" w14:textId="77777777" w:rsidR="00382B3B" w:rsidRDefault="00382B3B" w:rsidP="004D1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90106" w14:textId="208D114D" w:rsidR="00682DAC" w:rsidRPr="0042645D" w:rsidRDefault="006A2CE5" w:rsidP="0042645D">
    <w:pPr>
      <w:pStyle w:val="Footer"/>
    </w:pPr>
    <w:r>
      <w:rPr>
        <w:rFonts w:ascii="Times New Roman" w:hAnsi="Times New Roman" w:cs="Times New Roman"/>
        <w:sz w:val="20"/>
        <w:szCs w:val="20"/>
      </w:rPr>
      <w:t>VARAMAnot_11092019_komisij</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6CB69" w14:textId="4A5696C1" w:rsidR="006A2CE5" w:rsidRDefault="00682DAC" w:rsidP="006A2CE5">
    <w:pPr>
      <w:pStyle w:val="Header"/>
    </w:pPr>
    <w:r w:rsidRPr="0042645D">
      <w:rPr>
        <w:rFonts w:ascii="Times New Roman" w:hAnsi="Times New Roman" w:cs="Times New Roman"/>
        <w:sz w:val="20"/>
        <w:szCs w:val="20"/>
      </w:rPr>
      <w:fldChar w:fldCharType="begin"/>
    </w:r>
    <w:r w:rsidRPr="0042645D">
      <w:rPr>
        <w:rFonts w:ascii="Times New Roman" w:hAnsi="Times New Roman" w:cs="Times New Roman"/>
        <w:sz w:val="20"/>
        <w:szCs w:val="20"/>
      </w:rPr>
      <w:instrText xml:space="preserve"> FILENAME   \* MERGEFORMAT </w:instrText>
    </w:r>
    <w:r w:rsidRPr="0042645D">
      <w:rPr>
        <w:rFonts w:ascii="Times New Roman" w:hAnsi="Times New Roman" w:cs="Times New Roman"/>
        <w:sz w:val="20"/>
        <w:szCs w:val="20"/>
      </w:rPr>
      <w:fldChar w:fldCharType="separate"/>
    </w:r>
  </w:p>
  <w:p w14:paraId="7E164A91" w14:textId="77777777" w:rsidR="006A2CE5" w:rsidRPr="0042645D" w:rsidRDefault="006A2CE5" w:rsidP="006A2CE5">
    <w:pPr>
      <w:pStyle w:val="Footer"/>
    </w:pPr>
    <w:r>
      <w:rPr>
        <w:rFonts w:ascii="Times New Roman" w:hAnsi="Times New Roman" w:cs="Times New Roman"/>
        <w:sz w:val="20"/>
        <w:szCs w:val="20"/>
      </w:rPr>
      <w:t>VARAMAnot_11092019_komisij</w:t>
    </w:r>
  </w:p>
  <w:p w14:paraId="0854F658" w14:textId="61B8C121" w:rsidR="00682DAC" w:rsidRPr="0042645D" w:rsidRDefault="00682DAC" w:rsidP="0042645D">
    <w:pPr>
      <w:pStyle w:val="Footer"/>
      <w:rPr>
        <w:rFonts w:ascii="Times New Roman" w:hAnsi="Times New Roman" w:cs="Times New Roman"/>
        <w:sz w:val="20"/>
        <w:szCs w:val="20"/>
      </w:rPr>
    </w:pPr>
    <w:r w:rsidRPr="0042645D">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8A88F2" w14:textId="77777777" w:rsidR="00382B3B" w:rsidRDefault="00382B3B" w:rsidP="004D15A9">
      <w:pPr>
        <w:spacing w:after="0" w:line="240" w:lineRule="auto"/>
      </w:pPr>
      <w:r>
        <w:separator/>
      </w:r>
    </w:p>
  </w:footnote>
  <w:footnote w:type="continuationSeparator" w:id="0">
    <w:p w14:paraId="0D5C7036" w14:textId="77777777" w:rsidR="00382B3B" w:rsidRDefault="00382B3B" w:rsidP="004D15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6230928"/>
      <w:docPartObj>
        <w:docPartGallery w:val="Page Numbers (Top of Page)"/>
        <w:docPartUnique/>
      </w:docPartObj>
    </w:sdtPr>
    <w:sdtEndPr>
      <w:rPr>
        <w:rFonts w:ascii="Times New Roman" w:hAnsi="Times New Roman" w:cs="Times New Roman"/>
        <w:sz w:val="24"/>
        <w:szCs w:val="24"/>
      </w:rPr>
    </w:sdtEndPr>
    <w:sdtContent>
      <w:p w14:paraId="3D63889F" w14:textId="041188E8" w:rsidR="00682DAC" w:rsidRPr="004D15A9" w:rsidRDefault="00682DAC">
        <w:pPr>
          <w:pStyle w:val="Header"/>
          <w:jc w:val="center"/>
          <w:rPr>
            <w:rFonts w:ascii="Times New Roman" w:hAnsi="Times New Roman" w:cs="Times New Roman"/>
            <w:sz w:val="24"/>
            <w:szCs w:val="24"/>
          </w:rPr>
        </w:pPr>
        <w:r w:rsidRPr="004D15A9">
          <w:rPr>
            <w:rFonts w:ascii="Times New Roman" w:hAnsi="Times New Roman" w:cs="Times New Roman"/>
            <w:sz w:val="24"/>
            <w:szCs w:val="24"/>
          </w:rPr>
          <w:fldChar w:fldCharType="begin"/>
        </w:r>
        <w:r w:rsidRPr="004D15A9">
          <w:rPr>
            <w:rFonts w:ascii="Times New Roman" w:hAnsi="Times New Roman" w:cs="Times New Roman"/>
            <w:sz w:val="24"/>
            <w:szCs w:val="24"/>
          </w:rPr>
          <w:instrText>PAGE   \* MERGEFORMAT</w:instrText>
        </w:r>
        <w:r w:rsidRPr="004D15A9">
          <w:rPr>
            <w:rFonts w:ascii="Times New Roman" w:hAnsi="Times New Roman" w:cs="Times New Roman"/>
            <w:sz w:val="24"/>
            <w:szCs w:val="24"/>
          </w:rPr>
          <w:fldChar w:fldCharType="separate"/>
        </w:r>
        <w:r w:rsidR="00B64D41">
          <w:rPr>
            <w:rFonts w:ascii="Times New Roman" w:hAnsi="Times New Roman" w:cs="Times New Roman"/>
            <w:noProof/>
            <w:sz w:val="24"/>
            <w:szCs w:val="24"/>
          </w:rPr>
          <w:t>6</w:t>
        </w:r>
        <w:r w:rsidRPr="004D15A9">
          <w:rPr>
            <w:rFonts w:ascii="Times New Roman" w:hAnsi="Times New Roman" w:cs="Times New Roman"/>
            <w:sz w:val="24"/>
            <w:szCs w:val="24"/>
          </w:rPr>
          <w:fldChar w:fldCharType="end"/>
        </w:r>
      </w:p>
    </w:sdtContent>
  </w:sdt>
  <w:p w14:paraId="2E7D154D" w14:textId="77777777" w:rsidR="00682DAC" w:rsidRDefault="00682D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F48CA"/>
    <w:multiLevelType w:val="hybridMultilevel"/>
    <w:tmpl w:val="5A2E2DF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4CC41F2"/>
    <w:multiLevelType w:val="hybridMultilevel"/>
    <w:tmpl w:val="379CD6F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 w15:restartNumberingAfterBreak="0">
    <w:nsid w:val="0B1670DA"/>
    <w:multiLevelType w:val="hybridMultilevel"/>
    <w:tmpl w:val="134A5D5A"/>
    <w:lvl w:ilvl="0" w:tplc="8FD0B6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E26428"/>
    <w:multiLevelType w:val="hybridMultilevel"/>
    <w:tmpl w:val="3A44C83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 w15:restartNumberingAfterBreak="0">
    <w:nsid w:val="19267AD5"/>
    <w:multiLevelType w:val="hybridMultilevel"/>
    <w:tmpl w:val="3160A5D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 w15:restartNumberingAfterBreak="0">
    <w:nsid w:val="1BBE788D"/>
    <w:multiLevelType w:val="hybridMultilevel"/>
    <w:tmpl w:val="FFC831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D5A2DE9"/>
    <w:multiLevelType w:val="hybridMultilevel"/>
    <w:tmpl w:val="0714EE7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DD34D18"/>
    <w:multiLevelType w:val="hybridMultilevel"/>
    <w:tmpl w:val="190AE8B8"/>
    <w:lvl w:ilvl="0" w:tplc="166807D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27244B98"/>
    <w:multiLevelType w:val="hybridMultilevel"/>
    <w:tmpl w:val="707827C4"/>
    <w:lvl w:ilvl="0" w:tplc="C330BB5A">
      <w:start w:val="19"/>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9" w15:restartNumberingAfterBreak="0">
    <w:nsid w:val="2A01110C"/>
    <w:multiLevelType w:val="hybridMultilevel"/>
    <w:tmpl w:val="4798E1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15:restartNumberingAfterBreak="0">
    <w:nsid w:val="3FB65B6C"/>
    <w:multiLevelType w:val="hybridMultilevel"/>
    <w:tmpl w:val="E9DE811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1" w15:restartNumberingAfterBreak="0">
    <w:nsid w:val="40A13125"/>
    <w:multiLevelType w:val="hybridMultilevel"/>
    <w:tmpl w:val="055864C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4FF77058"/>
    <w:multiLevelType w:val="hybridMultilevel"/>
    <w:tmpl w:val="7B420570"/>
    <w:lvl w:ilvl="0" w:tplc="9D22B2E4">
      <w:start w:val="19"/>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3" w15:restartNumberingAfterBreak="0">
    <w:nsid w:val="5F545175"/>
    <w:multiLevelType w:val="hybridMultilevel"/>
    <w:tmpl w:val="B2CE031E"/>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4" w15:restartNumberingAfterBreak="0">
    <w:nsid w:val="5FA34554"/>
    <w:multiLevelType w:val="hybridMultilevel"/>
    <w:tmpl w:val="B238B20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86D73C9"/>
    <w:multiLevelType w:val="hybridMultilevel"/>
    <w:tmpl w:val="50542A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6B015921"/>
    <w:multiLevelType w:val="hybridMultilevel"/>
    <w:tmpl w:val="3760AA7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1CD1451"/>
    <w:multiLevelType w:val="hybridMultilevel"/>
    <w:tmpl w:val="3B44F5F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10"/>
  </w:num>
  <w:num w:numId="4">
    <w:abstractNumId w:val="0"/>
  </w:num>
  <w:num w:numId="5">
    <w:abstractNumId w:val="11"/>
  </w:num>
  <w:num w:numId="6">
    <w:abstractNumId w:val="16"/>
  </w:num>
  <w:num w:numId="7">
    <w:abstractNumId w:val="13"/>
  </w:num>
  <w:num w:numId="8">
    <w:abstractNumId w:val="1"/>
  </w:num>
  <w:num w:numId="9">
    <w:abstractNumId w:val="4"/>
  </w:num>
  <w:num w:numId="10">
    <w:abstractNumId w:val="15"/>
  </w:num>
  <w:num w:numId="11">
    <w:abstractNumId w:val="2"/>
  </w:num>
  <w:num w:numId="12">
    <w:abstractNumId w:val="5"/>
  </w:num>
  <w:num w:numId="13">
    <w:abstractNumId w:val="12"/>
  </w:num>
  <w:num w:numId="14">
    <w:abstractNumId w:val="8"/>
  </w:num>
  <w:num w:numId="15">
    <w:abstractNumId w:val="3"/>
  </w:num>
  <w:num w:numId="16">
    <w:abstractNumId w:val="6"/>
  </w:num>
  <w:num w:numId="17">
    <w:abstractNumId w:val="9"/>
  </w:num>
  <w:num w:numId="18">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lga Paipala">
    <w15:presenceInfo w15:providerId="AD" w15:userId="S-1-5-21-1177238915-1417001333-839522115-142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5A9"/>
    <w:rsid w:val="00007B2B"/>
    <w:rsid w:val="00012045"/>
    <w:rsid w:val="00021267"/>
    <w:rsid w:val="00031256"/>
    <w:rsid w:val="0003182D"/>
    <w:rsid w:val="00042E4D"/>
    <w:rsid w:val="00043C58"/>
    <w:rsid w:val="00051D0D"/>
    <w:rsid w:val="00052313"/>
    <w:rsid w:val="000571CA"/>
    <w:rsid w:val="00061B1B"/>
    <w:rsid w:val="00067820"/>
    <w:rsid w:val="00072AC5"/>
    <w:rsid w:val="0007527E"/>
    <w:rsid w:val="00075ACC"/>
    <w:rsid w:val="000839C9"/>
    <w:rsid w:val="00084006"/>
    <w:rsid w:val="00084207"/>
    <w:rsid w:val="000924C7"/>
    <w:rsid w:val="000A3790"/>
    <w:rsid w:val="000A4C4F"/>
    <w:rsid w:val="000A5AA4"/>
    <w:rsid w:val="000B23B4"/>
    <w:rsid w:val="000B459F"/>
    <w:rsid w:val="000B785C"/>
    <w:rsid w:val="000C1C54"/>
    <w:rsid w:val="000D022A"/>
    <w:rsid w:val="000D3A93"/>
    <w:rsid w:val="000D58BE"/>
    <w:rsid w:val="000D6624"/>
    <w:rsid w:val="000E2D1F"/>
    <w:rsid w:val="000E3461"/>
    <w:rsid w:val="000E42FD"/>
    <w:rsid w:val="000E57BD"/>
    <w:rsid w:val="000E7426"/>
    <w:rsid w:val="000F391E"/>
    <w:rsid w:val="000F4218"/>
    <w:rsid w:val="0010086E"/>
    <w:rsid w:val="00101CD5"/>
    <w:rsid w:val="00101FCE"/>
    <w:rsid w:val="001034AF"/>
    <w:rsid w:val="001060FE"/>
    <w:rsid w:val="00110922"/>
    <w:rsid w:val="00111F15"/>
    <w:rsid w:val="0012284D"/>
    <w:rsid w:val="00132015"/>
    <w:rsid w:val="00132510"/>
    <w:rsid w:val="00132840"/>
    <w:rsid w:val="00133DA2"/>
    <w:rsid w:val="0014144B"/>
    <w:rsid w:val="00144D3A"/>
    <w:rsid w:val="00145A82"/>
    <w:rsid w:val="00147A1C"/>
    <w:rsid w:val="00150D3D"/>
    <w:rsid w:val="00152B93"/>
    <w:rsid w:val="00160608"/>
    <w:rsid w:val="00172C29"/>
    <w:rsid w:val="0017440F"/>
    <w:rsid w:val="00174723"/>
    <w:rsid w:val="001756FB"/>
    <w:rsid w:val="001838E2"/>
    <w:rsid w:val="00184760"/>
    <w:rsid w:val="00186AF3"/>
    <w:rsid w:val="00190C48"/>
    <w:rsid w:val="0019132E"/>
    <w:rsid w:val="001A5138"/>
    <w:rsid w:val="001A72BF"/>
    <w:rsid w:val="001B6342"/>
    <w:rsid w:val="001B6348"/>
    <w:rsid w:val="001B64E7"/>
    <w:rsid w:val="001C5969"/>
    <w:rsid w:val="001D27B3"/>
    <w:rsid w:val="001D709B"/>
    <w:rsid w:val="001E361C"/>
    <w:rsid w:val="001E67B3"/>
    <w:rsid w:val="001F09EF"/>
    <w:rsid w:val="001F5E3D"/>
    <w:rsid w:val="001F68D7"/>
    <w:rsid w:val="001F6A6A"/>
    <w:rsid w:val="001F6ED2"/>
    <w:rsid w:val="001F7B89"/>
    <w:rsid w:val="0020591D"/>
    <w:rsid w:val="00206445"/>
    <w:rsid w:val="00214241"/>
    <w:rsid w:val="002173A9"/>
    <w:rsid w:val="00220682"/>
    <w:rsid w:val="00223A3A"/>
    <w:rsid w:val="00225412"/>
    <w:rsid w:val="00227318"/>
    <w:rsid w:val="00227FA7"/>
    <w:rsid w:val="002318A9"/>
    <w:rsid w:val="00234CC7"/>
    <w:rsid w:val="00240F69"/>
    <w:rsid w:val="00245615"/>
    <w:rsid w:val="00254E21"/>
    <w:rsid w:val="00260235"/>
    <w:rsid w:val="00267608"/>
    <w:rsid w:val="00270797"/>
    <w:rsid w:val="00272E1D"/>
    <w:rsid w:val="0027773A"/>
    <w:rsid w:val="00295136"/>
    <w:rsid w:val="0029677F"/>
    <w:rsid w:val="002A06A7"/>
    <w:rsid w:val="002B44E2"/>
    <w:rsid w:val="002B59A3"/>
    <w:rsid w:val="002C513A"/>
    <w:rsid w:val="002D2CE1"/>
    <w:rsid w:val="002E0393"/>
    <w:rsid w:val="002E1822"/>
    <w:rsid w:val="002E4A19"/>
    <w:rsid w:val="002F1678"/>
    <w:rsid w:val="002F765F"/>
    <w:rsid w:val="00307117"/>
    <w:rsid w:val="00311EFC"/>
    <w:rsid w:val="003126F1"/>
    <w:rsid w:val="00312A49"/>
    <w:rsid w:val="003172E8"/>
    <w:rsid w:val="0032187C"/>
    <w:rsid w:val="00322D26"/>
    <w:rsid w:val="00332843"/>
    <w:rsid w:val="0033433D"/>
    <w:rsid w:val="00334A2C"/>
    <w:rsid w:val="0033656E"/>
    <w:rsid w:val="003374BE"/>
    <w:rsid w:val="003437E6"/>
    <w:rsid w:val="00343AB5"/>
    <w:rsid w:val="00344A47"/>
    <w:rsid w:val="0034675E"/>
    <w:rsid w:val="00350774"/>
    <w:rsid w:val="00361429"/>
    <w:rsid w:val="00362993"/>
    <w:rsid w:val="00363737"/>
    <w:rsid w:val="0036785E"/>
    <w:rsid w:val="003803BC"/>
    <w:rsid w:val="00382B3B"/>
    <w:rsid w:val="00384F26"/>
    <w:rsid w:val="0038573B"/>
    <w:rsid w:val="00386AF2"/>
    <w:rsid w:val="003922B0"/>
    <w:rsid w:val="003928A8"/>
    <w:rsid w:val="00393602"/>
    <w:rsid w:val="0039668B"/>
    <w:rsid w:val="003A2A0B"/>
    <w:rsid w:val="003A47C3"/>
    <w:rsid w:val="003A5A4E"/>
    <w:rsid w:val="003B01FE"/>
    <w:rsid w:val="003B045B"/>
    <w:rsid w:val="003B065D"/>
    <w:rsid w:val="003B0DFF"/>
    <w:rsid w:val="003C01DA"/>
    <w:rsid w:val="003C0F67"/>
    <w:rsid w:val="003C15E4"/>
    <w:rsid w:val="003C2BDA"/>
    <w:rsid w:val="003C6DBA"/>
    <w:rsid w:val="003D12FF"/>
    <w:rsid w:val="003D1697"/>
    <w:rsid w:val="003E2186"/>
    <w:rsid w:val="003E2EA2"/>
    <w:rsid w:val="003E5533"/>
    <w:rsid w:val="003F2BEC"/>
    <w:rsid w:val="003F59CF"/>
    <w:rsid w:val="00402972"/>
    <w:rsid w:val="0042645D"/>
    <w:rsid w:val="004325B2"/>
    <w:rsid w:val="0043541A"/>
    <w:rsid w:val="00436C86"/>
    <w:rsid w:val="00440167"/>
    <w:rsid w:val="00441E85"/>
    <w:rsid w:val="00451547"/>
    <w:rsid w:val="00452CDB"/>
    <w:rsid w:val="004535C4"/>
    <w:rsid w:val="00453A20"/>
    <w:rsid w:val="00461275"/>
    <w:rsid w:val="004661FA"/>
    <w:rsid w:val="00473EDA"/>
    <w:rsid w:val="00477763"/>
    <w:rsid w:val="00480049"/>
    <w:rsid w:val="00487348"/>
    <w:rsid w:val="00491FED"/>
    <w:rsid w:val="004A260A"/>
    <w:rsid w:val="004A67E4"/>
    <w:rsid w:val="004A6C00"/>
    <w:rsid w:val="004B3B71"/>
    <w:rsid w:val="004B65F3"/>
    <w:rsid w:val="004B6AF1"/>
    <w:rsid w:val="004B71BD"/>
    <w:rsid w:val="004C30DE"/>
    <w:rsid w:val="004C3B12"/>
    <w:rsid w:val="004C453E"/>
    <w:rsid w:val="004C571F"/>
    <w:rsid w:val="004C5A89"/>
    <w:rsid w:val="004D0840"/>
    <w:rsid w:val="004D15A9"/>
    <w:rsid w:val="004D15C7"/>
    <w:rsid w:val="004D3F07"/>
    <w:rsid w:val="004E237F"/>
    <w:rsid w:val="004E4BA5"/>
    <w:rsid w:val="004F0DDD"/>
    <w:rsid w:val="004F445B"/>
    <w:rsid w:val="00502120"/>
    <w:rsid w:val="0050282B"/>
    <w:rsid w:val="00505265"/>
    <w:rsid w:val="005103C7"/>
    <w:rsid w:val="00515CEE"/>
    <w:rsid w:val="00520CB2"/>
    <w:rsid w:val="005258AB"/>
    <w:rsid w:val="005269AB"/>
    <w:rsid w:val="005314C9"/>
    <w:rsid w:val="005328E0"/>
    <w:rsid w:val="00533585"/>
    <w:rsid w:val="0053390E"/>
    <w:rsid w:val="005342E2"/>
    <w:rsid w:val="00534482"/>
    <w:rsid w:val="005344B1"/>
    <w:rsid w:val="00543257"/>
    <w:rsid w:val="005451B8"/>
    <w:rsid w:val="00545715"/>
    <w:rsid w:val="00550D6E"/>
    <w:rsid w:val="00552A37"/>
    <w:rsid w:val="00557970"/>
    <w:rsid w:val="00561B15"/>
    <w:rsid w:val="0056279A"/>
    <w:rsid w:val="0056459F"/>
    <w:rsid w:val="00573958"/>
    <w:rsid w:val="00576206"/>
    <w:rsid w:val="00577C7F"/>
    <w:rsid w:val="005817E4"/>
    <w:rsid w:val="00582465"/>
    <w:rsid w:val="0059057E"/>
    <w:rsid w:val="0059310C"/>
    <w:rsid w:val="005A1713"/>
    <w:rsid w:val="005A2254"/>
    <w:rsid w:val="005A39E5"/>
    <w:rsid w:val="005B6BA9"/>
    <w:rsid w:val="005B79F9"/>
    <w:rsid w:val="005C0266"/>
    <w:rsid w:val="005C4156"/>
    <w:rsid w:val="005C64F9"/>
    <w:rsid w:val="005D392E"/>
    <w:rsid w:val="005D4E8A"/>
    <w:rsid w:val="005D6908"/>
    <w:rsid w:val="005D75F8"/>
    <w:rsid w:val="005F070B"/>
    <w:rsid w:val="005F1B98"/>
    <w:rsid w:val="005F3CA3"/>
    <w:rsid w:val="006060E2"/>
    <w:rsid w:val="00606CDB"/>
    <w:rsid w:val="00612A92"/>
    <w:rsid w:val="006301E2"/>
    <w:rsid w:val="00632DF7"/>
    <w:rsid w:val="006363DD"/>
    <w:rsid w:val="00637D7E"/>
    <w:rsid w:val="006403FC"/>
    <w:rsid w:val="00652286"/>
    <w:rsid w:val="006553D6"/>
    <w:rsid w:val="006558B3"/>
    <w:rsid w:val="00660659"/>
    <w:rsid w:val="006634CE"/>
    <w:rsid w:val="006641E1"/>
    <w:rsid w:val="0066474F"/>
    <w:rsid w:val="00664CA5"/>
    <w:rsid w:val="006717B5"/>
    <w:rsid w:val="006735B1"/>
    <w:rsid w:val="00675577"/>
    <w:rsid w:val="006806DC"/>
    <w:rsid w:val="00681057"/>
    <w:rsid w:val="00682DAC"/>
    <w:rsid w:val="00683724"/>
    <w:rsid w:val="00685241"/>
    <w:rsid w:val="006853F2"/>
    <w:rsid w:val="00686E0E"/>
    <w:rsid w:val="00697E73"/>
    <w:rsid w:val="006A15CD"/>
    <w:rsid w:val="006A2CE5"/>
    <w:rsid w:val="006A48D7"/>
    <w:rsid w:val="006A561A"/>
    <w:rsid w:val="006A5E74"/>
    <w:rsid w:val="006B2194"/>
    <w:rsid w:val="006B5544"/>
    <w:rsid w:val="006B6B96"/>
    <w:rsid w:val="006D17B6"/>
    <w:rsid w:val="006E22AE"/>
    <w:rsid w:val="006E4902"/>
    <w:rsid w:val="006E49D0"/>
    <w:rsid w:val="006E7B7E"/>
    <w:rsid w:val="006F64C2"/>
    <w:rsid w:val="007047F3"/>
    <w:rsid w:val="00705275"/>
    <w:rsid w:val="00715383"/>
    <w:rsid w:val="00724225"/>
    <w:rsid w:val="007258BB"/>
    <w:rsid w:val="007330DD"/>
    <w:rsid w:val="007334CA"/>
    <w:rsid w:val="00733CCA"/>
    <w:rsid w:val="00734199"/>
    <w:rsid w:val="00734221"/>
    <w:rsid w:val="0073730D"/>
    <w:rsid w:val="007377EB"/>
    <w:rsid w:val="0074167B"/>
    <w:rsid w:val="00741CBC"/>
    <w:rsid w:val="00743D84"/>
    <w:rsid w:val="00743F90"/>
    <w:rsid w:val="00744289"/>
    <w:rsid w:val="007456DB"/>
    <w:rsid w:val="00753927"/>
    <w:rsid w:val="00757590"/>
    <w:rsid w:val="007577FC"/>
    <w:rsid w:val="007608FF"/>
    <w:rsid w:val="0076255F"/>
    <w:rsid w:val="007625D4"/>
    <w:rsid w:val="00763E83"/>
    <w:rsid w:val="00775005"/>
    <w:rsid w:val="00791D53"/>
    <w:rsid w:val="00793106"/>
    <w:rsid w:val="00793209"/>
    <w:rsid w:val="007933DE"/>
    <w:rsid w:val="00793F9C"/>
    <w:rsid w:val="00794731"/>
    <w:rsid w:val="007A3938"/>
    <w:rsid w:val="007C12E5"/>
    <w:rsid w:val="007C3263"/>
    <w:rsid w:val="007C34FE"/>
    <w:rsid w:val="007C66CC"/>
    <w:rsid w:val="007C76FD"/>
    <w:rsid w:val="007D0F48"/>
    <w:rsid w:val="007E1F3D"/>
    <w:rsid w:val="007E2EBE"/>
    <w:rsid w:val="007E3180"/>
    <w:rsid w:val="007E3F8F"/>
    <w:rsid w:val="007E467F"/>
    <w:rsid w:val="007E7E18"/>
    <w:rsid w:val="007F2959"/>
    <w:rsid w:val="007F7E5F"/>
    <w:rsid w:val="0081203F"/>
    <w:rsid w:val="0081271D"/>
    <w:rsid w:val="0081788C"/>
    <w:rsid w:val="00836AAA"/>
    <w:rsid w:val="00841836"/>
    <w:rsid w:val="00854B99"/>
    <w:rsid w:val="008562A5"/>
    <w:rsid w:val="00857B11"/>
    <w:rsid w:val="00881E16"/>
    <w:rsid w:val="008826E9"/>
    <w:rsid w:val="00885875"/>
    <w:rsid w:val="008874D2"/>
    <w:rsid w:val="0088791C"/>
    <w:rsid w:val="008915FE"/>
    <w:rsid w:val="00891D5D"/>
    <w:rsid w:val="00894A47"/>
    <w:rsid w:val="008A13C2"/>
    <w:rsid w:val="008B1C53"/>
    <w:rsid w:val="008B5AC5"/>
    <w:rsid w:val="008B5F30"/>
    <w:rsid w:val="008C6750"/>
    <w:rsid w:val="008D391A"/>
    <w:rsid w:val="008E30B4"/>
    <w:rsid w:val="008E3F1C"/>
    <w:rsid w:val="008E4E93"/>
    <w:rsid w:val="008E51D3"/>
    <w:rsid w:val="008E5B54"/>
    <w:rsid w:val="008E6D37"/>
    <w:rsid w:val="008E78B2"/>
    <w:rsid w:val="008F030D"/>
    <w:rsid w:val="008F0469"/>
    <w:rsid w:val="008F04FF"/>
    <w:rsid w:val="008F11C5"/>
    <w:rsid w:val="008F3FF9"/>
    <w:rsid w:val="008F50AC"/>
    <w:rsid w:val="008F7BE2"/>
    <w:rsid w:val="0090035B"/>
    <w:rsid w:val="00901407"/>
    <w:rsid w:val="00904ABC"/>
    <w:rsid w:val="0091677C"/>
    <w:rsid w:val="00917B98"/>
    <w:rsid w:val="00923E6C"/>
    <w:rsid w:val="009251AC"/>
    <w:rsid w:val="0092581B"/>
    <w:rsid w:val="00926DDE"/>
    <w:rsid w:val="00927BDD"/>
    <w:rsid w:val="00931C35"/>
    <w:rsid w:val="009371C5"/>
    <w:rsid w:val="00937A73"/>
    <w:rsid w:val="0094096E"/>
    <w:rsid w:val="00951461"/>
    <w:rsid w:val="00964EA7"/>
    <w:rsid w:val="009729F1"/>
    <w:rsid w:val="00973591"/>
    <w:rsid w:val="0097690A"/>
    <w:rsid w:val="009808E2"/>
    <w:rsid w:val="00982AF9"/>
    <w:rsid w:val="00984658"/>
    <w:rsid w:val="00990D16"/>
    <w:rsid w:val="00992FAF"/>
    <w:rsid w:val="00997954"/>
    <w:rsid w:val="009A769C"/>
    <w:rsid w:val="009B38A5"/>
    <w:rsid w:val="009B4943"/>
    <w:rsid w:val="009B615C"/>
    <w:rsid w:val="009B7A3B"/>
    <w:rsid w:val="009C16F4"/>
    <w:rsid w:val="009C1E3A"/>
    <w:rsid w:val="009D0C12"/>
    <w:rsid w:val="009D2AA1"/>
    <w:rsid w:val="009D7E88"/>
    <w:rsid w:val="009E1460"/>
    <w:rsid w:val="009E4ADF"/>
    <w:rsid w:val="009E723C"/>
    <w:rsid w:val="009F30B7"/>
    <w:rsid w:val="009F36D5"/>
    <w:rsid w:val="009F38ED"/>
    <w:rsid w:val="00A04CFF"/>
    <w:rsid w:val="00A06AA6"/>
    <w:rsid w:val="00A1552F"/>
    <w:rsid w:val="00A242A0"/>
    <w:rsid w:val="00A2769C"/>
    <w:rsid w:val="00A43766"/>
    <w:rsid w:val="00A44835"/>
    <w:rsid w:val="00A56244"/>
    <w:rsid w:val="00A56C76"/>
    <w:rsid w:val="00A573D3"/>
    <w:rsid w:val="00A57917"/>
    <w:rsid w:val="00A605FE"/>
    <w:rsid w:val="00A61BF1"/>
    <w:rsid w:val="00A62B09"/>
    <w:rsid w:val="00A65BA3"/>
    <w:rsid w:val="00A6654C"/>
    <w:rsid w:val="00A81BD9"/>
    <w:rsid w:val="00A85390"/>
    <w:rsid w:val="00A9262B"/>
    <w:rsid w:val="00A963B4"/>
    <w:rsid w:val="00AA1779"/>
    <w:rsid w:val="00AA7668"/>
    <w:rsid w:val="00AA7D84"/>
    <w:rsid w:val="00AB6562"/>
    <w:rsid w:val="00AB71B1"/>
    <w:rsid w:val="00AC438B"/>
    <w:rsid w:val="00AD1106"/>
    <w:rsid w:val="00AD3AC8"/>
    <w:rsid w:val="00AD7D05"/>
    <w:rsid w:val="00AE1824"/>
    <w:rsid w:val="00AE3657"/>
    <w:rsid w:val="00AE7829"/>
    <w:rsid w:val="00AF00A6"/>
    <w:rsid w:val="00B02BC1"/>
    <w:rsid w:val="00B03CB9"/>
    <w:rsid w:val="00B0558D"/>
    <w:rsid w:val="00B063C4"/>
    <w:rsid w:val="00B14CB0"/>
    <w:rsid w:val="00B21F17"/>
    <w:rsid w:val="00B24613"/>
    <w:rsid w:val="00B24E3A"/>
    <w:rsid w:val="00B2690D"/>
    <w:rsid w:val="00B30158"/>
    <w:rsid w:val="00B30F38"/>
    <w:rsid w:val="00B32E22"/>
    <w:rsid w:val="00B3528C"/>
    <w:rsid w:val="00B421BB"/>
    <w:rsid w:val="00B4346A"/>
    <w:rsid w:val="00B43815"/>
    <w:rsid w:val="00B51E2F"/>
    <w:rsid w:val="00B538FA"/>
    <w:rsid w:val="00B558AA"/>
    <w:rsid w:val="00B60771"/>
    <w:rsid w:val="00B61CF8"/>
    <w:rsid w:val="00B64D41"/>
    <w:rsid w:val="00B66170"/>
    <w:rsid w:val="00B661EF"/>
    <w:rsid w:val="00B67E9B"/>
    <w:rsid w:val="00B7089C"/>
    <w:rsid w:val="00B71A9E"/>
    <w:rsid w:val="00B7400D"/>
    <w:rsid w:val="00B81C6E"/>
    <w:rsid w:val="00B83C87"/>
    <w:rsid w:val="00B854BD"/>
    <w:rsid w:val="00BA036D"/>
    <w:rsid w:val="00BA2205"/>
    <w:rsid w:val="00BA2885"/>
    <w:rsid w:val="00BA3A8A"/>
    <w:rsid w:val="00BB10E3"/>
    <w:rsid w:val="00BB1F46"/>
    <w:rsid w:val="00BB2761"/>
    <w:rsid w:val="00BC1541"/>
    <w:rsid w:val="00BC2633"/>
    <w:rsid w:val="00BC2852"/>
    <w:rsid w:val="00BC4335"/>
    <w:rsid w:val="00BC5498"/>
    <w:rsid w:val="00BC6070"/>
    <w:rsid w:val="00BC78A4"/>
    <w:rsid w:val="00BD132F"/>
    <w:rsid w:val="00BD15E9"/>
    <w:rsid w:val="00BD427B"/>
    <w:rsid w:val="00BD4F66"/>
    <w:rsid w:val="00BD7DE6"/>
    <w:rsid w:val="00BD7E79"/>
    <w:rsid w:val="00BE19E5"/>
    <w:rsid w:val="00BE436D"/>
    <w:rsid w:val="00BE501D"/>
    <w:rsid w:val="00BE5923"/>
    <w:rsid w:val="00BF327D"/>
    <w:rsid w:val="00BF3A34"/>
    <w:rsid w:val="00BF6D7D"/>
    <w:rsid w:val="00C0573F"/>
    <w:rsid w:val="00C06F24"/>
    <w:rsid w:val="00C12AA5"/>
    <w:rsid w:val="00C16998"/>
    <w:rsid w:val="00C263A1"/>
    <w:rsid w:val="00C30701"/>
    <w:rsid w:val="00C314A8"/>
    <w:rsid w:val="00C342C5"/>
    <w:rsid w:val="00C35453"/>
    <w:rsid w:val="00C356F8"/>
    <w:rsid w:val="00C45234"/>
    <w:rsid w:val="00C459C0"/>
    <w:rsid w:val="00C45C60"/>
    <w:rsid w:val="00C46DFA"/>
    <w:rsid w:val="00C507DD"/>
    <w:rsid w:val="00C52FD9"/>
    <w:rsid w:val="00C54114"/>
    <w:rsid w:val="00C60E7D"/>
    <w:rsid w:val="00C61A61"/>
    <w:rsid w:val="00C62D4A"/>
    <w:rsid w:val="00C674FE"/>
    <w:rsid w:val="00C77DE4"/>
    <w:rsid w:val="00C81E0C"/>
    <w:rsid w:val="00C82FCE"/>
    <w:rsid w:val="00C92758"/>
    <w:rsid w:val="00C955C1"/>
    <w:rsid w:val="00C95DE9"/>
    <w:rsid w:val="00CA737D"/>
    <w:rsid w:val="00CB18D1"/>
    <w:rsid w:val="00CB41CE"/>
    <w:rsid w:val="00CB7303"/>
    <w:rsid w:val="00CB7553"/>
    <w:rsid w:val="00CB7567"/>
    <w:rsid w:val="00CC7E9C"/>
    <w:rsid w:val="00CD1F5F"/>
    <w:rsid w:val="00CD2946"/>
    <w:rsid w:val="00CD6A7C"/>
    <w:rsid w:val="00CD6FE4"/>
    <w:rsid w:val="00CE1D6C"/>
    <w:rsid w:val="00CF33F6"/>
    <w:rsid w:val="00CF3F72"/>
    <w:rsid w:val="00CF528D"/>
    <w:rsid w:val="00CF7F1D"/>
    <w:rsid w:val="00D03470"/>
    <w:rsid w:val="00D05508"/>
    <w:rsid w:val="00D1107A"/>
    <w:rsid w:val="00D148F1"/>
    <w:rsid w:val="00D201E5"/>
    <w:rsid w:val="00D206A5"/>
    <w:rsid w:val="00D248EE"/>
    <w:rsid w:val="00D300B0"/>
    <w:rsid w:val="00D30FB0"/>
    <w:rsid w:val="00D313D5"/>
    <w:rsid w:val="00D34B8A"/>
    <w:rsid w:val="00D37530"/>
    <w:rsid w:val="00D42EF6"/>
    <w:rsid w:val="00D4755E"/>
    <w:rsid w:val="00D47874"/>
    <w:rsid w:val="00D51902"/>
    <w:rsid w:val="00D55890"/>
    <w:rsid w:val="00D55F9B"/>
    <w:rsid w:val="00D63D80"/>
    <w:rsid w:val="00D72CCE"/>
    <w:rsid w:val="00D72F04"/>
    <w:rsid w:val="00D74227"/>
    <w:rsid w:val="00D75E8C"/>
    <w:rsid w:val="00D77CC1"/>
    <w:rsid w:val="00D80D57"/>
    <w:rsid w:val="00D82293"/>
    <w:rsid w:val="00D8627A"/>
    <w:rsid w:val="00D95B0D"/>
    <w:rsid w:val="00DA326E"/>
    <w:rsid w:val="00DA36AD"/>
    <w:rsid w:val="00DA3BF1"/>
    <w:rsid w:val="00DA4D3B"/>
    <w:rsid w:val="00DA52AC"/>
    <w:rsid w:val="00DA596D"/>
    <w:rsid w:val="00DA6C74"/>
    <w:rsid w:val="00DB1374"/>
    <w:rsid w:val="00DB51FE"/>
    <w:rsid w:val="00DC02B5"/>
    <w:rsid w:val="00DC673F"/>
    <w:rsid w:val="00DC7A3C"/>
    <w:rsid w:val="00DE10AF"/>
    <w:rsid w:val="00DE78C6"/>
    <w:rsid w:val="00DF2444"/>
    <w:rsid w:val="00DF3D4F"/>
    <w:rsid w:val="00DF4261"/>
    <w:rsid w:val="00DF7D6C"/>
    <w:rsid w:val="00E001CF"/>
    <w:rsid w:val="00E02339"/>
    <w:rsid w:val="00E0577D"/>
    <w:rsid w:val="00E0679E"/>
    <w:rsid w:val="00E12B04"/>
    <w:rsid w:val="00E171FF"/>
    <w:rsid w:val="00E1789A"/>
    <w:rsid w:val="00E237B6"/>
    <w:rsid w:val="00E33513"/>
    <w:rsid w:val="00E34C2B"/>
    <w:rsid w:val="00E40E7E"/>
    <w:rsid w:val="00E44C94"/>
    <w:rsid w:val="00E46FC6"/>
    <w:rsid w:val="00E47DED"/>
    <w:rsid w:val="00E557CC"/>
    <w:rsid w:val="00E5586E"/>
    <w:rsid w:val="00E60E17"/>
    <w:rsid w:val="00E711EA"/>
    <w:rsid w:val="00E77D8D"/>
    <w:rsid w:val="00E812BF"/>
    <w:rsid w:val="00E81D9F"/>
    <w:rsid w:val="00E823BA"/>
    <w:rsid w:val="00E856B1"/>
    <w:rsid w:val="00E879EC"/>
    <w:rsid w:val="00E9181C"/>
    <w:rsid w:val="00E925D7"/>
    <w:rsid w:val="00E95565"/>
    <w:rsid w:val="00E96A67"/>
    <w:rsid w:val="00EA2CBB"/>
    <w:rsid w:val="00EA382E"/>
    <w:rsid w:val="00EA3CEC"/>
    <w:rsid w:val="00EA46D0"/>
    <w:rsid w:val="00EB0554"/>
    <w:rsid w:val="00EB319A"/>
    <w:rsid w:val="00EB64EB"/>
    <w:rsid w:val="00EB695F"/>
    <w:rsid w:val="00EC0337"/>
    <w:rsid w:val="00EC1B97"/>
    <w:rsid w:val="00ED2E36"/>
    <w:rsid w:val="00ED573E"/>
    <w:rsid w:val="00ED67DF"/>
    <w:rsid w:val="00EE410F"/>
    <w:rsid w:val="00EF0D66"/>
    <w:rsid w:val="00EF43ED"/>
    <w:rsid w:val="00EF5714"/>
    <w:rsid w:val="00EF77B8"/>
    <w:rsid w:val="00F10F7E"/>
    <w:rsid w:val="00F13D8E"/>
    <w:rsid w:val="00F144CE"/>
    <w:rsid w:val="00F147F4"/>
    <w:rsid w:val="00F16ED4"/>
    <w:rsid w:val="00F2579B"/>
    <w:rsid w:val="00F25FE4"/>
    <w:rsid w:val="00F272FB"/>
    <w:rsid w:val="00F3380A"/>
    <w:rsid w:val="00F40B32"/>
    <w:rsid w:val="00F40CC2"/>
    <w:rsid w:val="00F41E16"/>
    <w:rsid w:val="00F4292A"/>
    <w:rsid w:val="00F44F8F"/>
    <w:rsid w:val="00F47418"/>
    <w:rsid w:val="00F51F4A"/>
    <w:rsid w:val="00F5641D"/>
    <w:rsid w:val="00F60F7C"/>
    <w:rsid w:val="00F61344"/>
    <w:rsid w:val="00F628A7"/>
    <w:rsid w:val="00F643D1"/>
    <w:rsid w:val="00F646F0"/>
    <w:rsid w:val="00F70758"/>
    <w:rsid w:val="00F800F2"/>
    <w:rsid w:val="00F844C5"/>
    <w:rsid w:val="00F91583"/>
    <w:rsid w:val="00F91A84"/>
    <w:rsid w:val="00F91D99"/>
    <w:rsid w:val="00F92BC2"/>
    <w:rsid w:val="00FA00F3"/>
    <w:rsid w:val="00FA24F8"/>
    <w:rsid w:val="00FA73B9"/>
    <w:rsid w:val="00FB22A3"/>
    <w:rsid w:val="00FB2959"/>
    <w:rsid w:val="00FB4A07"/>
    <w:rsid w:val="00FB7BA2"/>
    <w:rsid w:val="00FC29F3"/>
    <w:rsid w:val="00FC3975"/>
    <w:rsid w:val="00FC5BA8"/>
    <w:rsid w:val="00FD07DB"/>
    <w:rsid w:val="00FD0BA4"/>
    <w:rsid w:val="00FD19CC"/>
    <w:rsid w:val="00FD4840"/>
    <w:rsid w:val="00FD4AA6"/>
    <w:rsid w:val="00FD5050"/>
    <w:rsid w:val="00FD6BD4"/>
    <w:rsid w:val="00FE278A"/>
    <w:rsid w:val="00FE335D"/>
    <w:rsid w:val="00FE6F94"/>
    <w:rsid w:val="00FE71AE"/>
    <w:rsid w:val="00FF0D05"/>
    <w:rsid w:val="00FF1364"/>
    <w:rsid w:val="00FF2684"/>
    <w:rsid w:val="00FF3AE8"/>
    <w:rsid w:val="00FF4B54"/>
    <w:rsid w:val="00FF58FE"/>
    <w:rsid w:val="00FF592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42E54"/>
  <w15:docId w15:val="{7DA79040-A18A-4737-AF9A-A22359984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Right">
    <w:name w:val="Style Right"/>
    <w:basedOn w:val="Normal"/>
    <w:rsid w:val="004D15A9"/>
    <w:pPr>
      <w:spacing w:after="120" w:line="240" w:lineRule="auto"/>
      <w:ind w:firstLine="720"/>
      <w:jc w:val="right"/>
    </w:pPr>
    <w:rPr>
      <w:rFonts w:ascii="Times New Roman" w:eastAsia="Times New Roman" w:hAnsi="Times New Roman" w:cs="Times New Roman"/>
      <w:sz w:val="28"/>
      <w:szCs w:val="28"/>
    </w:rPr>
  </w:style>
  <w:style w:type="paragraph" w:styleId="Header">
    <w:name w:val="header"/>
    <w:basedOn w:val="Normal"/>
    <w:link w:val="HeaderChar"/>
    <w:uiPriority w:val="99"/>
    <w:unhideWhenUsed/>
    <w:rsid w:val="004D15A9"/>
    <w:pPr>
      <w:tabs>
        <w:tab w:val="center" w:pos="4153"/>
        <w:tab w:val="right" w:pos="8306"/>
      </w:tabs>
      <w:spacing w:after="0" w:line="240" w:lineRule="auto"/>
    </w:pPr>
  </w:style>
  <w:style w:type="character" w:customStyle="1" w:styleId="HeaderChar">
    <w:name w:val="Header Char"/>
    <w:basedOn w:val="DefaultParagraphFont"/>
    <w:link w:val="Header"/>
    <w:uiPriority w:val="99"/>
    <w:rsid w:val="004D15A9"/>
  </w:style>
  <w:style w:type="paragraph" w:styleId="Footer">
    <w:name w:val="footer"/>
    <w:basedOn w:val="Normal"/>
    <w:link w:val="FooterChar"/>
    <w:uiPriority w:val="99"/>
    <w:unhideWhenUsed/>
    <w:rsid w:val="004D15A9"/>
    <w:pPr>
      <w:tabs>
        <w:tab w:val="center" w:pos="4153"/>
        <w:tab w:val="right" w:pos="8306"/>
      </w:tabs>
      <w:spacing w:after="0" w:line="240" w:lineRule="auto"/>
    </w:pPr>
  </w:style>
  <w:style w:type="character" w:customStyle="1" w:styleId="FooterChar">
    <w:name w:val="Footer Char"/>
    <w:basedOn w:val="DefaultParagraphFont"/>
    <w:link w:val="Footer"/>
    <w:uiPriority w:val="99"/>
    <w:rsid w:val="004D15A9"/>
  </w:style>
  <w:style w:type="paragraph" w:styleId="BalloonText">
    <w:name w:val="Balloon Text"/>
    <w:basedOn w:val="Normal"/>
    <w:link w:val="BalloonTextChar"/>
    <w:uiPriority w:val="99"/>
    <w:semiHidden/>
    <w:unhideWhenUsed/>
    <w:rsid w:val="003A2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A0B"/>
    <w:rPr>
      <w:rFonts w:ascii="Tahoma" w:hAnsi="Tahoma" w:cs="Tahoma"/>
      <w:sz w:val="16"/>
      <w:szCs w:val="16"/>
    </w:rPr>
  </w:style>
  <w:style w:type="paragraph" w:customStyle="1" w:styleId="labojumupamats1">
    <w:name w:val="labojumu_pamats1"/>
    <w:basedOn w:val="Normal"/>
    <w:rsid w:val="00515CEE"/>
    <w:pPr>
      <w:spacing w:before="45" w:after="0" w:line="312" w:lineRule="auto"/>
      <w:ind w:firstLine="300"/>
    </w:pPr>
    <w:rPr>
      <w:rFonts w:ascii="Times New Roman" w:eastAsia="Times New Roman" w:hAnsi="Times New Roman" w:cs="Times New Roman"/>
      <w:i/>
      <w:iCs/>
      <w:color w:val="414142"/>
      <w:sz w:val="20"/>
      <w:szCs w:val="20"/>
      <w:lang w:eastAsia="lv-LV"/>
    </w:rPr>
  </w:style>
  <w:style w:type="paragraph" w:customStyle="1" w:styleId="tvhtml1">
    <w:name w:val="tv_html1"/>
    <w:basedOn w:val="Normal"/>
    <w:rsid w:val="00515CEE"/>
    <w:pPr>
      <w:spacing w:after="0" w:line="312" w:lineRule="auto"/>
      <w:ind w:firstLine="300"/>
    </w:pPr>
    <w:rPr>
      <w:rFonts w:ascii="Times New Roman" w:eastAsia="Times New Roman" w:hAnsi="Times New Roman" w:cs="Times New Roman"/>
      <w:color w:val="414142"/>
      <w:sz w:val="20"/>
      <w:szCs w:val="20"/>
      <w:lang w:eastAsia="lv-LV"/>
    </w:rPr>
  </w:style>
  <w:style w:type="paragraph" w:styleId="ListParagraph">
    <w:name w:val="List Paragraph"/>
    <w:basedOn w:val="Normal"/>
    <w:uiPriority w:val="34"/>
    <w:qFormat/>
    <w:rsid w:val="00AB6562"/>
    <w:pPr>
      <w:ind w:left="720"/>
      <w:contextualSpacing/>
    </w:pPr>
  </w:style>
  <w:style w:type="character" w:styleId="Hyperlink">
    <w:name w:val="Hyperlink"/>
    <w:basedOn w:val="DefaultParagraphFont"/>
    <w:uiPriority w:val="99"/>
    <w:unhideWhenUsed/>
    <w:rsid w:val="008E4E93"/>
    <w:rPr>
      <w:color w:val="0000FF" w:themeColor="hyperlink"/>
      <w:u w:val="single"/>
    </w:rPr>
  </w:style>
  <w:style w:type="character" w:styleId="FollowedHyperlink">
    <w:name w:val="FollowedHyperlink"/>
    <w:basedOn w:val="DefaultParagraphFont"/>
    <w:uiPriority w:val="99"/>
    <w:semiHidden/>
    <w:unhideWhenUsed/>
    <w:rsid w:val="00BF3A34"/>
    <w:rPr>
      <w:color w:val="800080" w:themeColor="followedHyperlink"/>
      <w:u w:val="single"/>
    </w:rPr>
  </w:style>
  <w:style w:type="character" w:styleId="CommentReference">
    <w:name w:val="annotation reference"/>
    <w:basedOn w:val="DefaultParagraphFont"/>
    <w:uiPriority w:val="99"/>
    <w:semiHidden/>
    <w:unhideWhenUsed/>
    <w:rsid w:val="008E78B2"/>
    <w:rPr>
      <w:sz w:val="16"/>
      <w:szCs w:val="16"/>
    </w:rPr>
  </w:style>
  <w:style w:type="paragraph" w:styleId="CommentText">
    <w:name w:val="annotation text"/>
    <w:basedOn w:val="Normal"/>
    <w:link w:val="CommentTextChar"/>
    <w:uiPriority w:val="99"/>
    <w:semiHidden/>
    <w:unhideWhenUsed/>
    <w:rsid w:val="008E78B2"/>
    <w:pPr>
      <w:spacing w:line="240" w:lineRule="auto"/>
    </w:pPr>
    <w:rPr>
      <w:sz w:val="20"/>
      <w:szCs w:val="20"/>
    </w:rPr>
  </w:style>
  <w:style w:type="character" w:customStyle="1" w:styleId="CommentTextChar">
    <w:name w:val="Comment Text Char"/>
    <w:basedOn w:val="DefaultParagraphFont"/>
    <w:link w:val="CommentText"/>
    <w:uiPriority w:val="99"/>
    <w:semiHidden/>
    <w:rsid w:val="008E78B2"/>
    <w:rPr>
      <w:sz w:val="20"/>
      <w:szCs w:val="20"/>
    </w:rPr>
  </w:style>
  <w:style w:type="paragraph" w:styleId="CommentSubject">
    <w:name w:val="annotation subject"/>
    <w:basedOn w:val="CommentText"/>
    <w:next w:val="CommentText"/>
    <w:link w:val="CommentSubjectChar"/>
    <w:uiPriority w:val="99"/>
    <w:semiHidden/>
    <w:unhideWhenUsed/>
    <w:rsid w:val="008E78B2"/>
    <w:rPr>
      <w:b/>
      <w:bCs/>
    </w:rPr>
  </w:style>
  <w:style w:type="character" w:customStyle="1" w:styleId="CommentSubjectChar">
    <w:name w:val="Comment Subject Char"/>
    <w:basedOn w:val="CommentTextChar"/>
    <w:link w:val="CommentSubject"/>
    <w:uiPriority w:val="99"/>
    <w:semiHidden/>
    <w:rsid w:val="008E78B2"/>
    <w:rPr>
      <w:b/>
      <w:bCs/>
      <w:sz w:val="20"/>
      <w:szCs w:val="20"/>
    </w:rPr>
  </w:style>
  <w:style w:type="paragraph" w:styleId="FootnoteText">
    <w:name w:val="footnote text"/>
    <w:basedOn w:val="Normal"/>
    <w:link w:val="FootnoteTextChar"/>
    <w:uiPriority w:val="99"/>
    <w:semiHidden/>
    <w:unhideWhenUsed/>
    <w:rsid w:val="00D475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755E"/>
    <w:rPr>
      <w:sz w:val="20"/>
      <w:szCs w:val="20"/>
    </w:rPr>
  </w:style>
  <w:style w:type="character" w:styleId="FootnoteReference">
    <w:name w:val="footnote reference"/>
    <w:basedOn w:val="DefaultParagraphFont"/>
    <w:uiPriority w:val="99"/>
    <w:semiHidden/>
    <w:unhideWhenUsed/>
    <w:rsid w:val="00D4755E"/>
    <w:rPr>
      <w:vertAlign w:val="superscript"/>
    </w:rPr>
  </w:style>
  <w:style w:type="character" w:customStyle="1" w:styleId="UnresolvedMention1">
    <w:name w:val="Unresolved Mention1"/>
    <w:basedOn w:val="DefaultParagraphFont"/>
    <w:uiPriority w:val="99"/>
    <w:semiHidden/>
    <w:unhideWhenUsed/>
    <w:rsid w:val="000839C9"/>
    <w:rPr>
      <w:color w:val="605E5C"/>
      <w:shd w:val="clear" w:color="auto" w:fill="E1DFDD"/>
    </w:rPr>
  </w:style>
  <w:style w:type="paragraph" w:styleId="Revision">
    <w:name w:val="Revision"/>
    <w:hidden/>
    <w:uiPriority w:val="99"/>
    <w:semiHidden/>
    <w:rsid w:val="00B03CB9"/>
    <w:pPr>
      <w:spacing w:after="0" w:line="240" w:lineRule="auto"/>
    </w:pPr>
  </w:style>
  <w:style w:type="character" w:customStyle="1" w:styleId="UnresolvedMention2">
    <w:name w:val="Unresolved Mention2"/>
    <w:basedOn w:val="DefaultParagraphFont"/>
    <w:uiPriority w:val="99"/>
    <w:semiHidden/>
    <w:unhideWhenUsed/>
    <w:rsid w:val="00B558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58718">
      <w:bodyDiv w:val="1"/>
      <w:marLeft w:val="0"/>
      <w:marRight w:val="0"/>
      <w:marTop w:val="0"/>
      <w:marBottom w:val="0"/>
      <w:divBdr>
        <w:top w:val="none" w:sz="0" w:space="0" w:color="auto"/>
        <w:left w:val="none" w:sz="0" w:space="0" w:color="auto"/>
        <w:bottom w:val="none" w:sz="0" w:space="0" w:color="auto"/>
        <w:right w:val="none" w:sz="0" w:space="0" w:color="auto"/>
      </w:divBdr>
    </w:div>
    <w:div w:id="338654406">
      <w:bodyDiv w:val="1"/>
      <w:marLeft w:val="0"/>
      <w:marRight w:val="0"/>
      <w:marTop w:val="0"/>
      <w:marBottom w:val="0"/>
      <w:divBdr>
        <w:top w:val="none" w:sz="0" w:space="0" w:color="auto"/>
        <w:left w:val="none" w:sz="0" w:space="0" w:color="auto"/>
        <w:bottom w:val="none" w:sz="0" w:space="0" w:color="auto"/>
        <w:right w:val="none" w:sz="0" w:space="0" w:color="auto"/>
      </w:divBdr>
      <w:divsChild>
        <w:div w:id="128255120">
          <w:marLeft w:val="0"/>
          <w:marRight w:val="0"/>
          <w:marTop w:val="0"/>
          <w:marBottom w:val="0"/>
          <w:divBdr>
            <w:top w:val="none" w:sz="0" w:space="0" w:color="auto"/>
            <w:left w:val="none" w:sz="0" w:space="0" w:color="auto"/>
            <w:bottom w:val="none" w:sz="0" w:space="0" w:color="auto"/>
            <w:right w:val="none" w:sz="0" w:space="0" w:color="auto"/>
          </w:divBdr>
          <w:divsChild>
            <w:div w:id="1387296186">
              <w:marLeft w:val="0"/>
              <w:marRight w:val="0"/>
              <w:marTop w:val="0"/>
              <w:marBottom w:val="0"/>
              <w:divBdr>
                <w:top w:val="none" w:sz="0" w:space="0" w:color="auto"/>
                <w:left w:val="none" w:sz="0" w:space="0" w:color="auto"/>
                <w:bottom w:val="none" w:sz="0" w:space="0" w:color="auto"/>
                <w:right w:val="none" w:sz="0" w:space="0" w:color="auto"/>
              </w:divBdr>
              <w:divsChild>
                <w:div w:id="1102529606">
                  <w:marLeft w:val="0"/>
                  <w:marRight w:val="0"/>
                  <w:marTop w:val="0"/>
                  <w:marBottom w:val="0"/>
                  <w:divBdr>
                    <w:top w:val="none" w:sz="0" w:space="0" w:color="auto"/>
                    <w:left w:val="none" w:sz="0" w:space="0" w:color="auto"/>
                    <w:bottom w:val="none" w:sz="0" w:space="0" w:color="auto"/>
                    <w:right w:val="none" w:sz="0" w:space="0" w:color="auto"/>
                  </w:divBdr>
                  <w:divsChild>
                    <w:div w:id="226575250">
                      <w:marLeft w:val="0"/>
                      <w:marRight w:val="0"/>
                      <w:marTop w:val="0"/>
                      <w:marBottom w:val="0"/>
                      <w:divBdr>
                        <w:top w:val="none" w:sz="0" w:space="0" w:color="auto"/>
                        <w:left w:val="none" w:sz="0" w:space="0" w:color="auto"/>
                        <w:bottom w:val="none" w:sz="0" w:space="0" w:color="auto"/>
                        <w:right w:val="none" w:sz="0" w:space="0" w:color="auto"/>
                      </w:divBdr>
                      <w:divsChild>
                        <w:div w:id="1479230616">
                          <w:marLeft w:val="0"/>
                          <w:marRight w:val="0"/>
                          <w:marTop w:val="15"/>
                          <w:marBottom w:val="0"/>
                          <w:divBdr>
                            <w:top w:val="none" w:sz="0" w:space="0" w:color="auto"/>
                            <w:left w:val="none" w:sz="0" w:space="0" w:color="auto"/>
                            <w:bottom w:val="none" w:sz="0" w:space="0" w:color="auto"/>
                            <w:right w:val="none" w:sz="0" w:space="0" w:color="auto"/>
                          </w:divBdr>
                          <w:divsChild>
                            <w:div w:id="1573545716">
                              <w:marLeft w:val="0"/>
                              <w:marRight w:val="0"/>
                              <w:marTop w:val="0"/>
                              <w:marBottom w:val="0"/>
                              <w:divBdr>
                                <w:top w:val="none" w:sz="0" w:space="0" w:color="auto"/>
                                <w:left w:val="none" w:sz="0" w:space="0" w:color="auto"/>
                                <w:bottom w:val="none" w:sz="0" w:space="0" w:color="auto"/>
                                <w:right w:val="none" w:sz="0" w:space="0" w:color="auto"/>
                              </w:divBdr>
                              <w:divsChild>
                                <w:div w:id="1129662244">
                                  <w:marLeft w:val="0"/>
                                  <w:marRight w:val="0"/>
                                  <w:marTop w:val="0"/>
                                  <w:marBottom w:val="0"/>
                                  <w:divBdr>
                                    <w:top w:val="none" w:sz="0" w:space="0" w:color="auto"/>
                                    <w:left w:val="none" w:sz="0" w:space="0" w:color="auto"/>
                                    <w:bottom w:val="none" w:sz="0" w:space="0" w:color="auto"/>
                                    <w:right w:val="none" w:sz="0" w:space="0" w:color="auto"/>
                                  </w:divBdr>
                                </w:div>
                                <w:div w:id="1262765255">
                                  <w:marLeft w:val="0"/>
                                  <w:marRight w:val="0"/>
                                  <w:marTop w:val="0"/>
                                  <w:marBottom w:val="0"/>
                                  <w:divBdr>
                                    <w:top w:val="none" w:sz="0" w:space="0" w:color="auto"/>
                                    <w:left w:val="none" w:sz="0" w:space="0" w:color="auto"/>
                                    <w:bottom w:val="none" w:sz="0" w:space="0" w:color="auto"/>
                                    <w:right w:val="none" w:sz="0" w:space="0" w:color="auto"/>
                                  </w:divBdr>
                                </w:div>
                                <w:div w:id="779833721">
                                  <w:marLeft w:val="0"/>
                                  <w:marRight w:val="0"/>
                                  <w:marTop w:val="0"/>
                                  <w:marBottom w:val="0"/>
                                  <w:divBdr>
                                    <w:top w:val="none" w:sz="0" w:space="0" w:color="auto"/>
                                    <w:left w:val="none" w:sz="0" w:space="0" w:color="auto"/>
                                    <w:bottom w:val="none" w:sz="0" w:space="0" w:color="auto"/>
                                    <w:right w:val="none" w:sz="0" w:space="0" w:color="auto"/>
                                  </w:divBdr>
                                </w:div>
                                <w:div w:id="571307326">
                                  <w:marLeft w:val="0"/>
                                  <w:marRight w:val="0"/>
                                  <w:marTop w:val="0"/>
                                  <w:marBottom w:val="0"/>
                                  <w:divBdr>
                                    <w:top w:val="none" w:sz="0" w:space="0" w:color="auto"/>
                                    <w:left w:val="none" w:sz="0" w:space="0" w:color="auto"/>
                                    <w:bottom w:val="none" w:sz="0" w:space="0" w:color="auto"/>
                                    <w:right w:val="none" w:sz="0" w:space="0" w:color="auto"/>
                                  </w:divBdr>
                                </w:div>
                                <w:div w:id="1791239475">
                                  <w:marLeft w:val="0"/>
                                  <w:marRight w:val="0"/>
                                  <w:marTop w:val="0"/>
                                  <w:marBottom w:val="0"/>
                                  <w:divBdr>
                                    <w:top w:val="none" w:sz="0" w:space="0" w:color="auto"/>
                                    <w:left w:val="none" w:sz="0" w:space="0" w:color="auto"/>
                                    <w:bottom w:val="none" w:sz="0" w:space="0" w:color="auto"/>
                                    <w:right w:val="none" w:sz="0" w:space="0" w:color="auto"/>
                                  </w:divBdr>
                                </w:div>
                                <w:div w:id="672145508">
                                  <w:marLeft w:val="0"/>
                                  <w:marRight w:val="0"/>
                                  <w:marTop w:val="0"/>
                                  <w:marBottom w:val="0"/>
                                  <w:divBdr>
                                    <w:top w:val="none" w:sz="0" w:space="0" w:color="auto"/>
                                    <w:left w:val="none" w:sz="0" w:space="0" w:color="auto"/>
                                    <w:bottom w:val="none" w:sz="0" w:space="0" w:color="auto"/>
                                    <w:right w:val="none" w:sz="0" w:space="0" w:color="auto"/>
                                  </w:divBdr>
                                </w:div>
                                <w:div w:id="1073314771">
                                  <w:marLeft w:val="0"/>
                                  <w:marRight w:val="0"/>
                                  <w:marTop w:val="0"/>
                                  <w:marBottom w:val="0"/>
                                  <w:divBdr>
                                    <w:top w:val="none" w:sz="0" w:space="0" w:color="auto"/>
                                    <w:left w:val="none" w:sz="0" w:space="0" w:color="auto"/>
                                    <w:bottom w:val="none" w:sz="0" w:space="0" w:color="auto"/>
                                    <w:right w:val="none" w:sz="0" w:space="0" w:color="auto"/>
                                  </w:divBdr>
                                </w:div>
                                <w:div w:id="1843009585">
                                  <w:marLeft w:val="0"/>
                                  <w:marRight w:val="0"/>
                                  <w:marTop w:val="0"/>
                                  <w:marBottom w:val="0"/>
                                  <w:divBdr>
                                    <w:top w:val="none" w:sz="0" w:space="0" w:color="auto"/>
                                    <w:left w:val="none" w:sz="0" w:space="0" w:color="auto"/>
                                    <w:bottom w:val="none" w:sz="0" w:space="0" w:color="auto"/>
                                    <w:right w:val="none" w:sz="0" w:space="0" w:color="auto"/>
                                  </w:divBdr>
                                </w:div>
                                <w:div w:id="519006334">
                                  <w:marLeft w:val="0"/>
                                  <w:marRight w:val="0"/>
                                  <w:marTop w:val="0"/>
                                  <w:marBottom w:val="0"/>
                                  <w:divBdr>
                                    <w:top w:val="none" w:sz="0" w:space="0" w:color="auto"/>
                                    <w:left w:val="none" w:sz="0" w:space="0" w:color="auto"/>
                                    <w:bottom w:val="none" w:sz="0" w:space="0" w:color="auto"/>
                                    <w:right w:val="none" w:sz="0" w:space="0" w:color="auto"/>
                                  </w:divBdr>
                                </w:div>
                                <w:div w:id="1223520014">
                                  <w:marLeft w:val="0"/>
                                  <w:marRight w:val="0"/>
                                  <w:marTop w:val="0"/>
                                  <w:marBottom w:val="0"/>
                                  <w:divBdr>
                                    <w:top w:val="none" w:sz="0" w:space="0" w:color="auto"/>
                                    <w:left w:val="none" w:sz="0" w:space="0" w:color="auto"/>
                                    <w:bottom w:val="none" w:sz="0" w:space="0" w:color="auto"/>
                                    <w:right w:val="none" w:sz="0" w:space="0" w:color="auto"/>
                                  </w:divBdr>
                                </w:div>
                                <w:div w:id="616789691">
                                  <w:marLeft w:val="0"/>
                                  <w:marRight w:val="0"/>
                                  <w:marTop w:val="0"/>
                                  <w:marBottom w:val="0"/>
                                  <w:divBdr>
                                    <w:top w:val="none" w:sz="0" w:space="0" w:color="auto"/>
                                    <w:left w:val="none" w:sz="0" w:space="0" w:color="auto"/>
                                    <w:bottom w:val="none" w:sz="0" w:space="0" w:color="auto"/>
                                    <w:right w:val="none" w:sz="0" w:space="0" w:color="auto"/>
                                  </w:divBdr>
                                </w:div>
                                <w:div w:id="2128498287">
                                  <w:marLeft w:val="0"/>
                                  <w:marRight w:val="0"/>
                                  <w:marTop w:val="0"/>
                                  <w:marBottom w:val="0"/>
                                  <w:divBdr>
                                    <w:top w:val="none" w:sz="0" w:space="0" w:color="auto"/>
                                    <w:left w:val="none" w:sz="0" w:space="0" w:color="auto"/>
                                    <w:bottom w:val="none" w:sz="0" w:space="0" w:color="auto"/>
                                    <w:right w:val="none" w:sz="0" w:space="0" w:color="auto"/>
                                  </w:divBdr>
                                </w:div>
                                <w:div w:id="122772417">
                                  <w:marLeft w:val="0"/>
                                  <w:marRight w:val="0"/>
                                  <w:marTop w:val="0"/>
                                  <w:marBottom w:val="0"/>
                                  <w:divBdr>
                                    <w:top w:val="none" w:sz="0" w:space="0" w:color="auto"/>
                                    <w:left w:val="none" w:sz="0" w:space="0" w:color="auto"/>
                                    <w:bottom w:val="none" w:sz="0" w:space="0" w:color="auto"/>
                                    <w:right w:val="none" w:sz="0" w:space="0" w:color="auto"/>
                                  </w:divBdr>
                                </w:div>
                                <w:div w:id="653726990">
                                  <w:marLeft w:val="0"/>
                                  <w:marRight w:val="0"/>
                                  <w:marTop w:val="0"/>
                                  <w:marBottom w:val="0"/>
                                  <w:divBdr>
                                    <w:top w:val="none" w:sz="0" w:space="0" w:color="auto"/>
                                    <w:left w:val="none" w:sz="0" w:space="0" w:color="auto"/>
                                    <w:bottom w:val="none" w:sz="0" w:space="0" w:color="auto"/>
                                    <w:right w:val="none" w:sz="0" w:space="0" w:color="auto"/>
                                  </w:divBdr>
                                </w:div>
                                <w:div w:id="1135565826">
                                  <w:marLeft w:val="0"/>
                                  <w:marRight w:val="0"/>
                                  <w:marTop w:val="0"/>
                                  <w:marBottom w:val="0"/>
                                  <w:divBdr>
                                    <w:top w:val="none" w:sz="0" w:space="0" w:color="auto"/>
                                    <w:left w:val="none" w:sz="0" w:space="0" w:color="auto"/>
                                    <w:bottom w:val="none" w:sz="0" w:space="0" w:color="auto"/>
                                    <w:right w:val="none" w:sz="0" w:space="0" w:color="auto"/>
                                  </w:divBdr>
                                </w:div>
                                <w:div w:id="1523393039">
                                  <w:marLeft w:val="0"/>
                                  <w:marRight w:val="0"/>
                                  <w:marTop w:val="0"/>
                                  <w:marBottom w:val="0"/>
                                  <w:divBdr>
                                    <w:top w:val="none" w:sz="0" w:space="0" w:color="auto"/>
                                    <w:left w:val="none" w:sz="0" w:space="0" w:color="auto"/>
                                    <w:bottom w:val="none" w:sz="0" w:space="0" w:color="auto"/>
                                    <w:right w:val="none" w:sz="0" w:space="0" w:color="auto"/>
                                  </w:divBdr>
                                </w:div>
                                <w:div w:id="713120224">
                                  <w:marLeft w:val="0"/>
                                  <w:marRight w:val="0"/>
                                  <w:marTop w:val="0"/>
                                  <w:marBottom w:val="0"/>
                                  <w:divBdr>
                                    <w:top w:val="none" w:sz="0" w:space="0" w:color="auto"/>
                                    <w:left w:val="none" w:sz="0" w:space="0" w:color="auto"/>
                                    <w:bottom w:val="none" w:sz="0" w:space="0" w:color="auto"/>
                                    <w:right w:val="none" w:sz="0" w:space="0" w:color="auto"/>
                                  </w:divBdr>
                                </w:div>
                                <w:div w:id="112095770">
                                  <w:marLeft w:val="0"/>
                                  <w:marRight w:val="0"/>
                                  <w:marTop w:val="0"/>
                                  <w:marBottom w:val="0"/>
                                  <w:divBdr>
                                    <w:top w:val="none" w:sz="0" w:space="0" w:color="auto"/>
                                    <w:left w:val="none" w:sz="0" w:space="0" w:color="auto"/>
                                    <w:bottom w:val="none" w:sz="0" w:space="0" w:color="auto"/>
                                    <w:right w:val="none" w:sz="0" w:space="0" w:color="auto"/>
                                  </w:divBdr>
                                </w:div>
                                <w:div w:id="2054695675">
                                  <w:marLeft w:val="0"/>
                                  <w:marRight w:val="0"/>
                                  <w:marTop w:val="0"/>
                                  <w:marBottom w:val="0"/>
                                  <w:divBdr>
                                    <w:top w:val="none" w:sz="0" w:space="0" w:color="auto"/>
                                    <w:left w:val="none" w:sz="0" w:space="0" w:color="auto"/>
                                    <w:bottom w:val="none" w:sz="0" w:space="0" w:color="auto"/>
                                    <w:right w:val="none" w:sz="0" w:space="0" w:color="auto"/>
                                  </w:divBdr>
                                </w:div>
                                <w:div w:id="2072458040">
                                  <w:marLeft w:val="0"/>
                                  <w:marRight w:val="0"/>
                                  <w:marTop w:val="0"/>
                                  <w:marBottom w:val="0"/>
                                  <w:divBdr>
                                    <w:top w:val="none" w:sz="0" w:space="0" w:color="auto"/>
                                    <w:left w:val="none" w:sz="0" w:space="0" w:color="auto"/>
                                    <w:bottom w:val="none" w:sz="0" w:space="0" w:color="auto"/>
                                    <w:right w:val="none" w:sz="0" w:space="0" w:color="auto"/>
                                  </w:divBdr>
                                </w:div>
                                <w:div w:id="257368710">
                                  <w:marLeft w:val="0"/>
                                  <w:marRight w:val="0"/>
                                  <w:marTop w:val="0"/>
                                  <w:marBottom w:val="0"/>
                                  <w:divBdr>
                                    <w:top w:val="none" w:sz="0" w:space="0" w:color="auto"/>
                                    <w:left w:val="none" w:sz="0" w:space="0" w:color="auto"/>
                                    <w:bottom w:val="none" w:sz="0" w:space="0" w:color="auto"/>
                                    <w:right w:val="none" w:sz="0" w:space="0" w:color="auto"/>
                                  </w:divBdr>
                                </w:div>
                                <w:div w:id="224149067">
                                  <w:marLeft w:val="0"/>
                                  <w:marRight w:val="0"/>
                                  <w:marTop w:val="0"/>
                                  <w:marBottom w:val="0"/>
                                  <w:divBdr>
                                    <w:top w:val="none" w:sz="0" w:space="0" w:color="auto"/>
                                    <w:left w:val="none" w:sz="0" w:space="0" w:color="auto"/>
                                    <w:bottom w:val="none" w:sz="0" w:space="0" w:color="auto"/>
                                    <w:right w:val="none" w:sz="0" w:space="0" w:color="auto"/>
                                  </w:divBdr>
                                </w:div>
                                <w:div w:id="1541236335">
                                  <w:marLeft w:val="0"/>
                                  <w:marRight w:val="0"/>
                                  <w:marTop w:val="0"/>
                                  <w:marBottom w:val="0"/>
                                  <w:divBdr>
                                    <w:top w:val="none" w:sz="0" w:space="0" w:color="auto"/>
                                    <w:left w:val="none" w:sz="0" w:space="0" w:color="auto"/>
                                    <w:bottom w:val="none" w:sz="0" w:space="0" w:color="auto"/>
                                    <w:right w:val="none" w:sz="0" w:space="0" w:color="auto"/>
                                  </w:divBdr>
                                </w:div>
                                <w:div w:id="162091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4985411">
      <w:bodyDiv w:val="1"/>
      <w:marLeft w:val="0"/>
      <w:marRight w:val="0"/>
      <w:marTop w:val="0"/>
      <w:marBottom w:val="0"/>
      <w:divBdr>
        <w:top w:val="none" w:sz="0" w:space="0" w:color="auto"/>
        <w:left w:val="none" w:sz="0" w:space="0" w:color="auto"/>
        <w:bottom w:val="none" w:sz="0" w:space="0" w:color="auto"/>
        <w:right w:val="none" w:sz="0" w:space="0" w:color="auto"/>
      </w:divBdr>
      <w:divsChild>
        <w:div w:id="1329559614">
          <w:marLeft w:val="0"/>
          <w:marRight w:val="0"/>
          <w:marTop w:val="0"/>
          <w:marBottom w:val="0"/>
          <w:divBdr>
            <w:top w:val="none" w:sz="0" w:space="0" w:color="auto"/>
            <w:left w:val="none" w:sz="0" w:space="0" w:color="auto"/>
            <w:bottom w:val="none" w:sz="0" w:space="0" w:color="auto"/>
            <w:right w:val="none" w:sz="0" w:space="0" w:color="auto"/>
          </w:divBdr>
          <w:divsChild>
            <w:div w:id="945650905">
              <w:marLeft w:val="0"/>
              <w:marRight w:val="0"/>
              <w:marTop w:val="975"/>
              <w:marBottom w:val="0"/>
              <w:divBdr>
                <w:top w:val="none" w:sz="0" w:space="0" w:color="auto"/>
                <w:left w:val="none" w:sz="0" w:space="0" w:color="auto"/>
                <w:bottom w:val="none" w:sz="0" w:space="0" w:color="auto"/>
                <w:right w:val="none" w:sz="0" w:space="0" w:color="auto"/>
              </w:divBdr>
              <w:divsChild>
                <w:div w:id="57436629">
                  <w:marLeft w:val="0"/>
                  <w:marRight w:val="0"/>
                  <w:marTop w:val="0"/>
                  <w:marBottom w:val="0"/>
                  <w:divBdr>
                    <w:top w:val="none" w:sz="0" w:space="0" w:color="auto"/>
                    <w:left w:val="none" w:sz="0" w:space="0" w:color="auto"/>
                    <w:bottom w:val="none" w:sz="0" w:space="0" w:color="auto"/>
                    <w:right w:val="none" w:sz="0" w:space="0" w:color="auto"/>
                  </w:divBdr>
                  <w:divsChild>
                    <w:div w:id="1071998771">
                      <w:marLeft w:val="0"/>
                      <w:marRight w:val="0"/>
                      <w:marTop w:val="400"/>
                      <w:marBottom w:val="0"/>
                      <w:divBdr>
                        <w:top w:val="none" w:sz="0" w:space="0" w:color="auto"/>
                        <w:left w:val="none" w:sz="0" w:space="0" w:color="auto"/>
                        <w:bottom w:val="none" w:sz="0" w:space="0" w:color="auto"/>
                        <w:right w:val="none" w:sz="0" w:space="0" w:color="auto"/>
                      </w:divBdr>
                    </w:div>
                    <w:div w:id="58511366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416826325">
      <w:bodyDiv w:val="1"/>
      <w:marLeft w:val="0"/>
      <w:marRight w:val="0"/>
      <w:marTop w:val="0"/>
      <w:marBottom w:val="0"/>
      <w:divBdr>
        <w:top w:val="none" w:sz="0" w:space="0" w:color="auto"/>
        <w:left w:val="none" w:sz="0" w:space="0" w:color="auto"/>
        <w:bottom w:val="none" w:sz="0" w:space="0" w:color="auto"/>
        <w:right w:val="none" w:sz="0" w:space="0" w:color="auto"/>
      </w:divBdr>
      <w:divsChild>
        <w:div w:id="826089011">
          <w:marLeft w:val="0"/>
          <w:marRight w:val="0"/>
          <w:marTop w:val="0"/>
          <w:marBottom w:val="0"/>
          <w:divBdr>
            <w:top w:val="none" w:sz="0" w:space="0" w:color="auto"/>
            <w:left w:val="none" w:sz="0" w:space="0" w:color="auto"/>
            <w:bottom w:val="none" w:sz="0" w:space="0" w:color="auto"/>
            <w:right w:val="none" w:sz="0" w:space="0" w:color="auto"/>
          </w:divBdr>
          <w:divsChild>
            <w:div w:id="8223884">
              <w:marLeft w:val="0"/>
              <w:marRight w:val="0"/>
              <w:marTop w:val="0"/>
              <w:marBottom w:val="0"/>
              <w:divBdr>
                <w:top w:val="none" w:sz="0" w:space="0" w:color="auto"/>
                <w:left w:val="none" w:sz="0" w:space="0" w:color="auto"/>
                <w:bottom w:val="none" w:sz="0" w:space="0" w:color="auto"/>
                <w:right w:val="none" w:sz="0" w:space="0" w:color="auto"/>
              </w:divBdr>
              <w:divsChild>
                <w:div w:id="292374006">
                  <w:marLeft w:val="0"/>
                  <w:marRight w:val="0"/>
                  <w:marTop w:val="0"/>
                  <w:marBottom w:val="0"/>
                  <w:divBdr>
                    <w:top w:val="none" w:sz="0" w:space="0" w:color="auto"/>
                    <w:left w:val="none" w:sz="0" w:space="0" w:color="auto"/>
                    <w:bottom w:val="none" w:sz="0" w:space="0" w:color="auto"/>
                    <w:right w:val="none" w:sz="0" w:space="0" w:color="auto"/>
                  </w:divBdr>
                  <w:divsChild>
                    <w:div w:id="1721785738">
                      <w:marLeft w:val="0"/>
                      <w:marRight w:val="0"/>
                      <w:marTop w:val="0"/>
                      <w:marBottom w:val="0"/>
                      <w:divBdr>
                        <w:top w:val="none" w:sz="0" w:space="0" w:color="auto"/>
                        <w:left w:val="none" w:sz="0" w:space="0" w:color="auto"/>
                        <w:bottom w:val="none" w:sz="0" w:space="0" w:color="auto"/>
                        <w:right w:val="none" w:sz="0" w:space="0" w:color="auto"/>
                      </w:divBdr>
                      <w:divsChild>
                        <w:div w:id="1345783497">
                          <w:marLeft w:val="0"/>
                          <w:marRight w:val="0"/>
                          <w:marTop w:val="15"/>
                          <w:marBottom w:val="0"/>
                          <w:divBdr>
                            <w:top w:val="none" w:sz="0" w:space="0" w:color="auto"/>
                            <w:left w:val="none" w:sz="0" w:space="0" w:color="auto"/>
                            <w:bottom w:val="none" w:sz="0" w:space="0" w:color="auto"/>
                            <w:right w:val="none" w:sz="0" w:space="0" w:color="auto"/>
                          </w:divBdr>
                          <w:divsChild>
                            <w:div w:id="1646357096">
                              <w:marLeft w:val="0"/>
                              <w:marRight w:val="0"/>
                              <w:marTop w:val="0"/>
                              <w:marBottom w:val="0"/>
                              <w:divBdr>
                                <w:top w:val="none" w:sz="0" w:space="0" w:color="auto"/>
                                <w:left w:val="none" w:sz="0" w:space="0" w:color="auto"/>
                                <w:bottom w:val="none" w:sz="0" w:space="0" w:color="auto"/>
                                <w:right w:val="none" w:sz="0" w:space="0" w:color="auto"/>
                              </w:divBdr>
                              <w:divsChild>
                                <w:div w:id="1662000607">
                                  <w:marLeft w:val="0"/>
                                  <w:marRight w:val="0"/>
                                  <w:marTop w:val="0"/>
                                  <w:marBottom w:val="0"/>
                                  <w:divBdr>
                                    <w:top w:val="none" w:sz="0" w:space="0" w:color="auto"/>
                                    <w:left w:val="none" w:sz="0" w:space="0" w:color="auto"/>
                                    <w:bottom w:val="none" w:sz="0" w:space="0" w:color="auto"/>
                                    <w:right w:val="none" w:sz="0" w:space="0" w:color="auto"/>
                                  </w:divBdr>
                                </w:div>
                                <w:div w:id="1964263989">
                                  <w:marLeft w:val="0"/>
                                  <w:marRight w:val="0"/>
                                  <w:marTop w:val="0"/>
                                  <w:marBottom w:val="0"/>
                                  <w:divBdr>
                                    <w:top w:val="none" w:sz="0" w:space="0" w:color="auto"/>
                                    <w:left w:val="none" w:sz="0" w:space="0" w:color="auto"/>
                                    <w:bottom w:val="none" w:sz="0" w:space="0" w:color="auto"/>
                                    <w:right w:val="none" w:sz="0" w:space="0" w:color="auto"/>
                                  </w:divBdr>
                                </w:div>
                                <w:div w:id="2059085328">
                                  <w:marLeft w:val="0"/>
                                  <w:marRight w:val="0"/>
                                  <w:marTop w:val="0"/>
                                  <w:marBottom w:val="0"/>
                                  <w:divBdr>
                                    <w:top w:val="none" w:sz="0" w:space="0" w:color="auto"/>
                                    <w:left w:val="none" w:sz="0" w:space="0" w:color="auto"/>
                                    <w:bottom w:val="none" w:sz="0" w:space="0" w:color="auto"/>
                                    <w:right w:val="none" w:sz="0" w:space="0" w:color="auto"/>
                                  </w:divBdr>
                                </w:div>
                                <w:div w:id="1273977608">
                                  <w:marLeft w:val="0"/>
                                  <w:marRight w:val="0"/>
                                  <w:marTop w:val="0"/>
                                  <w:marBottom w:val="0"/>
                                  <w:divBdr>
                                    <w:top w:val="none" w:sz="0" w:space="0" w:color="auto"/>
                                    <w:left w:val="none" w:sz="0" w:space="0" w:color="auto"/>
                                    <w:bottom w:val="none" w:sz="0" w:space="0" w:color="auto"/>
                                    <w:right w:val="none" w:sz="0" w:space="0" w:color="auto"/>
                                  </w:divBdr>
                                </w:div>
                                <w:div w:id="1844465126">
                                  <w:marLeft w:val="0"/>
                                  <w:marRight w:val="0"/>
                                  <w:marTop w:val="0"/>
                                  <w:marBottom w:val="0"/>
                                  <w:divBdr>
                                    <w:top w:val="none" w:sz="0" w:space="0" w:color="auto"/>
                                    <w:left w:val="none" w:sz="0" w:space="0" w:color="auto"/>
                                    <w:bottom w:val="none" w:sz="0" w:space="0" w:color="auto"/>
                                    <w:right w:val="none" w:sz="0" w:space="0" w:color="auto"/>
                                  </w:divBdr>
                                </w:div>
                                <w:div w:id="453258067">
                                  <w:marLeft w:val="0"/>
                                  <w:marRight w:val="0"/>
                                  <w:marTop w:val="0"/>
                                  <w:marBottom w:val="0"/>
                                  <w:divBdr>
                                    <w:top w:val="none" w:sz="0" w:space="0" w:color="auto"/>
                                    <w:left w:val="none" w:sz="0" w:space="0" w:color="auto"/>
                                    <w:bottom w:val="none" w:sz="0" w:space="0" w:color="auto"/>
                                    <w:right w:val="none" w:sz="0" w:space="0" w:color="auto"/>
                                  </w:divBdr>
                                </w:div>
                                <w:div w:id="559903934">
                                  <w:marLeft w:val="0"/>
                                  <w:marRight w:val="0"/>
                                  <w:marTop w:val="0"/>
                                  <w:marBottom w:val="0"/>
                                  <w:divBdr>
                                    <w:top w:val="none" w:sz="0" w:space="0" w:color="auto"/>
                                    <w:left w:val="none" w:sz="0" w:space="0" w:color="auto"/>
                                    <w:bottom w:val="none" w:sz="0" w:space="0" w:color="auto"/>
                                    <w:right w:val="none" w:sz="0" w:space="0" w:color="auto"/>
                                  </w:divBdr>
                                </w:div>
                                <w:div w:id="1192062574">
                                  <w:marLeft w:val="0"/>
                                  <w:marRight w:val="0"/>
                                  <w:marTop w:val="0"/>
                                  <w:marBottom w:val="0"/>
                                  <w:divBdr>
                                    <w:top w:val="none" w:sz="0" w:space="0" w:color="auto"/>
                                    <w:left w:val="none" w:sz="0" w:space="0" w:color="auto"/>
                                    <w:bottom w:val="none" w:sz="0" w:space="0" w:color="auto"/>
                                    <w:right w:val="none" w:sz="0" w:space="0" w:color="auto"/>
                                  </w:divBdr>
                                </w:div>
                                <w:div w:id="651251572">
                                  <w:marLeft w:val="0"/>
                                  <w:marRight w:val="0"/>
                                  <w:marTop w:val="0"/>
                                  <w:marBottom w:val="0"/>
                                  <w:divBdr>
                                    <w:top w:val="none" w:sz="0" w:space="0" w:color="auto"/>
                                    <w:left w:val="none" w:sz="0" w:space="0" w:color="auto"/>
                                    <w:bottom w:val="none" w:sz="0" w:space="0" w:color="auto"/>
                                    <w:right w:val="none" w:sz="0" w:space="0" w:color="auto"/>
                                  </w:divBdr>
                                </w:div>
                                <w:div w:id="106086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6285533">
      <w:bodyDiv w:val="1"/>
      <w:marLeft w:val="0"/>
      <w:marRight w:val="0"/>
      <w:marTop w:val="0"/>
      <w:marBottom w:val="0"/>
      <w:divBdr>
        <w:top w:val="none" w:sz="0" w:space="0" w:color="auto"/>
        <w:left w:val="none" w:sz="0" w:space="0" w:color="auto"/>
        <w:bottom w:val="none" w:sz="0" w:space="0" w:color="auto"/>
        <w:right w:val="none" w:sz="0" w:space="0" w:color="auto"/>
      </w:divBdr>
      <w:divsChild>
        <w:div w:id="1959526511">
          <w:marLeft w:val="0"/>
          <w:marRight w:val="0"/>
          <w:marTop w:val="0"/>
          <w:marBottom w:val="0"/>
          <w:divBdr>
            <w:top w:val="none" w:sz="0" w:space="0" w:color="auto"/>
            <w:left w:val="none" w:sz="0" w:space="0" w:color="auto"/>
            <w:bottom w:val="none" w:sz="0" w:space="0" w:color="auto"/>
            <w:right w:val="none" w:sz="0" w:space="0" w:color="auto"/>
          </w:divBdr>
          <w:divsChild>
            <w:div w:id="1092774869">
              <w:marLeft w:val="0"/>
              <w:marRight w:val="0"/>
              <w:marTop w:val="0"/>
              <w:marBottom w:val="0"/>
              <w:divBdr>
                <w:top w:val="none" w:sz="0" w:space="0" w:color="auto"/>
                <w:left w:val="none" w:sz="0" w:space="0" w:color="auto"/>
                <w:bottom w:val="none" w:sz="0" w:space="0" w:color="auto"/>
                <w:right w:val="none" w:sz="0" w:space="0" w:color="auto"/>
              </w:divBdr>
              <w:divsChild>
                <w:div w:id="658928863">
                  <w:marLeft w:val="0"/>
                  <w:marRight w:val="0"/>
                  <w:marTop w:val="0"/>
                  <w:marBottom w:val="0"/>
                  <w:divBdr>
                    <w:top w:val="none" w:sz="0" w:space="0" w:color="auto"/>
                    <w:left w:val="none" w:sz="0" w:space="0" w:color="auto"/>
                    <w:bottom w:val="none" w:sz="0" w:space="0" w:color="auto"/>
                    <w:right w:val="none" w:sz="0" w:space="0" w:color="auto"/>
                  </w:divBdr>
                  <w:divsChild>
                    <w:div w:id="499345750">
                      <w:marLeft w:val="0"/>
                      <w:marRight w:val="0"/>
                      <w:marTop w:val="0"/>
                      <w:marBottom w:val="0"/>
                      <w:divBdr>
                        <w:top w:val="none" w:sz="0" w:space="0" w:color="auto"/>
                        <w:left w:val="none" w:sz="0" w:space="0" w:color="auto"/>
                        <w:bottom w:val="none" w:sz="0" w:space="0" w:color="auto"/>
                        <w:right w:val="none" w:sz="0" w:space="0" w:color="auto"/>
                      </w:divBdr>
                      <w:divsChild>
                        <w:div w:id="553661171">
                          <w:marLeft w:val="0"/>
                          <w:marRight w:val="0"/>
                          <w:marTop w:val="15"/>
                          <w:marBottom w:val="0"/>
                          <w:divBdr>
                            <w:top w:val="none" w:sz="0" w:space="0" w:color="auto"/>
                            <w:left w:val="none" w:sz="0" w:space="0" w:color="auto"/>
                            <w:bottom w:val="none" w:sz="0" w:space="0" w:color="auto"/>
                            <w:right w:val="none" w:sz="0" w:space="0" w:color="auto"/>
                          </w:divBdr>
                          <w:divsChild>
                            <w:div w:id="2109688281">
                              <w:marLeft w:val="0"/>
                              <w:marRight w:val="0"/>
                              <w:marTop w:val="0"/>
                              <w:marBottom w:val="0"/>
                              <w:divBdr>
                                <w:top w:val="none" w:sz="0" w:space="0" w:color="auto"/>
                                <w:left w:val="none" w:sz="0" w:space="0" w:color="auto"/>
                                <w:bottom w:val="none" w:sz="0" w:space="0" w:color="auto"/>
                                <w:right w:val="none" w:sz="0" w:space="0" w:color="auto"/>
                              </w:divBdr>
                              <w:divsChild>
                                <w:div w:id="317073309">
                                  <w:marLeft w:val="0"/>
                                  <w:marRight w:val="0"/>
                                  <w:marTop w:val="0"/>
                                  <w:marBottom w:val="0"/>
                                  <w:divBdr>
                                    <w:top w:val="none" w:sz="0" w:space="0" w:color="auto"/>
                                    <w:left w:val="none" w:sz="0" w:space="0" w:color="auto"/>
                                    <w:bottom w:val="none" w:sz="0" w:space="0" w:color="auto"/>
                                    <w:right w:val="none" w:sz="0" w:space="0" w:color="auto"/>
                                  </w:divBdr>
                                </w:div>
                                <w:div w:id="918714154">
                                  <w:marLeft w:val="0"/>
                                  <w:marRight w:val="0"/>
                                  <w:marTop w:val="0"/>
                                  <w:marBottom w:val="0"/>
                                  <w:divBdr>
                                    <w:top w:val="none" w:sz="0" w:space="0" w:color="auto"/>
                                    <w:left w:val="none" w:sz="0" w:space="0" w:color="auto"/>
                                    <w:bottom w:val="none" w:sz="0" w:space="0" w:color="auto"/>
                                    <w:right w:val="none" w:sz="0" w:space="0" w:color="auto"/>
                                  </w:divBdr>
                                </w:div>
                                <w:div w:id="519469869">
                                  <w:marLeft w:val="0"/>
                                  <w:marRight w:val="0"/>
                                  <w:marTop w:val="0"/>
                                  <w:marBottom w:val="0"/>
                                  <w:divBdr>
                                    <w:top w:val="none" w:sz="0" w:space="0" w:color="auto"/>
                                    <w:left w:val="none" w:sz="0" w:space="0" w:color="auto"/>
                                    <w:bottom w:val="none" w:sz="0" w:space="0" w:color="auto"/>
                                    <w:right w:val="none" w:sz="0" w:space="0" w:color="auto"/>
                                  </w:divBdr>
                                </w:div>
                                <w:div w:id="715204002">
                                  <w:marLeft w:val="0"/>
                                  <w:marRight w:val="0"/>
                                  <w:marTop w:val="0"/>
                                  <w:marBottom w:val="0"/>
                                  <w:divBdr>
                                    <w:top w:val="none" w:sz="0" w:space="0" w:color="auto"/>
                                    <w:left w:val="none" w:sz="0" w:space="0" w:color="auto"/>
                                    <w:bottom w:val="none" w:sz="0" w:space="0" w:color="auto"/>
                                    <w:right w:val="none" w:sz="0" w:space="0" w:color="auto"/>
                                  </w:divBdr>
                                </w:div>
                                <w:div w:id="1575580958">
                                  <w:marLeft w:val="0"/>
                                  <w:marRight w:val="0"/>
                                  <w:marTop w:val="0"/>
                                  <w:marBottom w:val="0"/>
                                  <w:divBdr>
                                    <w:top w:val="none" w:sz="0" w:space="0" w:color="auto"/>
                                    <w:left w:val="none" w:sz="0" w:space="0" w:color="auto"/>
                                    <w:bottom w:val="none" w:sz="0" w:space="0" w:color="auto"/>
                                    <w:right w:val="none" w:sz="0" w:space="0" w:color="auto"/>
                                  </w:divBdr>
                                </w:div>
                                <w:div w:id="551502122">
                                  <w:marLeft w:val="0"/>
                                  <w:marRight w:val="0"/>
                                  <w:marTop w:val="0"/>
                                  <w:marBottom w:val="0"/>
                                  <w:divBdr>
                                    <w:top w:val="none" w:sz="0" w:space="0" w:color="auto"/>
                                    <w:left w:val="none" w:sz="0" w:space="0" w:color="auto"/>
                                    <w:bottom w:val="none" w:sz="0" w:space="0" w:color="auto"/>
                                    <w:right w:val="none" w:sz="0" w:space="0" w:color="auto"/>
                                  </w:divBdr>
                                </w:div>
                                <w:div w:id="1983922189">
                                  <w:marLeft w:val="0"/>
                                  <w:marRight w:val="0"/>
                                  <w:marTop w:val="0"/>
                                  <w:marBottom w:val="0"/>
                                  <w:divBdr>
                                    <w:top w:val="none" w:sz="0" w:space="0" w:color="auto"/>
                                    <w:left w:val="none" w:sz="0" w:space="0" w:color="auto"/>
                                    <w:bottom w:val="none" w:sz="0" w:space="0" w:color="auto"/>
                                    <w:right w:val="none" w:sz="0" w:space="0" w:color="auto"/>
                                  </w:divBdr>
                                </w:div>
                                <w:div w:id="136393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7602830">
      <w:bodyDiv w:val="1"/>
      <w:marLeft w:val="0"/>
      <w:marRight w:val="0"/>
      <w:marTop w:val="0"/>
      <w:marBottom w:val="0"/>
      <w:divBdr>
        <w:top w:val="none" w:sz="0" w:space="0" w:color="auto"/>
        <w:left w:val="none" w:sz="0" w:space="0" w:color="auto"/>
        <w:bottom w:val="none" w:sz="0" w:space="0" w:color="auto"/>
        <w:right w:val="none" w:sz="0" w:space="0" w:color="auto"/>
      </w:divBdr>
    </w:div>
    <w:div w:id="1184324286">
      <w:bodyDiv w:val="1"/>
      <w:marLeft w:val="0"/>
      <w:marRight w:val="0"/>
      <w:marTop w:val="0"/>
      <w:marBottom w:val="0"/>
      <w:divBdr>
        <w:top w:val="none" w:sz="0" w:space="0" w:color="auto"/>
        <w:left w:val="none" w:sz="0" w:space="0" w:color="auto"/>
        <w:bottom w:val="none" w:sz="0" w:space="0" w:color="auto"/>
        <w:right w:val="none" w:sz="0" w:space="0" w:color="auto"/>
      </w:divBdr>
    </w:div>
    <w:div w:id="1361785443">
      <w:bodyDiv w:val="1"/>
      <w:marLeft w:val="0"/>
      <w:marRight w:val="0"/>
      <w:marTop w:val="0"/>
      <w:marBottom w:val="0"/>
      <w:divBdr>
        <w:top w:val="none" w:sz="0" w:space="0" w:color="auto"/>
        <w:left w:val="none" w:sz="0" w:space="0" w:color="auto"/>
        <w:bottom w:val="none" w:sz="0" w:space="0" w:color="auto"/>
        <w:right w:val="none" w:sz="0" w:space="0" w:color="auto"/>
      </w:divBdr>
    </w:div>
    <w:div w:id="1507866525">
      <w:bodyDiv w:val="1"/>
      <w:marLeft w:val="0"/>
      <w:marRight w:val="0"/>
      <w:marTop w:val="0"/>
      <w:marBottom w:val="0"/>
      <w:divBdr>
        <w:top w:val="none" w:sz="0" w:space="0" w:color="auto"/>
        <w:left w:val="none" w:sz="0" w:space="0" w:color="auto"/>
        <w:bottom w:val="none" w:sz="0" w:space="0" w:color="auto"/>
        <w:right w:val="none" w:sz="0" w:space="0" w:color="auto"/>
      </w:divBdr>
      <w:divsChild>
        <w:div w:id="1880314054">
          <w:marLeft w:val="0"/>
          <w:marRight w:val="0"/>
          <w:marTop w:val="0"/>
          <w:marBottom w:val="0"/>
          <w:divBdr>
            <w:top w:val="none" w:sz="0" w:space="0" w:color="auto"/>
            <w:left w:val="none" w:sz="0" w:space="0" w:color="auto"/>
            <w:bottom w:val="none" w:sz="0" w:space="0" w:color="auto"/>
            <w:right w:val="none" w:sz="0" w:space="0" w:color="auto"/>
          </w:divBdr>
          <w:divsChild>
            <w:div w:id="892891921">
              <w:marLeft w:val="0"/>
              <w:marRight w:val="0"/>
              <w:marTop w:val="0"/>
              <w:marBottom w:val="0"/>
              <w:divBdr>
                <w:top w:val="none" w:sz="0" w:space="0" w:color="auto"/>
                <w:left w:val="none" w:sz="0" w:space="0" w:color="auto"/>
                <w:bottom w:val="none" w:sz="0" w:space="0" w:color="auto"/>
                <w:right w:val="none" w:sz="0" w:space="0" w:color="auto"/>
              </w:divBdr>
              <w:divsChild>
                <w:div w:id="10071">
                  <w:marLeft w:val="0"/>
                  <w:marRight w:val="0"/>
                  <w:marTop w:val="0"/>
                  <w:marBottom w:val="0"/>
                  <w:divBdr>
                    <w:top w:val="none" w:sz="0" w:space="0" w:color="auto"/>
                    <w:left w:val="none" w:sz="0" w:space="0" w:color="auto"/>
                    <w:bottom w:val="none" w:sz="0" w:space="0" w:color="auto"/>
                    <w:right w:val="none" w:sz="0" w:space="0" w:color="auto"/>
                  </w:divBdr>
                  <w:divsChild>
                    <w:div w:id="1557546876">
                      <w:marLeft w:val="0"/>
                      <w:marRight w:val="0"/>
                      <w:marTop w:val="0"/>
                      <w:marBottom w:val="0"/>
                      <w:divBdr>
                        <w:top w:val="none" w:sz="0" w:space="0" w:color="auto"/>
                        <w:left w:val="none" w:sz="0" w:space="0" w:color="auto"/>
                        <w:bottom w:val="none" w:sz="0" w:space="0" w:color="auto"/>
                        <w:right w:val="none" w:sz="0" w:space="0" w:color="auto"/>
                      </w:divBdr>
                      <w:divsChild>
                        <w:div w:id="411239533">
                          <w:marLeft w:val="0"/>
                          <w:marRight w:val="0"/>
                          <w:marTop w:val="15"/>
                          <w:marBottom w:val="0"/>
                          <w:divBdr>
                            <w:top w:val="none" w:sz="0" w:space="0" w:color="auto"/>
                            <w:left w:val="none" w:sz="0" w:space="0" w:color="auto"/>
                            <w:bottom w:val="none" w:sz="0" w:space="0" w:color="auto"/>
                            <w:right w:val="none" w:sz="0" w:space="0" w:color="auto"/>
                          </w:divBdr>
                          <w:divsChild>
                            <w:div w:id="1728645204">
                              <w:marLeft w:val="0"/>
                              <w:marRight w:val="0"/>
                              <w:marTop w:val="0"/>
                              <w:marBottom w:val="0"/>
                              <w:divBdr>
                                <w:top w:val="none" w:sz="0" w:space="0" w:color="auto"/>
                                <w:left w:val="none" w:sz="0" w:space="0" w:color="auto"/>
                                <w:bottom w:val="none" w:sz="0" w:space="0" w:color="auto"/>
                                <w:right w:val="none" w:sz="0" w:space="0" w:color="auto"/>
                              </w:divBdr>
                              <w:divsChild>
                                <w:div w:id="426271617">
                                  <w:marLeft w:val="0"/>
                                  <w:marRight w:val="0"/>
                                  <w:marTop w:val="0"/>
                                  <w:marBottom w:val="0"/>
                                  <w:divBdr>
                                    <w:top w:val="none" w:sz="0" w:space="0" w:color="auto"/>
                                    <w:left w:val="none" w:sz="0" w:space="0" w:color="auto"/>
                                    <w:bottom w:val="none" w:sz="0" w:space="0" w:color="auto"/>
                                    <w:right w:val="none" w:sz="0" w:space="0" w:color="auto"/>
                                  </w:divBdr>
                                </w:div>
                                <w:div w:id="65961707">
                                  <w:marLeft w:val="0"/>
                                  <w:marRight w:val="0"/>
                                  <w:marTop w:val="0"/>
                                  <w:marBottom w:val="0"/>
                                  <w:divBdr>
                                    <w:top w:val="none" w:sz="0" w:space="0" w:color="auto"/>
                                    <w:left w:val="none" w:sz="0" w:space="0" w:color="auto"/>
                                    <w:bottom w:val="none" w:sz="0" w:space="0" w:color="auto"/>
                                    <w:right w:val="none" w:sz="0" w:space="0" w:color="auto"/>
                                  </w:divBdr>
                                </w:div>
                                <w:div w:id="568462836">
                                  <w:marLeft w:val="0"/>
                                  <w:marRight w:val="0"/>
                                  <w:marTop w:val="0"/>
                                  <w:marBottom w:val="0"/>
                                  <w:divBdr>
                                    <w:top w:val="none" w:sz="0" w:space="0" w:color="auto"/>
                                    <w:left w:val="none" w:sz="0" w:space="0" w:color="auto"/>
                                    <w:bottom w:val="none" w:sz="0" w:space="0" w:color="auto"/>
                                    <w:right w:val="none" w:sz="0" w:space="0" w:color="auto"/>
                                  </w:divBdr>
                                </w:div>
                                <w:div w:id="1565096259">
                                  <w:marLeft w:val="0"/>
                                  <w:marRight w:val="0"/>
                                  <w:marTop w:val="0"/>
                                  <w:marBottom w:val="0"/>
                                  <w:divBdr>
                                    <w:top w:val="none" w:sz="0" w:space="0" w:color="auto"/>
                                    <w:left w:val="none" w:sz="0" w:space="0" w:color="auto"/>
                                    <w:bottom w:val="none" w:sz="0" w:space="0" w:color="auto"/>
                                    <w:right w:val="none" w:sz="0" w:space="0" w:color="auto"/>
                                  </w:divBdr>
                                </w:div>
                                <w:div w:id="812254336">
                                  <w:marLeft w:val="0"/>
                                  <w:marRight w:val="0"/>
                                  <w:marTop w:val="0"/>
                                  <w:marBottom w:val="0"/>
                                  <w:divBdr>
                                    <w:top w:val="none" w:sz="0" w:space="0" w:color="auto"/>
                                    <w:left w:val="none" w:sz="0" w:space="0" w:color="auto"/>
                                    <w:bottom w:val="none" w:sz="0" w:space="0" w:color="auto"/>
                                    <w:right w:val="none" w:sz="0" w:space="0" w:color="auto"/>
                                  </w:divBdr>
                                </w:div>
                                <w:div w:id="578371505">
                                  <w:marLeft w:val="0"/>
                                  <w:marRight w:val="0"/>
                                  <w:marTop w:val="0"/>
                                  <w:marBottom w:val="0"/>
                                  <w:divBdr>
                                    <w:top w:val="none" w:sz="0" w:space="0" w:color="auto"/>
                                    <w:left w:val="none" w:sz="0" w:space="0" w:color="auto"/>
                                    <w:bottom w:val="none" w:sz="0" w:space="0" w:color="auto"/>
                                    <w:right w:val="none" w:sz="0" w:space="0" w:color="auto"/>
                                  </w:divBdr>
                                </w:div>
                                <w:div w:id="77555459">
                                  <w:marLeft w:val="0"/>
                                  <w:marRight w:val="0"/>
                                  <w:marTop w:val="0"/>
                                  <w:marBottom w:val="0"/>
                                  <w:divBdr>
                                    <w:top w:val="none" w:sz="0" w:space="0" w:color="auto"/>
                                    <w:left w:val="none" w:sz="0" w:space="0" w:color="auto"/>
                                    <w:bottom w:val="none" w:sz="0" w:space="0" w:color="auto"/>
                                    <w:right w:val="none" w:sz="0" w:space="0" w:color="auto"/>
                                  </w:divBdr>
                                </w:div>
                                <w:div w:id="338774053">
                                  <w:marLeft w:val="0"/>
                                  <w:marRight w:val="0"/>
                                  <w:marTop w:val="0"/>
                                  <w:marBottom w:val="0"/>
                                  <w:divBdr>
                                    <w:top w:val="none" w:sz="0" w:space="0" w:color="auto"/>
                                    <w:left w:val="none" w:sz="0" w:space="0" w:color="auto"/>
                                    <w:bottom w:val="none" w:sz="0" w:space="0" w:color="auto"/>
                                    <w:right w:val="none" w:sz="0" w:space="0" w:color="auto"/>
                                  </w:divBdr>
                                </w:div>
                                <w:div w:id="1601448728">
                                  <w:marLeft w:val="0"/>
                                  <w:marRight w:val="0"/>
                                  <w:marTop w:val="0"/>
                                  <w:marBottom w:val="0"/>
                                  <w:divBdr>
                                    <w:top w:val="none" w:sz="0" w:space="0" w:color="auto"/>
                                    <w:left w:val="none" w:sz="0" w:space="0" w:color="auto"/>
                                    <w:bottom w:val="none" w:sz="0" w:space="0" w:color="auto"/>
                                    <w:right w:val="none" w:sz="0" w:space="0" w:color="auto"/>
                                  </w:divBdr>
                                </w:div>
                                <w:div w:id="1572620898">
                                  <w:marLeft w:val="0"/>
                                  <w:marRight w:val="0"/>
                                  <w:marTop w:val="0"/>
                                  <w:marBottom w:val="0"/>
                                  <w:divBdr>
                                    <w:top w:val="none" w:sz="0" w:space="0" w:color="auto"/>
                                    <w:left w:val="none" w:sz="0" w:space="0" w:color="auto"/>
                                    <w:bottom w:val="none" w:sz="0" w:space="0" w:color="auto"/>
                                    <w:right w:val="none" w:sz="0" w:space="0" w:color="auto"/>
                                  </w:divBdr>
                                </w:div>
                                <w:div w:id="593363413">
                                  <w:marLeft w:val="0"/>
                                  <w:marRight w:val="0"/>
                                  <w:marTop w:val="0"/>
                                  <w:marBottom w:val="0"/>
                                  <w:divBdr>
                                    <w:top w:val="none" w:sz="0" w:space="0" w:color="auto"/>
                                    <w:left w:val="none" w:sz="0" w:space="0" w:color="auto"/>
                                    <w:bottom w:val="none" w:sz="0" w:space="0" w:color="auto"/>
                                    <w:right w:val="none" w:sz="0" w:space="0" w:color="auto"/>
                                  </w:divBdr>
                                </w:div>
                                <w:div w:id="1362779541">
                                  <w:marLeft w:val="0"/>
                                  <w:marRight w:val="0"/>
                                  <w:marTop w:val="0"/>
                                  <w:marBottom w:val="0"/>
                                  <w:divBdr>
                                    <w:top w:val="none" w:sz="0" w:space="0" w:color="auto"/>
                                    <w:left w:val="none" w:sz="0" w:space="0" w:color="auto"/>
                                    <w:bottom w:val="none" w:sz="0" w:space="0" w:color="auto"/>
                                    <w:right w:val="none" w:sz="0" w:space="0" w:color="auto"/>
                                  </w:divBdr>
                                </w:div>
                                <w:div w:id="1094131828">
                                  <w:marLeft w:val="0"/>
                                  <w:marRight w:val="0"/>
                                  <w:marTop w:val="0"/>
                                  <w:marBottom w:val="0"/>
                                  <w:divBdr>
                                    <w:top w:val="none" w:sz="0" w:space="0" w:color="auto"/>
                                    <w:left w:val="none" w:sz="0" w:space="0" w:color="auto"/>
                                    <w:bottom w:val="none" w:sz="0" w:space="0" w:color="auto"/>
                                    <w:right w:val="none" w:sz="0" w:space="0" w:color="auto"/>
                                  </w:divBdr>
                                </w:div>
                                <w:div w:id="475026963">
                                  <w:marLeft w:val="0"/>
                                  <w:marRight w:val="0"/>
                                  <w:marTop w:val="0"/>
                                  <w:marBottom w:val="0"/>
                                  <w:divBdr>
                                    <w:top w:val="none" w:sz="0" w:space="0" w:color="auto"/>
                                    <w:left w:val="none" w:sz="0" w:space="0" w:color="auto"/>
                                    <w:bottom w:val="none" w:sz="0" w:space="0" w:color="auto"/>
                                    <w:right w:val="none" w:sz="0" w:space="0" w:color="auto"/>
                                  </w:divBdr>
                                </w:div>
                                <w:div w:id="1097865789">
                                  <w:marLeft w:val="0"/>
                                  <w:marRight w:val="0"/>
                                  <w:marTop w:val="0"/>
                                  <w:marBottom w:val="0"/>
                                  <w:divBdr>
                                    <w:top w:val="none" w:sz="0" w:space="0" w:color="auto"/>
                                    <w:left w:val="none" w:sz="0" w:space="0" w:color="auto"/>
                                    <w:bottom w:val="none" w:sz="0" w:space="0" w:color="auto"/>
                                    <w:right w:val="none" w:sz="0" w:space="0" w:color="auto"/>
                                  </w:divBdr>
                                </w:div>
                                <w:div w:id="581181310">
                                  <w:marLeft w:val="0"/>
                                  <w:marRight w:val="0"/>
                                  <w:marTop w:val="0"/>
                                  <w:marBottom w:val="0"/>
                                  <w:divBdr>
                                    <w:top w:val="none" w:sz="0" w:space="0" w:color="auto"/>
                                    <w:left w:val="none" w:sz="0" w:space="0" w:color="auto"/>
                                    <w:bottom w:val="none" w:sz="0" w:space="0" w:color="auto"/>
                                    <w:right w:val="none" w:sz="0" w:space="0" w:color="auto"/>
                                  </w:divBdr>
                                </w:div>
                                <w:div w:id="618223708">
                                  <w:marLeft w:val="0"/>
                                  <w:marRight w:val="0"/>
                                  <w:marTop w:val="0"/>
                                  <w:marBottom w:val="0"/>
                                  <w:divBdr>
                                    <w:top w:val="none" w:sz="0" w:space="0" w:color="auto"/>
                                    <w:left w:val="none" w:sz="0" w:space="0" w:color="auto"/>
                                    <w:bottom w:val="none" w:sz="0" w:space="0" w:color="auto"/>
                                    <w:right w:val="none" w:sz="0" w:space="0" w:color="auto"/>
                                  </w:divBdr>
                                </w:div>
                                <w:div w:id="1677147727">
                                  <w:marLeft w:val="0"/>
                                  <w:marRight w:val="0"/>
                                  <w:marTop w:val="0"/>
                                  <w:marBottom w:val="0"/>
                                  <w:divBdr>
                                    <w:top w:val="none" w:sz="0" w:space="0" w:color="auto"/>
                                    <w:left w:val="none" w:sz="0" w:space="0" w:color="auto"/>
                                    <w:bottom w:val="none" w:sz="0" w:space="0" w:color="auto"/>
                                    <w:right w:val="none" w:sz="0" w:space="0" w:color="auto"/>
                                  </w:divBdr>
                                </w:div>
                                <w:div w:id="1739086296">
                                  <w:marLeft w:val="0"/>
                                  <w:marRight w:val="0"/>
                                  <w:marTop w:val="0"/>
                                  <w:marBottom w:val="0"/>
                                  <w:divBdr>
                                    <w:top w:val="none" w:sz="0" w:space="0" w:color="auto"/>
                                    <w:left w:val="none" w:sz="0" w:space="0" w:color="auto"/>
                                    <w:bottom w:val="none" w:sz="0" w:space="0" w:color="auto"/>
                                    <w:right w:val="none" w:sz="0" w:space="0" w:color="auto"/>
                                  </w:divBdr>
                                </w:div>
                                <w:div w:id="1297760324">
                                  <w:marLeft w:val="0"/>
                                  <w:marRight w:val="0"/>
                                  <w:marTop w:val="0"/>
                                  <w:marBottom w:val="0"/>
                                  <w:divBdr>
                                    <w:top w:val="none" w:sz="0" w:space="0" w:color="auto"/>
                                    <w:left w:val="none" w:sz="0" w:space="0" w:color="auto"/>
                                    <w:bottom w:val="none" w:sz="0" w:space="0" w:color="auto"/>
                                    <w:right w:val="none" w:sz="0" w:space="0" w:color="auto"/>
                                  </w:divBdr>
                                </w:div>
                                <w:div w:id="388652480">
                                  <w:marLeft w:val="0"/>
                                  <w:marRight w:val="0"/>
                                  <w:marTop w:val="0"/>
                                  <w:marBottom w:val="0"/>
                                  <w:divBdr>
                                    <w:top w:val="none" w:sz="0" w:space="0" w:color="auto"/>
                                    <w:left w:val="none" w:sz="0" w:space="0" w:color="auto"/>
                                    <w:bottom w:val="none" w:sz="0" w:space="0" w:color="auto"/>
                                    <w:right w:val="none" w:sz="0" w:space="0" w:color="auto"/>
                                  </w:divBdr>
                                </w:div>
                                <w:div w:id="830632795">
                                  <w:marLeft w:val="0"/>
                                  <w:marRight w:val="0"/>
                                  <w:marTop w:val="0"/>
                                  <w:marBottom w:val="0"/>
                                  <w:divBdr>
                                    <w:top w:val="none" w:sz="0" w:space="0" w:color="auto"/>
                                    <w:left w:val="none" w:sz="0" w:space="0" w:color="auto"/>
                                    <w:bottom w:val="none" w:sz="0" w:space="0" w:color="auto"/>
                                    <w:right w:val="none" w:sz="0" w:space="0" w:color="auto"/>
                                  </w:divBdr>
                                </w:div>
                                <w:div w:id="568810537">
                                  <w:marLeft w:val="0"/>
                                  <w:marRight w:val="0"/>
                                  <w:marTop w:val="0"/>
                                  <w:marBottom w:val="0"/>
                                  <w:divBdr>
                                    <w:top w:val="none" w:sz="0" w:space="0" w:color="auto"/>
                                    <w:left w:val="none" w:sz="0" w:space="0" w:color="auto"/>
                                    <w:bottom w:val="none" w:sz="0" w:space="0" w:color="auto"/>
                                    <w:right w:val="none" w:sz="0" w:space="0" w:color="auto"/>
                                  </w:divBdr>
                                </w:div>
                                <w:div w:id="1112672030">
                                  <w:marLeft w:val="0"/>
                                  <w:marRight w:val="0"/>
                                  <w:marTop w:val="0"/>
                                  <w:marBottom w:val="0"/>
                                  <w:divBdr>
                                    <w:top w:val="none" w:sz="0" w:space="0" w:color="auto"/>
                                    <w:left w:val="none" w:sz="0" w:space="0" w:color="auto"/>
                                    <w:bottom w:val="none" w:sz="0" w:space="0" w:color="auto"/>
                                    <w:right w:val="none" w:sz="0" w:space="0" w:color="auto"/>
                                  </w:divBdr>
                                </w:div>
                                <w:div w:id="249654610">
                                  <w:marLeft w:val="0"/>
                                  <w:marRight w:val="0"/>
                                  <w:marTop w:val="0"/>
                                  <w:marBottom w:val="0"/>
                                  <w:divBdr>
                                    <w:top w:val="none" w:sz="0" w:space="0" w:color="auto"/>
                                    <w:left w:val="none" w:sz="0" w:space="0" w:color="auto"/>
                                    <w:bottom w:val="none" w:sz="0" w:space="0" w:color="auto"/>
                                    <w:right w:val="none" w:sz="0" w:space="0" w:color="auto"/>
                                  </w:divBdr>
                                </w:div>
                                <w:div w:id="65148750">
                                  <w:marLeft w:val="0"/>
                                  <w:marRight w:val="0"/>
                                  <w:marTop w:val="0"/>
                                  <w:marBottom w:val="0"/>
                                  <w:divBdr>
                                    <w:top w:val="none" w:sz="0" w:space="0" w:color="auto"/>
                                    <w:left w:val="none" w:sz="0" w:space="0" w:color="auto"/>
                                    <w:bottom w:val="none" w:sz="0" w:space="0" w:color="auto"/>
                                    <w:right w:val="none" w:sz="0" w:space="0" w:color="auto"/>
                                  </w:divBdr>
                                </w:div>
                                <w:div w:id="516508791">
                                  <w:marLeft w:val="0"/>
                                  <w:marRight w:val="0"/>
                                  <w:marTop w:val="0"/>
                                  <w:marBottom w:val="0"/>
                                  <w:divBdr>
                                    <w:top w:val="none" w:sz="0" w:space="0" w:color="auto"/>
                                    <w:left w:val="none" w:sz="0" w:space="0" w:color="auto"/>
                                    <w:bottom w:val="none" w:sz="0" w:space="0" w:color="auto"/>
                                    <w:right w:val="none" w:sz="0" w:space="0" w:color="auto"/>
                                  </w:divBdr>
                                </w:div>
                                <w:div w:id="545414464">
                                  <w:marLeft w:val="0"/>
                                  <w:marRight w:val="0"/>
                                  <w:marTop w:val="0"/>
                                  <w:marBottom w:val="0"/>
                                  <w:divBdr>
                                    <w:top w:val="none" w:sz="0" w:space="0" w:color="auto"/>
                                    <w:left w:val="none" w:sz="0" w:space="0" w:color="auto"/>
                                    <w:bottom w:val="none" w:sz="0" w:space="0" w:color="auto"/>
                                    <w:right w:val="none" w:sz="0" w:space="0" w:color="auto"/>
                                  </w:divBdr>
                                </w:div>
                                <w:div w:id="262687751">
                                  <w:marLeft w:val="0"/>
                                  <w:marRight w:val="0"/>
                                  <w:marTop w:val="0"/>
                                  <w:marBottom w:val="0"/>
                                  <w:divBdr>
                                    <w:top w:val="none" w:sz="0" w:space="0" w:color="auto"/>
                                    <w:left w:val="none" w:sz="0" w:space="0" w:color="auto"/>
                                    <w:bottom w:val="none" w:sz="0" w:space="0" w:color="auto"/>
                                    <w:right w:val="none" w:sz="0" w:space="0" w:color="auto"/>
                                  </w:divBdr>
                                </w:div>
                                <w:div w:id="133596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358377">
      <w:bodyDiv w:val="1"/>
      <w:marLeft w:val="0"/>
      <w:marRight w:val="0"/>
      <w:marTop w:val="0"/>
      <w:marBottom w:val="0"/>
      <w:divBdr>
        <w:top w:val="none" w:sz="0" w:space="0" w:color="auto"/>
        <w:left w:val="none" w:sz="0" w:space="0" w:color="auto"/>
        <w:bottom w:val="none" w:sz="0" w:space="0" w:color="auto"/>
        <w:right w:val="none" w:sz="0" w:space="0" w:color="auto"/>
      </w:divBdr>
    </w:div>
    <w:div w:id="1668903743">
      <w:bodyDiv w:val="1"/>
      <w:marLeft w:val="0"/>
      <w:marRight w:val="0"/>
      <w:marTop w:val="0"/>
      <w:marBottom w:val="0"/>
      <w:divBdr>
        <w:top w:val="none" w:sz="0" w:space="0" w:color="auto"/>
        <w:left w:val="none" w:sz="0" w:space="0" w:color="auto"/>
        <w:bottom w:val="none" w:sz="0" w:space="0" w:color="auto"/>
        <w:right w:val="none" w:sz="0" w:space="0" w:color="auto"/>
      </w:divBdr>
    </w:div>
    <w:div w:id="2031488338">
      <w:bodyDiv w:val="1"/>
      <w:marLeft w:val="0"/>
      <w:marRight w:val="0"/>
      <w:marTop w:val="0"/>
      <w:marBottom w:val="0"/>
      <w:divBdr>
        <w:top w:val="none" w:sz="0" w:space="0" w:color="auto"/>
        <w:left w:val="none" w:sz="0" w:space="0" w:color="auto"/>
        <w:bottom w:val="none" w:sz="0" w:space="0" w:color="auto"/>
        <w:right w:val="none" w:sz="0" w:space="0" w:color="auto"/>
      </w:divBdr>
    </w:div>
    <w:div w:id="2127235346">
      <w:bodyDiv w:val="1"/>
      <w:marLeft w:val="0"/>
      <w:marRight w:val="0"/>
      <w:marTop w:val="0"/>
      <w:marBottom w:val="0"/>
      <w:divBdr>
        <w:top w:val="none" w:sz="0" w:space="0" w:color="auto"/>
        <w:left w:val="none" w:sz="0" w:space="0" w:color="auto"/>
        <w:bottom w:val="none" w:sz="0" w:space="0" w:color="auto"/>
        <w:right w:val="none" w:sz="0" w:space="0" w:color="auto"/>
      </w:divBdr>
      <w:divsChild>
        <w:div w:id="1369258245">
          <w:marLeft w:val="0"/>
          <w:marRight w:val="0"/>
          <w:marTop w:val="0"/>
          <w:marBottom w:val="0"/>
          <w:divBdr>
            <w:top w:val="none" w:sz="0" w:space="0" w:color="auto"/>
            <w:left w:val="none" w:sz="0" w:space="0" w:color="auto"/>
            <w:bottom w:val="none" w:sz="0" w:space="0" w:color="auto"/>
            <w:right w:val="none" w:sz="0" w:space="0" w:color="auto"/>
          </w:divBdr>
          <w:divsChild>
            <w:div w:id="1546916133">
              <w:marLeft w:val="0"/>
              <w:marRight w:val="0"/>
              <w:marTop w:val="0"/>
              <w:marBottom w:val="0"/>
              <w:divBdr>
                <w:top w:val="none" w:sz="0" w:space="0" w:color="auto"/>
                <w:left w:val="none" w:sz="0" w:space="0" w:color="auto"/>
                <w:bottom w:val="none" w:sz="0" w:space="0" w:color="auto"/>
                <w:right w:val="none" w:sz="0" w:space="0" w:color="auto"/>
              </w:divBdr>
              <w:divsChild>
                <w:div w:id="2006744272">
                  <w:marLeft w:val="0"/>
                  <w:marRight w:val="0"/>
                  <w:marTop w:val="0"/>
                  <w:marBottom w:val="0"/>
                  <w:divBdr>
                    <w:top w:val="none" w:sz="0" w:space="0" w:color="auto"/>
                    <w:left w:val="none" w:sz="0" w:space="0" w:color="auto"/>
                    <w:bottom w:val="none" w:sz="0" w:space="0" w:color="auto"/>
                    <w:right w:val="none" w:sz="0" w:space="0" w:color="auto"/>
                  </w:divBdr>
                  <w:divsChild>
                    <w:div w:id="1171069456">
                      <w:marLeft w:val="0"/>
                      <w:marRight w:val="0"/>
                      <w:marTop w:val="0"/>
                      <w:marBottom w:val="0"/>
                      <w:divBdr>
                        <w:top w:val="none" w:sz="0" w:space="0" w:color="auto"/>
                        <w:left w:val="none" w:sz="0" w:space="0" w:color="auto"/>
                        <w:bottom w:val="none" w:sz="0" w:space="0" w:color="auto"/>
                        <w:right w:val="none" w:sz="0" w:space="0" w:color="auto"/>
                      </w:divBdr>
                      <w:divsChild>
                        <w:div w:id="121927622">
                          <w:marLeft w:val="0"/>
                          <w:marRight w:val="0"/>
                          <w:marTop w:val="0"/>
                          <w:marBottom w:val="0"/>
                          <w:divBdr>
                            <w:top w:val="none" w:sz="0" w:space="0" w:color="auto"/>
                            <w:left w:val="none" w:sz="0" w:space="0" w:color="auto"/>
                            <w:bottom w:val="none" w:sz="0" w:space="0" w:color="auto"/>
                            <w:right w:val="none" w:sz="0" w:space="0" w:color="auto"/>
                          </w:divBdr>
                          <w:divsChild>
                            <w:div w:id="72091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hyperlink" Target="mailto:agnese.paberza@varam.gov.lv"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forma@varam.gov.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k.gov.lv/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varam.gov.l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k.gov.lv/lv" TargetMode="External"/><Relationship Id="rId14" Type="http://schemas.openxmlformats.org/officeDocument/2006/relationships/header" Target="header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870F7-A195-40F3-8E95-3EB9661BF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6364</Words>
  <Characters>3628</Characters>
  <Application>Microsoft Office Word</Application>
  <DocSecurity>0</DocSecurity>
  <Lines>30</Lines>
  <Paragraphs>19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“Grozījums Republikas pilsētas un novadu vēlēšanu komisiju un vēlēšanu iecirkņu komisiju likumā” anotācija</vt:lpstr>
      <vt:lpstr>Likumprojekta "Grozījums likumā“Par atjaunotā Latvijas Republikas 1937.gada Civillikuma ievada, mantojuma tiesību un lietu tiesību daļas spēkā stāšanās laiku un piemērošanas kārtību” sākotnējās ietekmes novērtējuma ziņojums</vt:lpstr>
    </vt:vector>
  </TitlesOfParts>
  <Manager/>
  <Company>VARAM</Company>
  <LinksUpToDate>false</LinksUpToDate>
  <CharactersWithSpaces>9973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“Grozījums Republikas pilsētas un novadu vēlēšanu komisiju un vēlēšanu iecirkņu komisiju likumā” anotācija</dc:title>
  <dc:subject>Anotācija</dc:subject>
  <dc:creator>Agnese Pabērza - Draudiņa</dc:creator>
  <dc:description>Agnese Paberza - Draudiņa, 66016784, agnese.paberza@varam.gov.lv</dc:description>
  <cp:lastModifiedBy>Agnese Pabērza-Draudiņa</cp:lastModifiedBy>
  <cp:revision>4</cp:revision>
  <cp:lastPrinted>2013-12-16T08:57:00Z</cp:lastPrinted>
  <dcterms:created xsi:type="dcterms:W3CDTF">2019-09-11T10:26:00Z</dcterms:created>
  <dcterms:modified xsi:type="dcterms:W3CDTF">2019-09-11T10:55:00Z</dcterms:modified>
  <cp:contentStatus/>
</cp:coreProperties>
</file>