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37F" w:rsidRPr="00C82EE1" w:rsidRDefault="00A5337F" w:rsidP="00A5337F">
      <w:pPr>
        <w:spacing w:after="0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 w:rsidRPr="00C82EE1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1.pielikums</w:t>
      </w:r>
    </w:p>
    <w:p w:rsidR="00A5337F" w:rsidRPr="00C82EE1" w:rsidRDefault="00A5337F" w:rsidP="00A5337F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lv-LV"/>
        </w:rPr>
      </w:pP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 w:eastAsia="lv-LV"/>
        </w:rPr>
        <w:t>Ministru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 w:eastAsia="lv-LV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 w:eastAsia="lv-LV"/>
        </w:rPr>
        <w:t>kabineta</w:t>
      </w:r>
      <w:proofErr w:type="spellEnd"/>
    </w:p>
    <w:p w:rsidR="00A5337F" w:rsidRPr="00C82EE1" w:rsidRDefault="00A5337F" w:rsidP="00A5337F">
      <w:pPr>
        <w:spacing w:after="0"/>
        <w:jc w:val="right"/>
        <w:rPr>
          <w:ins w:id="0" w:author="AijaC" w:date="2016-02-01T15:46:00Z"/>
          <w:rFonts w:ascii="Times New Roman" w:eastAsia="Times New Roman" w:hAnsi="Times New Roman" w:cs="Times New Roman"/>
          <w:sz w:val="28"/>
          <w:szCs w:val="28"/>
          <w:lang w:val="en-US" w:eastAsia="lv-LV"/>
        </w:rPr>
      </w:pPr>
      <w:r w:rsidRPr="00C82EE1">
        <w:rPr>
          <w:rFonts w:ascii="Times New Roman" w:eastAsia="Times New Roman" w:hAnsi="Times New Roman" w:cs="Times New Roman"/>
          <w:sz w:val="28"/>
          <w:szCs w:val="28"/>
          <w:lang w:val="en-US" w:eastAsia="lv-LV"/>
        </w:rPr>
        <w:t xml:space="preserve">____. </w:t>
      </w:r>
      <w:proofErr w:type="spellStart"/>
      <w:proofErr w:type="gramStart"/>
      <w:r w:rsidRPr="00C82EE1">
        <w:rPr>
          <w:rFonts w:ascii="Times New Roman" w:eastAsia="Times New Roman" w:hAnsi="Times New Roman" w:cs="Times New Roman"/>
          <w:sz w:val="28"/>
          <w:szCs w:val="28"/>
          <w:lang w:val="en-US" w:eastAsia="lv-LV"/>
        </w:rPr>
        <w:t>gada</w:t>
      </w:r>
      <w:proofErr w:type="spellEnd"/>
      <w:proofErr w:type="gramEnd"/>
      <w:r w:rsidRPr="00C82EE1">
        <w:rPr>
          <w:rFonts w:ascii="Times New Roman" w:eastAsia="Times New Roman" w:hAnsi="Times New Roman" w:cs="Times New Roman"/>
          <w:sz w:val="28"/>
          <w:szCs w:val="28"/>
          <w:lang w:val="en-US" w:eastAsia="lv-LV"/>
        </w:rPr>
        <w:t xml:space="preserve"> __. ___________</w:t>
      </w:r>
    </w:p>
    <w:p w:rsidR="00A5337F" w:rsidRPr="00C82EE1" w:rsidRDefault="00A5337F" w:rsidP="00A5337F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 w:rsidRPr="00C82EE1">
        <w:rPr>
          <w:rFonts w:ascii="Times New Roman" w:eastAsia="Times New Roman" w:hAnsi="Times New Roman" w:cs="Times New Roman"/>
          <w:sz w:val="28"/>
          <w:szCs w:val="28"/>
          <w:lang w:val="en-US" w:eastAsia="lv-LV"/>
        </w:rPr>
        <w:t xml:space="preserve"> </w:t>
      </w:r>
      <w:proofErr w:type="spellStart"/>
      <w:proofErr w:type="gramStart"/>
      <w:r w:rsidRPr="00C82EE1">
        <w:rPr>
          <w:rFonts w:ascii="Times New Roman" w:eastAsia="Times New Roman" w:hAnsi="Times New Roman" w:cs="Times New Roman"/>
          <w:sz w:val="28"/>
          <w:szCs w:val="28"/>
          <w:lang w:val="en-US" w:eastAsia="lv-LV"/>
        </w:rPr>
        <w:t>noteikumiem</w:t>
      </w:r>
      <w:proofErr w:type="spellEnd"/>
      <w:proofErr w:type="gramEnd"/>
      <w:r w:rsidRPr="00C82EE1">
        <w:rPr>
          <w:rFonts w:ascii="Times New Roman" w:eastAsia="Times New Roman" w:hAnsi="Times New Roman" w:cs="Times New Roman"/>
          <w:sz w:val="28"/>
          <w:szCs w:val="28"/>
          <w:lang w:val="en-US" w:eastAsia="lv-LV"/>
        </w:rPr>
        <w:t xml:space="preserve"> Nr. ___</w:t>
      </w:r>
    </w:p>
    <w:p w:rsidR="00A5337F" w:rsidRPr="00C82EE1" w:rsidRDefault="00A5337F" w:rsidP="00A5337F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lv-LV" w:eastAsia="ar-SA"/>
        </w:rPr>
      </w:pPr>
    </w:p>
    <w:p w:rsidR="00A5337F" w:rsidRPr="00C82EE1" w:rsidRDefault="00A5337F" w:rsidP="00A5337F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lv-LV" w:eastAsia="ar-SA"/>
        </w:rPr>
      </w:pPr>
    </w:p>
    <w:p w:rsidR="00A5337F" w:rsidRPr="00C82EE1" w:rsidRDefault="00A5337F" w:rsidP="00A5337F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lv-LV" w:eastAsia="ar-SA"/>
        </w:rPr>
      </w:pPr>
      <w:r w:rsidRPr="00C82EE1">
        <w:rPr>
          <w:rFonts w:ascii="Times New Roman" w:eastAsia="Times New Roman" w:hAnsi="Times New Roman" w:cs="Times New Roman"/>
          <w:b/>
          <w:sz w:val="28"/>
          <w:szCs w:val="28"/>
          <w:lang w:val="lv-LV" w:eastAsia="ar-SA"/>
        </w:rPr>
        <w:t xml:space="preserve">Speciālās informatīvās zīmes </w:t>
      </w:r>
      <w:proofErr w:type="gramStart"/>
      <w:r w:rsidRPr="00C82EE1">
        <w:rPr>
          <w:rFonts w:ascii="Times New Roman" w:eastAsia="Times New Roman" w:hAnsi="Times New Roman" w:cs="Times New Roman"/>
          <w:b/>
          <w:sz w:val="28"/>
          <w:szCs w:val="28"/>
          <w:lang w:val="lv-LV" w:eastAsia="ar-SA"/>
        </w:rPr>
        <w:t>Slīteres nacionālā parka</w:t>
      </w:r>
      <w:proofErr w:type="gramEnd"/>
      <w:r w:rsidRPr="00C82EE1">
        <w:rPr>
          <w:rFonts w:ascii="Times New Roman" w:eastAsia="Times New Roman" w:hAnsi="Times New Roman" w:cs="Times New Roman"/>
          <w:b/>
          <w:sz w:val="28"/>
          <w:szCs w:val="28"/>
          <w:lang w:val="lv-LV" w:eastAsia="ar-SA"/>
        </w:rPr>
        <w:t xml:space="preserve"> apzīmēšanai paraugs, tās lietošanas un izveidošanas kārtība</w:t>
      </w:r>
    </w:p>
    <w:p w:rsidR="00A5337F" w:rsidRPr="00C82EE1" w:rsidRDefault="00A5337F" w:rsidP="00A5337F">
      <w:pPr>
        <w:spacing w:before="64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lv-LV"/>
        </w:rPr>
      </w:pPr>
      <w:r w:rsidRPr="00C82EE1">
        <w:rPr>
          <w:rFonts w:ascii="Times New Roman" w:eastAsia="Times New Roman" w:hAnsi="Times New Roman" w:cs="Times New Roman"/>
          <w:sz w:val="28"/>
          <w:szCs w:val="28"/>
          <w:lang w:val="lv-LV"/>
        </w:rPr>
        <w:t> </w:t>
      </w:r>
    </w:p>
    <w:p w:rsidR="00A5337F" w:rsidRPr="00C82EE1" w:rsidRDefault="00A5337F" w:rsidP="00A5337F">
      <w:pPr>
        <w:spacing w:before="64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lv-LV"/>
        </w:rPr>
      </w:pPr>
      <w:r w:rsidRPr="00C82EE1">
        <w:rPr>
          <w:rFonts w:ascii="Times New Roman" w:eastAsia="Times New Roman" w:hAnsi="Times New Roman" w:cs="Times New Roman"/>
          <w:sz w:val="28"/>
          <w:szCs w:val="28"/>
          <w:lang w:val="lv-LV"/>
        </w:rPr>
        <w:t>1. Speciālā informatīvā zīme</w:t>
      </w:r>
      <w:r w:rsidRPr="00C82EE1">
        <w:rPr>
          <w:rFonts w:ascii="Times New Roman" w:eastAsia="Times New Roman" w:hAnsi="Times New Roman" w:cs="Times New Roman"/>
          <w:b/>
          <w:bCs/>
          <w:sz w:val="28"/>
          <w:szCs w:val="28"/>
          <w:lang w:val="lv-LV"/>
        </w:rPr>
        <w:t xml:space="preserve"> </w:t>
      </w:r>
      <w:r w:rsidRPr="00C82EE1">
        <w:rPr>
          <w:rFonts w:ascii="Times New Roman" w:eastAsia="Times New Roman" w:hAnsi="Times New Roman" w:cs="Times New Roman"/>
          <w:sz w:val="28"/>
          <w:szCs w:val="28"/>
          <w:lang w:val="lv-LV"/>
        </w:rPr>
        <w:t>nacionālā parka apzīmēšanai (turpmāk – zīme) ir zaļš kvadrātveida laukums baltā ietvarā ar stilizētu ozollapas piktogrammu.</w:t>
      </w:r>
    </w:p>
    <w:p w:rsidR="00A5337F" w:rsidRPr="00C82EE1" w:rsidRDefault="00A5337F" w:rsidP="00A5337F">
      <w:pPr>
        <w:spacing w:before="64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82EE1">
        <w:rPr>
          <w:rFonts w:ascii="Times New Roman" w:eastAsia="Times New Roman" w:hAnsi="Times New Roman" w:cs="Times New Roman"/>
          <w:noProof/>
          <w:sz w:val="28"/>
          <w:szCs w:val="28"/>
          <w:lang w:eastAsia="en-GB"/>
        </w:rPr>
        <w:drawing>
          <wp:inline distT="0" distB="0" distL="0" distR="0" wp14:anchorId="5187027B" wp14:editId="4377049F">
            <wp:extent cx="1800225" cy="1800225"/>
            <wp:effectExtent l="0" t="0" r="9525" b="9525"/>
            <wp:docPr id="1" name="Picture 1" descr="I00078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000780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37F" w:rsidRPr="00C82EE1" w:rsidRDefault="00A5337F" w:rsidP="00A5337F">
      <w:pPr>
        <w:spacing w:before="64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 2. 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Zīmes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krāsas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krāsu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prasības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norādītas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C82EE1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PANTONE</w:t>
      </w:r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 w:rsidRPr="00C82EE1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CMYK</w:t>
      </w:r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C82EE1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ORACAL</w:t>
      </w:r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sistēmās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ir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šādas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</w:p>
    <w:p w:rsidR="00A5337F" w:rsidRPr="00C82EE1" w:rsidRDefault="00A5337F" w:rsidP="00A5337F">
      <w:pPr>
        <w:spacing w:before="64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2.1. </w:t>
      </w:r>
      <w:proofErr w:type="spellStart"/>
      <w:proofErr w:type="gram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kvadrātveida</w:t>
      </w:r>
      <w:proofErr w:type="spellEnd"/>
      <w:proofErr w:type="gram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laukums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ozollapas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piktogrammas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fons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-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gaiši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zaļā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krāsā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r w:rsidRPr="00C82EE1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PANTONE 362C</w:t>
      </w:r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vai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C82EE1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C70 M0 Y100 K0</w:t>
      </w:r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vai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C82EE1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ORACAL ECONOMY 064</w:t>
      </w:r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r w:rsidRPr="00C82EE1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yellow green</w:t>
      </w:r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));</w:t>
      </w:r>
    </w:p>
    <w:p w:rsidR="00A5337F" w:rsidRPr="00C82EE1" w:rsidRDefault="00A5337F" w:rsidP="00A5337F">
      <w:pPr>
        <w:spacing w:before="64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2.2. </w:t>
      </w:r>
      <w:proofErr w:type="spellStart"/>
      <w:proofErr w:type="gram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ozollapas</w:t>
      </w:r>
      <w:proofErr w:type="spellEnd"/>
      <w:proofErr w:type="gram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piktogramma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-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baltā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krāsā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A5337F" w:rsidRPr="00C82EE1" w:rsidRDefault="00A5337F" w:rsidP="00A5337F">
      <w:pPr>
        <w:spacing w:before="64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2.3. </w:t>
      </w:r>
      <w:proofErr w:type="spellStart"/>
      <w:proofErr w:type="gram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ozollapas</w:t>
      </w:r>
      <w:proofErr w:type="spellEnd"/>
      <w:proofErr w:type="gram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piktogrammas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kontūra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ozollapas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dzīslojums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-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tumši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zaļā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krāsā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r w:rsidRPr="00C82EE1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PANTONE 3425C</w:t>
      </w:r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vai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C82EE1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C100 M0 Y78 K42</w:t>
      </w:r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vai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C82EE1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 xml:space="preserve">ORACAL ECONOMY 060 </w:t>
      </w:r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(</w:t>
      </w:r>
      <w:r w:rsidRPr="00C82EE1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dark green</w:t>
      </w:r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));</w:t>
      </w:r>
    </w:p>
    <w:p w:rsidR="00A5337F" w:rsidRPr="00C82EE1" w:rsidRDefault="00A5337F" w:rsidP="00A5337F">
      <w:pPr>
        <w:spacing w:before="64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2.4. </w:t>
      </w:r>
      <w:proofErr w:type="spellStart"/>
      <w:proofErr w:type="gram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zīmes</w:t>
      </w:r>
      <w:proofErr w:type="spellEnd"/>
      <w:proofErr w:type="gram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ietvars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-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baltā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krāsā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A5337F" w:rsidRPr="00C82EE1" w:rsidRDefault="00A5337F" w:rsidP="00A5337F">
      <w:pPr>
        <w:spacing w:before="64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3.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Zīmes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lietošanas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kārtība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</w:p>
    <w:p w:rsidR="00A5337F" w:rsidRPr="00C82EE1" w:rsidRDefault="00A5337F" w:rsidP="00A5337F">
      <w:pPr>
        <w:spacing w:before="64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3.1. </w:t>
      </w:r>
      <w:proofErr w:type="spellStart"/>
      <w:proofErr w:type="gram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uzstādot</w:t>
      </w:r>
      <w:proofErr w:type="spellEnd"/>
      <w:proofErr w:type="gram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zīmi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dabā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izvēlas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vienu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no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šādiem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izmēriem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</w:p>
    <w:p w:rsidR="00A5337F" w:rsidRPr="00C82EE1" w:rsidRDefault="00A5337F" w:rsidP="00A5337F">
      <w:pPr>
        <w:spacing w:before="64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3.1.1. 300 x 300 mm;</w:t>
      </w:r>
    </w:p>
    <w:p w:rsidR="00A5337F" w:rsidRPr="00C82EE1" w:rsidRDefault="00A5337F" w:rsidP="00A5337F">
      <w:pPr>
        <w:spacing w:before="64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3.1.2. 150 x 150 mm;</w:t>
      </w:r>
    </w:p>
    <w:p w:rsidR="00A5337F" w:rsidRPr="00C82EE1" w:rsidRDefault="00A5337F" w:rsidP="00A5337F">
      <w:pPr>
        <w:spacing w:before="64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3.1.3. 75 x 75 mm;</w:t>
      </w:r>
    </w:p>
    <w:p w:rsidR="00A5337F" w:rsidRPr="00C82EE1" w:rsidRDefault="00A5337F" w:rsidP="00A5337F">
      <w:pPr>
        <w:spacing w:before="64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3.2. </w:t>
      </w:r>
      <w:proofErr w:type="spellStart"/>
      <w:proofErr w:type="gram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poligrāfiskajos</w:t>
      </w:r>
      <w:proofErr w:type="spellEnd"/>
      <w:proofErr w:type="gram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izdevumos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zīmes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izmēru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saglabājot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kvadrāta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proporcijas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izvēlas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atbilstoši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lietotajam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mērogam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bet ne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mazāku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kā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5 x 5 mm;</w:t>
      </w:r>
    </w:p>
    <w:p w:rsidR="00A5337F" w:rsidRPr="00C82EE1" w:rsidRDefault="00A5337F" w:rsidP="00A5337F">
      <w:pPr>
        <w:spacing w:before="64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3.3. </w:t>
      </w:r>
      <w:proofErr w:type="spellStart"/>
      <w:proofErr w:type="gram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pārējos</w:t>
      </w:r>
      <w:proofErr w:type="spellEnd"/>
      <w:proofErr w:type="gram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gadījumos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kas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nav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minēti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šī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pielikuma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3.1. </w:t>
      </w:r>
      <w:proofErr w:type="gram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3.2.apakšpunktā,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var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lietot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dažādu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izmēru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zīmes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saglabājot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kvadrāta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proporcijas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A5337F" w:rsidRPr="00C82EE1" w:rsidRDefault="00A5337F" w:rsidP="00A5337F">
      <w:pPr>
        <w:spacing w:before="64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3.4. </w:t>
      </w:r>
      <w:proofErr w:type="spellStart"/>
      <w:proofErr w:type="gram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zīme</w:t>
      </w:r>
      <w:proofErr w:type="spellEnd"/>
      <w:proofErr w:type="gram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nav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uzstādāma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uz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ceļiem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arī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sliežu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ceļiem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).</w:t>
      </w:r>
    </w:p>
    <w:p w:rsidR="00A5337F" w:rsidRPr="00C82EE1" w:rsidRDefault="00A5337F" w:rsidP="00A5337F">
      <w:pPr>
        <w:spacing w:before="64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3.5. </w:t>
      </w:r>
      <w:proofErr w:type="spellStart"/>
      <w:proofErr w:type="gram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uzstādot</w:t>
      </w:r>
      <w:proofErr w:type="spellEnd"/>
      <w:proofErr w:type="gram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zīmi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dabā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to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var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papildināt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ar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informāciju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par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nacionālo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parku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piemēram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nacionālā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parka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nosaukums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robežas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izveidošanas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aizsardzības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mērķi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un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tās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funkcionālo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zonējumu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A5337F" w:rsidRPr="00C82EE1" w:rsidRDefault="00A5337F" w:rsidP="00A5337F">
      <w:pPr>
        <w:spacing w:before="64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82EE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4. </w:t>
      </w:r>
      <w:proofErr w:type="spellStart"/>
      <w:r w:rsidRPr="00C82EE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Z</w:t>
      </w:r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īmju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izveidošanu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sagatavošanu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</w:t>
      </w:r>
      <w:proofErr w:type="gram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izvietošanu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nodrošina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Dabas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aizsardzības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pārvalde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 w:eastAsia="lv-LV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 w:eastAsia="lv-LV"/>
        </w:rPr>
        <w:t>sadarbībā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 w:eastAsia="lv-LV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 w:eastAsia="lv-LV"/>
        </w:rPr>
        <w:t>ar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 w:eastAsia="lv-LV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 w:eastAsia="lv-LV"/>
        </w:rPr>
        <w:t>attiecīgo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 w:eastAsia="lv-LV"/>
        </w:rPr>
        <w:t xml:space="preserve"> </w:t>
      </w:r>
      <w:proofErr w:type="spellStart"/>
      <w:r w:rsidRPr="00C82EE1">
        <w:rPr>
          <w:rFonts w:ascii="Times New Roman" w:eastAsia="Times New Roman" w:hAnsi="Times New Roman" w:cs="Times New Roman"/>
          <w:sz w:val="28"/>
          <w:szCs w:val="28"/>
          <w:lang w:val="en-US" w:eastAsia="lv-LV"/>
        </w:rPr>
        <w:t>pašvaldību</w:t>
      </w:r>
      <w:proofErr w:type="spellEnd"/>
      <w:r w:rsidRP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A5337F" w:rsidRPr="001B3AEA" w:rsidRDefault="00A5337F" w:rsidP="00A5337F">
      <w:pPr>
        <w:spacing w:before="64" w:after="120" w:line="240" w:lineRule="auto"/>
        <w:jc w:val="both"/>
        <w:rPr>
          <w:ins w:id="1" w:author="AijaC" w:date="2016-02-01T15:49:00Z"/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5337F" w:rsidRPr="001B3AEA" w:rsidRDefault="00A5337F" w:rsidP="00A533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Vides </w:t>
      </w:r>
      <w:proofErr w:type="spellStart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>aizsardzības</w:t>
      </w:r>
      <w:proofErr w:type="spellEnd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A5337F" w:rsidRPr="001B3AEA" w:rsidRDefault="00A5337F" w:rsidP="00A533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>reģionālās</w:t>
      </w:r>
      <w:proofErr w:type="spellEnd"/>
      <w:proofErr w:type="gramEnd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>attīstības</w:t>
      </w:r>
      <w:proofErr w:type="spellEnd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>ministrs</w:t>
      </w:r>
      <w:proofErr w:type="spellEnd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proofErr w:type="spellStart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>K.Gerhards</w:t>
      </w:r>
      <w:proofErr w:type="spellEnd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</w:p>
    <w:p w:rsidR="00A5337F" w:rsidRPr="001B3AEA" w:rsidRDefault="00A5337F" w:rsidP="00A533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5337F" w:rsidRPr="001B3AEA" w:rsidRDefault="00A5337F" w:rsidP="00A533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>Iesniedzējs</w:t>
      </w:r>
      <w:proofErr w:type="spellEnd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</w:p>
    <w:p w:rsidR="00A5337F" w:rsidRPr="001B3AEA" w:rsidRDefault="00A5337F" w:rsidP="00A533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Vides </w:t>
      </w:r>
      <w:proofErr w:type="spellStart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>aizsardzības</w:t>
      </w:r>
      <w:proofErr w:type="spellEnd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</w:p>
    <w:p w:rsidR="00A5337F" w:rsidRPr="001B3AEA" w:rsidRDefault="00A5337F" w:rsidP="00A533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>reģionālās</w:t>
      </w:r>
      <w:proofErr w:type="spellEnd"/>
      <w:proofErr w:type="gramEnd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>attīstības</w:t>
      </w:r>
      <w:proofErr w:type="spellEnd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>ministrs</w:t>
      </w:r>
      <w:proofErr w:type="spellEnd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proofErr w:type="spellStart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>K.Gerhards</w:t>
      </w:r>
      <w:proofErr w:type="spellEnd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</w:p>
    <w:p w:rsidR="00A5337F" w:rsidRPr="001B3AEA" w:rsidRDefault="00A5337F" w:rsidP="00A533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5337F" w:rsidRPr="001B3AEA" w:rsidRDefault="00A5337F" w:rsidP="00A533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>Vīza</w:t>
      </w:r>
      <w:proofErr w:type="spellEnd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</w:p>
    <w:p w:rsidR="00A5337F" w:rsidRPr="001B3AEA" w:rsidRDefault="00A5337F" w:rsidP="00A533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Valsts </w:t>
      </w:r>
      <w:proofErr w:type="spellStart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>sekretār</w:t>
      </w:r>
      <w:r w:rsidR="00360069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proofErr w:type="spellEnd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="00C82E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</w:t>
      </w:r>
      <w:r w:rsidR="00360069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bookmarkStart w:id="2" w:name="_GoBack"/>
      <w:bookmarkEnd w:id="2"/>
      <w:proofErr w:type="spellStart"/>
      <w:r w:rsidR="00C82EE1">
        <w:rPr>
          <w:rFonts w:ascii="Times New Roman" w:eastAsia="Times New Roman" w:hAnsi="Times New Roman" w:cs="Times New Roman"/>
          <w:sz w:val="28"/>
          <w:szCs w:val="28"/>
          <w:lang w:val="en-US"/>
        </w:rPr>
        <w:t>R.Muciņš</w:t>
      </w:r>
      <w:proofErr w:type="spellEnd"/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1B3AEA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</w:p>
    <w:p w:rsidR="00A5337F" w:rsidRPr="001B3AEA" w:rsidRDefault="00A5337F" w:rsidP="00A5337F">
      <w:pPr>
        <w:spacing w:before="64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5337F" w:rsidRPr="001B3AEA" w:rsidRDefault="00A5337F" w:rsidP="00A5337F">
      <w:pPr>
        <w:spacing w:before="64" w:after="120" w:line="240" w:lineRule="auto"/>
        <w:jc w:val="both"/>
        <w:rPr>
          <w:ins w:id="3" w:author="AijaC" w:date="2016-02-01T15:50:00Z"/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5337F" w:rsidRPr="001B3AEA" w:rsidRDefault="00A5337F" w:rsidP="00A5337F">
      <w:pPr>
        <w:spacing w:before="64" w:after="120" w:line="240" w:lineRule="auto"/>
        <w:jc w:val="both"/>
        <w:rPr>
          <w:ins w:id="4" w:author="AijaC" w:date="2016-02-01T15:50:00Z"/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5337F" w:rsidRPr="001B3AEA" w:rsidRDefault="00360069" w:rsidP="00A533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05</w:t>
      </w:r>
      <w:r w:rsidR="00A5337F" w:rsidRPr="001B3AEA">
        <w:rPr>
          <w:rFonts w:ascii="Times New Roman" w:eastAsia="Times New Roman" w:hAnsi="Times New Roman" w:cs="Times New Roman"/>
          <w:sz w:val="20"/>
          <w:szCs w:val="20"/>
          <w:lang w:val="en-US"/>
        </w:rPr>
        <w:t>.0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5</w:t>
      </w:r>
      <w:r w:rsidR="00A5337F" w:rsidRPr="001B3AEA">
        <w:rPr>
          <w:rFonts w:ascii="Times New Roman" w:eastAsia="Times New Roman" w:hAnsi="Times New Roman" w:cs="Times New Roman"/>
          <w:sz w:val="20"/>
          <w:szCs w:val="20"/>
          <w:lang w:val="en-US"/>
        </w:rPr>
        <w:t>.2016. 1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0</w:t>
      </w:r>
      <w:r w:rsidR="00A5337F" w:rsidRPr="001B3AEA">
        <w:rPr>
          <w:rFonts w:ascii="Times New Roman" w:eastAsia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26</w:t>
      </w:r>
    </w:p>
    <w:p w:rsidR="00A5337F" w:rsidRPr="001B3AEA" w:rsidRDefault="00A5337F" w:rsidP="00A533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1B3AEA">
        <w:rPr>
          <w:rFonts w:ascii="Times New Roman" w:eastAsia="Times New Roman" w:hAnsi="Times New Roman" w:cs="Times New Roman"/>
          <w:sz w:val="20"/>
          <w:szCs w:val="20"/>
          <w:lang w:val="en-US"/>
        </w:rPr>
        <w:t>2</w:t>
      </w:r>
      <w:r w:rsidR="00B15287">
        <w:rPr>
          <w:rFonts w:ascii="Times New Roman" w:eastAsia="Times New Roman" w:hAnsi="Times New Roman" w:cs="Times New Roman"/>
          <w:sz w:val="20"/>
          <w:szCs w:val="20"/>
          <w:lang w:val="en-US"/>
        </w:rPr>
        <w:t>5</w:t>
      </w:r>
      <w:r w:rsidR="00C82EE1">
        <w:rPr>
          <w:rFonts w:ascii="Times New Roman" w:eastAsia="Times New Roman" w:hAnsi="Times New Roman" w:cs="Times New Roman"/>
          <w:sz w:val="20"/>
          <w:szCs w:val="20"/>
          <w:lang w:val="en-US"/>
        </w:rPr>
        <w:t>5</w:t>
      </w:r>
    </w:p>
    <w:p w:rsidR="00A5337F" w:rsidRPr="001B3AEA" w:rsidRDefault="00A5337F" w:rsidP="00A533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1B3AEA">
        <w:rPr>
          <w:rFonts w:ascii="Times New Roman" w:eastAsia="Times New Roman" w:hAnsi="Times New Roman" w:cs="Times New Roman"/>
          <w:sz w:val="20"/>
          <w:szCs w:val="20"/>
          <w:lang w:val="en-US"/>
        </w:rPr>
        <w:t>L.Seile</w:t>
      </w:r>
      <w:proofErr w:type="spellEnd"/>
    </w:p>
    <w:p w:rsidR="00F71B69" w:rsidRDefault="00A5337F" w:rsidP="00A5337F">
      <w:r w:rsidRPr="001B3AEA">
        <w:rPr>
          <w:rFonts w:ascii="Times New Roman" w:eastAsia="Times New Roman" w:hAnsi="Times New Roman" w:cs="Times New Roman"/>
          <w:sz w:val="20"/>
          <w:szCs w:val="20"/>
          <w:lang w:val="en-US"/>
        </w:rPr>
        <w:t>67026484,</w:t>
      </w:r>
      <w:r w:rsidRPr="003600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ins w:id="5" w:author="Madara Gaile" w:date="2016-04-26T13:01:00Z">
        <w:r w:rsidR="00C82EE1" w:rsidRPr="00360069">
          <w:rPr>
            <w:rFonts w:ascii="Times New Roman" w:eastAsia="Times New Roman" w:hAnsi="Times New Roman" w:cs="Times New Roman"/>
            <w:sz w:val="20"/>
            <w:szCs w:val="20"/>
            <w:lang w:val="en-US"/>
          </w:rPr>
          <w:fldChar w:fldCharType="begin"/>
        </w:r>
        <w:r w:rsidR="00C82EE1" w:rsidRPr="00360069">
          <w:rPr>
            <w:rFonts w:ascii="Times New Roman" w:eastAsia="Times New Roman" w:hAnsi="Times New Roman" w:cs="Times New Roman"/>
            <w:sz w:val="20"/>
            <w:szCs w:val="20"/>
            <w:lang w:val="en-US"/>
          </w:rPr>
          <w:instrText xml:space="preserve"> HYPERLINK "mailto:</w:instrText>
        </w:r>
      </w:ins>
      <w:r w:rsidR="00C82EE1" w:rsidRPr="00360069">
        <w:rPr>
          <w:rFonts w:ascii="Times New Roman" w:eastAsia="Times New Roman" w:hAnsi="Times New Roman" w:cs="Times New Roman"/>
          <w:sz w:val="20"/>
          <w:szCs w:val="20"/>
          <w:lang w:val="en-US"/>
        </w:rPr>
        <w:instrText>laura.seile@varam.gov.lv</w:instrText>
      </w:r>
      <w:ins w:id="6" w:author="Madara Gaile" w:date="2016-04-26T13:01:00Z">
        <w:r w:rsidR="00C82EE1" w:rsidRPr="00360069">
          <w:rPr>
            <w:rFonts w:ascii="Times New Roman" w:eastAsia="Times New Roman" w:hAnsi="Times New Roman" w:cs="Times New Roman"/>
            <w:sz w:val="20"/>
            <w:szCs w:val="20"/>
            <w:lang w:val="en-US"/>
          </w:rPr>
          <w:instrText xml:space="preserve">" </w:instrText>
        </w:r>
        <w:r w:rsidR="00C82EE1" w:rsidRPr="00360069">
          <w:rPr>
            <w:rFonts w:ascii="Times New Roman" w:eastAsia="Times New Roman" w:hAnsi="Times New Roman" w:cs="Times New Roman"/>
            <w:sz w:val="20"/>
            <w:szCs w:val="20"/>
            <w:lang w:val="en-US"/>
          </w:rPr>
          <w:fldChar w:fldCharType="separate"/>
        </w:r>
      </w:ins>
      <w:r w:rsidR="00C82EE1" w:rsidRPr="00360069">
        <w:rPr>
          <w:rStyle w:val="Hyperlink"/>
          <w:rFonts w:ascii="Times New Roman" w:eastAsia="Times New Roman" w:hAnsi="Times New Roman" w:cs="Times New Roman"/>
          <w:color w:val="auto"/>
          <w:sz w:val="20"/>
          <w:szCs w:val="20"/>
          <w:u w:val="none"/>
          <w:lang w:val="en-US"/>
        </w:rPr>
        <w:t>laura.seile@varam.gov.lv</w:t>
      </w:r>
      <w:ins w:id="7" w:author="Madara Gaile" w:date="2016-04-26T13:01:00Z">
        <w:r w:rsidR="00C82EE1" w:rsidRPr="00360069">
          <w:rPr>
            <w:rFonts w:ascii="Times New Roman" w:eastAsia="Times New Roman" w:hAnsi="Times New Roman" w:cs="Times New Roman"/>
            <w:sz w:val="20"/>
            <w:szCs w:val="20"/>
            <w:lang w:val="en-US"/>
          </w:rPr>
          <w:fldChar w:fldCharType="end"/>
        </w:r>
        <w:r w:rsidR="00C82EE1" w:rsidRPr="00360069">
          <w:rPr>
            <w:rFonts w:ascii="Times New Roman" w:eastAsia="Times New Roman" w:hAnsi="Times New Roman" w:cs="Times New Roman"/>
            <w:sz w:val="20"/>
            <w:szCs w:val="20"/>
            <w:lang w:val="en-US"/>
          </w:rPr>
          <w:t xml:space="preserve"> </w:t>
        </w:r>
      </w:ins>
    </w:p>
    <w:sectPr w:rsidR="00F71B69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769" w:rsidRDefault="00A61769" w:rsidP="00A5337F">
      <w:pPr>
        <w:spacing w:after="0" w:line="240" w:lineRule="auto"/>
      </w:pPr>
      <w:r>
        <w:separator/>
      </w:r>
    </w:p>
  </w:endnote>
  <w:endnote w:type="continuationSeparator" w:id="0">
    <w:p w:rsidR="00A61769" w:rsidRDefault="00A61769" w:rsidP="00A53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37F" w:rsidRPr="00C82EE1" w:rsidRDefault="00A5337F" w:rsidP="00C82EE1">
    <w:pPr>
      <w:pStyle w:val="Footer"/>
      <w:jc w:val="both"/>
    </w:pPr>
    <w:r w:rsidRPr="00A5337F">
      <w:rPr>
        <w:rFonts w:ascii="Times New Roman" w:hAnsi="Times New Roman" w:cs="Times New Roman"/>
        <w:lang w:val="lv-LV"/>
      </w:rPr>
      <w:t>VARAMNotp01_</w:t>
    </w:r>
    <w:r w:rsidR="00360069">
      <w:rPr>
        <w:rFonts w:ascii="Times New Roman" w:hAnsi="Times New Roman" w:cs="Times New Roman"/>
        <w:lang w:val="lv-LV"/>
      </w:rPr>
      <w:t>0</w:t>
    </w:r>
    <w:r w:rsidR="00360069" w:rsidRPr="00A5337F">
      <w:rPr>
        <w:rFonts w:ascii="Times New Roman" w:hAnsi="Times New Roman" w:cs="Times New Roman"/>
        <w:lang w:val="lv-LV"/>
      </w:rPr>
      <w:t>50</w:t>
    </w:r>
    <w:r w:rsidR="00360069">
      <w:rPr>
        <w:rFonts w:ascii="Times New Roman" w:hAnsi="Times New Roman" w:cs="Times New Roman"/>
        <w:lang w:val="lv-LV"/>
      </w:rPr>
      <w:t>5</w:t>
    </w:r>
    <w:r w:rsidR="00360069" w:rsidRPr="00A5337F">
      <w:rPr>
        <w:rFonts w:ascii="Times New Roman" w:hAnsi="Times New Roman" w:cs="Times New Roman"/>
        <w:lang w:val="lv-LV"/>
      </w:rPr>
      <w:t>16</w:t>
    </w:r>
    <w:r w:rsidRPr="00A5337F">
      <w:rPr>
        <w:rFonts w:ascii="Times New Roman" w:hAnsi="Times New Roman" w:cs="Times New Roman"/>
        <w:lang w:val="lv-LV"/>
      </w:rPr>
      <w:t>_Slitere;</w:t>
    </w:r>
    <w:r w:rsidR="00C82EE1">
      <w:rPr>
        <w:rFonts w:ascii="Times New Roman" w:hAnsi="Times New Roman" w:cs="Times New Roman"/>
        <w:lang w:val="lv-LV"/>
      </w:rPr>
      <w:t xml:space="preserve"> Ministru kabineta </w:t>
    </w:r>
    <w:r w:rsidR="00C82EE1" w:rsidRPr="00C82EE1">
      <w:rPr>
        <w:rFonts w:ascii="Times New Roman" w:hAnsi="Times New Roman" w:cs="Times New Roman"/>
        <w:lang w:val="lv-LV"/>
      </w:rPr>
      <w:t>noteikumu projekts</w:t>
    </w:r>
    <w:r w:rsidR="00C82EE1">
      <w:rPr>
        <w:rFonts w:ascii="Times New Roman" w:hAnsi="Times New Roman" w:cs="Times New Roman"/>
        <w:lang w:val="lv-LV"/>
      </w:rPr>
      <w:t xml:space="preserve"> </w:t>
    </w:r>
    <w:r w:rsidR="00C82EE1" w:rsidRPr="00C82EE1">
      <w:rPr>
        <w:rFonts w:ascii="Times New Roman" w:hAnsi="Times New Roman" w:cs="Times New Roman"/>
        <w:lang w:val="lv-LV"/>
      </w:rPr>
      <w:t>„</w:t>
    </w:r>
    <w:proofErr w:type="gramStart"/>
    <w:r w:rsidR="00C82EE1" w:rsidRPr="00C82EE1">
      <w:rPr>
        <w:rFonts w:ascii="Times New Roman" w:hAnsi="Times New Roman" w:cs="Times New Roman"/>
        <w:lang w:val="lv-LV"/>
      </w:rPr>
      <w:t>Slīteres nacionālā parka</w:t>
    </w:r>
    <w:proofErr w:type="gramEnd"/>
    <w:r w:rsidR="00C82EE1" w:rsidRPr="00C82EE1">
      <w:rPr>
        <w:rFonts w:ascii="Times New Roman" w:hAnsi="Times New Roman" w:cs="Times New Roman"/>
        <w:lang w:val="lv-LV"/>
      </w:rPr>
      <w:t xml:space="preserve"> individuālie aizsardzības un izmantošanas noteikumi”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769" w:rsidRDefault="00A61769" w:rsidP="00A5337F">
      <w:pPr>
        <w:spacing w:after="0" w:line="240" w:lineRule="auto"/>
      </w:pPr>
      <w:r>
        <w:separator/>
      </w:r>
    </w:p>
  </w:footnote>
  <w:footnote w:type="continuationSeparator" w:id="0">
    <w:p w:rsidR="00A61769" w:rsidRDefault="00A61769" w:rsidP="00A5337F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dara Gaile">
    <w15:presenceInfo w15:providerId="AD" w15:userId="S-1-5-21-1177238915-1417001333-839522115-148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37F"/>
    <w:rsid w:val="00360069"/>
    <w:rsid w:val="00A5337F"/>
    <w:rsid w:val="00A61769"/>
    <w:rsid w:val="00B15287"/>
    <w:rsid w:val="00C82EE1"/>
    <w:rsid w:val="00F7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3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3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3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533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37F"/>
  </w:style>
  <w:style w:type="paragraph" w:styleId="Footer">
    <w:name w:val="footer"/>
    <w:basedOn w:val="Normal"/>
    <w:link w:val="FooterChar"/>
    <w:unhideWhenUsed/>
    <w:rsid w:val="00A533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37F"/>
  </w:style>
  <w:style w:type="character" w:styleId="Hyperlink">
    <w:name w:val="Hyperlink"/>
    <w:basedOn w:val="DefaultParagraphFont"/>
    <w:uiPriority w:val="99"/>
    <w:unhideWhenUsed/>
    <w:rsid w:val="00C82EE1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C82EE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3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3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3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533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37F"/>
  </w:style>
  <w:style w:type="paragraph" w:styleId="Footer">
    <w:name w:val="footer"/>
    <w:basedOn w:val="Normal"/>
    <w:link w:val="FooterChar"/>
    <w:unhideWhenUsed/>
    <w:rsid w:val="00A533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37F"/>
  </w:style>
  <w:style w:type="character" w:styleId="Hyperlink">
    <w:name w:val="Hyperlink"/>
    <w:basedOn w:val="DefaultParagraphFont"/>
    <w:uiPriority w:val="99"/>
    <w:unhideWhenUsed/>
    <w:rsid w:val="00C82EE1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C82E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Seile</dc:creator>
  <cp:lastModifiedBy>Laura Seile</cp:lastModifiedBy>
  <cp:revision>4</cp:revision>
  <dcterms:created xsi:type="dcterms:W3CDTF">2016-04-25T08:53:00Z</dcterms:created>
  <dcterms:modified xsi:type="dcterms:W3CDTF">2016-05-05T07:26:00Z</dcterms:modified>
</cp:coreProperties>
</file>