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989930" w14:textId="77777777" w:rsidR="00325FD6" w:rsidRPr="003D407F" w:rsidRDefault="00D32E89" w:rsidP="00D90273">
      <w:pPr>
        <w:jc w:val="center"/>
        <w:rPr>
          <w:b/>
        </w:rPr>
      </w:pPr>
      <w:r w:rsidRPr="003D407F">
        <w:rPr>
          <w:b/>
        </w:rPr>
        <w:t>Ministru kabineta noteikumu projekta</w:t>
      </w:r>
      <w:r w:rsidR="00325FD6" w:rsidRPr="003D407F">
        <w:rPr>
          <w:b/>
        </w:rPr>
        <w:t xml:space="preserve"> “</w:t>
      </w:r>
      <w:r w:rsidRPr="003D407F">
        <w:rPr>
          <w:b/>
        </w:rPr>
        <w:t>Noteikumi par īpaši aizsargājamās dabas teritorijas dabas aizsardzības plāna saturu un izstrādes kārtību</w:t>
      </w:r>
      <w:r w:rsidR="00325FD6" w:rsidRPr="003D407F">
        <w:rPr>
          <w:b/>
        </w:rPr>
        <w:t>”</w:t>
      </w:r>
    </w:p>
    <w:p w14:paraId="0839B410" w14:textId="77777777" w:rsidR="00853E1D" w:rsidRPr="003D407F" w:rsidRDefault="001D4C8D" w:rsidP="00151B13">
      <w:pPr>
        <w:jc w:val="center"/>
        <w:rPr>
          <w:b/>
        </w:rPr>
      </w:pPr>
      <w:r w:rsidRPr="003D407F">
        <w:rPr>
          <w:b/>
        </w:rPr>
        <w:t xml:space="preserve">sākotnējās ietekmes novērtējuma </w:t>
      </w:r>
      <w:smartTag w:uri="schemas-tilde-lv/tildestengine" w:element="veidnes">
        <w:smartTagPr>
          <w:attr w:name="id" w:val="-1"/>
          <w:attr w:name="baseform" w:val="ziņojums"/>
          <w:attr w:name="text" w:val="ziņojums"/>
        </w:smartTagPr>
        <w:r w:rsidRPr="003D407F">
          <w:rPr>
            <w:b/>
          </w:rPr>
          <w:t>ziņojums</w:t>
        </w:r>
      </w:smartTag>
      <w:r w:rsidRPr="003D407F">
        <w:rPr>
          <w:b/>
        </w:rPr>
        <w:t xml:space="preserve"> (anotācija)</w:t>
      </w:r>
    </w:p>
    <w:p w14:paraId="28BD7353" w14:textId="77777777" w:rsidR="00151B13" w:rsidRPr="003D407F" w:rsidRDefault="00151B13" w:rsidP="00151B13">
      <w:pPr>
        <w:jc w:val="center"/>
        <w:rPr>
          <w:b/>
        </w:rPr>
      </w:pPr>
    </w:p>
    <w:tbl>
      <w:tblPr>
        <w:tblpPr w:leftFromText="180" w:rightFromText="180" w:vertAnchor="text" w:horzAnchor="margin" w:tblpXSpec="center" w:tblpY="116"/>
        <w:tblW w:w="94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660"/>
        <w:gridCol w:w="6831"/>
      </w:tblGrid>
      <w:tr w:rsidR="00151B13" w:rsidRPr="003D407F" w14:paraId="59BC8A84" w14:textId="77777777" w:rsidTr="008F6F27">
        <w:tc>
          <w:tcPr>
            <w:tcW w:w="9491" w:type="dxa"/>
            <w:gridSpan w:val="2"/>
            <w:tcBorders>
              <w:top w:val="single" w:sz="6" w:space="0" w:color="auto"/>
              <w:left w:val="single" w:sz="6" w:space="0" w:color="auto"/>
              <w:bottom w:val="single" w:sz="6" w:space="0" w:color="auto"/>
              <w:right w:val="single" w:sz="6" w:space="0" w:color="auto"/>
            </w:tcBorders>
            <w:vAlign w:val="center"/>
          </w:tcPr>
          <w:p w14:paraId="06FE02C2" w14:textId="77777777" w:rsidR="00151B13" w:rsidRPr="003D407F" w:rsidRDefault="00151B13" w:rsidP="00151B13">
            <w:pPr>
              <w:jc w:val="center"/>
              <w:rPr>
                <w:b/>
              </w:rPr>
            </w:pPr>
            <w:r w:rsidRPr="003D407F">
              <w:rPr>
                <w:b/>
              </w:rPr>
              <w:t>Tiesību akta projekta anotācijas kopsavilkums</w:t>
            </w:r>
          </w:p>
        </w:tc>
      </w:tr>
      <w:tr w:rsidR="00151B13" w:rsidRPr="003D407F" w14:paraId="39AA06BE" w14:textId="77777777" w:rsidTr="00065975">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top w:w="105" w:type="dxa"/>
            <w:left w:w="105" w:type="dxa"/>
            <w:bottom w:w="105" w:type="dxa"/>
            <w:right w:w="105" w:type="dxa"/>
          </w:tblCellMar>
        </w:tblPrEx>
        <w:trPr>
          <w:trHeight w:val="1013"/>
        </w:trPr>
        <w:tc>
          <w:tcPr>
            <w:tcW w:w="2660" w:type="dxa"/>
            <w:tcBorders>
              <w:top w:val="outset" w:sz="6" w:space="0" w:color="auto"/>
              <w:left w:val="outset" w:sz="6" w:space="0" w:color="auto"/>
              <w:bottom w:val="outset" w:sz="6" w:space="0" w:color="auto"/>
              <w:right w:val="outset" w:sz="6" w:space="0" w:color="auto"/>
            </w:tcBorders>
          </w:tcPr>
          <w:p w14:paraId="311AD314" w14:textId="77777777" w:rsidR="00151B13" w:rsidRPr="003D407F" w:rsidRDefault="00151B13" w:rsidP="00151B13">
            <w:r w:rsidRPr="003D407F">
              <w:t>Mērķis, risinājums un projekta spēkā stāšanās laiks (500 zīmes bez atstarpēm)</w:t>
            </w:r>
          </w:p>
        </w:tc>
        <w:tc>
          <w:tcPr>
            <w:tcW w:w="6831" w:type="dxa"/>
            <w:tcBorders>
              <w:top w:val="outset" w:sz="6" w:space="0" w:color="auto"/>
              <w:left w:val="outset" w:sz="6" w:space="0" w:color="auto"/>
              <w:bottom w:val="outset" w:sz="6" w:space="0" w:color="auto"/>
              <w:right w:val="outset" w:sz="6" w:space="0" w:color="auto"/>
            </w:tcBorders>
          </w:tcPr>
          <w:p w14:paraId="6D207A08" w14:textId="77777777" w:rsidR="00682C08" w:rsidRPr="003D407F" w:rsidRDefault="00682C08" w:rsidP="00B72FF8">
            <w:pPr>
              <w:pStyle w:val="ListParagraph"/>
              <w:numPr>
                <w:ilvl w:val="0"/>
                <w:numId w:val="25"/>
              </w:numPr>
              <w:tabs>
                <w:tab w:val="left" w:pos="326"/>
              </w:tabs>
              <w:ind w:left="43" w:firstLine="0"/>
              <w:jc w:val="both"/>
              <w:rPr>
                <w:sz w:val="24"/>
                <w:szCs w:val="24"/>
                <w:lang w:eastAsia="en-US"/>
              </w:rPr>
            </w:pPr>
            <w:r w:rsidRPr="003D407F">
              <w:rPr>
                <w:sz w:val="24"/>
                <w:szCs w:val="24"/>
                <w:lang w:eastAsia="en-US"/>
              </w:rPr>
              <w:t xml:space="preserve">Noteikumu projekta </w:t>
            </w:r>
            <w:r w:rsidR="00710F4A" w:rsidRPr="003D407F">
              <w:rPr>
                <w:sz w:val="24"/>
                <w:szCs w:val="24"/>
                <w:lang w:eastAsia="en-US"/>
              </w:rPr>
              <w:t>“</w:t>
            </w:r>
            <w:r w:rsidRPr="003D407F">
              <w:rPr>
                <w:sz w:val="24"/>
                <w:szCs w:val="24"/>
                <w:lang w:eastAsia="en-US"/>
              </w:rPr>
              <w:t>Noteikumi par īpaši aizsargājamās dabas teritorijas dabas aizsardzības plāna saturu un izstrādes kārtību</w:t>
            </w:r>
            <w:r w:rsidR="00710F4A" w:rsidRPr="003D407F">
              <w:rPr>
                <w:sz w:val="24"/>
                <w:szCs w:val="24"/>
                <w:lang w:eastAsia="en-US"/>
              </w:rPr>
              <w:t xml:space="preserve">” (turpmāk – </w:t>
            </w:r>
            <w:r w:rsidRPr="003D407F">
              <w:rPr>
                <w:sz w:val="24"/>
                <w:szCs w:val="24"/>
                <w:lang w:eastAsia="en-US"/>
              </w:rPr>
              <w:t>Noteikumu projekts</w:t>
            </w:r>
            <w:r w:rsidR="00710F4A" w:rsidRPr="003D407F">
              <w:rPr>
                <w:sz w:val="24"/>
                <w:szCs w:val="24"/>
                <w:lang w:eastAsia="en-US"/>
              </w:rPr>
              <w:t xml:space="preserve">) </w:t>
            </w:r>
            <w:r w:rsidR="007637CF" w:rsidRPr="003D407F">
              <w:rPr>
                <w:sz w:val="24"/>
                <w:szCs w:val="24"/>
                <w:lang w:eastAsia="en-US"/>
              </w:rPr>
              <w:t>mērķis</w:t>
            </w:r>
            <w:r w:rsidR="00AC344A" w:rsidRPr="003D407F">
              <w:rPr>
                <w:sz w:val="24"/>
                <w:szCs w:val="24"/>
                <w:lang w:eastAsia="en-US"/>
              </w:rPr>
              <w:t xml:space="preserve"> i</w:t>
            </w:r>
            <w:r w:rsidR="007637CF" w:rsidRPr="003D407F">
              <w:rPr>
                <w:sz w:val="24"/>
                <w:szCs w:val="24"/>
                <w:lang w:eastAsia="en-US"/>
              </w:rPr>
              <w:t xml:space="preserve">r </w:t>
            </w:r>
            <w:r w:rsidRPr="003D407F">
              <w:rPr>
                <w:sz w:val="24"/>
                <w:szCs w:val="24"/>
                <w:lang w:eastAsia="en-US"/>
              </w:rPr>
              <w:t>noteikt īpaši aizsargājamās dabas teritorijas dabas aizsardzības plāna saturu un izstrādes kārtību.</w:t>
            </w:r>
          </w:p>
          <w:p w14:paraId="11F687F5" w14:textId="2565E6FE" w:rsidR="00C01700" w:rsidRPr="003D407F" w:rsidRDefault="00C01700" w:rsidP="00B72FF8">
            <w:pPr>
              <w:pStyle w:val="ListParagraph"/>
              <w:numPr>
                <w:ilvl w:val="0"/>
                <w:numId w:val="25"/>
              </w:numPr>
              <w:tabs>
                <w:tab w:val="left" w:pos="326"/>
              </w:tabs>
              <w:ind w:left="43" w:firstLine="0"/>
              <w:jc w:val="both"/>
              <w:rPr>
                <w:sz w:val="24"/>
                <w:szCs w:val="24"/>
                <w:lang w:eastAsia="en-US"/>
              </w:rPr>
            </w:pPr>
            <w:r w:rsidRPr="003D407F">
              <w:rPr>
                <w:sz w:val="24"/>
                <w:szCs w:val="24"/>
                <w:lang w:eastAsia="en-US"/>
              </w:rPr>
              <w:t xml:space="preserve">Noteikumu projekts paredz kārtību kādā izstrādā dabas aizsardzības plānu, tai skaitā, paredz dabas aizsardzības plāna saturu, vienlaikus plāna izstrādes gaitā paredzot sabiedrības informēšanas pasākumus. Noteikumu projektam pievienoti pielikumi, kas unificē un </w:t>
            </w:r>
            <w:r w:rsidR="00647607" w:rsidRPr="003D407F">
              <w:rPr>
                <w:sz w:val="24"/>
                <w:szCs w:val="24"/>
                <w:lang w:eastAsia="en-US"/>
              </w:rPr>
              <w:t xml:space="preserve">atvieglo </w:t>
            </w:r>
            <w:r w:rsidRPr="003D407F">
              <w:rPr>
                <w:sz w:val="24"/>
                <w:szCs w:val="24"/>
                <w:lang w:eastAsia="en-US"/>
              </w:rPr>
              <w:t>dabas aizsardzības plāna izstrādātājam dabas aizsardzības plāna izstrādi.</w:t>
            </w:r>
          </w:p>
          <w:p w14:paraId="39CA9001" w14:textId="77777777" w:rsidR="00682C08" w:rsidRPr="003D407F" w:rsidRDefault="00682C08" w:rsidP="00B72FF8">
            <w:pPr>
              <w:pStyle w:val="ListParagraph"/>
              <w:numPr>
                <w:ilvl w:val="0"/>
                <w:numId w:val="25"/>
              </w:numPr>
              <w:tabs>
                <w:tab w:val="left" w:pos="326"/>
              </w:tabs>
              <w:ind w:left="43" w:firstLine="0"/>
              <w:jc w:val="both"/>
              <w:rPr>
                <w:sz w:val="24"/>
                <w:szCs w:val="24"/>
                <w:lang w:eastAsia="en-US"/>
              </w:rPr>
            </w:pPr>
            <w:r w:rsidRPr="003D407F">
              <w:rPr>
                <w:sz w:val="24"/>
                <w:szCs w:val="24"/>
                <w:lang w:eastAsia="en-US"/>
              </w:rPr>
              <w:t>Paredzams, ka projekts stāsies spēkā 2019.</w:t>
            </w:r>
            <w:r w:rsidR="00EB3088" w:rsidRPr="003D407F">
              <w:rPr>
                <w:sz w:val="24"/>
                <w:szCs w:val="24"/>
                <w:lang w:eastAsia="en-US"/>
              </w:rPr>
              <w:t> </w:t>
            </w:r>
            <w:r w:rsidRPr="003D407F">
              <w:rPr>
                <w:sz w:val="24"/>
                <w:szCs w:val="24"/>
                <w:lang w:eastAsia="en-US"/>
              </w:rPr>
              <w:t>gadā.</w:t>
            </w:r>
          </w:p>
          <w:p w14:paraId="2B035393" w14:textId="77777777" w:rsidR="00EF4C5E" w:rsidRPr="003D407F" w:rsidRDefault="00EF4C5E" w:rsidP="00065975">
            <w:pPr>
              <w:tabs>
                <w:tab w:val="left" w:pos="326"/>
              </w:tabs>
              <w:jc w:val="both"/>
            </w:pPr>
          </w:p>
        </w:tc>
      </w:tr>
    </w:tbl>
    <w:p w14:paraId="4AD186C8" w14:textId="77777777" w:rsidR="00151B13" w:rsidRPr="003D407F" w:rsidRDefault="00151B13" w:rsidP="00151B13">
      <w:pPr>
        <w:jc w:val="center"/>
        <w:rPr>
          <w:b/>
        </w:rPr>
      </w:pPr>
    </w:p>
    <w:tbl>
      <w:tblPr>
        <w:tblpPr w:leftFromText="180" w:rightFromText="180" w:vertAnchor="text" w:horzAnchor="margin" w:tblpXSpec="center" w:tblpY="116"/>
        <w:tblW w:w="94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6"/>
        <w:gridCol w:w="2801"/>
        <w:gridCol w:w="6264"/>
      </w:tblGrid>
      <w:tr w:rsidR="0095561D" w:rsidRPr="003D407F" w14:paraId="3E1390C2" w14:textId="77777777" w:rsidTr="00180994">
        <w:trPr>
          <w:trHeight w:val="415"/>
        </w:trPr>
        <w:tc>
          <w:tcPr>
            <w:tcW w:w="9491" w:type="dxa"/>
            <w:gridSpan w:val="3"/>
            <w:tcBorders>
              <w:top w:val="single" w:sz="6" w:space="0" w:color="auto"/>
              <w:left w:val="single" w:sz="6" w:space="0" w:color="auto"/>
              <w:bottom w:val="single" w:sz="6" w:space="0" w:color="auto"/>
              <w:right w:val="single" w:sz="6" w:space="0" w:color="auto"/>
            </w:tcBorders>
            <w:vAlign w:val="center"/>
          </w:tcPr>
          <w:p w14:paraId="632C85BD" w14:textId="77777777" w:rsidR="0095561D" w:rsidRPr="003D407F" w:rsidRDefault="0095561D" w:rsidP="006A554A">
            <w:pPr>
              <w:contextualSpacing/>
              <w:jc w:val="center"/>
              <w:rPr>
                <w:b/>
                <w:color w:val="000000"/>
              </w:rPr>
            </w:pPr>
            <w:r w:rsidRPr="003D407F">
              <w:rPr>
                <w:b/>
                <w:color w:val="000000"/>
              </w:rPr>
              <w:t xml:space="preserve">I.Tiesību akta projekta izstrādes nepieciešamība </w:t>
            </w:r>
          </w:p>
        </w:tc>
      </w:tr>
      <w:tr w:rsidR="0095561D" w:rsidRPr="003D407F" w14:paraId="213A4F76" w14:textId="77777777" w:rsidTr="00065975">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top w:w="105" w:type="dxa"/>
            <w:left w:w="105" w:type="dxa"/>
            <w:bottom w:w="105" w:type="dxa"/>
            <w:right w:w="105" w:type="dxa"/>
          </w:tblCellMar>
        </w:tblPrEx>
        <w:trPr>
          <w:trHeight w:val="1432"/>
        </w:trPr>
        <w:tc>
          <w:tcPr>
            <w:tcW w:w="426" w:type="dxa"/>
            <w:tcBorders>
              <w:top w:val="outset" w:sz="6" w:space="0" w:color="auto"/>
              <w:left w:val="outset" w:sz="6" w:space="0" w:color="auto"/>
              <w:bottom w:val="outset" w:sz="6" w:space="0" w:color="auto"/>
              <w:right w:val="outset" w:sz="6" w:space="0" w:color="auto"/>
            </w:tcBorders>
          </w:tcPr>
          <w:p w14:paraId="0FA527F0" w14:textId="77777777" w:rsidR="0095561D" w:rsidRPr="003D407F" w:rsidRDefault="0095561D" w:rsidP="00CD43A9">
            <w:pPr>
              <w:pStyle w:val="naisf"/>
              <w:spacing w:before="0" w:after="0"/>
              <w:ind w:firstLine="0"/>
              <w:contextualSpacing/>
            </w:pPr>
            <w:r w:rsidRPr="003D407F">
              <w:t>1.</w:t>
            </w:r>
          </w:p>
        </w:tc>
        <w:tc>
          <w:tcPr>
            <w:tcW w:w="2801" w:type="dxa"/>
            <w:tcBorders>
              <w:top w:val="outset" w:sz="6" w:space="0" w:color="auto"/>
              <w:left w:val="outset" w:sz="6" w:space="0" w:color="auto"/>
              <w:bottom w:val="outset" w:sz="6" w:space="0" w:color="auto"/>
              <w:right w:val="outset" w:sz="6" w:space="0" w:color="auto"/>
            </w:tcBorders>
          </w:tcPr>
          <w:p w14:paraId="4DF9E446" w14:textId="77777777" w:rsidR="0095561D" w:rsidRPr="003D407F" w:rsidRDefault="0095561D" w:rsidP="00CD43A9">
            <w:pPr>
              <w:pStyle w:val="naisf"/>
              <w:spacing w:before="0" w:after="0"/>
              <w:ind w:firstLine="0"/>
              <w:contextualSpacing/>
            </w:pPr>
            <w:r w:rsidRPr="003D407F">
              <w:t> Pamatojums</w:t>
            </w:r>
          </w:p>
        </w:tc>
        <w:tc>
          <w:tcPr>
            <w:tcW w:w="6264" w:type="dxa"/>
            <w:tcBorders>
              <w:top w:val="outset" w:sz="6" w:space="0" w:color="auto"/>
              <w:left w:val="outset" w:sz="6" w:space="0" w:color="auto"/>
              <w:bottom w:val="outset" w:sz="6" w:space="0" w:color="auto"/>
              <w:right w:val="outset" w:sz="6" w:space="0" w:color="auto"/>
            </w:tcBorders>
          </w:tcPr>
          <w:p w14:paraId="3D347A08" w14:textId="687774A5" w:rsidR="00065975" w:rsidRPr="003D407F" w:rsidRDefault="00C60678" w:rsidP="00C60678">
            <w:pPr>
              <w:jc w:val="both"/>
              <w:rPr>
                <w:lang w:eastAsia="en-US"/>
              </w:rPr>
            </w:pPr>
            <w:r>
              <w:rPr>
                <w:lang w:eastAsia="en-US"/>
              </w:rPr>
              <w:t>Saskaņā ar likumu “Par īpaši aizsargājamām teritorijām” 18.panta (3) daļu Ministru kabinets nosaka plāna saturu un izstrādāšanas kārtību.</w:t>
            </w:r>
          </w:p>
        </w:tc>
      </w:tr>
      <w:tr w:rsidR="0095561D" w:rsidRPr="003D407F" w14:paraId="314E9EEB" w14:textId="77777777" w:rsidTr="00065975">
        <w:trPr>
          <w:trHeight w:val="347"/>
        </w:trPr>
        <w:tc>
          <w:tcPr>
            <w:tcW w:w="426" w:type="dxa"/>
            <w:tcBorders>
              <w:top w:val="single" w:sz="6" w:space="0" w:color="auto"/>
              <w:left w:val="single" w:sz="6" w:space="0" w:color="auto"/>
              <w:bottom w:val="single" w:sz="6" w:space="0" w:color="auto"/>
              <w:right w:val="single" w:sz="6" w:space="0" w:color="auto"/>
            </w:tcBorders>
          </w:tcPr>
          <w:p w14:paraId="55073171" w14:textId="77777777" w:rsidR="0095561D" w:rsidRPr="003D407F" w:rsidRDefault="0095561D" w:rsidP="008E5615">
            <w:pPr>
              <w:spacing w:before="100" w:beforeAutospacing="1" w:after="100" w:afterAutospacing="1"/>
              <w:rPr>
                <w:color w:val="000000"/>
              </w:rPr>
            </w:pPr>
            <w:r w:rsidRPr="003D407F">
              <w:rPr>
                <w:color w:val="000000"/>
              </w:rPr>
              <w:t>2.</w:t>
            </w:r>
          </w:p>
        </w:tc>
        <w:tc>
          <w:tcPr>
            <w:tcW w:w="2801" w:type="dxa"/>
            <w:tcBorders>
              <w:top w:val="single" w:sz="6" w:space="0" w:color="auto"/>
              <w:left w:val="single" w:sz="6" w:space="0" w:color="auto"/>
              <w:bottom w:val="single" w:sz="6" w:space="0" w:color="auto"/>
              <w:right w:val="single" w:sz="6" w:space="0" w:color="auto"/>
            </w:tcBorders>
          </w:tcPr>
          <w:p w14:paraId="10009226" w14:textId="77777777" w:rsidR="0095561D" w:rsidRPr="003D407F" w:rsidRDefault="0095561D" w:rsidP="008E5615">
            <w:pPr>
              <w:spacing w:before="100" w:beforeAutospacing="1" w:after="100" w:afterAutospacing="1"/>
              <w:rPr>
                <w:color w:val="000000"/>
                <w:lang w:eastAsia="en-US"/>
              </w:rPr>
            </w:pPr>
            <w:r w:rsidRPr="003D407F">
              <w:rPr>
                <w:color w:val="000000"/>
              </w:rPr>
              <w:t>Pašreizējā situācija un problēmas</w:t>
            </w:r>
            <w:r w:rsidR="00546D03" w:rsidRPr="003D407F">
              <w:rPr>
                <w:color w:val="000000"/>
              </w:rPr>
              <w:t>, kuru risināšanai tiesību akta proje</w:t>
            </w:r>
            <w:bookmarkStart w:id="0" w:name="_GoBack"/>
            <w:bookmarkEnd w:id="0"/>
            <w:r w:rsidR="00546D03" w:rsidRPr="003D407F">
              <w:rPr>
                <w:color w:val="000000"/>
              </w:rPr>
              <w:t>kts izstrādāts, tiesiskā regulējuma mērķis un būtība</w:t>
            </w:r>
          </w:p>
          <w:p w14:paraId="00F363F8" w14:textId="77777777" w:rsidR="0095561D" w:rsidRPr="003D407F" w:rsidRDefault="0095561D" w:rsidP="008E5615">
            <w:pPr>
              <w:spacing w:before="100" w:beforeAutospacing="1" w:after="100" w:afterAutospacing="1"/>
              <w:rPr>
                <w:color w:val="000000"/>
              </w:rPr>
            </w:pPr>
          </w:p>
        </w:tc>
        <w:tc>
          <w:tcPr>
            <w:tcW w:w="6264" w:type="dxa"/>
            <w:tcBorders>
              <w:top w:val="single" w:sz="6" w:space="0" w:color="auto"/>
              <w:left w:val="single" w:sz="6" w:space="0" w:color="auto"/>
              <w:bottom w:val="single" w:sz="6" w:space="0" w:color="auto"/>
              <w:right w:val="single" w:sz="6" w:space="0" w:color="auto"/>
            </w:tcBorders>
          </w:tcPr>
          <w:p w14:paraId="4304802A" w14:textId="77777777" w:rsidR="00C60678" w:rsidRPr="00C60678" w:rsidRDefault="00C60678" w:rsidP="00C60678">
            <w:pPr>
              <w:spacing w:after="60"/>
              <w:jc w:val="both"/>
            </w:pPr>
            <w:r w:rsidRPr="00C60678">
              <w:t>Pašreiz īpaši aizsargājamās dabas teritorijas dabas aizsardzības plāna saturu un izstrādes kārtību regulē 2007.</w:t>
            </w:r>
            <w:ins w:id="1" w:author="Dmitrijs Dmitrijevs" w:date="2018-03-02T11:37:00Z">
              <w:r w:rsidRPr="00C60678">
                <w:t> </w:t>
              </w:r>
            </w:ins>
            <w:r w:rsidRPr="00C60678">
              <w:t>gada 9.</w:t>
            </w:r>
            <w:ins w:id="2" w:author="Dmitrijs Dmitrijevs" w:date="2018-03-02T11:38:00Z">
              <w:r w:rsidRPr="00C60678">
                <w:t> </w:t>
              </w:r>
            </w:ins>
            <w:r w:rsidRPr="00C60678">
              <w:t>oktobrī apstiprinātie Ministru kabineta noteikumi Nr.</w:t>
            </w:r>
            <w:ins w:id="3" w:author="Dmitrijs Dmitrijevs" w:date="2018-03-02T11:38:00Z">
              <w:r w:rsidRPr="00C60678">
                <w:t> </w:t>
              </w:r>
            </w:ins>
            <w:r w:rsidRPr="00C60678">
              <w:t>686 “Noteikumi par īpaši aizsargājamās dabas teritorijas dabas aizsardzības plāna saturu un izstrādes kārtību”, spēkā esošie noteikumi ir novecojuši un ir nepieciešamas būtiski grozījumi. Vides aizsardzības un reģionālās attīstības ministrija ir saņēmusi vairākkārtējus aicinājumus no Dabas aizsardzības pārvaldes un dabas aizsardzības plānu izstrādātājiem – veikt nepieciešamos grozījumus.</w:t>
            </w:r>
          </w:p>
          <w:p w14:paraId="3215326B" w14:textId="1EB59BA9" w:rsidR="00C60678" w:rsidRDefault="00C60678" w:rsidP="00C60678">
            <w:pPr>
              <w:spacing w:after="60"/>
              <w:jc w:val="both"/>
            </w:pPr>
            <w:r w:rsidRPr="00C60678">
              <w:t>Ņemot vērā būtisko grozījumu apjomu, tika pieņemts lēmums izstrādāt un virzīt jaunu noteikumu projektu.</w:t>
            </w:r>
          </w:p>
          <w:p w14:paraId="144EE25C" w14:textId="77777777" w:rsidR="00DC4969" w:rsidRPr="003D407F" w:rsidRDefault="00065975" w:rsidP="00C01700">
            <w:pPr>
              <w:spacing w:after="60"/>
              <w:jc w:val="both"/>
            </w:pPr>
            <w:r w:rsidRPr="003D407F">
              <w:t>Spēkā esošie noteikumi ir spēka vairāk kā desmit gadus, ņemot vērā noteikumu ilggadīgo piemērošanas praksi</w:t>
            </w:r>
            <w:r w:rsidR="00C01700" w:rsidRPr="003D407F">
              <w:t xml:space="preserve"> </w:t>
            </w:r>
            <w:r w:rsidRPr="003D407F">
              <w:t>– ir nepieciešams izstrādāt jaunus noteikumus</w:t>
            </w:r>
            <w:r w:rsidR="00C01700" w:rsidRPr="003D407F">
              <w:t xml:space="preserve">, kas uzlabos dabas aizsardzības plānu kvalitāti. Noteikumu projekts tiek izstrādāts sadarbībā ar Dabas aizsardzības pārvaldi – Vides aizsardzības un reģionālās attīstības </w:t>
            </w:r>
            <w:r w:rsidR="00BC44BE" w:rsidRPr="003D407F">
              <w:t xml:space="preserve">ministrijas (turpmāk – VARAM) </w:t>
            </w:r>
            <w:r w:rsidR="00C01700" w:rsidRPr="003D407F">
              <w:t xml:space="preserve">pakļautībā esošo institūciju, kas organizē dabas aizsardzības plāna izstrādi par valsts budžeta līdzekļiem. </w:t>
            </w:r>
            <w:r w:rsidRPr="003D407F">
              <w:t xml:space="preserve"> </w:t>
            </w:r>
          </w:p>
        </w:tc>
      </w:tr>
      <w:tr w:rsidR="0095561D" w:rsidRPr="003D407F" w14:paraId="5F70261D" w14:textId="77777777" w:rsidTr="00065975">
        <w:trPr>
          <w:trHeight w:val="656"/>
        </w:trPr>
        <w:tc>
          <w:tcPr>
            <w:tcW w:w="426" w:type="dxa"/>
            <w:tcBorders>
              <w:top w:val="single" w:sz="6" w:space="0" w:color="auto"/>
              <w:left w:val="single" w:sz="6" w:space="0" w:color="auto"/>
              <w:bottom w:val="single" w:sz="6" w:space="0" w:color="auto"/>
              <w:right w:val="single" w:sz="6" w:space="0" w:color="auto"/>
            </w:tcBorders>
          </w:tcPr>
          <w:p w14:paraId="303364E4" w14:textId="77777777" w:rsidR="0095561D" w:rsidRPr="003D407F" w:rsidRDefault="00546D03" w:rsidP="008E5615">
            <w:pPr>
              <w:tabs>
                <w:tab w:val="left" w:pos="720"/>
                <w:tab w:val="center" w:pos="4153"/>
                <w:tab w:val="right" w:pos="8306"/>
              </w:tabs>
              <w:spacing w:before="100" w:beforeAutospacing="1" w:after="100" w:afterAutospacing="1"/>
            </w:pPr>
            <w:r w:rsidRPr="003D407F">
              <w:t>3</w:t>
            </w:r>
            <w:r w:rsidR="0095561D" w:rsidRPr="003D407F">
              <w:t>.</w:t>
            </w:r>
          </w:p>
        </w:tc>
        <w:tc>
          <w:tcPr>
            <w:tcW w:w="2801" w:type="dxa"/>
            <w:tcBorders>
              <w:top w:val="single" w:sz="6" w:space="0" w:color="auto"/>
              <w:left w:val="single" w:sz="6" w:space="0" w:color="auto"/>
              <w:bottom w:val="single" w:sz="6" w:space="0" w:color="auto"/>
              <w:right w:val="single" w:sz="6" w:space="0" w:color="auto"/>
            </w:tcBorders>
          </w:tcPr>
          <w:p w14:paraId="3EB253E9" w14:textId="77777777" w:rsidR="0095561D" w:rsidRPr="003D407F" w:rsidRDefault="00F224A8" w:rsidP="00F224A8">
            <w:pPr>
              <w:tabs>
                <w:tab w:val="left" w:pos="25"/>
                <w:tab w:val="center" w:pos="4153"/>
                <w:tab w:val="right" w:pos="8306"/>
              </w:tabs>
              <w:spacing w:before="100" w:beforeAutospacing="1" w:after="100" w:afterAutospacing="1"/>
              <w:jc w:val="both"/>
            </w:pPr>
            <w:r w:rsidRPr="003D407F">
              <w:tab/>
              <w:t>Projekta izstrādē iesaistītās institūcijas un publiskas personas kapitālsabiedrības</w:t>
            </w:r>
          </w:p>
        </w:tc>
        <w:tc>
          <w:tcPr>
            <w:tcW w:w="6264" w:type="dxa"/>
            <w:tcBorders>
              <w:top w:val="single" w:sz="6" w:space="0" w:color="auto"/>
              <w:left w:val="single" w:sz="6" w:space="0" w:color="auto"/>
              <w:bottom w:val="single" w:sz="6" w:space="0" w:color="auto"/>
              <w:right w:val="single" w:sz="6" w:space="0" w:color="auto"/>
            </w:tcBorders>
          </w:tcPr>
          <w:p w14:paraId="5A49E201" w14:textId="77777777" w:rsidR="00746376" w:rsidRPr="003D407F" w:rsidRDefault="00746376" w:rsidP="00453DAD">
            <w:pPr>
              <w:jc w:val="both"/>
            </w:pPr>
            <w:r w:rsidRPr="003D407F">
              <w:t>VARAM, Dabas aizsardzības pārvalde</w:t>
            </w:r>
            <w:r w:rsidR="00453DAD" w:rsidRPr="003D407F">
              <w:t>.</w:t>
            </w:r>
          </w:p>
        </w:tc>
      </w:tr>
      <w:tr w:rsidR="0095561D" w:rsidRPr="003D407F" w14:paraId="03CA62D3" w14:textId="77777777" w:rsidTr="00065975">
        <w:trPr>
          <w:trHeight w:val="451"/>
        </w:trPr>
        <w:tc>
          <w:tcPr>
            <w:tcW w:w="426" w:type="dxa"/>
            <w:tcBorders>
              <w:top w:val="single" w:sz="6" w:space="0" w:color="auto"/>
              <w:left w:val="single" w:sz="6" w:space="0" w:color="auto"/>
              <w:bottom w:val="single" w:sz="6" w:space="0" w:color="auto"/>
              <w:right w:val="single" w:sz="6" w:space="0" w:color="auto"/>
            </w:tcBorders>
          </w:tcPr>
          <w:p w14:paraId="6C7319FF" w14:textId="77777777" w:rsidR="0095561D" w:rsidRPr="003D407F" w:rsidRDefault="00A177D5" w:rsidP="008E5615">
            <w:pPr>
              <w:tabs>
                <w:tab w:val="left" w:pos="720"/>
                <w:tab w:val="center" w:pos="4153"/>
                <w:tab w:val="right" w:pos="8306"/>
              </w:tabs>
              <w:spacing w:before="100" w:beforeAutospacing="1" w:after="100" w:afterAutospacing="1"/>
            </w:pPr>
            <w:r w:rsidRPr="003D407F">
              <w:lastRenderedPageBreak/>
              <w:t>4</w:t>
            </w:r>
            <w:r w:rsidR="0095561D" w:rsidRPr="003D407F">
              <w:t>.</w:t>
            </w:r>
          </w:p>
        </w:tc>
        <w:tc>
          <w:tcPr>
            <w:tcW w:w="2801" w:type="dxa"/>
            <w:tcBorders>
              <w:top w:val="single" w:sz="6" w:space="0" w:color="auto"/>
              <w:left w:val="single" w:sz="6" w:space="0" w:color="auto"/>
              <w:bottom w:val="single" w:sz="6" w:space="0" w:color="auto"/>
              <w:right w:val="single" w:sz="6" w:space="0" w:color="auto"/>
            </w:tcBorders>
          </w:tcPr>
          <w:p w14:paraId="16B94852" w14:textId="77777777" w:rsidR="0095561D" w:rsidRPr="003D407F" w:rsidRDefault="0095561D" w:rsidP="008E5615">
            <w:pPr>
              <w:tabs>
                <w:tab w:val="left" w:pos="720"/>
                <w:tab w:val="center" w:pos="4153"/>
                <w:tab w:val="right" w:pos="8306"/>
              </w:tabs>
              <w:spacing w:before="100" w:beforeAutospacing="1" w:after="100" w:afterAutospacing="1"/>
            </w:pPr>
            <w:r w:rsidRPr="003D407F">
              <w:t>Cita informācija</w:t>
            </w:r>
          </w:p>
        </w:tc>
        <w:tc>
          <w:tcPr>
            <w:tcW w:w="6264" w:type="dxa"/>
            <w:tcBorders>
              <w:top w:val="single" w:sz="6" w:space="0" w:color="auto"/>
              <w:left w:val="single" w:sz="6" w:space="0" w:color="auto"/>
              <w:bottom w:val="single" w:sz="6" w:space="0" w:color="auto"/>
              <w:right w:val="single" w:sz="6" w:space="0" w:color="auto"/>
            </w:tcBorders>
          </w:tcPr>
          <w:p w14:paraId="5D182EDB" w14:textId="77777777" w:rsidR="00B712F1" w:rsidRPr="003D407F" w:rsidRDefault="008E332E" w:rsidP="00C74CD7">
            <w:pPr>
              <w:shd w:val="clear" w:color="auto" w:fill="FFFFFF"/>
              <w:jc w:val="both"/>
            </w:pPr>
            <w:r w:rsidRPr="003D407F">
              <w:t>Nav</w:t>
            </w:r>
            <w:r w:rsidR="009A1BDF" w:rsidRPr="003D407F">
              <w:t>.</w:t>
            </w:r>
          </w:p>
        </w:tc>
      </w:tr>
    </w:tbl>
    <w:p w14:paraId="063DF546" w14:textId="77777777" w:rsidR="00A47726" w:rsidRPr="003D407F" w:rsidRDefault="00A47726" w:rsidP="00C53774">
      <w:pPr>
        <w:spacing w:before="120" w:after="120"/>
        <w:contextualSpacing/>
        <w:jc w:val="both"/>
        <w:rPr>
          <w:color w:val="000000"/>
          <w:lang w:eastAsia="en-US"/>
        </w:rPr>
      </w:pPr>
    </w:p>
    <w:tbl>
      <w:tblPr>
        <w:tblpPr w:leftFromText="180" w:rightFromText="180" w:vertAnchor="text" w:horzAnchor="margin" w:tblpXSpec="center" w:tblpY="119"/>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1"/>
        <w:gridCol w:w="2835"/>
        <w:gridCol w:w="6237"/>
      </w:tblGrid>
      <w:tr w:rsidR="000F7CFD" w:rsidRPr="003D407F" w14:paraId="136DD8FC" w14:textId="77777777" w:rsidTr="00A434FB">
        <w:trPr>
          <w:trHeight w:val="556"/>
        </w:trPr>
        <w:tc>
          <w:tcPr>
            <w:tcW w:w="9503" w:type="dxa"/>
            <w:gridSpan w:val="3"/>
            <w:vAlign w:val="center"/>
          </w:tcPr>
          <w:p w14:paraId="11F72FE3" w14:textId="77777777" w:rsidR="000F7CFD" w:rsidRPr="003D407F" w:rsidRDefault="000F7CFD" w:rsidP="000F7CFD">
            <w:pPr>
              <w:ind w:left="57" w:right="57"/>
              <w:jc w:val="center"/>
              <w:rPr>
                <w:b/>
                <w:bCs/>
              </w:rPr>
            </w:pPr>
            <w:r w:rsidRPr="003D407F">
              <w:rPr>
                <w:b/>
                <w:bCs/>
              </w:rPr>
              <w:t>II. Tiesību akta projekta ietekme uz sabiedrību, tautsaimniecības attīstību</w:t>
            </w:r>
          </w:p>
          <w:p w14:paraId="52F4C672" w14:textId="77777777" w:rsidR="000F7CFD" w:rsidRPr="003D407F" w:rsidRDefault="000F7CFD" w:rsidP="000F7CFD">
            <w:pPr>
              <w:ind w:left="57" w:right="57"/>
              <w:jc w:val="center"/>
              <w:rPr>
                <w:bCs/>
                <w:color w:val="4F81BD"/>
              </w:rPr>
            </w:pPr>
            <w:r w:rsidRPr="003D407F">
              <w:rPr>
                <w:b/>
                <w:bCs/>
              </w:rPr>
              <w:t>un administratīvo slogu</w:t>
            </w:r>
          </w:p>
        </w:tc>
      </w:tr>
      <w:tr w:rsidR="000F7CFD" w:rsidRPr="003D407F" w14:paraId="17DB23CF" w14:textId="77777777" w:rsidTr="00065975">
        <w:trPr>
          <w:trHeight w:val="467"/>
        </w:trPr>
        <w:tc>
          <w:tcPr>
            <w:tcW w:w="431" w:type="dxa"/>
          </w:tcPr>
          <w:p w14:paraId="7829FFA7" w14:textId="77777777" w:rsidR="000F7CFD" w:rsidRPr="003D407F" w:rsidRDefault="000F7CFD" w:rsidP="000F7CFD">
            <w:pPr>
              <w:ind w:left="57" w:right="57"/>
              <w:jc w:val="both"/>
            </w:pPr>
            <w:r w:rsidRPr="003D407F">
              <w:t>1.</w:t>
            </w:r>
          </w:p>
        </w:tc>
        <w:tc>
          <w:tcPr>
            <w:tcW w:w="2835" w:type="dxa"/>
          </w:tcPr>
          <w:p w14:paraId="7E41AE23" w14:textId="77777777" w:rsidR="000F7CFD" w:rsidRPr="003D407F" w:rsidRDefault="000F7CFD" w:rsidP="000F7CFD">
            <w:pPr>
              <w:ind w:left="57" w:right="57"/>
            </w:pPr>
            <w:r w:rsidRPr="003D407F">
              <w:t>Sabiedrības mērķgrupas, kuras tiesiskais regulējums ietekmē vai varētu ietekmēt</w:t>
            </w:r>
          </w:p>
        </w:tc>
        <w:tc>
          <w:tcPr>
            <w:tcW w:w="6237" w:type="dxa"/>
          </w:tcPr>
          <w:p w14:paraId="38C27A50" w14:textId="77777777" w:rsidR="000F7CFD" w:rsidRPr="003D407F" w:rsidRDefault="002643FE" w:rsidP="002643FE">
            <w:pPr>
              <w:shd w:val="clear" w:color="auto" w:fill="FFFFFF"/>
              <w:ind w:left="142" w:right="57"/>
              <w:jc w:val="both"/>
            </w:pPr>
            <w:bookmarkStart w:id="4" w:name="p21"/>
            <w:bookmarkEnd w:id="4"/>
            <w:r w:rsidRPr="003D407F">
              <w:t xml:space="preserve">Pašvaldības, juridiskās un fiziskās personas, kuru īpašumi atrodas īpaši aizsargājamā dabas teritorijā un kurai </w:t>
            </w:r>
            <w:r w:rsidR="00453DAD" w:rsidRPr="003D407F">
              <w:t xml:space="preserve">plānots </w:t>
            </w:r>
            <w:r w:rsidRPr="003D407F">
              <w:t>izstrādā</w:t>
            </w:r>
            <w:r w:rsidR="00453DAD" w:rsidRPr="003D407F">
              <w:t>t vai izstrādā</w:t>
            </w:r>
            <w:r w:rsidRPr="003D407F">
              <w:t xml:space="preserve"> dabas aizsardzības plānu.</w:t>
            </w:r>
          </w:p>
        </w:tc>
      </w:tr>
      <w:tr w:rsidR="000F7CFD" w:rsidRPr="003D407F" w14:paraId="3D5C6F32" w14:textId="77777777" w:rsidTr="00065975">
        <w:trPr>
          <w:trHeight w:val="523"/>
        </w:trPr>
        <w:tc>
          <w:tcPr>
            <w:tcW w:w="431" w:type="dxa"/>
          </w:tcPr>
          <w:p w14:paraId="4CF98062" w14:textId="77777777" w:rsidR="000F7CFD" w:rsidRPr="003D407F" w:rsidRDefault="000F7CFD" w:rsidP="000F7CFD">
            <w:pPr>
              <w:ind w:left="57" w:right="57"/>
              <w:jc w:val="both"/>
            </w:pPr>
            <w:r w:rsidRPr="003D407F">
              <w:t>2.</w:t>
            </w:r>
          </w:p>
        </w:tc>
        <w:tc>
          <w:tcPr>
            <w:tcW w:w="2835" w:type="dxa"/>
          </w:tcPr>
          <w:p w14:paraId="1ABF14AF" w14:textId="77777777" w:rsidR="000F7CFD" w:rsidRPr="003D407F" w:rsidRDefault="000F7CFD" w:rsidP="000F7CFD">
            <w:pPr>
              <w:ind w:left="57" w:right="57"/>
            </w:pPr>
            <w:r w:rsidRPr="003D407F">
              <w:t>Tiesiskā regulējuma ietekme uz tautsaimniecību un administratīvo slogu</w:t>
            </w:r>
          </w:p>
        </w:tc>
        <w:tc>
          <w:tcPr>
            <w:tcW w:w="6237" w:type="dxa"/>
          </w:tcPr>
          <w:p w14:paraId="2F893253" w14:textId="77777777" w:rsidR="000F7CFD" w:rsidRPr="003D407F" w:rsidRDefault="000F7CFD" w:rsidP="000F7CFD">
            <w:pPr>
              <w:shd w:val="clear" w:color="auto" w:fill="FFFFFF"/>
              <w:ind w:left="142" w:right="57"/>
            </w:pPr>
            <w:r w:rsidRPr="003D407F">
              <w:t>Projekts šo jomu neskar.</w:t>
            </w:r>
          </w:p>
        </w:tc>
      </w:tr>
      <w:tr w:rsidR="000F7CFD" w:rsidRPr="003D407F" w14:paraId="12045B74" w14:textId="77777777" w:rsidTr="00065975">
        <w:trPr>
          <w:trHeight w:val="523"/>
        </w:trPr>
        <w:tc>
          <w:tcPr>
            <w:tcW w:w="431" w:type="dxa"/>
          </w:tcPr>
          <w:p w14:paraId="1E22B139" w14:textId="77777777" w:rsidR="000F7CFD" w:rsidRPr="003D407F" w:rsidRDefault="000F7CFD" w:rsidP="000F7CFD">
            <w:pPr>
              <w:ind w:left="57" w:right="57"/>
              <w:jc w:val="both"/>
            </w:pPr>
            <w:r w:rsidRPr="003D407F">
              <w:t>3.</w:t>
            </w:r>
          </w:p>
        </w:tc>
        <w:tc>
          <w:tcPr>
            <w:tcW w:w="2835" w:type="dxa"/>
          </w:tcPr>
          <w:p w14:paraId="33F5AC4D" w14:textId="77777777" w:rsidR="000F7CFD" w:rsidRPr="003D407F" w:rsidRDefault="000F7CFD" w:rsidP="000F7CFD">
            <w:pPr>
              <w:ind w:left="57" w:right="57"/>
            </w:pPr>
            <w:r w:rsidRPr="003D407F">
              <w:t>Administratīvo izmaksu monetārs novērtējums</w:t>
            </w:r>
          </w:p>
        </w:tc>
        <w:tc>
          <w:tcPr>
            <w:tcW w:w="6237" w:type="dxa"/>
          </w:tcPr>
          <w:p w14:paraId="72DFE295" w14:textId="77777777" w:rsidR="000F7CFD" w:rsidRPr="003D407F" w:rsidRDefault="000F7CFD" w:rsidP="000F7CFD">
            <w:pPr>
              <w:shd w:val="clear" w:color="auto" w:fill="FFFFFF"/>
              <w:ind w:left="142" w:right="57"/>
            </w:pPr>
            <w:r w:rsidRPr="003D407F">
              <w:t>Projekts šo jomu neskar.</w:t>
            </w:r>
          </w:p>
        </w:tc>
      </w:tr>
      <w:tr w:rsidR="00F224A8" w:rsidRPr="003D407F" w14:paraId="086EE450" w14:textId="77777777" w:rsidTr="003D407F">
        <w:trPr>
          <w:trHeight w:val="523"/>
        </w:trPr>
        <w:tc>
          <w:tcPr>
            <w:tcW w:w="431" w:type="dxa"/>
            <w:tcBorders>
              <w:bottom w:val="single" w:sz="4" w:space="0" w:color="auto"/>
            </w:tcBorders>
          </w:tcPr>
          <w:p w14:paraId="4C352537" w14:textId="77777777" w:rsidR="00F224A8" w:rsidRPr="003D407F" w:rsidRDefault="00F224A8" w:rsidP="000F7CFD">
            <w:pPr>
              <w:ind w:left="57" w:right="57"/>
              <w:jc w:val="both"/>
            </w:pPr>
            <w:r w:rsidRPr="003D407F">
              <w:t>4.</w:t>
            </w:r>
          </w:p>
        </w:tc>
        <w:tc>
          <w:tcPr>
            <w:tcW w:w="2835" w:type="dxa"/>
            <w:tcBorders>
              <w:bottom w:val="single" w:sz="4" w:space="0" w:color="auto"/>
            </w:tcBorders>
          </w:tcPr>
          <w:p w14:paraId="2DE19209" w14:textId="77777777" w:rsidR="00F224A8" w:rsidRPr="003D407F" w:rsidRDefault="00F224A8" w:rsidP="00F224A8">
            <w:pPr>
              <w:ind w:left="57" w:right="57"/>
              <w:jc w:val="both"/>
            </w:pPr>
            <w:r w:rsidRPr="003D407F">
              <w:t>Atbilstības izmaksu monetārs novērtējums</w:t>
            </w:r>
          </w:p>
        </w:tc>
        <w:tc>
          <w:tcPr>
            <w:tcW w:w="6237" w:type="dxa"/>
            <w:tcBorders>
              <w:bottom w:val="single" w:sz="4" w:space="0" w:color="auto"/>
            </w:tcBorders>
          </w:tcPr>
          <w:p w14:paraId="41AC420E" w14:textId="77777777" w:rsidR="00F224A8" w:rsidRPr="003D407F" w:rsidRDefault="00F224A8" w:rsidP="000F7CFD">
            <w:pPr>
              <w:shd w:val="clear" w:color="auto" w:fill="FFFFFF"/>
              <w:ind w:left="142" w:right="57"/>
            </w:pPr>
            <w:r w:rsidRPr="003D407F">
              <w:t>Projekts šo jomu neskar.</w:t>
            </w:r>
          </w:p>
        </w:tc>
      </w:tr>
      <w:tr w:rsidR="000F7CFD" w:rsidRPr="003D407F" w14:paraId="761657C0" w14:textId="77777777" w:rsidTr="003D407F">
        <w:trPr>
          <w:trHeight w:val="357"/>
        </w:trPr>
        <w:tc>
          <w:tcPr>
            <w:tcW w:w="431" w:type="dxa"/>
            <w:tcBorders>
              <w:bottom w:val="single" w:sz="4" w:space="0" w:color="auto"/>
            </w:tcBorders>
          </w:tcPr>
          <w:p w14:paraId="213980A5" w14:textId="77777777" w:rsidR="000F7CFD" w:rsidRPr="003D407F" w:rsidRDefault="00F224A8" w:rsidP="000F7CFD">
            <w:pPr>
              <w:ind w:left="57" w:right="57"/>
              <w:jc w:val="both"/>
            </w:pPr>
            <w:r w:rsidRPr="003D407F">
              <w:t>5</w:t>
            </w:r>
            <w:r w:rsidR="000F7CFD" w:rsidRPr="003D407F">
              <w:t>.</w:t>
            </w:r>
          </w:p>
        </w:tc>
        <w:tc>
          <w:tcPr>
            <w:tcW w:w="2835" w:type="dxa"/>
            <w:tcBorders>
              <w:bottom w:val="single" w:sz="4" w:space="0" w:color="auto"/>
            </w:tcBorders>
          </w:tcPr>
          <w:p w14:paraId="3608FA88" w14:textId="77777777" w:rsidR="000F7CFD" w:rsidRPr="003D407F" w:rsidRDefault="000F7CFD" w:rsidP="000F7CFD">
            <w:pPr>
              <w:ind w:left="57" w:right="57"/>
            </w:pPr>
            <w:r w:rsidRPr="003D407F">
              <w:t>Cita informācija</w:t>
            </w:r>
          </w:p>
        </w:tc>
        <w:tc>
          <w:tcPr>
            <w:tcW w:w="6237" w:type="dxa"/>
            <w:tcBorders>
              <w:bottom w:val="single" w:sz="4" w:space="0" w:color="auto"/>
            </w:tcBorders>
          </w:tcPr>
          <w:p w14:paraId="117FFCEA" w14:textId="77777777" w:rsidR="000F7CFD" w:rsidRPr="003D407F" w:rsidRDefault="000F7CFD" w:rsidP="000F7CFD">
            <w:pPr>
              <w:shd w:val="clear" w:color="auto" w:fill="FFFFFF"/>
              <w:ind w:left="142" w:right="57"/>
            </w:pPr>
            <w:r w:rsidRPr="003D407F">
              <w:t>Nav</w:t>
            </w:r>
            <w:r w:rsidR="00F224A8" w:rsidRPr="003D407F">
              <w:t>.</w:t>
            </w:r>
          </w:p>
        </w:tc>
      </w:tr>
    </w:tbl>
    <w:p w14:paraId="52314A2C" w14:textId="77777777" w:rsidR="000F7CFD" w:rsidRPr="003D407F" w:rsidRDefault="000F7CFD" w:rsidP="00C53774">
      <w:pPr>
        <w:spacing w:before="120" w:after="120"/>
        <w:contextualSpacing/>
        <w:jc w:val="both"/>
        <w:rPr>
          <w:color w:val="000000"/>
          <w:lang w:eastAsia="en-US"/>
        </w:rPr>
      </w:pPr>
    </w:p>
    <w:tbl>
      <w:tblPr>
        <w:tblW w:w="5317" w:type="pct"/>
        <w:tblCellSpacing w:w="15"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844"/>
        <w:gridCol w:w="1061"/>
        <w:gridCol w:w="1212"/>
        <w:gridCol w:w="974"/>
        <w:gridCol w:w="1202"/>
        <w:gridCol w:w="974"/>
        <w:gridCol w:w="1212"/>
        <w:gridCol w:w="1305"/>
      </w:tblGrid>
      <w:tr w:rsidR="004C0A73" w:rsidRPr="003D407F" w14:paraId="799EF18F" w14:textId="77777777" w:rsidTr="00CC4545">
        <w:trPr>
          <w:tblCellSpacing w:w="15" w:type="dxa"/>
        </w:trPr>
        <w:tc>
          <w:tcPr>
            <w:tcW w:w="4969" w:type="pct"/>
            <w:gridSpan w:val="8"/>
            <w:tcBorders>
              <w:top w:val="nil"/>
              <w:bottom w:val="nil"/>
              <w:right w:val="nil"/>
            </w:tcBorders>
            <w:vAlign w:val="center"/>
            <w:hideMark/>
          </w:tcPr>
          <w:p w14:paraId="47F769B4" w14:textId="77777777" w:rsidR="004C0A73" w:rsidRPr="003D407F" w:rsidRDefault="004C0A73" w:rsidP="004C0A73">
            <w:pPr>
              <w:rPr>
                <w:rFonts w:eastAsia="Calibri"/>
                <w:b/>
                <w:lang w:eastAsia="en-US"/>
              </w:rPr>
            </w:pPr>
            <w:r w:rsidRPr="003D407F">
              <w:rPr>
                <w:rFonts w:eastAsia="Calibri"/>
                <w:b/>
                <w:lang w:eastAsia="en-US"/>
              </w:rPr>
              <w:t>III. Tiesību akta projekta ietekme uz valsts budžetu un pašvaldību budžetiem</w:t>
            </w:r>
          </w:p>
        </w:tc>
      </w:tr>
      <w:tr w:rsidR="00C905C2" w:rsidRPr="003D407F" w14:paraId="2E383DEB" w14:textId="77777777" w:rsidTr="00CC4545">
        <w:trPr>
          <w:tblCellSpacing w:w="15" w:type="dxa"/>
        </w:trPr>
        <w:tc>
          <w:tcPr>
            <w:tcW w:w="940" w:type="pct"/>
            <w:vMerge w:val="restart"/>
            <w:tcBorders>
              <w:left w:val="nil"/>
            </w:tcBorders>
            <w:vAlign w:val="center"/>
            <w:hideMark/>
          </w:tcPr>
          <w:p w14:paraId="61A5EC9D" w14:textId="77777777" w:rsidR="004C0A73" w:rsidRPr="003D407F" w:rsidRDefault="004C0A73" w:rsidP="004C0A73">
            <w:pPr>
              <w:rPr>
                <w:rFonts w:eastAsia="Calibri"/>
                <w:lang w:eastAsia="en-US"/>
              </w:rPr>
            </w:pPr>
            <w:r w:rsidRPr="003D407F">
              <w:rPr>
                <w:rFonts w:eastAsia="Calibri"/>
                <w:lang w:eastAsia="en-US"/>
              </w:rPr>
              <w:t>Rādītāji</w:t>
            </w:r>
          </w:p>
        </w:tc>
        <w:tc>
          <w:tcPr>
            <w:tcW w:w="1156" w:type="pct"/>
            <w:gridSpan w:val="2"/>
            <w:vMerge w:val="restart"/>
            <w:tcBorders>
              <w:left w:val="nil"/>
              <w:bottom w:val="nil"/>
            </w:tcBorders>
            <w:vAlign w:val="center"/>
            <w:hideMark/>
          </w:tcPr>
          <w:p w14:paraId="35733201" w14:textId="77777777" w:rsidR="004C0A73" w:rsidRPr="003D407F" w:rsidRDefault="004C0A73" w:rsidP="004C0A73">
            <w:pPr>
              <w:rPr>
                <w:rFonts w:eastAsia="Calibri"/>
                <w:lang w:eastAsia="en-US"/>
              </w:rPr>
            </w:pPr>
            <w:r w:rsidRPr="003D407F">
              <w:rPr>
                <w:rFonts w:eastAsia="Calibri"/>
                <w:lang w:eastAsia="en-US"/>
              </w:rPr>
              <w:t>2018. gad</w:t>
            </w:r>
            <w:r w:rsidR="00841BA8" w:rsidRPr="003D407F">
              <w:rPr>
                <w:rFonts w:eastAsia="Calibri"/>
                <w:lang w:eastAsia="en-US"/>
              </w:rPr>
              <w:t>s</w:t>
            </w:r>
          </w:p>
        </w:tc>
        <w:tc>
          <w:tcPr>
            <w:tcW w:w="2842" w:type="pct"/>
            <w:gridSpan w:val="5"/>
            <w:tcBorders>
              <w:bottom w:val="nil"/>
              <w:right w:val="nil"/>
            </w:tcBorders>
            <w:vAlign w:val="center"/>
            <w:hideMark/>
          </w:tcPr>
          <w:p w14:paraId="1F522A94" w14:textId="77777777" w:rsidR="004C0A73" w:rsidRPr="003D407F" w:rsidRDefault="004C0A73" w:rsidP="004C0A73">
            <w:pPr>
              <w:rPr>
                <w:rFonts w:eastAsia="Calibri"/>
                <w:lang w:eastAsia="en-US"/>
              </w:rPr>
            </w:pPr>
            <w:r w:rsidRPr="003D407F">
              <w:rPr>
                <w:rFonts w:eastAsia="Calibri"/>
                <w:lang w:eastAsia="en-US"/>
              </w:rPr>
              <w:t>Turpmākie trīs gadi (</w:t>
            </w:r>
            <w:proofErr w:type="spellStart"/>
            <w:r w:rsidRPr="003D407F">
              <w:rPr>
                <w:rFonts w:eastAsia="Calibri"/>
                <w:i/>
                <w:lang w:eastAsia="en-US"/>
              </w:rPr>
              <w:t>euro</w:t>
            </w:r>
            <w:proofErr w:type="spellEnd"/>
            <w:r w:rsidRPr="003D407F">
              <w:rPr>
                <w:rFonts w:eastAsia="Calibri"/>
                <w:lang w:eastAsia="en-US"/>
              </w:rPr>
              <w:t>)</w:t>
            </w:r>
          </w:p>
        </w:tc>
      </w:tr>
      <w:tr w:rsidR="004C0A73" w:rsidRPr="003D407F" w14:paraId="2C02104A" w14:textId="77777777" w:rsidTr="00CC4545">
        <w:trPr>
          <w:tblCellSpacing w:w="15" w:type="dxa"/>
        </w:trPr>
        <w:tc>
          <w:tcPr>
            <w:tcW w:w="940" w:type="pct"/>
            <w:vMerge/>
            <w:tcBorders>
              <w:left w:val="nil"/>
            </w:tcBorders>
            <w:vAlign w:val="center"/>
            <w:hideMark/>
          </w:tcPr>
          <w:p w14:paraId="3EAC2528" w14:textId="77777777" w:rsidR="004C0A73" w:rsidRPr="003D407F" w:rsidRDefault="004C0A73" w:rsidP="004C0A73">
            <w:pPr>
              <w:rPr>
                <w:rFonts w:eastAsia="Calibri"/>
                <w:lang w:eastAsia="en-US"/>
              </w:rPr>
            </w:pPr>
          </w:p>
        </w:tc>
        <w:tc>
          <w:tcPr>
            <w:tcW w:w="0" w:type="auto"/>
            <w:gridSpan w:val="2"/>
            <w:vMerge/>
            <w:tcBorders>
              <w:left w:val="nil"/>
              <w:bottom w:val="nil"/>
            </w:tcBorders>
            <w:vAlign w:val="center"/>
            <w:hideMark/>
          </w:tcPr>
          <w:p w14:paraId="6D1A3FA1" w14:textId="77777777" w:rsidR="004C0A73" w:rsidRPr="003D407F" w:rsidRDefault="004C0A73" w:rsidP="004C0A73">
            <w:pPr>
              <w:rPr>
                <w:rFonts w:eastAsia="Calibri"/>
                <w:lang w:eastAsia="en-US"/>
              </w:rPr>
            </w:pPr>
          </w:p>
        </w:tc>
        <w:tc>
          <w:tcPr>
            <w:tcW w:w="1105" w:type="pct"/>
            <w:gridSpan w:val="2"/>
            <w:tcBorders>
              <w:bottom w:val="nil"/>
            </w:tcBorders>
            <w:vAlign w:val="center"/>
            <w:hideMark/>
          </w:tcPr>
          <w:p w14:paraId="2307E3FF" w14:textId="77777777" w:rsidR="004C0A73" w:rsidRPr="003D407F" w:rsidRDefault="004C0A73" w:rsidP="004C0A73">
            <w:pPr>
              <w:rPr>
                <w:rFonts w:eastAsia="Calibri"/>
                <w:lang w:eastAsia="en-US"/>
              </w:rPr>
            </w:pPr>
            <w:r w:rsidRPr="003D407F">
              <w:rPr>
                <w:rFonts w:eastAsia="Calibri"/>
                <w:lang w:eastAsia="en-US"/>
              </w:rPr>
              <w:t>2019.</w:t>
            </w:r>
          </w:p>
        </w:tc>
        <w:tc>
          <w:tcPr>
            <w:tcW w:w="1110" w:type="pct"/>
            <w:gridSpan w:val="2"/>
            <w:tcBorders>
              <w:bottom w:val="nil"/>
            </w:tcBorders>
            <w:vAlign w:val="center"/>
            <w:hideMark/>
          </w:tcPr>
          <w:p w14:paraId="00C285AF" w14:textId="77777777" w:rsidR="004C0A73" w:rsidRPr="003D407F" w:rsidRDefault="004C0A73" w:rsidP="004C0A73">
            <w:pPr>
              <w:rPr>
                <w:rFonts w:eastAsia="Calibri"/>
                <w:lang w:eastAsia="en-US"/>
              </w:rPr>
            </w:pPr>
            <w:r w:rsidRPr="003D407F">
              <w:rPr>
                <w:rFonts w:eastAsia="Calibri"/>
                <w:lang w:eastAsia="en-US"/>
              </w:rPr>
              <w:t>2020.</w:t>
            </w:r>
          </w:p>
        </w:tc>
        <w:tc>
          <w:tcPr>
            <w:tcW w:w="596" w:type="pct"/>
            <w:tcBorders>
              <w:bottom w:val="nil"/>
              <w:right w:val="nil"/>
            </w:tcBorders>
            <w:vAlign w:val="center"/>
            <w:hideMark/>
          </w:tcPr>
          <w:p w14:paraId="418F2819" w14:textId="77777777" w:rsidR="004C0A73" w:rsidRPr="003D407F" w:rsidRDefault="004C0A73" w:rsidP="004C0A73">
            <w:pPr>
              <w:rPr>
                <w:rFonts w:eastAsia="Calibri"/>
                <w:lang w:eastAsia="en-US"/>
              </w:rPr>
            </w:pPr>
            <w:r w:rsidRPr="003D407F">
              <w:rPr>
                <w:rFonts w:eastAsia="Calibri"/>
                <w:lang w:eastAsia="en-US"/>
              </w:rPr>
              <w:t>2021.</w:t>
            </w:r>
          </w:p>
        </w:tc>
      </w:tr>
      <w:tr w:rsidR="004C0A73" w:rsidRPr="003D407F" w14:paraId="7FA4D3B7" w14:textId="77777777" w:rsidTr="00CC4545">
        <w:trPr>
          <w:tblCellSpacing w:w="15" w:type="dxa"/>
        </w:trPr>
        <w:tc>
          <w:tcPr>
            <w:tcW w:w="940" w:type="pct"/>
            <w:vMerge/>
            <w:tcBorders>
              <w:left w:val="nil"/>
            </w:tcBorders>
            <w:vAlign w:val="center"/>
            <w:hideMark/>
          </w:tcPr>
          <w:p w14:paraId="6637B794" w14:textId="77777777" w:rsidR="004C0A73" w:rsidRPr="003D407F" w:rsidRDefault="004C0A73" w:rsidP="004C0A73">
            <w:pPr>
              <w:rPr>
                <w:rFonts w:eastAsia="Calibri"/>
                <w:lang w:eastAsia="en-US"/>
              </w:rPr>
            </w:pPr>
          </w:p>
        </w:tc>
        <w:tc>
          <w:tcPr>
            <w:tcW w:w="539" w:type="pct"/>
            <w:tcBorders>
              <w:left w:val="nil"/>
              <w:right w:val="nil"/>
            </w:tcBorders>
            <w:vAlign w:val="center"/>
            <w:hideMark/>
          </w:tcPr>
          <w:p w14:paraId="028A9AA9" w14:textId="77777777" w:rsidR="004C0A73" w:rsidRPr="003D407F" w:rsidRDefault="004C0A73" w:rsidP="004C0A73">
            <w:pPr>
              <w:rPr>
                <w:rFonts w:eastAsia="Calibri"/>
                <w:lang w:eastAsia="en-US"/>
              </w:rPr>
            </w:pPr>
            <w:r w:rsidRPr="003D407F">
              <w:rPr>
                <w:rFonts w:eastAsia="Calibri"/>
                <w:lang w:eastAsia="en-US"/>
              </w:rPr>
              <w:t>saskaņā ar valsts budžetu kārtējam gadam</w:t>
            </w:r>
          </w:p>
        </w:tc>
        <w:tc>
          <w:tcPr>
            <w:tcW w:w="601" w:type="pct"/>
            <w:tcBorders>
              <w:right w:val="nil"/>
            </w:tcBorders>
            <w:vAlign w:val="center"/>
            <w:hideMark/>
          </w:tcPr>
          <w:p w14:paraId="1A5BFC78" w14:textId="77777777" w:rsidR="004C0A73" w:rsidRPr="003D407F" w:rsidRDefault="004C0A73" w:rsidP="004C0A73">
            <w:pPr>
              <w:rPr>
                <w:rFonts w:eastAsia="Calibri"/>
                <w:lang w:eastAsia="en-US"/>
              </w:rPr>
            </w:pPr>
            <w:r w:rsidRPr="003D407F">
              <w:rPr>
                <w:rFonts w:eastAsia="Calibri"/>
                <w:lang w:eastAsia="en-US"/>
              </w:rPr>
              <w:t>izmaiņas kārtējā gadā, salīdzinot ar valsts budžetu kārtējam gadam</w:t>
            </w:r>
          </w:p>
        </w:tc>
        <w:tc>
          <w:tcPr>
            <w:tcW w:w="493" w:type="pct"/>
            <w:vAlign w:val="center"/>
            <w:hideMark/>
          </w:tcPr>
          <w:p w14:paraId="55F14E7A" w14:textId="77777777" w:rsidR="004C0A73" w:rsidRPr="003D407F" w:rsidRDefault="004C0A73" w:rsidP="004C0A73">
            <w:pPr>
              <w:rPr>
                <w:rFonts w:eastAsia="Calibri"/>
                <w:lang w:eastAsia="en-US"/>
              </w:rPr>
            </w:pPr>
            <w:r w:rsidRPr="003D407F">
              <w:rPr>
                <w:rFonts w:eastAsia="Calibri"/>
                <w:lang w:eastAsia="en-US"/>
              </w:rPr>
              <w:t>saskaņā ar vidēja termiņa budžeta ietvaru</w:t>
            </w:r>
          </w:p>
        </w:tc>
        <w:tc>
          <w:tcPr>
            <w:tcW w:w="596" w:type="pct"/>
            <w:tcBorders>
              <w:left w:val="nil"/>
              <w:right w:val="nil"/>
            </w:tcBorders>
            <w:vAlign w:val="center"/>
            <w:hideMark/>
          </w:tcPr>
          <w:p w14:paraId="255C88B8" w14:textId="77777777" w:rsidR="004C0A73" w:rsidRPr="003D407F" w:rsidRDefault="004C0A73" w:rsidP="004C0A73">
            <w:pPr>
              <w:rPr>
                <w:rFonts w:eastAsia="Calibri"/>
                <w:lang w:eastAsia="en-US"/>
              </w:rPr>
            </w:pPr>
            <w:r w:rsidRPr="003D407F">
              <w:rPr>
                <w:rFonts w:eastAsia="Calibri"/>
                <w:lang w:eastAsia="en-US"/>
              </w:rPr>
              <w:t>izmaiņas, salīdzinot ar vidēja termiņa budžeta ietvaru n+1 gadam</w:t>
            </w:r>
          </w:p>
        </w:tc>
        <w:tc>
          <w:tcPr>
            <w:tcW w:w="493" w:type="pct"/>
            <w:vAlign w:val="center"/>
            <w:hideMark/>
          </w:tcPr>
          <w:p w14:paraId="69F5D1FC" w14:textId="77777777" w:rsidR="004C0A73" w:rsidRPr="003D407F" w:rsidRDefault="004C0A73" w:rsidP="004C0A73">
            <w:pPr>
              <w:rPr>
                <w:rFonts w:eastAsia="Calibri"/>
                <w:lang w:eastAsia="en-US"/>
              </w:rPr>
            </w:pPr>
            <w:r w:rsidRPr="003D407F">
              <w:rPr>
                <w:rFonts w:eastAsia="Calibri"/>
                <w:lang w:eastAsia="en-US"/>
              </w:rPr>
              <w:t>saskaņā ar vidēja termiņa budžeta ietvaru</w:t>
            </w:r>
          </w:p>
        </w:tc>
        <w:tc>
          <w:tcPr>
            <w:tcW w:w="601" w:type="pct"/>
            <w:tcBorders>
              <w:left w:val="nil"/>
            </w:tcBorders>
            <w:vAlign w:val="center"/>
            <w:hideMark/>
          </w:tcPr>
          <w:p w14:paraId="168593E8" w14:textId="77777777" w:rsidR="004C0A73" w:rsidRPr="003D407F" w:rsidRDefault="004C0A73" w:rsidP="004C0A73">
            <w:pPr>
              <w:rPr>
                <w:rFonts w:eastAsia="Calibri"/>
                <w:lang w:eastAsia="en-US"/>
              </w:rPr>
            </w:pPr>
            <w:r w:rsidRPr="003D407F">
              <w:rPr>
                <w:rFonts w:eastAsia="Calibri"/>
                <w:lang w:eastAsia="en-US"/>
              </w:rPr>
              <w:t>izmaiņas, salīdzinot ar vidēja termiņa budžeta ietvaru n+2 gadam</w:t>
            </w:r>
          </w:p>
        </w:tc>
        <w:tc>
          <w:tcPr>
            <w:tcW w:w="596" w:type="pct"/>
            <w:tcBorders>
              <w:left w:val="nil"/>
              <w:right w:val="nil"/>
            </w:tcBorders>
            <w:vAlign w:val="center"/>
            <w:hideMark/>
          </w:tcPr>
          <w:p w14:paraId="1D87D937" w14:textId="77777777" w:rsidR="004C0A73" w:rsidRPr="003D407F" w:rsidRDefault="004C0A73" w:rsidP="004C0A73">
            <w:pPr>
              <w:rPr>
                <w:rFonts w:eastAsia="Calibri"/>
                <w:lang w:eastAsia="en-US"/>
              </w:rPr>
            </w:pPr>
            <w:r w:rsidRPr="003D407F">
              <w:rPr>
                <w:rFonts w:eastAsia="Calibri"/>
                <w:lang w:eastAsia="en-US"/>
              </w:rPr>
              <w:t>izmaiņas, salīdzinot ar vidēja termiņa budžeta ietvaru n+2 gadam</w:t>
            </w:r>
          </w:p>
        </w:tc>
      </w:tr>
      <w:tr w:rsidR="004C0A73" w:rsidRPr="003D407F" w14:paraId="544F60E6" w14:textId="77777777" w:rsidTr="00CC4545">
        <w:trPr>
          <w:tblCellSpacing w:w="15" w:type="dxa"/>
        </w:trPr>
        <w:tc>
          <w:tcPr>
            <w:tcW w:w="940" w:type="pct"/>
            <w:tcBorders>
              <w:top w:val="nil"/>
              <w:left w:val="nil"/>
              <w:bottom w:val="single" w:sz="4" w:space="0" w:color="auto"/>
            </w:tcBorders>
            <w:vAlign w:val="center"/>
            <w:hideMark/>
          </w:tcPr>
          <w:p w14:paraId="715B1148" w14:textId="77777777" w:rsidR="004C0A73" w:rsidRPr="003D407F" w:rsidRDefault="004C0A73" w:rsidP="004C0A73">
            <w:pPr>
              <w:jc w:val="center"/>
              <w:rPr>
                <w:rFonts w:eastAsia="Calibri"/>
                <w:lang w:eastAsia="en-US"/>
              </w:rPr>
            </w:pPr>
            <w:r w:rsidRPr="003D407F">
              <w:rPr>
                <w:rFonts w:eastAsia="Calibri"/>
                <w:lang w:eastAsia="en-US"/>
              </w:rPr>
              <w:t>1</w:t>
            </w:r>
          </w:p>
        </w:tc>
        <w:tc>
          <w:tcPr>
            <w:tcW w:w="539" w:type="pct"/>
            <w:tcBorders>
              <w:top w:val="nil"/>
              <w:left w:val="nil"/>
              <w:bottom w:val="single" w:sz="4" w:space="0" w:color="auto"/>
            </w:tcBorders>
            <w:vAlign w:val="center"/>
            <w:hideMark/>
          </w:tcPr>
          <w:p w14:paraId="4DB2F675" w14:textId="77777777" w:rsidR="004C0A73" w:rsidRPr="003D407F" w:rsidRDefault="004C0A73" w:rsidP="004C0A73">
            <w:pPr>
              <w:jc w:val="center"/>
              <w:rPr>
                <w:rFonts w:eastAsia="Calibri"/>
                <w:lang w:eastAsia="en-US"/>
              </w:rPr>
            </w:pPr>
            <w:r w:rsidRPr="003D407F">
              <w:rPr>
                <w:rFonts w:eastAsia="Calibri"/>
                <w:lang w:eastAsia="en-US"/>
              </w:rPr>
              <w:t>2</w:t>
            </w:r>
          </w:p>
        </w:tc>
        <w:tc>
          <w:tcPr>
            <w:tcW w:w="601" w:type="pct"/>
            <w:tcBorders>
              <w:top w:val="nil"/>
              <w:bottom w:val="single" w:sz="4" w:space="0" w:color="auto"/>
            </w:tcBorders>
            <w:vAlign w:val="center"/>
            <w:hideMark/>
          </w:tcPr>
          <w:p w14:paraId="65A5D7B8" w14:textId="77777777" w:rsidR="004C0A73" w:rsidRPr="003D407F" w:rsidRDefault="004C0A73" w:rsidP="004C0A73">
            <w:pPr>
              <w:jc w:val="center"/>
              <w:rPr>
                <w:rFonts w:eastAsia="Calibri"/>
                <w:lang w:eastAsia="en-US"/>
              </w:rPr>
            </w:pPr>
            <w:r w:rsidRPr="003D407F">
              <w:rPr>
                <w:rFonts w:eastAsia="Calibri"/>
                <w:lang w:eastAsia="en-US"/>
              </w:rPr>
              <w:t>3</w:t>
            </w:r>
          </w:p>
        </w:tc>
        <w:tc>
          <w:tcPr>
            <w:tcW w:w="493" w:type="pct"/>
            <w:tcBorders>
              <w:top w:val="nil"/>
              <w:bottom w:val="single" w:sz="4" w:space="0" w:color="auto"/>
            </w:tcBorders>
            <w:vAlign w:val="center"/>
            <w:hideMark/>
          </w:tcPr>
          <w:p w14:paraId="2651994B" w14:textId="77777777" w:rsidR="004C0A73" w:rsidRPr="003D407F" w:rsidRDefault="004C0A73" w:rsidP="004C0A73">
            <w:pPr>
              <w:jc w:val="center"/>
              <w:rPr>
                <w:rFonts w:eastAsia="Calibri"/>
                <w:lang w:eastAsia="en-US"/>
              </w:rPr>
            </w:pPr>
            <w:r w:rsidRPr="003D407F">
              <w:rPr>
                <w:rFonts w:eastAsia="Calibri"/>
                <w:lang w:eastAsia="en-US"/>
              </w:rPr>
              <w:t>4</w:t>
            </w:r>
          </w:p>
        </w:tc>
        <w:tc>
          <w:tcPr>
            <w:tcW w:w="596" w:type="pct"/>
            <w:tcBorders>
              <w:top w:val="nil"/>
              <w:left w:val="nil"/>
              <w:bottom w:val="single" w:sz="4" w:space="0" w:color="auto"/>
            </w:tcBorders>
            <w:vAlign w:val="center"/>
            <w:hideMark/>
          </w:tcPr>
          <w:p w14:paraId="237297DB" w14:textId="77777777" w:rsidR="004C0A73" w:rsidRPr="003D407F" w:rsidRDefault="004C0A73" w:rsidP="004C0A73">
            <w:pPr>
              <w:jc w:val="center"/>
              <w:rPr>
                <w:rFonts w:eastAsia="Calibri"/>
                <w:lang w:eastAsia="en-US"/>
              </w:rPr>
            </w:pPr>
            <w:r w:rsidRPr="003D407F">
              <w:rPr>
                <w:rFonts w:eastAsia="Calibri"/>
                <w:lang w:eastAsia="en-US"/>
              </w:rPr>
              <w:t>5</w:t>
            </w:r>
          </w:p>
        </w:tc>
        <w:tc>
          <w:tcPr>
            <w:tcW w:w="493" w:type="pct"/>
            <w:tcBorders>
              <w:top w:val="nil"/>
              <w:bottom w:val="single" w:sz="4" w:space="0" w:color="auto"/>
            </w:tcBorders>
            <w:vAlign w:val="center"/>
            <w:hideMark/>
          </w:tcPr>
          <w:p w14:paraId="7E387C94" w14:textId="77777777" w:rsidR="004C0A73" w:rsidRPr="003D407F" w:rsidRDefault="004C0A73" w:rsidP="004C0A73">
            <w:pPr>
              <w:jc w:val="center"/>
              <w:rPr>
                <w:rFonts w:eastAsia="Calibri"/>
                <w:lang w:eastAsia="en-US"/>
              </w:rPr>
            </w:pPr>
            <w:r w:rsidRPr="003D407F">
              <w:rPr>
                <w:rFonts w:eastAsia="Calibri"/>
                <w:lang w:eastAsia="en-US"/>
              </w:rPr>
              <w:t>6</w:t>
            </w:r>
          </w:p>
        </w:tc>
        <w:tc>
          <w:tcPr>
            <w:tcW w:w="601" w:type="pct"/>
            <w:tcBorders>
              <w:top w:val="nil"/>
              <w:left w:val="nil"/>
              <w:bottom w:val="single" w:sz="4" w:space="0" w:color="auto"/>
            </w:tcBorders>
            <w:vAlign w:val="center"/>
            <w:hideMark/>
          </w:tcPr>
          <w:p w14:paraId="581039AB" w14:textId="77777777" w:rsidR="004C0A73" w:rsidRPr="003D407F" w:rsidRDefault="004C0A73" w:rsidP="004C0A73">
            <w:pPr>
              <w:jc w:val="center"/>
              <w:rPr>
                <w:rFonts w:eastAsia="Calibri"/>
                <w:lang w:eastAsia="en-US"/>
              </w:rPr>
            </w:pPr>
            <w:r w:rsidRPr="003D407F">
              <w:rPr>
                <w:rFonts w:eastAsia="Calibri"/>
                <w:lang w:eastAsia="en-US"/>
              </w:rPr>
              <w:t>7</w:t>
            </w:r>
          </w:p>
        </w:tc>
        <w:tc>
          <w:tcPr>
            <w:tcW w:w="596" w:type="pct"/>
            <w:tcBorders>
              <w:top w:val="nil"/>
              <w:bottom w:val="single" w:sz="4" w:space="0" w:color="auto"/>
              <w:right w:val="nil"/>
            </w:tcBorders>
            <w:vAlign w:val="center"/>
            <w:hideMark/>
          </w:tcPr>
          <w:p w14:paraId="0181315D" w14:textId="77777777" w:rsidR="004C0A73" w:rsidRPr="003D407F" w:rsidRDefault="004C0A73" w:rsidP="004C0A73">
            <w:pPr>
              <w:jc w:val="center"/>
              <w:rPr>
                <w:rFonts w:eastAsia="Calibri"/>
                <w:lang w:eastAsia="en-US"/>
              </w:rPr>
            </w:pPr>
            <w:r w:rsidRPr="003D407F">
              <w:rPr>
                <w:rFonts w:eastAsia="Calibri"/>
                <w:lang w:eastAsia="en-US"/>
              </w:rPr>
              <w:t>8</w:t>
            </w:r>
          </w:p>
        </w:tc>
      </w:tr>
      <w:tr w:rsidR="004C0A73" w:rsidRPr="003D407F" w14:paraId="1FA52993" w14:textId="77777777" w:rsidTr="00135906">
        <w:trPr>
          <w:tblCellSpacing w:w="15" w:type="dxa"/>
        </w:trPr>
        <w:tc>
          <w:tcPr>
            <w:tcW w:w="940" w:type="pct"/>
            <w:tcBorders>
              <w:top w:val="single" w:sz="4" w:space="0" w:color="auto"/>
              <w:left w:val="nil"/>
              <w:bottom w:val="nil"/>
            </w:tcBorders>
            <w:hideMark/>
          </w:tcPr>
          <w:p w14:paraId="04454687" w14:textId="77777777" w:rsidR="004C0A73" w:rsidRPr="003D407F" w:rsidRDefault="004C0A73" w:rsidP="004C0A73">
            <w:pPr>
              <w:rPr>
                <w:rFonts w:eastAsia="Calibri"/>
                <w:lang w:eastAsia="en-US"/>
              </w:rPr>
            </w:pPr>
            <w:r w:rsidRPr="003D407F">
              <w:rPr>
                <w:rFonts w:eastAsia="Calibri"/>
                <w:lang w:eastAsia="en-US"/>
              </w:rPr>
              <w:t>1. Budžeta ieņēmumi</w:t>
            </w:r>
          </w:p>
        </w:tc>
        <w:tc>
          <w:tcPr>
            <w:tcW w:w="539" w:type="pct"/>
            <w:tcBorders>
              <w:top w:val="single" w:sz="4" w:space="0" w:color="auto"/>
              <w:left w:val="nil"/>
              <w:bottom w:val="nil"/>
            </w:tcBorders>
            <w:vAlign w:val="center"/>
            <w:hideMark/>
          </w:tcPr>
          <w:p w14:paraId="70AF685B"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top w:val="single" w:sz="4" w:space="0" w:color="auto"/>
              <w:bottom w:val="nil"/>
            </w:tcBorders>
            <w:vAlign w:val="center"/>
            <w:hideMark/>
          </w:tcPr>
          <w:p w14:paraId="1443578F"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top w:val="single" w:sz="4" w:space="0" w:color="auto"/>
              <w:left w:val="nil"/>
              <w:bottom w:val="nil"/>
            </w:tcBorders>
            <w:vAlign w:val="center"/>
            <w:hideMark/>
          </w:tcPr>
          <w:p w14:paraId="7682BD05"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top w:val="single" w:sz="4" w:space="0" w:color="auto"/>
              <w:left w:val="nil"/>
              <w:bottom w:val="nil"/>
            </w:tcBorders>
            <w:vAlign w:val="center"/>
            <w:hideMark/>
          </w:tcPr>
          <w:p w14:paraId="109A723D"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top w:val="single" w:sz="4" w:space="0" w:color="auto"/>
              <w:bottom w:val="nil"/>
            </w:tcBorders>
            <w:vAlign w:val="center"/>
            <w:hideMark/>
          </w:tcPr>
          <w:p w14:paraId="101D46BC"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top w:val="single" w:sz="4" w:space="0" w:color="auto"/>
              <w:left w:val="nil"/>
              <w:bottom w:val="nil"/>
              <w:right w:val="nil"/>
            </w:tcBorders>
            <w:vAlign w:val="center"/>
            <w:hideMark/>
          </w:tcPr>
          <w:p w14:paraId="4E2F5318"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top w:val="single" w:sz="4" w:space="0" w:color="auto"/>
              <w:bottom w:val="nil"/>
              <w:right w:val="nil"/>
            </w:tcBorders>
            <w:vAlign w:val="center"/>
            <w:hideMark/>
          </w:tcPr>
          <w:p w14:paraId="08938D6C" w14:textId="77777777" w:rsidR="004C0A73" w:rsidRPr="003D407F" w:rsidRDefault="004C0A73" w:rsidP="004C0A73">
            <w:pPr>
              <w:jc w:val="center"/>
              <w:rPr>
                <w:rFonts w:eastAsia="Calibri"/>
                <w:lang w:eastAsia="en-US"/>
              </w:rPr>
            </w:pPr>
            <w:r w:rsidRPr="003D407F">
              <w:rPr>
                <w:rFonts w:eastAsia="Calibri"/>
                <w:lang w:eastAsia="en-US"/>
              </w:rPr>
              <w:t>0</w:t>
            </w:r>
          </w:p>
        </w:tc>
      </w:tr>
      <w:tr w:rsidR="004C0A73" w:rsidRPr="003D407F" w14:paraId="5BBFF366" w14:textId="77777777" w:rsidTr="00CC4545">
        <w:trPr>
          <w:tblCellSpacing w:w="15" w:type="dxa"/>
        </w:trPr>
        <w:tc>
          <w:tcPr>
            <w:tcW w:w="940" w:type="pct"/>
            <w:tcBorders>
              <w:top w:val="single" w:sz="4" w:space="0" w:color="auto"/>
              <w:left w:val="nil"/>
              <w:bottom w:val="nil"/>
            </w:tcBorders>
            <w:hideMark/>
          </w:tcPr>
          <w:p w14:paraId="1E38AEDE" w14:textId="77777777" w:rsidR="004C0A73" w:rsidRPr="003D407F" w:rsidRDefault="004C0A73" w:rsidP="004C0A73">
            <w:pPr>
              <w:rPr>
                <w:rFonts w:eastAsia="Calibri"/>
                <w:lang w:eastAsia="en-US"/>
              </w:rPr>
            </w:pPr>
            <w:r w:rsidRPr="003D407F">
              <w:rPr>
                <w:rFonts w:eastAsia="Calibri"/>
                <w:lang w:eastAsia="en-US"/>
              </w:rPr>
              <w:t>1.1. valsts pamatbudžets, tai skaitā ieņēmumi no maksas pakalpojumiem un citi pašu ieņēmumi</w:t>
            </w:r>
          </w:p>
        </w:tc>
        <w:tc>
          <w:tcPr>
            <w:tcW w:w="539" w:type="pct"/>
            <w:tcBorders>
              <w:top w:val="single" w:sz="4" w:space="0" w:color="auto"/>
              <w:left w:val="nil"/>
              <w:bottom w:val="nil"/>
              <w:right w:val="nil"/>
            </w:tcBorders>
            <w:vAlign w:val="center"/>
            <w:hideMark/>
          </w:tcPr>
          <w:p w14:paraId="7F99328B"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top w:val="single" w:sz="4" w:space="0" w:color="auto"/>
              <w:bottom w:val="nil"/>
              <w:right w:val="nil"/>
            </w:tcBorders>
            <w:vAlign w:val="center"/>
            <w:hideMark/>
          </w:tcPr>
          <w:p w14:paraId="3334EBAB"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top w:val="single" w:sz="4" w:space="0" w:color="auto"/>
              <w:bottom w:val="nil"/>
            </w:tcBorders>
            <w:vAlign w:val="center"/>
            <w:hideMark/>
          </w:tcPr>
          <w:p w14:paraId="1041CBA0"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top w:val="single" w:sz="4" w:space="0" w:color="auto"/>
              <w:left w:val="nil"/>
              <w:bottom w:val="nil"/>
              <w:right w:val="nil"/>
            </w:tcBorders>
            <w:vAlign w:val="center"/>
            <w:hideMark/>
          </w:tcPr>
          <w:p w14:paraId="472D7E0F"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top w:val="single" w:sz="4" w:space="0" w:color="auto"/>
              <w:bottom w:val="nil"/>
            </w:tcBorders>
            <w:vAlign w:val="center"/>
            <w:hideMark/>
          </w:tcPr>
          <w:p w14:paraId="3749E37C"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top w:val="single" w:sz="4" w:space="0" w:color="auto"/>
              <w:left w:val="nil"/>
              <w:bottom w:val="nil"/>
              <w:right w:val="nil"/>
            </w:tcBorders>
            <w:vAlign w:val="center"/>
            <w:hideMark/>
          </w:tcPr>
          <w:p w14:paraId="28A8E450"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top w:val="single" w:sz="4" w:space="0" w:color="auto"/>
              <w:bottom w:val="nil"/>
              <w:right w:val="nil"/>
            </w:tcBorders>
            <w:vAlign w:val="center"/>
            <w:hideMark/>
          </w:tcPr>
          <w:p w14:paraId="724BA9DA" w14:textId="77777777" w:rsidR="004C0A73" w:rsidRPr="003D407F" w:rsidRDefault="004C0A73" w:rsidP="004C0A73">
            <w:pPr>
              <w:jc w:val="center"/>
              <w:rPr>
                <w:rFonts w:eastAsia="Calibri"/>
                <w:lang w:eastAsia="en-US"/>
              </w:rPr>
            </w:pPr>
            <w:r w:rsidRPr="003D407F">
              <w:rPr>
                <w:rFonts w:eastAsia="Calibri"/>
                <w:lang w:eastAsia="en-US"/>
              </w:rPr>
              <w:t>0</w:t>
            </w:r>
          </w:p>
        </w:tc>
      </w:tr>
      <w:tr w:rsidR="004C0A73" w:rsidRPr="003D407F" w14:paraId="09ACD96B" w14:textId="77777777" w:rsidTr="00CC4545">
        <w:trPr>
          <w:tblCellSpacing w:w="15" w:type="dxa"/>
        </w:trPr>
        <w:tc>
          <w:tcPr>
            <w:tcW w:w="940" w:type="pct"/>
            <w:tcBorders>
              <w:left w:val="nil"/>
              <w:bottom w:val="nil"/>
            </w:tcBorders>
            <w:hideMark/>
          </w:tcPr>
          <w:p w14:paraId="6DE97CC6" w14:textId="77777777" w:rsidR="004C0A73" w:rsidRPr="003D407F" w:rsidRDefault="004C0A73" w:rsidP="004C0A73">
            <w:pPr>
              <w:rPr>
                <w:rFonts w:eastAsia="Calibri"/>
                <w:lang w:eastAsia="en-US"/>
              </w:rPr>
            </w:pPr>
            <w:r w:rsidRPr="003D407F">
              <w:rPr>
                <w:rFonts w:eastAsia="Calibri"/>
                <w:lang w:eastAsia="en-US"/>
              </w:rPr>
              <w:t>1.2. valsts speciālais budžets</w:t>
            </w:r>
          </w:p>
        </w:tc>
        <w:tc>
          <w:tcPr>
            <w:tcW w:w="539" w:type="pct"/>
            <w:tcBorders>
              <w:left w:val="nil"/>
              <w:bottom w:val="nil"/>
            </w:tcBorders>
            <w:vAlign w:val="center"/>
            <w:hideMark/>
          </w:tcPr>
          <w:p w14:paraId="3164A746"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left w:val="nil"/>
              <w:bottom w:val="nil"/>
              <w:right w:val="nil"/>
            </w:tcBorders>
            <w:vAlign w:val="center"/>
            <w:hideMark/>
          </w:tcPr>
          <w:p w14:paraId="7D71FF45"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bottom w:val="nil"/>
            </w:tcBorders>
            <w:vAlign w:val="center"/>
            <w:hideMark/>
          </w:tcPr>
          <w:p w14:paraId="195AE7EA"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left w:val="nil"/>
              <w:bottom w:val="nil"/>
              <w:right w:val="nil"/>
            </w:tcBorders>
            <w:vAlign w:val="center"/>
            <w:hideMark/>
          </w:tcPr>
          <w:p w14:paraId="4F7FBA93"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bottom w:val="nil"/>
              <w:right w:val="nil"/>
            </w:tcBorders>
            <w:vAlign w:val="center"/>
            <w:hideMark/>
          </w:tcPr>
          <w:p w14:paraId="72256693"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bottom w:val="nil"/>
              <w:right w:val="nil"/>
            </w:tcBorders>
            <w:vAlign w:val="center"/>
            <w:hideMark/>
          </w:tcPr>
          <w:p w14:paraId="1FDD190E"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bottom w:val="nil"/>
              <w:right w:val="nil"/>
            </w:tcBorders>
            <w:vAlign w:val="center"/>
            <w:hideMark/>
          </w:tcPr>
          <w:p w14:paraId="0016E71C" w14:textId="77777777" w:rsidR="004C0A73" w:rsidRPr="003D407F" w:rsidRDefault="004C0A73" w:rsidP="004C0A73">
            <w:pPr>
              <w:jc w:val="center"/>
              <w:rPr>
                <w:rFonts w:eastAsia="Calibri"/>
                <w:lang w:eastAsia="en-US"/>
              </w:rPr>
            </w:pPr>
            <w:r w:rsidRPr="003D407F">
              <w:rPr>
                <w:rFonts w:eastAsia="Calibri"/>
                <w:lang w:eastAsia="en-US"/>
              </w:rPr>
              <w:t>0</w:t>
            </w:r>
          </w:p>
        </w:tc>
      </w:tr>
      <w:tr w:rsidR="004C0A73" w:rsidRPr="003D407F" w14:paraId="019CE48E" w14:textId="77777777" w:rsidTr="00CC4545">
        <w:trPr>
          <w:tblCellSpacing w:w="15" w:type="dxa"/>
        </w:trPr>
        <w:tc>
          <w:tcPr>
            <w:tcW w:w="940" w:type="pct"/>
            <w:tcBorders>
              <w:left w:val="nil"/>
              <w:bottom w:val="nil"/>
            </w:tcBorders>
            <w:hideMark/>
          </w:tcPr>
          <w:p w14:paraId="471D92D9" w14:textId="77777777" w:rsidR="004C0A73" w:rsidRPr="003D407F" w:rsidRDefault="004C0A73" w:rsidP="004C0A73">
            <w:pPr>
              <w:rPr>
                <w:rFonts w:eastAsia="Calibri"/>
                <w:lang w:eastAsia="en-US"/>
              </w:rPr>
            </w:pPr>
            <w:r w:rsidRPr="003D407F">
              <w:rPr>
                <w:rFonts w:eastAsia="Calibri"/>
                <w:lang w:eastAsia="en-US"/>
              </w:rPr>
              <w:t>1.3. pašvaldību budžets</w:t>
            </w:r>
          </w:p>
        </w:tc>
        <w:tc>
          <w:tcPr>
            <w:tcW w:w="539" w:type="pct"/>
            <w:tcBorders>
              <w:left w:val="nil"/>
              <w:bottom w:val="nil"/>
            </w:tcBorders>
            <w:vAlign w:val="center"/>
            <w:hideMark/>
          </w:tcPr>
          <w:p w14:paraId="54976012"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left w:val="nil"/>
              <w:bottom w:val="nil"/>
              <w:right w:val="nil"/>
            </w:tcBorders>
            <w:vAlign w:val="center"/>
            <w:hideMark/>
          </w:tcPr>
          <w:p w14:paraId="4E4D86FA"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bottom w:val="nil"/>
            </w:tcBorders>
            <w:vAlign w:val="center"/>
            <w:hideMark/>
          </w:tcPr>
          <w:p w14:paraId="0F400901"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left w:val="nil"/>
              <w:bottom w:val="nil"/>
              <w:right w:val="nil"/>
            </w:tcBorders>
            <w:vAlign w:val="center"/>
            <w:hideMark/>
          </w:tcPr>
          <w:p w14:paraId="26A61939"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bottom w:val="nil"/>
              <w:right w:val="nil"/>
            </w:tcBorders>
            <w:vAlign w:val="center"/>
            <w:hideMark/>
          </w:tcPr>
          <w:p w14:paraId="4D22597A"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bottom w:val="nil"/>
              <w:right w:val="nil"/>
            </w:tcBorders>
            <w:vAlign w:val="center"/>
            <w:hideMark/>
          </w:tcPr>
          <w:p w14:paraId="39CF78E2"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bottom w:val="nil"/>
              <w:right w:val="nil"/>
            </w:tcBorders>
            <w:vAlign w:val="center"/>
            <w:hideMark/>
          </w:tcPr>
          <w:p w14:paraId="675D4E97" w14:textId="77777777" w:rsidR="004C0A73" w:rsidRPr="003D407F" w:rsidRDefault="004C0A73" w:rsidP="004C0A73">
            <w:pPr>
              <w:jc w:val="center"/>
              <w:rPr>
                <w:rFonts w:eastAsia="Calibri"/>
                <w:lang w:eastAsia="en-US"/>
              </w:rPr>
            </w:pPr>
            <w:r w:rsidRPr="003D407F">
              <w:rPr>
                <w:rFonts w:eastAsia="Calibri"/>
                <w:lang w:eastAsia="en-US"/>
              </w:rPr>
              <w:t>0</w:t>
            </w:r>
          </w:p>
        </w:tc>
      </w:tr>
      <w:tr w:rsidR="004C0A73" w:rsidRPr="003D407F" w14:paraId="5BC22D82" w14:textId="77777777" w:rsidTr="00CC4545">
        <w:trPr>
          <w:tblCellSpacing w:w="15" w:type="dxa"/>
        </w:trPr>
        <w:tc>
          <w:tcPr>
            <w:tcW w:w="940" w:type="pct"/>
            <w:tcBorders>
              <w:left w:val="nil"/>
              <w:bottom w:val="nil"/>
            </w:tcBorders>
            <w:hideMark/>
          </w:tcPr>
          <w:p w14:paraId="7AF8CC10" w14:textId="77777777" w:rsidR="004C0A73" w:rsidRPr="003D407F" w:rsidRDefault="004C0A73" w:rsidP="004C0A73">
            <w:pPr>
              <w:rPr>
                <w:rFonts w:eastAsia="Calibri"/>
                <w:lang w:eastAsia="en-US"/>
              </w:rPr>
            </w:pPr>
            <w:r w:rsidRPr="003D407F">
              <w:rPr>
                <w:rFonts w:eastAsia="Calibri"/>
                <w:lang w:eastAsia="en-US"/>
              </w:rPr>
              <w:t>2. Budžeta izdevumi</w:t>
            </w:r>
          </w:p>
        </w:tc>
        <w:tc>
          <w:tcPr>
            <w:tcW w:w="539" w:type="pct"/>
            <w:tcBorders>
              <w:left w:val="nil"/>
              <w:bottom w:val="nil"/>
            </w:tcBorders>
            <w:vAlign w:val="center"/>
            <w:hideMark/>
          </w:tcPr>
          <w:p w14:paraId="35B96FA9"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left w:val="nil"/>
              <w:bottom w:val="nil"/>
              <w:right w:val="nil"/>
            </w:tcBorders>
            <w:vAlign w:val="center"/>
            <w:hideMark/>
          </w:tcPr>
          <w:p w14:paraId="25FD705A"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bottom w:val="nil"/>
            </w:tcBorders>
            <w:vAlign w:val="center"/>
            <w:hideMark/>
          </w:tcPr>
          <w:p w14:paraId="06CBEAE4"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left w:val="nil"/>
              <w:bottom w:val="nil"/>
              <w:right w:val="nil"/>
            </w:tcBorders>
            <w:vAlign w:val="center"/>
            <w:hideMark/>
          </w:tcPr>
          <w:p w14:paraId="57FED729"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bottom w:val="nil"/>
              <w:right w:val="nil"/>
            </w:tcBorders>
            <w:vAlign w:val="center"/>
            <w:hideMark/>
          </w:tcPr>
          <w:p w14:paraId="669131C9"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bottom w:val="nil"/>
              <w:right w:val="nil"/>
            </w:tcBorders>
            <w:vAlign w:val="center"/>
            <w:hideMark/>
          </w:tcPr>
          <w:p w14:paraId="6B2FC974"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bottom w:val="nil"/>
              <w:right w:val="nil"/>
            </w:tcBorders>
            <w:vAlign w:val="center"/>
            <w:hideMark/>
          </w:tcPr>
          <w:p w14:paraId="23505463" w14:textId="77777777" w:rsidR="004C0A73" w:rsidRPr="003D407F" w:rsidRDefault="004C0A73" w:rsidP="004C0A73">
            <w:pPr>
              <w:jc w:val="center"/>
              <w:rPr>
                <w:rFonts w:eastAsia="Calibri"/>
                <w:lang w:eastAsia="en-US"/>
              </w:rPr>
            </w:pPr>
            <w:r w:rsidRPr="003D407F">
              <w:rPr>
                <w:rFonts w:eastAsia="Calibri"/>
                <w:lang w:eastAsia="en-US"/>
              </w:rPr>
              <w:t>0</w:t>
            </w:r>
          </w:p>
        </w:tc>
      </w:tr>
      <w:tr w:rsidR="004C0A73" w:rsidRPr="003D407F" w14:paraId="78EED853" w14:textId="77777777" w:rsidTr="00CC4545">
        <w:trPr>
          <w:tblCellSpacing w:w="15" w:type="dxa"/>
        </w:trPr>
        <w:tc>
          <w:tcPr>
            <w:tcW w:w="940" w:type="pct"/>
            <w:tcBorders>
              <w:left w:val="nil"/>
              <w:bottom w:val="nil"/>
            </w:tcBorders>
            <w:hideMark/>
          </w:tcPr>
          <w:p w14:paraId="4358C25F" w14:textId="77777777" w:rsidR="004C0A73" w:rsidRPr="003D407F" w:rsidRDefault="004C0A73" w:rsidP="004C0A73">
            <w:pPr>
              <w:rPr>
                <w:rFonts w:eastAsia="Calibri"/>
                <w:lang w:eastAsia="en-US"/>
              </w:rPr>
            </w:pPr>
            <w:r w:rsidRPr="003D407F">
              <w:rPr>
                <w:rFonts w:eastAsia="Calibri"/>
                <w:lang w:eastAsia="en-US"/>
              </w:rPr>
              <w:t>2.1. valsts pamatbudžets</w:t>
            </w:r>
          </w:p>
        </w:tc>
        <w:tc>
          <w:tcPr>
            <w:tcW w:w="539" w:type="pct"/>
            <w:tcBorders>
              <w:left w:val="nil"/>
              <w:bottom w:val="nil"/>
            </w:tcBorders>
            <w:vAlign w:val="center"/>
            <w:hideMark/>
          </w:tcPr>
          <w:p w14:paraId="3F2590CD"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left w:val="nil"/>
              <w:bottom w:val="nil"/>
              <w:right w:val="nil"/>
            </w:tcBorders>
            <w:vAlign w:val="center"/>
            <w:hideMark/>
          </w:tcPr>
          <w:p w14:paraId="1F30DD98"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bottom w:val="nil"/>
            </w:tcBorders>
            <w:vAlign w:val="center"/>
            <w:hideMark/>
          </w:tcPr>
          <w:p w14:paraId="30B1D0E2"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left w:val="nil"/>
              <w:bottom w:val="nil"/>
              <w:right w:val="nil"/>
            </w:tcBorders>
            <w:vAlign w:val="center"/>
            <w:hideMark/>
          </w:tcPr>
          <w:p w14:paraId="30A73E93"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bottom w:val="nil"/>
              <w:right w:val="nil"/>
            </w:tcBorders>
            <w:vAlign w:val="center"/>
            <w:hideMark/>
          </w:tcPr>
          <w:p w14:paraId="1B186A64"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bottom w:val="nil"/>
              <w:right w:val="nil"/>
            </w:tcBorders>
            <w:vAlign w:val="center"/>
            <w:hideMark/>
          </w:tcPr>
          <w:p w14:paraId="12B641C4"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bottom w:val="nil"/>
              <w:right w:val="nil"/>
            </w:tcBorders>
            <w:vAlign w:val="center"/>
            <w:hideMark/>
          </w:tcPr>
          <w:p w14:paraId="7505C1F5" w14:textId="77777777" w:rsidR="004C0A73" w:rsidRPr="003D407F" w:rsidRDefault="004C0A73" w:rsidP="004C0A73">
            <w:pPr>
              <w:jc w:val="center"/>
              <w:rPr>
                <w:rFonts w:eastAsia="Calibri"/>
                <w:lang w:eastAsia="en-US"/>
              </w:rPr>
            </w:pPr>
            <w:r w:rsidRPr="003D407F">
              <w:rPr>
                <w:rFonts w:eastAsia="Calibri"/>
                <w:lang w:eastAsia="en-US"/>
              </w:rPr>
              <w:t>0</w:t>
            </w:r>
          </w:p>
        </w:tc>
      </w:tr>
      <w:tr w:rsidR="004C0A73" w:rsidRPr="003D407F" w14:paraId="386C4B78" w14:textId="77777777" w:rsidTr="00CC4545">
        <w:trPr>
          <w:tblCellSpacing w:w="15" w:type="dxa"/>
        </w:trPr>
        <w:tc>
          <w:tcPr>
            <w:tcW w:w="940" w:type="pct"/>
            <w:tcBorders>
              <w:left w:val="nil"/>
              <w:bottom w:val="nil"/>
            </w:tcBorders>
            <w:hideMark/>
          </w:tcPr>
          <w:p w14:paraId="7DEDDFF6" w14:textId="77777777" w:rsidR="004C0A73" w:rsidRPr="003D407F" w:rsidRDefault="004C0A73" w:rsidP="004C0A73">
            <w:pPr>
              <w:rPr>
                <w:rFonts w:eastAsia="Calibri"/>
                <w:lang w:eastAsia="en-US"/>
              </w:rPr>
            </w:pPr>
            <w:r w:rsidRPr="003D407F">
              <w:rPr>
                <w:rFonts w:eastAsia="Calibri"/>
                <w:lang w:eastAsia="en-US"/>
              </w:rPr>
              <w:t xml:space="preserve">2.2. valsts </w:t>
            </w:r>
            <w:r w:rsidRPr="003D407F">
              <w:rPr>
                <w:rFonts w:eastAsia="Calibri"/>
                <w:lang w:eastAsia="en-US"/>
              </w:rPr>
              <w:lastRenderedPageBreak/>
              <w:t>speciālais budžets</w:t>
            </w:r>
          </w:p>
        </w:tc>
        <w:tc>
          <w:tcPr>
            <w:tcW w:w="539" w:type="pct"/>
            <w:tcBorders>
              <w:left w:val="nil"/>
              <w:bottom w:val="nil"/>
            </w:tcBorders>
            <w:vAlign w:val="center"/>
            <w:hideMark/>
          </w:tcPr>
          <w:p w14:paraId="29B5CB4B" w14:textId="77777777" w:rsidR="004C0A73" w:rsidRPr="003D407F" w:rsidRDefault="004C0A73" w:rsidP="004C0A73">
            <w:pPr>
              <w:jc w:val="center"/>
              <w:rPr>
                <w:rFonts w:eastAsia="Calibri"/>
                <w:lang w:eastAsia="en-US"/>
              </w:rPr>
            </w:pPr>
            <w:r w:rsidRPr="003D407F">
              <w:rPr>
                <w:rFonts w:eastAsia="Calibri"/>
                <w:lang w:eastAsia="en-US"/>
              </w:rPr>
              <w:lastRenderedPageBreak/>
              <w:t>0</w:t>
            </w:r>
          </w:p>
        </w:tc>
        <w:tc>
          <w:tcPr>
            <w:tcW w:w="601" w:type="pct"/>
            <w:tcBorders>
              <w:left w:val="nil"/>
              <w:bottom w:val="nil"/>
              <w:right w:val="nil"/>
            </w:tcBorders>
            <w:vAlign w:val="center"/>
            <w:hideMark/>
          </w:tcPr>
          <w:p w14:paraId="3E44B784"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bottom w:val="nil"/>
            </w:tcBorders>
            <w:vAlign w:val="center"/>
            <w:hideMark/>
          </w:tcPr>
          <w:p w14:paraId="6D41106D"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left w:val="nil"/>
              <w:bottom w:val="nil"/>
              <w:right w:val="nil"/>
            </w:tcBorders>
            <w:vAlign w:val="center"/>
            <w:hideMark/>
          </w:tcPr>
          <w:p w14:paraId="74201EC1"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bottom w:val="nil"/>
              <w:right w:val="nil"/>
            </w:tcBorders>
            <w:vAlign w:val="center"/>
            <w:hideMark/>
          </w:tcPr>
          <w:p w14:paraId="0F48C761"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bottom w:val="nil"/>
              <w:right w:val="nil"/>
            </w:tcBorders>
            <w:vAlign w:val="center"/>
            <w:hideMark/>
          </w:tcPr>
          <w:p w14:paraId="7615920D"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bottom w:val="nil"/>
              <w:right w:val="nil"/>
            </w:tcBorders>
            <w:vAlign w:val="center"/>
            <w:hideMark/>
          </w:tcPr>
          <w:p w14:paraId="3490F74E" w14:textId="77777777" w:rsidR="004C0A73" w:rsidRPr="003D407F" w:rsidRDefault="004C0A73" w:rsidP="004C0A73">
            <w:pPr>
              <w:jc w:val="center"/>
              <w:rPr>
                <w:rFonts w:eastAsia="Calibri"/>
                <w:lang w:eastAsia="en-US"/>
              </w:rPr>
            </w:pPr>
            <w:r w:rsidRPr="003D407F">
              <w:rPr>
                <w:rFonts w:eastAsia="Calibri"/>
                <w:lang w:eastAsia="en-US"/>
              </w:rPr>
              <w:t>0</w:t>
            </w:r>
          </w:p>
        </w:tc>
      </w:tr>
      <w:tr w:rsidR="004C0A73" w:rsidRPr="003D407F" w14:paraId="27DCEB96" w14:textId="77777777" w:rsidTr="00CC4545">
        <w:trPr>
          <w:tblCellSpacing w:w="15" w:type="dxa"/>
        </w:trPr>
        <w:tc>
          <w:tcPr>
            <w:tcW w:w="940" w:type="pct"/>
            <w:tcBorders>
              <w:left w:val="nil"/>
              <w:bottom w:val="nil"/>
            </w:tcBorders>
            <w:hideMark/>
          </w:tcPr>
          <w:p w14:paraId="2D981628" w14:textId="77777777" w:rsidR="004C0A73" w:rsidRPr="003D407F" w:rsidRDefault="004C0A73" w:rsidP="004C0A73">
            <w:pPr>
              <w:rPr>
                <w:rFonts w:eastAsia="Calibri"/>
                <w:lang w:eastAsia="en-US"/>
              </w:rPr>
            </w:pPr>
            <w:r w:rsidRPr="003D407F">
              <w:rPr>
                <w:rFonts w:eastAsia="Calibri"/>
                <w:lang w:eastAsia="en-US"/>
              </w:rPr>
              <w:lastRenderedPageBreak/>
              <w:t>2.3. pašvaldību budžets</w:t>
            </w:r>
          </w:p>
        </w:tc>
        <w:tc>
          <w:tcPr>
            <w:tcW w:w="539" w:type="pct"/>
            <w:tcBorders>
              <w:left w:val="nil"/>
              <w:bottom w:val="nil"/>
            </w:tcBorders>
            <w:vAlign w:val="center"/>
            <w:hideMark/>
          </w:tcPr>
          <w:p w14:paraId="3E96D506"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left w:val="nil"/>
              <w:bottom w:val="nil"/>
              <w:right w:val="nil"/>
            </w:tcBorders>
            <w:vAlign w:val="center"/>
            <w:hideMark/>
          </w:tcPr>
          <w:p w14:paraId="3B770E83"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bottom w:val="nil"/>
            </w:tcBorders>
            <w:vAlign w:val="center"/>
            <w:hideMark/>
          </w:tcPr>
          <w:p w14:paraId="61748E6E"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left w:val="nil"/>
              <w:bottom w:val="nil"/>
              <w:right w:val="nil"/>
            </w:tcBorders>
            <w:vAlign w:val="center"/>
            <w:hideMark/>
          </w:tcPr>
          <w:p w14:paraId="4F88FFCE"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bottom w:val="nil"/>
              <w:right w:val="nil"/>
            </w:tcBorders>
            <w:vAlign w:val="center"/>
            <w:hideMark/>
          </w:tcPr>
          <w:p w14:paraId="55CA669D"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bottom w:val="nil"/>
              <w:right w:val="nil"/>
            </w:tcBorders>
            <w:vAlign w:val="center"/>
            <w:hideMark/>
          </w:tcPr>
          <w:p w14:paraId="50CF7AA3"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bottom w:val="nil"/>
              <w:right w:val="nil"/>
            </w:tcBorders>
            <w:vAlign w:val="center"/>
            <w:hideMark/>
          </w:tcPr>
          <w:p w14:paraId="42A0A4BE" w14:textId="77777777" w:rsidR="004C0A73" w:rsidRPr="003D407F" w:rsidRDefault="004C0A73" w:rsidP="004C0A73">
            <w:pPr>
              <w:jc w:val="center"/>
              <w:rPr>
                <w:rFonts w:eastAsia="Calibri"/>
                <w:lang w:eastAsia="en-US"/>
              </w:rPr>
            </w:pPr>
            <w:r w:rsidRPr="003D407F">
              <w:rPr>
                <w:rFonts w:eastAsia="Calibri"/>
                <w:lang w:eastAsia="en-US"/>
              </w:rPr>
              <w:t>0</w:t>
            </w:r>
          </w:p>
        </w:tc>
      </w:tr>
      <w:tr w:rsidR="004C0A73" w:rsidRPr="003D407F" w14:paraId="2FCADB72" w14:textId="77777777" w:rsidTr="00CC4545">
        <w:trPr>
          <w:tblCellSpacing w:w="15" w:type="dxa"/>
        </w:trPr>
        <w:tc>
          <w:tcPr>
            <w:tcW w:w="940" w:type="pct"/>
            <w:tcBorders>
              <w:left w:val="nil"/>
              <w:bottom w:val="nil"/>
            </w:tcBorders>
            <w:hideMark/>
          </w:tcPr>
          <w:p w14:paraId="614695CF" w14:textId="77777777" w:rsidR="004C0A73" w:rsidRPr="003D407F" w:rsidRDefault="004C0A73" w:rsidP="004C0A73">
            <w:pPr>
              <w:rPr>
                <w:rFonts w:eastAsia="Calibri"/>
                <w:lang w:eastAsia="en-US"/>
              </w:rPr>
            </w:pPr>
            <w:r w:rsidRPr="003D407F">
              <w:rPr>
                <w:rFonts w:eastAsia="Calibri"/>
                <w:lang w:eastAsia="en-US"/>
              </w:rPr>
              <w:t>3. Finansiālā ietekme</w:t>
            </w:r>
          </w:p>
        </w:tc>
        <w:tc>
          <w:tcPr>
            <w:tcW w:w="539" w:type="pct"/>
            <w:tcBorders>
              <w:left w:val="nil"/>
              <w:bottom w:val="nil"/>
            </w:tcBorders>
            <w:vAlign w:val="center"/>
            <w:hideMark/>
          </w:tcPr>
          <w:p w14:paraId="6BEE0881"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left w:val="nil"/>
              <w:bottom w:val="nil"/>
              <w:right w:val="nil"/>
            </w:tcBorders>
            <w:vAlign w:val="center"/>
            <w:hideMark/>
          </w:tcPr>
          <w:p w14:paraId="25C922B1"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bottom w:val="nil"/>
            </w:tcBorders>
            <w:vAlign w:val="center"/>
            <w:hideMark/>
          </w:tcPr>
          <w:p w14:paraId="3044B472"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left w:val="nil"/>
              <w:bottom w:val="nil"/>
              <w:right w:val="nil"/>
            </w:tcBorders>
            <w:vAlign w:val="center"/>
            <w:hideMark/>
          </w:tcPr>
          <w:p w14:paraId="56CB5294"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bottom w:val="nil"/>
              <w:right w:val="nil"/>
            </w:tcBorders>
            <w:vAlign w:val="center"/>
            <w:hideMark/>
          </w:tcPr>
          <w:p w14:paraId="512BD773"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bottom w:val="nil"/>
              <w:right w:val="nil"/>
            </w:tcBorders>
            <w:vAlign w:val="center"/>
            <w:hideMark/>
          </w:tcPr>
          <w:p w14:paraId="19F52EE5"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bottom w:val="nil"/>
              <w:right w:val="nil"/>
            </w:tcBorders>
            <w:vAlign w:val="center"/>
            <w:hideMark/>
          </w:tcPr>
          <w:p w14:paraId="6E14D20B" w14:textId="77777777" w:rsidR="004C0A73" w:rsidRPr="003D407F" w:rsidRDefault="004C0A73" w:rsidP="004C0A73">
            <w:pPr>
              <w:jc w:val="center"/>
              <w:rPr>
                <w:rFonts w:eastAsia="Calibri"/>
                <w:lang w:eastAsia="en-US"/>
              </w:rPr>
            </w:pPr>
            <w:r w:rsidRPr="003D407F">
              <w:rPr>
                <w:rFonts w:eastAsia="Calibri"/>
                <w:lang w:eastAsia="en-US"/>
              </w:rPr>
              <w:t>0</w:t>
            </w:r>
          </w:p>
        </w:tc>
      </w:tr>
      <w:tr w:rsidR="004C0A73" w:rsidRPr="003D407F" w14:paraId="3A2A717C" w14:textId="77777777" w:rsidTr="00CC4545">
        <w:trPr>
          <w:tblCellSpacing w:w="15" w:type="dxa"/>
        </w:trPr>
        <w:tc>
          <w:tcPr>
            <w:tcW w:w="940" w:type="pct"/>
            <w:tcBorders>
              <w:left w:val="nil"/>
              <w:bottom w:val="nil"/>
            </w:tcBorders>
            <w:hideMark/>
          </w:tcPr>
          <w:p w14:paraId="14516A2D" w14:textId="77777777" w:rsidR="004C0A73" w:rsidRPr="003D407F" w:rsidRDefault="004C0A73" w:rsidP="004C0A73">
            <w:pPr>
              <w:rPr>
                <w:rFonts w:eastAsia="Calibri"/>
                <w:lang w:eastAsia="en-US"/>
              </w:rPr>
            </w:pPr>
            <w:r w:rsidRPr="003D407F">
              <w:rPr>
                <w:rFonts w:eastAsia="Calibri"/>
                <w:lang w:eastAsia="en-US"/>
              </w:rPr>
              <w:t>3.1. valsts pamatbudžets</w:t>
            </w:r>
          </w:p>
        </w:tc>
        <w:tc>
          <w:tcPr>
            <w:tcW w:w="539" w:type="pct"/>
            <w:tcBorders>
              <w:left w:val="nil"/>
              <w:bottom w:val="nil"/>
            </w:tcBorders>
            <w:vAlign w:val="center"/>
            <w:hideMark/>
          </w:tcPr>
          <w:p w14:paraId="1262F7F3"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left w:val="nil"/>
              <w:bottom w:val="nil"/>
              <w:right w:val="nil"/>
            </w:tcBorders>
            <w:vAlign w:val="center"/>
            <w:hideMark/>
          </w:tcPr>
          <w:p w14:paraId="79CED035"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bottom w:val="nil"/>
            </w:tcBorders>
            <w:vAlign w:val="center"/>
            <w:hideMark/>
          </w:tcPr>
          <w:p w14:paraId="0E168488"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left w:val="nil"/>
              <w:bottom w:val="nil"/>
              <w:right w:val="nil"/>
            </w:tcBorders>
            <w:vAlign w:val="center"/>
            <w:hideMark/>
          </w:tcPr>
          <w:p w14:paraId="10E711E0"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bottom w:val="nil"/>
              <w:right w:val="nil"/>
            </w:tcBorders>
            <w:vAlign w:val="center"/>
            <w:hideMark/>
          </w:tcPr>
          <w:p w14:paraId="0BA58842"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bottom w:val="nil"/>
              <w:right w:val="nil"/>
            </w:tcBorders>
            <w:vAlign w:val="center"/>
            <w:hideMark/>
          </w:tcPr>
          <w:p w14:paraId="68690332"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bottom w:val="nil"/>
              <w:right w:val="nil"/>
            </w:tcBorders>
            <w:vAlign w:val="center"/>
            <w:hideMark/>
          </w:tcPr>
          <w:p w14:paraId="1FAC9059" w14:textId="77777777" w:rsidR="004C0A73" w:rsidRPr="003D407F" w:rsidRDefault="004C0A73" w:rsidP="004C0A73">
            <w:pPr>
              <w:jc w:val="center"/>
              <w:rPr>
                <w:rFonts w:eastAsia="Calibri"/>
                <w:lang w:eastAsia="en-US"/>
              </w:rPr>
            </w:pPr>
            <w:r w:rsidRPr="003D407F">
              <w:rPr>
                <w:rFonts w:eastAsia="Calibri"/>
                <w:lang w:eastAsia="en-US"/>
              </w:rPr>
              <w:t>0</w:t>
            </w:r>
          </w:p>
        </w:tc>
      </w:tr>
      <w:tr w:rsidR="004C0A73" w:rsidRPr="003D407F" w14:paraId="4B947CFB" w14:textId="77777777" w:rsidTr="00CC4545">
        <w:trPr>
          <w:tblCellSpacing w:w="15" w:type="dxa"/>
        </w:trPr>
        <w:tc>
          <w:tcPr>
            <w:tcW w:w="940" w:type="pct"/>
            <w:tcBorders>
              <w:left w:val="nil"/>
              <w:bottom w:val="nil"/>
            </w:tcBorders>
            <w:hideMark/>
          </w:tcPr>
          <w:p w14:paraId="09508302" w14:textId="77777777" w:rsidR="004C0A73" w:rsidRPr="003D407F" w:rsidRDefault="004C0A73" w:rsidP="004C0A73">
            <w:pPr>
              <w:rPr>
                <w:rFonts w:eastAsia="Calibri"/>
                <w:lang w:eastAsia="en-US"/>
              </w:rPr>
            </w:pPr>
            <w:r w:rsidRPr="003D407F">
              <w:rPr>
                <w:rFonts w:eastAsia="Calibri"/>
                <w:lang w:eastAsia="en-US"/>
              </w:rPr>
              <w:t>3.2. speciālais budžets</w:t>
            </w:r>
          </w:p>
        </w:tc>
        <w:tc>
          <w:tcPr>
            <w:tcW w:w="539" w:type="pct"/>
            <w:tcBorders>
              <w:left w:val="nil"/>
              <w:bottom w:val="nil"/>
              <w:right w:val="nil"/>
            </w:tcBorders>
            <w:vAlign w:val="center"/>
            <w:hideMark/>
          </w:tcPr>
          <w:p w14:paraId="70BE98D9"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bottom w:val="nil"/>
              <w:right w:val="nil"/>
            </w:tcBorders>
            <w:vAlign w:val="center"/>
            <w:hideMark/>
          </w:tcPr>
          <w:p w14:paraId="5AFAB4B7"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bottom w:val="nil"/>
            </w:tcBorders>
            <w:vAlign w:val="center"/>
            <w:hideMark/>
          </w:tcPr>
          <w:p w14:paraId="5EF3C24C"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left w:val="nil"/>
              <w:bottom w:val="nil"/>
              <w:right w:val="nil"/>
            </w:tcBorders>
            <w:vAlign w:val="center"/>
            <w:hideMark/>
          </w:tcPr>
          <w:p w14:paraId="4871B414"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bottom w:val="nil"/>
              <w:right w:val="nil"/>
            </w:tcBorders>
            <w:vAlign w:val="center"/>
            <w:hideMark/>
          </w:tcPr>
          <w:p w14:paraId="4D162E45"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bottom w:val="nil"/>
              <w:right w:val="nil"/>
            </w:tcBorders>
            <w:vAlign w:val="center"/>
            <w:hideMark/>
          </w:tcPr>
          <w:p w14:paraId="66F9E016"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bottom w:val="nil"/>
              <w:right w:val="nil"/>
            </w:tcBorders>
            <w:vAlign w:val="center"/>
            <w:hideMark/>
          </w:tcPr>
          <w:p w14:paraId="1B168FB9" w14:textId="77777777" w:rsidR="004C0A73" w:rsidRPr="003D407F" w:rsidRDefault="004C0A73" w:rsidP="004C0A73">
            <w:pPr>
              <w:jc w:val="center"/>
              <w:rPr>
                <w:rFonts w:eastAsia="Calibri"/>
                <w:lang w:eastAsia="en-US"/>
              </w:rPr>
            </w:pPr>
            <w:r w:rsidRPr="003D407F">
              <w:rPr>
                <w:rFonts w:eastAsia="Calibri"/>
                <w:lang w:eastAsia="en-US"/>
              </w:rPr>
              <w:t>0</w:t>
            </w:r>
          </w:p>
        </w:tc>
      </w:tr>
      <w:tr w:rsidR="004C0A73" w:rsidRPr="003D407F" w14:paraId="124185EC" w14:textId="77777777" w:rsidTr="00CC4545">
        <w:trPr>
          <w:tblCellSpacing w:w="15" w:type="dxa"/>
        </w:trPr>
        <w:tc>
          <w:tcPr>
            <w:tcW w:w="940" w:type="pct"/>
            <w:tcBorders>
              <w:left w:val="nil"/>
              <w:bottom w:val="nil"/>
            </w:tcBorders>
            <w:hideMark/>
          </w:tcPr>
          <w:p w14:paraId="1A8B7BAF" w14:textId="77777777" w:rsidR="004C0A73" w:rsidRPr="003D407F" w:rsidRDefault="004C0A73" w:rsidP="004C0A73">
            <w:pPr>
              <w:rPr>
                <w:rFonts w:eastAsia="Calibri"/>
                <w:lang w:eastAsia="en-US"/>
              </w:rPr>
            </w:pPr>
            <w:r w:rsidRPr="003D407F">
              <w:rPr>
                <w:rFonts w:eastAsia="Calibri"/>
                <w:lang w:eastAsia="en-US"/>
              </w:rPr>
              <w:t>3.3. pašvaldību budžets</w:t>
            </w:r>
          </w:p>
        </w:tc>
        <w:tc>
          <w:tcPr>
            <w:tcW w:w="539" w:type="pct"/>
            <w:tcBorders>
              <w:left w:val="nil"/>
              <w:bottom w:val="nil"/>
              <w:right w:val="nil"/>
            </w:tcBorders>
            <w:vAlign w:val="center"/>
            <w:hideMark/>
          </w:tcPr>
          <w:p w14:paraId="74149B86"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bottom w:val="nil"/>
              <w:right w:val="nil"/>
            </w:tcBorders>
            <w:vAlign w:val="center"/>
            <w:hideMark/>
          </w:tcPr>
          <w:p w14:paraId="559F514C"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bottom w:val="nil"/>
            </w:tcBorders>
            <w:vAlign w:val="center"/>
            <w:hideMark/>
          </w:tcPr>
          <w:p w14:paraId="5BFEC6EB"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left w:val="nil"/>
              <w:bottom w:val="nil"/>
              <w:right w:val="nil"/>
            </w:tcBorders>
            <w:vAlign w:val="center"/>
            <w:hideMark/>
          </w:tcPr>
          <w:p w14:paraId="58221E4E" w14:textId="77777777" w:rsidR="004C0A73" w:rsidRPr="003D407F" w:rsidRDefault="004C0A73" w:rsidP="004C0A73">
            <w:pPr>
              <w:jc w:val="center"/>
              <w:rPr>
                <w:rFonts w:eastAsia="Calibri"/>
                <w:lang w:eastAsia="en-US"/>
              </w:rPr>
            </w:pPr>
            <w:r w:rsidRPr="003D407F">
              <w:rPr>
                <w:rFonts w:eastAsia="Calibri"/>
                <w:lang w:eastAsia="en-US"/>
              </w:rPr>
              <w:t>0</w:t>
            </w:r>
          </w:p>
        </w:tc>
        <w:tc>
          <w:tcPr>
            <w:tcW w:w="493" w:type="pct"/>
            <w:tcBorders>
              <w:bottom w:val="nil"/>
              <w:right w:val="nil"/>
            </w:tcBorders>
            <w:vAlign w:val="center"/>
            <w:hideMark/>
          </w:tcPr>
          <w:p w14:paraId="2FF1769F" w14:textId="77777777" w:rsidR="004C0A73" w:rsidRPr="003D407F" w:rsidRDefault="004C0A73" w:rsidP="004C0A73">
            <w:pPr>
              <w:jc w:val="center"/>
              <w:rPr>
                <w:rFonts w:eastAsia="Calibri"/>
                <w:lang w:eastAsia="en-US"/>
              </w:rPr>
            </w:pPr>
            <w:r w:rsidRPr="003D407F">
              <w:rPr>
                <w:rFonts w:eastAsia="Calibri"/>
                <w:lang w:eastAsia="en-US"/>
              </w:rPr>
              <w:t>0</w:t>
            </w:r>
          </w:p>
        </w:tc>
        <w:tc>
          <w:tcPr>
            <w:tcW w:w="601" w:type="pct"/>
            <w:tcBorders>
              <w:bottom w:val="nil"/>
              <w:right w:val="nil"/>
            </w:tcBorders>
            <w:vAlign w:val="center"/>
            <w:hideMark/>
          </w:tcPr>
          <w:p w14:paraId="5D6074E5" w14:textId="77777777" w:rsidR="004C0A73" w:rsidRPr="003D407F" w:rsidRDefault="004C0A73" w:rsidP="004C0A73">
            <w:pPr>
              <w:jc w:val="center"/>
              <w:rPr>
                <w:rFonts w:eastAsia="Calibri"/>
                <w:lang w:eastAsia="en-US"/>
              </w:rPr>
            </w:pPr>
            <w:r w:rsidRPr="003D407F">
              <w:rPr>
                <w:rFonts w:eastAsia="Calibri"/>
                <w:lang w:eastAsia="en-US"/>
              </w:rPr>
              <w:t>0</w:t>
            </w:r>
          </w:p>
        </w:tc>
        <w:tc>
          <w:tcPr>
            <w:tcW w:w="596" w:type="pct"/>
            <w:tcBorders>
              <w:bottom w:val="nil"/>
              <w:right w:val="nil"/>
            </w:tcBorders>
            <w:vAlign w:val="center"/>
            <w:hideMark/>
          </w:tcPr>
          <w:p w14:paraId="58716BCD" w14:textId="77777777" w:rsidR="004C0A73" w:rsidRPr="003D407F" w:rsidRDefault="004C0A73" w:rsidP="004C0A73">
            <w:pPr>
              <w:jc w:val="center"/>
              <w:rPr>
                <w:rFonts w:eastAsia="Calibri"/>
                <w:lang w:eastAsia="en-US"/>
              </w:rPr>
            </w:pPr>
            <w:r w:rsidRPr="003D407F">
              <w:rPr>
                <w:rFonts w:eastAsia="Calibri"/>
                <w:lang w:eastAsia="en-US"/>
              </w:rPr>
              <w:t>0</w:t>
            </w:r>
          </w:p>
        </w:tc>
      </w:tr>
      <w:tr w:rsidR="004C0A73" w:rsidRPr="003D407F" w14:paraId="05B4477E" w14:textId="77777777" w:rsidTr="00CC4545">
        <w:trPr>
          <w:tblCellSpacing w:w="15" w:type="dxa"/>
        </w:trPr>
        <w:tc>
          <w:tcPr>
            <w:tcW w:w="940" w:type="pct"/>
            <w:tcBorders>
              <w:left w:val="nil"/>
              <w:bottom w:val="nil"/>
            </w:tcBorders>
            <w:hideMark/>
          </w:tcPr>
          <w:p w14:paraId="76BB582B" w14:textId="77777777" w:rsidR="004C0A73" w:rsidRPr="003D407F" w:rsidRDefault="004C0A73" w:rsidP="004C0A73">
            <w:pPr>
              <w:rPr>
                <w:rFonts w:eastAsia="Calibri"/>
                <w:lang w:eastAsia="en-US"/>
              </w:rPr>
            </w:pPr>
            <w:r w:rsidRPr="003D407F">
              <w:rPr>
                <w:rFonts w:eastAsia="Calibri"/>
                <w:lang w:eastAsia="en-US"/>
              </w:rPr>
              <w:t>4. Finanšu līdzekļi papildu izdevumu finansēšanai (kompensējošu izdevumu samazinājumu norāda ar "+" zīmi)</w:t>
            </w:r>
          </w:p>
        </w:tc>
        <w:tc>
          <w:tcPr>
            <w:tcW w:w="539" w:type="pct"/>
            <w:tcBorders>
              <w:left w:val="nil"/>
              <w:bottom w:val="nil"/>
              <w:right w:val="nil"/>
            </w:tcBorders>
            <w:vAlign w:val="center"/>
            <w:hideMark/>
          </w:tcPr>
          <w:p w14:paraId="0C32549F" w14:textId="77777777" w:rsidR="004C0A73" w:rsidRPr="003D407F" w:rsidRDefault="004C0A73" w:rsidP="004C0A73">
            <w:pPr>
              <w:jc w:val="center"/>
              <w:rPr>
                <w:rFonts w:eastAsia="Calibri"/>
                <w:lang w:eastAsia="en-US"/>
              </w:rPr>
            </w:pPr>
            <w:r w:rsidRPr="003D407F">
              <w:rPr>
                <w:rFonts w:eastAsia="Calibri"/>
                <w:lang w:eastAsia="en-US"/>
              </w:rPr>
              <w:t>X</w:t>
            </w:r>
          </w:p>
        </w:tc>
        <w:tc>
          <w:tcPr>
            <w:tcW w:w="601" w:type="pct"/>
            <w:tcBorders>
              <w:bottom w:val="nil"/>
              <w:right w:val="nil"/>
            </w:tcBorders>
            <w:vAlign w:val="center"/>
            <w:hideMark/>
          </w:tcPr>
          <w:p w14:paraId="01E519ED" w14:textId="77777777" w:rsidR="004C0A73" w:rsidRPr="003D407F" w:rsidRDefault="004C0A73" w:rsidP="004C0A73">
            <w:pPr>
              <w:jc w:val="center"/>
              <w:rPr>
                <w:rFonts w:eastAsia="Calibri"/>
                <w:lang w:eastAsia="en-US"/>
              </w:rPr>
            </w:pPr>
          </w:p>
        </w:tc>
        <w:tc>
          <w:tcPr>
            <w:tcW w:w="493" w:type="pct"/>
            <w:tcBorders>
              <w:bottom w:val="nil"/>
            </w:tcBorders>
            <w:vAlign w:val="center"/>
            <w:hideMark/>
          </w:tcPr>
          <w:p w14:paraId="4D205B7C" w14:textId="77777777" w:rsidR="004C0A73" w:rsidRPr="003D407F" w:rsidRDefault="004C0A73" w:rsidP="004C0A73">
            <w:pPr>
              <w:jc w:val="center"/>
              <w:rPr>
                <w:rFonts w:eastAsia="Calibri"/>
                <w:lang w:eastAsia="en-US"/>
              </w:rPr>
            </w:pPr>
            <w:r w:rsidRPr="003D407F">
              <w:rPr>
                <w:rFonts w:eastAsia="Calibri"/>
                <w:lang w:eastAsia="en-US"/>
              </w:rPr>
              <w:t>X</w:t>
            </w:r>
          </w:p>
        </w:tc>
        <w:tc>
          <w:tcPr>
            <w:tcW w:w="596" w:type="pct"/>
            <w:tcBorders>
              <w:left w:val="nil"/>
              <w:bottom w:val="nil"/>
              <w:right w:val="nil"/>
            </w:tcBorders>
            <w:vAlign w:val="center"/>
            <w:hideMark/>
          </w:tcPr>
          <w:p w14:paraId="6D627B57" w14:textId="77777777" w:rsidR="004C0A73" w:rsidRPr="003D407F" w:rsidRDefault="004C0A73" w:rsidP="004C0A73">
            <w:pPr>
              <w:jc w:val="center"/>
              <w:rPr>
                <w:rFonts w:eastAsia="Calibri"/>
                <w:lang w:eastAsia="en-US"/>
              </w:rPr>
            </w:pPr>
          </w:p>
        </w:tc>
        <w:tc>
          <w:tcPr>
            <w:tcW w:w="493" w:type="pct"/>
            <w:tcBorders>
              <w:bottom w:val="nil"/>
              <w:right w:val="nil"/>
            </w:tcBorders>
            <w:vAlign w:val="center"/>
            <w:hideMark/>
          </w:tcPr>
          <w:p w14:paraId="76229A89" w14:textId="77777777" w:rsidR="004C0A73" w:rsidRPr="003D407F" w:rsidRDefault="004C0A73" w:rsidP="004C0A73">
            <w:pPr>
              <w:jc w:val="center"/>
              <w:rPr>
                <w:rFonts w:eastAsia="Calibri"/>
                <w:lang w:eastAsia="en-US"/>
              </w:rPr>
            </w:pPr>
            <w:r w:rsidRPr="003D407F">
              <w:rPr>
                <w:rFonts w:eastAsia="Calibri"/>
                <w:lang w:eastAsia="en-US"/>
              </w:rPr>
              <w:t>X</w:t>
            </w:r>
          </w:p>
        </w:tc>
        <w:tc>
          <w:tcPr>
            <w:tcW w:w="601" w:type="pct"/>
            <w:tcBorders>
              <w:bottom w:val="nil"/>
              <w:right w:val="nil"/>
            </w:tcBorders>
            <w:vAlign w:val="center"/>
            <w:hideMark/>
          </w:tcPr>
          <w:p w14:paraId="288F6332" w14:textId="77777777" w:rsidR="004C0A73" w:rsidRPr="003D407F" w:rsidRDefault="004C0A73" w:rsidP="004C0A73">
            <w:pPr>
              <w:jc w:val="center"/>
              <w:rPr>
                <w:rFonts w:eastAsia="Calibri"/>
                <w:lang w:eastAsia="en-US"/>
              </w:rPr>
            </w:pPr>
          </w:p>
        </w:tc>
        <w:tc>
          <w:tcPr>
            <w:tcW w:w="596" w:type="pct"/>
            <w:tcBorders>
              <w:bottom w:val="nil"/>
              <w:right w:val="nil"/>
            </w:tcBorders>
            <w:vAlign w:val="center"/>
            <w:hideMark/>
          </w:tcPr>
          <w:p w14:paraId="1FDD3E85" w14:textId="77777777" w:rsidR="004C0A73" w:rsidRPr="003D407F" w:rsidRDefault="004C0A73" w:rsidP="004C0A73">
            <w:pPr>
              <w:jc w:val="center"/>
              <w:rPr>
                <w:rFonts w:eastAsia="Calibri"/>
                <w:lang w:eastAsia="en-US"/>
              </w:rPr>
            </w:pPr>
          </w:p>
        </w:tc>
      </w:tr>
      <w:tr w:rsidR="004C0A73" w:rsidRPr="003D407F" w14:paraId="6FEE4CA7" w14:textId="77777777" w:rsidTr="00135906">
        <w:trPr>
          <w:tblCellSpacing w:w="15" w:type="dxa"/>
        </w:trPr>
        <w:tc>
          <w:tcPr>
            <w:tcW w:w="940" w:type="pct"/>
            <w:tcBorders>
              <w:left w:val="nil"/>
              <w:bottom w:val="nil"/>
            </w:tcBorders>
            <w:hideMark/>
          </w:tcPr>
          <w:p w14:paraId="702751B6" w14:textId="77777777" w:rsidR="004C0A73" w:rsidRPr="003D407F" w:rsidRDefault="004C0A73" w:rsidP="004C0A73">
            <w:pPr>
              <w:rPr>
                <w:rFonts w:eastAsia="Calibri"/>
                <w:lang w:eastAsia="en-US"/>
              </w:rPr>
            </w:pPr>
            <w:r w:rsidRPr="003D407F">
              <w:rPr>
                <w:rFonts w:eastAsia="Calibri"/>
                <w:lang w:eastAsia="en-US"/>
              </w:rPr>
              <w:t>5. Precizēta finansiālā ietekme</w:t>
            </w:r>
          </w:p>
        </w:tc>
        <w:tc>
          <w:tcPr>
            <w:tcW w:w="539" w:type="pct"/>
            <w:vMerge w:val="restart"/>
            <w:tcBorders>
              <w:left w:val="nil"/>
              <w:right w:val="nil"/>
            </w:tcBorders>
            <w:vAlign w:val="center"/>
            <w:hideMark/>
          </w:tcPr>
          <w:p w14:paraId="2F76A203" w14:textId="77777777" w:rsidR="004C0A73" w:rsidRPr="003D407F" w:rsidRDefault="004C0A73" w:rsidP="004C0A73">
            <w:pPr>
              <w:jc w:val="center"/>
              <w:rPr>
                <w:rFonts w:eastAsia="Calibri"/>
                <w:lang w:eastAsia="en-US"/>
              </w:rPr>
            </w:pPr>
          </w:p>
          <w:p w14:paraId="75322055" w14:textId="77777777" w:rsidR="004C0A73" w:rsidRPr="003D407F" w:rsidRDefault="004C0A73" w:rsidP="004C0A73">
            <w:pPr>
              <w:jc w:val="center"/>
              <w:rPr>
                <w:rFonts w:eastAsia="Calibri"/>
                <w:lang w:eastAsia="en-US"/>
              </w:rPr>
            </w:pPr>
          </w:p>
          <w:p w14:paraId="1F0F5584" w14:textId="77777777" w:rsidR="004C0A73" w:rsidRPr="003D407F" w:rsidRDefault="004C0A73" w:rsidP="004C0A73">
            <w:pPr>
              <w:jc w:val="center"/>
              <w:rPr>
                <w:rFonts w:eastAsia="Calibri"/>
                <w:lang w:eastAsia="en-US"/>
              </w:rPr>
            </w:pPr>
          </w:p>
          <w:p w14:paraId="2A506D84" w14:textId="77777777" w:rsidR="004C0A73" w:rsidRPr="003D407F" w:rsidRDefault="004C0A73" w:rsidP="004C0A73">
            <w:pPr>
              <w:jc w:val="center"/>
              <w:rPr>
                <w:rFonts w:eastAsia="Calibri"/>
                <w:lang w:eastAsia="en-US"/>
              </w:rPr>
            </w:pPr>
          </w:p>
          <w:p w14:paraId="6A861C25" w14:textId="77777777" w:rsidR="004C0A73" w:rsidRPr="003D407F" w:rsidRDefault="004C0A73" w:rsidP="004C0A73">
            <w:pPr>
              <w:jc w:val="center"/>
              <w:rPr>
                <w:rFonts w:eastAsia="Calibri"/>
                <w:lang w:eastAsia="en-US"/>
              </w:rPr>
            </w:pPr>
          </w:p>
          <w:p w14:paraId="35F2A450" w14:textId="77777777" w:rsidR="004C0A73" w:rsidRPr="003D407F" w:rsidRDefault="004C0A73" w:rsidP="004C0A73">
            <w:pPr>
              <w:jc w:val="center"/>
              <w:rPr>
                <w:rFonts w:eastAsia="Calibri"/>
                <w:lang w:eastAsia="en-US"/>
              </w:rPr>
            </w:pPr>
            <w:r w:rsidRPr="003D407F">
              <w:rPr>
                <w:rFonts w:eastAsia="Calibri"/>
                <w:lang w:eastAsia="en-US"/>
              </w:rPr>
              <w:t>X</w:t>
            </w:r>
          </w:p>
        </w:tc>
        <w:tc>
          <w:tcPr>
            <w:tcW w:w="601" w:type="pct"/>
            <w:tcBorders>
              <w:bottom w:val="single" w:sz="4" w:space="0" w:color="auto"/>
              <w:right w:val="nil"/>
            </w:tcBorders>
            <w:vAlign w:val="center"/>
            <w:hideMark/>
          </w:tcPr>
          <w:p w14:paraId="389667FB" w14:textId="77777777" w:rsidR="004C0A73" w:rsidRPr="003D407F" w:rsidRDefault="004C0A73" w:rsidP="004C0A73">
            <w:pPr>
              <w:jc w:val="center"/>
              <w:rPr>
                <w:rFonts w:eastAsia="Calibri"/>
                <w:lang w:eastAsia="en-US"/>
              </w:rPr>
            </w:pPr>
          </w:p>
        </w:tc>
        <w:tc>
          <w:tcPr>
            <w:tcW w:w="493" w:type="pct"/>
            <w:vMerge w:val="restart"/>
            <w:vAlign w:val="center"/>
            <w:hideMark/>
          </w:tcPr>
          <w:p w14:paraId="7D1FD6A1" w14:textId="77777777" w:rsidR="004C0A73" w:rsidRPr="003D407F" w:rsidRDefault="004C0A73" w:rsidP="004C0A73">
            <w:pPr>
              <w:jc w:val="center"/>
              <w:rPr>
                <w:rFonts w:eastAsia="Calibri"/>
                <w:lang w:eastAsia="en-US"/>
              </w:rPr>
            </w:pPr>
          </w:p>
          <w:p w14:paraId="4979E582" w14:textId="77777777" w:rsidR="004C0A73" w:rsidRPr="003D407F" w:rsidRDefault="004C0A73" w:rsidP="004C0A73">
            <w:pPr>
              <w:jc w:val="center"/>
              <w:rPr>
                <w:rFonts w:eastAsia="Calibri"/>
                <w:lang w:eastAsia="en-US"/>
              </w:rPr>
            </w:pPr>
          </w:p>
          <w:p w14:paraId="6466925A" w14:textId="77777777" w:rsidR="004C0A73" w:rsidRPr="003D407F" w:rsidRDefault="004C0A73" w:rsidP="004C0A73">
            <w:pPr>
              <w:jc w:val="center"/>
              <w:rPr>
                <w:rFonts w:eastAsia="Calibri"/>
                <w:lang w:eastAsia="en-US"/>
              </w:rPr>
            </w:pPr>
          </w:p>
          <w:p w14:paraId="4E0976A3" w14:textId="77777777" w:rsidR="004C0A73" w:rsidRPr="003D407F" w:rsidRDefault="004C0A73" w:rsidP="004C0A73">
            <w:pPr>
              <w:jc w:val="center"/>
              <w:rPr>
                <w:rFonts w:eastAsia="Calibri"/>
                <w:lang w:eastAsia="en-US"/>
              </w:rPr>
            </w:pPr>
          </w:p>
          <w:p w14:paraId="5C19334A" w14:textId="77777777" w:rsidR="004C0A73" w:rsidRPr="003D407F" w:rsidRDefault="004C0A73" w:rsidP="004C0A73">
            <w:pPr>
              <w:jc w:val="center"/>
              <w:rPr>
                <w:rFonts w:eastAsia="Calibri"/>
                <w:lang w:eastAsia="en-US"/>
              </w:rPr>
            </w:pPr>
          </w:p>
          <w:p w14:paraId="4DD1832F" w14:textId="77777777" w:rsidR="004C0A73" w:rsidRPr="003D407F" w:rsidRDefault="004C0A73" w:rsidP="004C0A73">
            <w:pPr>
              <w:jc w:val="center"/>
              <w:rPr>
                <w:rFonts w:eastAsia="Calibri"/>
                <w:lang w:eastAsia="en-US"/>
              </w:rPr>
            </w:pPr>
            <w:r w:rsidRPr="003D407F">
              <w:rPr>
                <w:rFonts w:eastAsia="Calibri"/>
                <w:lang w:eastAsia="en-US"/>
              </w:rPr>
              <w:t>X</w:t>
            </w:r>
          </w:p>
        </w:tc>
        <w:tc>
          <w:tcPr>
            <w:tcW w:w="596" w:type="pct"/>
            <w:tcBorders>
              <w:left w:val="nil"/>
              <w:bottom w:val="nil"/>
              <w:right w:val="nil"/>
            </w:tcBorders>
            <w:vAlign w:val="center"/>
            <w:hideMark/>
          </w:tcPr>
          <w:p w14:paraId="79A29217" w14:textId="77777777" w:rsidR="004C0A73" w:rsidRPr="003D407F" w:rsidRDefault="004C0A73" w:rsidP="004C0A73">
            <w:pPr>
              <w:jc w:val="center"/>
              <w:rPr>
                <w:rFonts w:eastAsia="Calibri"/>
                <w:lang w:eastAsia="en-US"/>
              </w:rPr>
            </w:pPr>
          </w:p>
        </w:tc>
        <w:tc>
          <w:tcPr>
            <w:tcW w:w="493" w:type="pct"/>
            <w:vMerge w:val="restart"/>
            <w:tcBorders>
              <w:right w:val="nil"/>
            </w:tcBorders>
            <w:vAlign w:val="center"/>
            <w:hideMark/>
          </w:tcPr>
          <w:p w14:paraId="6CCB6B66" w14:textId="77777777" w:rsidR="004C0A73" w:rsidRPr="003D407F" w:rsidRDefault="004C0A73" w:rsidP="004C0A73">
            <w:pPr>
              <w:jc w:val="center"/>
              <w:rPr>
                <w:rFonts w:eastAsia="Calibri"/>
                <w:lang w:eastAsia="en-US"/>
              </w:rPr>
            </w:pPr>
          </w:p>
          <w:p w14:paraId="52E40963" w14:textId="77777777" w:rsidR="004C0A73" w:rsidRPr="003D407F" w:rsidRDefault="004C0A73" w:rsidP="004C0A73">
            <w:pPr>
              <w:jc w:val="center"/>
              <w:rPr>
                <w:rFonts w:eastAsia="Calibri"/>
                <w:lang w:eastAsia="en-US"/>
              </w:rPr>
            </w:pPr>
          </w:p>
          <w:p w14:paraId="1148F302" w14:textId="77777777" w:rsidR="004C0A73" w:rsidRPr="003D407F" w:rsidRDefault="004C0A73" w:rsidP="004C0A73">
            <w:pPr>
              <w:jc w:val="center"/>
              <w:rPr>
                <w:rFonts w:eastAsia="Calibri"/>
                <w:lang w:eastAsia="en-US"/>
              </w:rPr>
            </w:pPr>
          </w:p>
          <w:p w14:paraId="369F579D" w14:textId="77777777" w:rsidR="004C0A73" w:rsidRPr="003D407F" w:rsidRDefault="004C0A73" w:rsidP="004C0A73">
            <w:pPr>
              <w:jc w:val="center"/>
              <w:rPr>
                <w:rFonts w:eastAsia="Calibri"/>
                <w:lang w:eastAsia="en-US"/>
              </w:rPr>
            </w:pPr>
          </w:p>
          <w:p w14:paraId="19F0EB3E" w14:textId="77777777" w:rsidR="004C0A73" w:rsidRPr="003D407F" w:rsidRDefault="004C0A73" w:rsidP="004C0A73">
            <w:pPr>
              <w:jc w:val="center"/>
              <w:rPr>
                <w:rFonts w:eastAsia="Calibri"/>
                <w:lang w:eastAsia="en-US"/>
              </w:rPr>
            </w:pPr>
          </w:p>
          <w:p w14:paraId="4A7D6EC2" w14:textId="77777777" w:rsidR="004C0A73" w:rsidRPr="003D407F" w:rsidRDefault="004C0A73" w:rsidP="004C0A73">
            <w:pPr>
              <w:jc w:val="center"/>
              <w:rPr>
                <w:rFonts w:eastAsia="Calibri"/>
                <w:lang w:eastAsia="en-US"/>
              </w:rPr>
            </w:pPr>
            <w:r w:rsidRPr="003D407F">
              <w:rPr>
                <w:rFonts w:eastAsia="Calibri"/>
                <w:lang w:eastAsia="en-US"/>
              </w:rPr>
              <w:t>X</w:t>
            </w:r>
          </w:p>
        </w:tc>
        <w:tc>
          <w:tcPr>
            <w:tcW w:w="601" w:type="pct"/>
            <w:tcBorders>
              <w:bottom w:val="nil"/>
            </w:tcBorders>
            <w:vAlign w:val="center"/>
            <w:hideMark/>
          </w:tcPr>
          <w:p w14:paraId="490EDC05" w14:textId="77777777" w:rsidR="004C0A73" w:rsidRPr="003D407F" w:rsidRDefault="004C0A73" w:rsidP="004C0A73">
            <w:pPr>
              <w:jc w:val="center"/>
              <w:rPr>
                <w:rFonts w:eastAsia="Calibri"/>
                <w:lang w:eastAsia="en-US"/>
              </w:rPr>
            </w:pPr>
          </w:p>
        </w:tc>
        <w:tc>
          <w:tcPr>
            <w:tcW w:w="596" w:type="pct"/>
            <w:tcBorders>
              <w:left w:val="nil"/>
              <w:bottom w:val="nil"/>
              <w:right w:val="nil"/>
            </w:tcBorders>
            <w:vAlign w:val="center"/>
            <w:hideMark/>
          </w:tcPr>
          <w:p w14:paraId="5A1B99F6" w14:textId="77777777" w:rsidR="004C0A73" w:rsidRPr="003D407F" w:rsidRDefault="004C0A73" w:rsidP="004C0A73">
            <w:pPr>
              <w:jc w:val="center"/>
              <w:rPr>
                <w:rFonts w:eastAsia="Calibri"/>
                <w:lang w:eastAsia="en-US"/>
              </w:rPr>
            </w:pPr>
          </w:p>
        </w:tc>
      </w:tr>
      <w:tr w:rsidR="004C0A73" w:rsidRPr="003D407F" w14:paraId="5330173E" w14:textId="77777777" w:rsidTr="00135906">
        <w:trPr>
          <w:tblCellSpacing w:w="15" w:type="dxa"/>
        </w:trPr>
        <w:tc>
          <w:tcPr>
            <w:tcW w:w="940" w:type="pct"/>
            <w:tcBorders>
              <w:left w:val="nil"/>
              <w:bottom w:val="nil"/>
            </w:tcBorders>
            <w:hideMark/>
          </w:tcPr>
          <w:p w14:paraId="23FF9E27" w14:textId="77777777" w:rsidR="004C0A73" w:rsidRPr="003D407F" w:rsidRDefault="004C0A73" w:rsidP="004C0A73">
            <w:pPr>
              <w:rPr>
                <w:rFonts w:eastAsia="Calibri"/>
                <w:lang w:eastAsia="en-US"/>
              </w:rPr>
            </w:pPr>
            <w:r w:rsidRPr="003D407F">
              <w:rPr>
                <w:rFonts w:eastAsia="Calibri"/>
                <w:lang w:eastAsia="en-US"/>
              </w:rPr>
              <w:t>5.1. valsts pamatbudžets</w:t>
            </w:r>
          </w:p>
        </w:tc>
        <w:tc>
          <w:tcPr>
            <w:tcW w:w="0" w:type="auto"/>
            <w:vMerge/>
            <w:tcBorders>
              <w:left w:val="nil"/>
              <w:right w:val="nil"/>
            </w:tcBorders>
            <w:vAlign w:val="center"/>
            <w:hideMark/>
          </w:tcPr>
          <w:p w14:paraId="2062FED5" w14:textId="77777777" w:rsidR="004C0A73" w:rsidRPr="003D407F" w:rsidRDefault="004C0A73" w:rsidP="004C0A73">
            <w:pPr>
              <w:jc w:val="center"/>
              <w:rPr>
                <w:rFonts w:eastAsia="Calibri"/>
                <w:lang w:eastAsia="en-US"/>
              </w:rPr>
            </w:pPr>
          </w:p>
        </w:tc>
        <w:tc>
          <w:tcPr>
            <w:tcW w:w="601" w:type="pct"/>
            <w:tcBorders>
              <w:top w:val="nil"/>
              <w:bottom w:val="single" w:sz="4" w:space="0" w:color="auto"/>
              <w:right w:val="nil"/>
            </w:tcBorders>
            <w:vAlign w:val="center"/>
            <w:hideMark/>
          </w:tcPr>
          <w:p w14:paraId="10D701DB" w14:textId="77777777" w:rsidR="004C0A73" w:rsidRPr="003D407F" w:rsidRDefault="004C0A73" w:rsidP="004C0A73">
            <w:pPr>
              <w:jc w:val="center"/>
              <w:rPr>
                <w:rFonts w:eastAsia="Calibri"/>
                <w:lang w:eastAsia="en-US"/>
              </w:rPr>
            </w:pPr>
          </w:p>
        </w:tc>
        <w:tc>
          <w:tcPr>
            <w:tcW w:w="493" w:type="pct"/>
            <w:vMerge/>
            <w:vAlign w:val="center"/>
            <w:hideMark/>
          </w:tcPr>
          <w:p w14:paraId="236EE52F" w14:textId="77777777" w:rsidR="004C0A73" w:rsidRPr="003D407F" w:rsidRDefault="004C0A73" w:rsidP="004C0A73">
            <w:pPr>
              <w:jc w:val="center"/>
              <w:rPr>
                <w:rFonts w:eastAsia="Calibri"/>
                <w:lang w:eastAsia="en-US"/>
              </w:rPr>
            </w:pPr>
          </w:p>
        </w:tc>
        <w:tc>
          <w:tcPr>
            <w:tcW w:w="596" w:type="pct"/>
            <w:tcBorders>
              <w:left w:val="nil"/>
              <w:bottom w:val="nil"/>
              <w:right w:val="nil"/>
            </w:tcBorders>
            <w:vAlign w:val="center"/>
            <w:hideMark/>
          </w:tcPr>
          <w:p w14:paraId="705AFF82" w14:textId="77777777" w:rsidR="004C0A73" w:rsidRPr="003D407F" w:rsidRDefault="004C0A73" w:rsidP="004C0A73">
            <w:pPr>
              <w:jc w:val="center"/>
              <w:rPr>
                <w:rFonts w:eastAsia="Calibri"/>
                <w:lang w:eastAsia="en-US"/>
              </w:rPr>
            </w:pPr>
          </w:p>
        </w:tc>
        <w:tc>
          <w:tcPr>
            <w:tcW w:w="0" w:type="auto"/>
            <w:vMerge/>
            <w:tcBorders>
              <w:right w:val="nil"/>
            </w:tcBorders>
            <w:vAlign w:val="center"/>
            <w:hideMark/>
          </w:tcPr>
          <w:p w14:paraId="6E090A58" w14:textId="77777777" w:rsidR="004C0A73" w:rsidRPr="003D407F" w:rsidRDefault="004C0A73" w:rsidP="004C0A73">
            <w:pPr>
              <w:jc w:val="center"/>
              <w:rPr>
                <w:rFonts w:eastAsia="Calibri"/>
                <w:lang w:eastAsia="en-US"/>
              </w:rPr>
            </w:pPr>
          </w:p>
        </w:tc>
        <w:tc>
          <w:tcPr>
            <w:tcW w:w="601" w:type="pct"/>
            <w:tcBorders>
              <w:bottom w:val="nil"/>
            </w:tcBorders>
            <w:vAlign w:val="center"/>
            <w:hideMark/>
          </w:tcPr>
          <w:p w14:paraId="6BDED65D" w14:textId="77777777" w:rsidR="004C0A73" w:rsidRPr="003D407F" w:rsidRDefault="004C0A73" w:rsidP="004C0A73">
            <w:pPr>
              <w:jc w:val="center"/>
              <w:rPr>
                <w:rFonts w:eastAsia="Calibri"/>
                <w:lang w:eastAsia="en-US"/>
              </w:rPr>
            </w:pPr>
          </w:p>
        </w:tc>
        <w:tc>
          <w:tcPr>
            <w:tcW w:w="596" w:type="pct"/>
            <w:tcBorders>
              <w:left w:val="nil"/>
              <w:bottom w:val="nil"/>
              <w:right w:val="nil"/>
            </w:tcBorders>
            <w:vAlign w:val="center"/>
            <w:hideMark/>
          </w:tcPr>
          <w:p w14:paraId="5ED2AC7D" w14:textId="77777777" w:rsidR="004C0A73" w:rsidRPr="003D407F" w:rsidRDefault="004C0A73" w:rsidP="004C0A73">
            <w:pPr>
              <w:jc w:val="center"/>
              <w:rPr>
                <w:rFonts w:eastAsia="Calibri"/>
                <w:lang w:eastAsia="en-US"/>
              </w:rPr>
            </w:pPr>
          </w:p>
        </w:tc>
      </w:tr>
      <w:tr w:rsidR="004C0A73" w:rsidRPr="003D407F" w14:paraId="7459671C" w14:textId="77777777" w:rsidTr="00135906">
        <w:trPr>
          <w:tblCellSpacing w:w="15" w:type="dxa"/>
        </w:trPr>
        <w:tc>
          <w:tcPr>
            <w:tcW w:w="940" w:type="pct"/>
            <w:tcBorders>
              <w:left w:val="nil"/>
              <w:bottom w:val="nil"/>
            </w:tcBorders>
            <w:hideMark/>
          </w:tcPr>
          <w:p w14:paraId="76F88B93" w14:textId="77777777" w:rsidR="004C0A73" w:rsidRPr="003D407F" w:rsidRDefault="004C0A73" w:rsidP="004C0A73">
            <w:pPr>
              <w:rPr>
                <w:rFonts w:eastAsia="Calibri"/>
                <w:lang w:eastAsia="en-US"/>
              </w:rPr>
            </w:pPr>
            <w:r w:rsidRPr="003D407F">
              <w:rPr>
                <w:rFonts w:eastAsia="Calibri"/>
                <w:lang w:eastAsia="en-US"/>
              </w:rPr>
              <w:t>5.2. speciālais budžets</w:t>
            </w:r>
          </w:p>
        </w:tc>
        <w:tc>
          <w:tcPr>
            <w:tcW w:w="0" w:type="auto"/>
            <w:vMerge/>
            <w:tcBorders>
              <w:left w:val="nil"/>
              <w:right w:val="nil"/>
            </w:tcBorders>
            <w:vAlign w:val="center"/>
            <w:hideMark/>
          </w:tcPr>
          <w:p w14:paraId="380F6F61" w14:textId="77777777" w:rsidR="004C0A73" w:rsidRPr="003D407F" w:rsidRDefault="004C0A73" w:rsidP="004C0A73">
            <w:pPr>
              <w:jc w:val="center"/>
              <w:rPr>
                <w:rFonts w:eastAsia="Calibri"/>
                <w:lang w:eastAsia="en-US"/>
              </w:rPr>
            </w:pPr>
          </w:p>
        </w:tc>
        <w:tc>
          <w:tcPr>
            <w:tcW w:w="601" w:type="pct"/>
            <w:tcBorders>
              <w:top w:val="nil"/>
              <w:bottom w:val="single" w:sz="4" w:space="0" w:color="auto"/>
              <w:right w:val="nil"/>
            </w:tcBorders>
            <w:vAlign w:val="center"/>
            <w:hideMark/>
          </w:tcPr>
          <w:p w14:paraId="4330A226" w14:textId="77777777" w:rsidR="004C0A73" w:rsidRPr="003D407F" w:rsidRDefault="004C0A73" w:rsidP="004C0A73">
            <w:pPr>
              <w:jc w:val="center"/>
              <w:rPr>
                <w:rFonts w:eastAsia="Calibri"/>
                <w:lang w:eastAsia="en-US"/>
              </w:rPr>
            </w:pPr>
          </w:p>
        </w:tc>
        <w:tc>
          <w:tcPr>
            <w:tcW w:w="493" w:type="pct"/>
            <w:vMerge/>
            <w:vAlign w:val="center"/>
            <w:hideMark/>
          </w:tcPr>
          <w:p w14:paraId="3BC95157" w14:textId="77777777" w:rsidR="004C0A73" w:rsidRPr="003D407F" w:rsidRDefault="004C0A73" w:rsidP="004C0A73">
            <w:pPr>
              <w:jc w:val="center"/>
              <w:rPr>
                <w:rFonts w:eastAsia="Calibri"/>
                <w:lang w:eastAsia="en-US"/>
              </w:rPr>
            </w:pPr>
          </w:p>
        </w:tc>
        <w:tc>
          <w:tcPr>
            <w:tcW w:w="596" w:type="pct"/>
            <w:tcBorders>
              <w:left w:val="nil"/>
              <w:bottom w:val="nil"/>
              <w:right w:val="nil"/>
            </w:tcBorders>
            <w:vAlign w:val="center"/>
            <w:hideMark/>
          </w:tcPr>
          <w:p w14:paraId="35423FA9" w14:textId="77777777" w:rsidR="004C0A73" w:rsidRPr="003D407F" w:rsidRDefault="004C0A73" w:rsidP="004C0A73">
            <w:pPr>
              <w:jc w:val="center"/>
              <w:rPr>
                <w:rFonts w:eastAsia="Calibri"/>
                <w:lang w:eastAsia="en-US"/>
              </w:rPr>
            </w:pPr>
          </w:p>
        </w:tc>
        <w:tc>
          <w:tcPr>
            <w:tcW w:w="0" w:type="auto"/>
            <w:vMerge/>
            <w:tcBorders>
              <w:right w:val="nil"/>
            </w:tcBorders>
            <w:vAlign w:val="center"/>
            <w:hideMark/>
          </w:tcPr>
          <w:p w14:paraId="4991140E" w14:textId="77777777" w:rsidR="004C0A73" w:rsidRPr="003D407F" w:rsidRDefault="004C0A73" w:rsidP="004C0A73">
            <w:pPr>
              <w:jc w:val="center"/>
              <w:rPr>
                <w:rFonts w:eastAsia="Calibri"/>
                <w:lang w:eastAsia="en-US"/>
              </w:rPr>
            </w:pPr>
          </w:p>
        </w:tc>
        <w:tc>
          <w:tcPr>
            <w:tcW w:w="601" w:type="pct"/>
            <w:tcBorders>
              <w:bottom w:val="nil"/>
            </w:tcBorders>
            <w:vAlign w:val="center"/>
            <w:hideMark/>
          </w:tcPr>
          <w:p w14:paraId="5DBB38DF" w14:textId="77777777" w:rsidR="004C0A73" w:rsidRPr="003D407F" w:rsidRDefault="004C0A73" w:rsidP="004C0A73">
            <w:pPr>
              <w:jc w:val="center"/>
              <w:rPr>
                <w:rFonts w:eastAsia="Calibri"/>
                <w:lang w:eastAsia="en-US"/>
              </w:rPr>
            </w:pPr>
          </w:p>
        </w:tc>
        <w:tc>
          <w:tcPr>
            <w:tcW w:w="596" w:type="pct"/>
            <w:tcBorders>
              <w:left w:val="nil"/>
              <w:bottom w:val="nil"/>
              <w:right w:val="nil"/>
            </w:tcBorders>
            <w:vAlign w:val="center"/>
            <w:hideMark/>
          </w:tcPr>
          <w:p w14:paraId="7281B067" w14:textId="77777777" w:rsidR="004C0A73" w:rsidRPr="003D407F" w:rsidRDefault="004C0A73" w:rsidP="004C0A73">
            <w:pPr>
              <w:jc w:val="center"/>
              <w:rPr>
                <w:rFonts w:eastAsia="Calibri"/>
                <w:lang w:eastAsia="en-US"/>
              </w:rPr>
            </w:pPr>
          </w:p>
        </w:tc>
      </w:tr>
      <w:tr w:rsidR="004C0A73" w:rsidRPr="003D407F" w14:paraId="348996D1" w14:textId="77777777" w:rsidTr="00135906">
        <w:trPr>
          <w:tblCellSpacing w:w="15" w:type="dxa"/>
        </w:trPr>
        <w:tc>
          <w:tcPr>
            <w:tcW w:w="940" w:type="pct"/>
            <w:tcBorders>
              <w:left w:val="nil"/>
              <w:bottom w:val="nil"/>
            </w:tcBorders>
            <w:hideMark/>
          </w:tcPr>
          <w:p w14:paraId="24D59B94" w14:textId="77777777" w:rsidR="004C0A73" w:rsidRPr="003D407F" w:rsidRDefault="004C0A73" w:rsidP="004C0A73">
            <w:pPr>
              <w:rPr>
                <w:rFonts w:eastAsia="Calibri"/>
                <w:lang w:eastAsia="en-US"/>
              </w:rPr>
            </w:pPr>
            <w:r w:rsidRPr="003D407F">
              <w:rPr>
                <w:rFonts w:eastAsia="Calibri"/>
                <w:lang w:eastAsia="en-US"/>
              </w:rPr>
              <w:t>5.3. pašvaldību budžets</w:t>
            </w:r>
          </w:p>
        </w:tc>
        <w:tc>
          <w:tcPr>
            <w:tcW w:w="0" w:type="auto"/>
            <w:vMerge/>
            <w:tcBorders>
              <w:left w:val="nil"/>
              <w:right w:val="nil"/>
            </w:tcBorders>
            <w:vAlign w:val="center"/>
            <w:hideMark/>
          </w:tcPr>
          <w:p w14:paraId="31BE40BA" w14:textId="77777777" w:rsidR="004C0A73" w:rsidRPr="003D407F" w:rsidRDefault="004C0A73" w:rsidP="004C0A73">
            <w:pPr>
              <w:jc w:val="center"/>
              <w:rPr>
                <w:rFonts w:eastAsia="Calibri"/>
                <w:lang w:eastAsia="en-US"/>
              </w:rPr>
            </w:pPr>
          </w:p>
        </w:tc>
        <w:tc>
          <w:tcPr>
            <w:tcW w:w="601" w:type="pct"/>
            <w:tcBorders>
              <w:top w:val="nil"/>
              <w:right w:val="nil"/>
            </w:tcBorders>
            <w:vAlign w:val="center"/>
            <w:hideMark/>
          </w:tcPr>
          <w:p w14:paraId="6AC5EFBE" w14:textId="77777777" w:rsidR="004C0A73" w:rsidRPr="003D407F" w:rsidRDefault="004C0A73" w:rsidP="004C0A73">
            <w:pPr>
              <w:jc w:val="center"/>
              <w:rPr>
                <w:rFonts w:eastAsia="Calibri"/>
                <w:lang w:eastAsia="en-US"/>
              </w:rPr>
            </w:pPr>
          </w:p>
        </w:tc>
        <w:tc>
          <w:tcPr>
            <w:tcW w:w="493" w:type="pct"/>
            <w:vMerge/>
            <w:vAlign w:val="center"/>
            <w:hideMark/>
          </w:tcPr>
          <w:p w14:paraId="468B3380" w14:textId="77777777" w:rsidR="004C0A73" w:rsidRPr="003D407F" w:rsidRDefault="004C0A73" w:rsidP="004C0A73">
            <w:pPr>
              <w:jc w:val="center"/>
              <w:rPr>
                <w:rFonts w:eastAsia="Calibri"/>
                <w:lang w:eastAsia="en-US"/>
              </w:rPr>
            </w:pPr>
          </w:p>
        </w:tc>
        <w:tc>
          <w:tcPr>
            <w:tcW w:w="596" w:type="pct"/>
            <w:tcBorders>
              <w:left w:val="nil"/>
              <w:bottom w:val="single" w:sz="4" w:space="0" w:color="auto"/>
              <w:right w:val="nil"/>
            </w:tcBorders>
            <w:vAlign w:val="center"/>
            <w:hideMark/>
          </w:tcPr>
          <w:p w14:paraId="6543897E" w14:textId="77777777" w:rsidR="004C0A73" w:rsidRPr="003D407F" w:rsidRDefault="004C0A73" w:rsidP="004C0A73">
            <w:pPr>
              <w:jc w:val="center"/>
              <w:rPr>
                <w:rFonts w:eastAsia="Calibri"/>
                <w:lang w:eastAsia="en-US"/>
              </w:rPr>
            </w:pPr>
          </w:p>
        </w:tc>
        <w:tc>
          <w:tcPr>
            <w:tcW w:w="0" w:type="auto"/>
            <w:vMerge/>
            <w:tcBorders>
              <w:right w:val="nil"/>
            </w:tcBorders>
            <w:vAlign w:val="center"/>
            <w:hideMark/>
          </w:tcPr>
          <w:p w14:paraId="6AFE985D" w14:textId="77777777" w:rsidR="004C0A73" w:rsidRPr="003D407F" w:rsidRDefault="004C0A73" w:rsidP="004C0A73">
            <w:pPr>
              <w:jc w:val="center"/>
              <w:rPr>
                <w:rFonts w:eastAsia="Calibri"/>
                <w:lang w:eastAsia="en-US"/>
              </w:rPr>
            </w:pPr>
          </w:p>
        </w:tc>
        <w:tc>
          <w:tcPr>
            <w:tcW w:w="601" w:type="pct"/>
            <w:vAlign w:val="center"/>
            <w:hideMark/>
          </w:tcPr>
          <w:p w14:paraId="44280FB6" w14:textId="77777777" w:rsidR="004C0A73" w:rsidRPr="003D407F" w:rsidRDefault="004C0A73" w:rsidP="004C0A73">
            <w:pPr>
              <w:jc w:val="center"/>
              <w:rPr>
                <w:rFonts w:eastAsia="Calibri"/>
                <w:lang w:eastAsia="en-US"/>
              </w:rPr>
            </w:pPr>
          </w:p>
        </w:tc>
        <w:tc>
          <w:tcPr>
            <w:tcW w:w="596" w:type="pct"/>
            <w:tcBorders>
              <w:left w:val="nil"/>
              <w:right w:val="nil"/>
            </w:tcBorders>
            <w:vAlign w:val="center"/>
            <w:hideMark/>
          </w:tcPr>
          <w:p w14:paraId="4FEF908F" w14:textId="77777777" w:rsidR="004C0A73" w:rsidRPr="003D407F" w:rsidRDefault="004C0A73" w:rsidP="004C0A73">
            <w:pPr>
              <w:jc w:val="center"/>
              <w:rPr>
                <w:rFonts w:eastAsia="Calibri"/>
                <w:lang w:eastAsia="en-US"/>
              </w:rPr>
            </w:pPr>
          </w:p>
        </w:tc>
      </w:tr>
      <w:tr w:rsidR="000235F1" w:rsidRPr="003D407F" w14:paraId="4410EFE9" w14:textId="77777777" w:rsidTr="003D407F">
        <w:trPr>
          <w:tblCellSpacing w:w="15" w:type="dxa"/>
        </w:trPr>
        <w:tc>
          <w:tcPr>
            <w:tcW w:w="940" w:type="pct"/>
            <w:tcBorders>
              <w:left w:val="nil"/>
              <w:bottom w:val="nil"/>
            </w:tcBorders>
            <w:hideMark/>
          </w:tcPr>
          <w:p w14:paraId="1D6B93BD" w14:textId="77777777" w:rsidR="004C0A73" w:rsidRPr="003D407F" w:rsidRDefault="004C0A73" w:rsidP="004C0A73">
            <w:pPr>
              <w:rPr>
                <w:rFonts w:eastAsia="Calibri"/>
                <w:lang w:eastAsia="en-US"/>
              </w:rPr>
            </w:pPr>
            <w:r w:rsidRPr="003D407F">
              <w:rPr>
                <w:rFonts w:eastAsia="Calibri"/>
                <w:lang w:eastAsia="en-US"/>
              </w:rPr>
              <w:t>6. Detalizēts ieņēmumu un izdevumu aprēķins (ja nepieciešams, detalizētu ieņēmumu un izdevumu aprēķinu var pievienot anotācijas pielikumā)</w:t>
            </w:r>
          </w:p>
        </w:tc>
        <w:tc>
          <w:tcPr>
            <w:tcW w:w="4013" w:type="pct"/>
            <w:gridSpan w:val="7"/>
            <w:vMerge w:val="restart"/>
            <w:tcBorders>
              <w:top w:val="nil"/>
              <w:left w:val="nil"/>
              <w:bottom w:val="nil"/>
              <w:right w:val="nil"/>
            </w:tcBorders>
            <w:hideMark/>
          </w:tcPr>
          <w:p w14:paraId="430F7BE6" w14:textId="77777777" w:rsidR="004C0A73" w:rsidRPr="003D407F" w:rsidRDefault="004A44E4" w:rsidP="003D407F">
            <w:pPr>
              <w:rPr>
                <w:rFonts w:eastAsia="Calibri"/>
                <w:lang w:eastAsia="en-US"/>
              </w:rPr>
            </w:pPr>
            <w:r w:rsidRPr="003D407F">
              <w:rPr>
                <w:rFonts w:eastAsia="Calibri"/>
                <w:lang w:eastAsia="en-US"/>
              </w:rPr>
              <w:t>Nav.</w:t>
            </w:r>
          </w:p>
        </w:tc>
      </w:tr>
      <w:tr w:rsidR="000235F1" w:rsidRPr="003D407F" w14:paraId="2C7B38F7" w14:textId="77777777" w:rsidTr="00CC4545">
        <w:trPr>
          <w:tblCellSpacing w:w="15" w:type="dxa"/>
        </w:trPr>
        <w:tc>
          <w:tcPr>
            <w:tcW w:w="940" w:type="pct"/>
            <w:tcBorders>
              <w:left w:val="nil"/>
              <w:bottom w:val="nil"/>
            </w:tcBorders>
            <w:hideMark/>
          </w:tcPr>
          <w:p w14:paraId="58D090D0" w14:textId="77777777" w:rsidR="004C0A73" w:rsidRPr="003D407F" w:rsidRDefault="004C0A73" w:rsidP="004C0A73">
            <w:pPr>
              <w:rPr>
                <w:rFonts w:eastAsia="Calibri"/>
                <w:lang w:eastAsia="en-US"/>
              </w:rPr>
            </w:pPr>
            <w:r w:rsidRPr="003D407F">
              <w:rPr>
                <w:rFonts w:eastAsia="Calibri"/>
                <w:lang w:eastAsia="en-US"/>
              </w:rPr>
              <w:t>6.1. detalizēts ieņēmumu aprēķins</w:t>
            </w:r>
          </w:p>
        </w:tc>
        <w:tc>
          <w:tcPr>
            <w:tcW w:w="4013" w:type="pct"/>
            <w:gridSpan w:val="7"/>
            <w:vMerge/>
            <w:tcBorders>
              <w:left w:val="nil"/>
              <w:bottom w:val="nil"/>
              <w:right w:val="nil"/>
            </w:tcBorders>
            <w:vAlign w:val="center"/>
            <w:hideMark/>
          </w:tcPr>
          <w:p w14:paraId="54506D3A" w14:textId="77777777" w:rsidR="004C0A73" w:rsidRPr="003D407F" w:rsidRDefault="004C0A73" w:rsidP="004C0A73">
            <w:pPr>
              <w:rPr>
                <w:rFonts w:eastAsia="Calibri"/>
                <w:lang w:eastAsia="en-US"/>
              </w:rPr>
            </w:pPr>
          </w:p>
        </w:tc>
      </w:tr>
      <w:tr w:rsidR="000235F1" w:rsidRPr="003D407F" w14:paraId="0C720022" w14:textId="77777777" w:rsidTr="00CC4545">
        <w:trPr>
          <w:tblCellSpacing w:w="15" w:type="dxa"/>
        </w:trPr>
        <w:tc>
          <w:tcPr>
            <w:tcW w:w="940" w:type="pct"/>
            <w:tcBorders>
              <w:left w:val="nil"/>
              <w:bottom w:val="nil"/>
            </w:tcBorders>
            <w:hideMark/>
          </w:tcPr>
          <w:p w14:paraId="0E452EFB" w14:textId="77777777" w:rsidR="004C0A73" w:rsidRPr="003D407F" w:rsidRDefault="004C0A73" w:rsidP="004C0A73">
            <w:pPr>
              <w:rPr>
                <w:rFonts w:eastAsia="Calibri"/>
                <w:lang w:eastAsia="en-US"/>
              </w:rPr>
            </w:pPr>
            <w:r w:rsidRPr="003D407F">
              <w:rPr>
                <w:rFonts w:eastAsia="Calibri"/>
                <w:lang w:eastAsia="en-US"/>
              </w:rPr>
              <w:t>6.2. detalizēts izdevumu aprēķins</w:t>
            </w:r>
          </w:p>
        </w:tc>
        <w:tc>
          <w:tcPr>
            <w:tcW w:w="4013" w:type="pct"/>
            <w:gridSpan w:val="7"/>
            <w:vMerge/>
            <w:tcBorders>
              <w:left w:val="nil"/>
              <w:bottom w:val="nil"/>
              <w:right w:val="nil"/>
            </w:tcBorders>
            <w:vAlign w:val="center"/>
            <w:hideMark/>
          </w:tcPr>
          <w:p w14:paraId="0F27FF18" w14:textId="77777777" w:rsidR="004C0A73" w:rsidRPr="003D407F" w:rsidRDefault="004C0A73" w:rsidP="004C0A73">
            <w:pPr>
              <w:rPr>
                <w:rFonts w:eastAsia="Calibri"/>
                <w:lang w:eastAsia="en-US"/>
              </w:rPr>
            </w:pPr>
          </w:p>
        </w:tc>
      </w:tr>
      <w:tr w:rsidR="000235F1" w:rsidRPr="003D407F" w14:paraId="7EDAC566" w14:textId="77777777" w:rsidTr="00CC4545">
        <w:trPr>
          <w:tblCellSpacing w:w="15" w:type="dxa"/>
        </w:trPr>
        <w:tc>
          <w:tcPr>
            <w:tcW w:w="940" w:type="pct"/>
            <w:tcBorders>
              <w:left w:val="nil"/>
              <w:bottom w:val="nil"/>
            </w:tcBorders>
            <w:hideMark/>
          </w:tcPr>
          <w:p w14:paraId="0C7BC59D" w14:textId="77777777" w:rsidR="004C0A73" w:rsidRPr="003D407F" w:rsidRDefault="004C0A73" w:rsidP="004C0A73">
            <w:pPr>
              <w:rPr>
                <w:rFonts w:eastAsia="Calibri"/>
                <w:lang w:eastAsia="en-US"/>
              </w:rPr>
            </w:pPr>
            <w:r w:rsidRPr="003D407F">
              <w:rPr>
                <w:rFonts w:eastAsia="Calibri"/>
                <w:lang w:eastAsia="en-US"/>
              </w:rPr>
              <w:lastRenderedPageBreak/>
              <w:t>7. Amata vietu skaita izmaiņas</w:t>
            </w:r>
          </w:p>
        </w:tc>
        <w:tc>
          <w:tcPr>
            <w:tcW w:w="4013" w:type="pct"/>
            <w:gridSpan w:val="7"/>
            <w:tcBorders>
              <w:left w:val="nil"/>
              <w:bottom w:val="nil"/>
              <w:right w:val="nil"/>
            </w:tcBorders>
            <w:hideMark/>
          </w:tcPr>
          <w:p w14:paraId="0358C06D" w14:textId="77777777" w:rsidR="004C0A73" w:rsidRPr="003D407F" w:rsidRDefault="004A44E4" w:rsidP="003D407F">
            <w:pPr>
              <w:rPr>
                <w:rFonts w:eastAsia="Calibri"/>
                <w:lang w:eastAsia="en-US"/>
              </w:rPr>
            </w:pPr>
            <w:r w:rsidRPr="003D407F">
              <w:rPr>
                <w:rFonts w:eastAsia="Calibri"/>
                <w:lang w:eastAsia="en-US"/>
              </w:rPr>
              <w:t>Nav.</w:t>
            </w:r>
          </w:p>
        </w:tc>
      </w:tr>
      <w:tr w:rsidR="000235F1" w:rsidRPr="003D407F" w14:paraId="3A9A86E8" w14:textId="77777777" w:rsidTr="00CC4545">
        <w:trPr>
          <w:tblCellSpacing w:w="15" w:type="dxa"/>
        </w:trPr>
        <w:tc>
          <w:tcPr>
            <w:tcW w:w="940" w:type="pct"/>
            <w:tcBorders>
              <w:top w:val="single" w:sz="4" w:space="0" w:color="auto"/>
              <w:left w:val="nil"/>
              <w:bottom w:val="nil"/>
              <w:right w:val="nil"/>
            </w:tcBorders>
            <w:hideMark/>
          </w:tcPr>
          <w:p w14:paraId="29D3D5EA" w14:textId="77777777" w:rsidR="004C0A73" w:rsidRPr="003D407F" w:rsidRDefault="004C0A73" w:rsidP="004C0A73">
            <w:pPr>
              <w:rPr>
                <w:rFonts w:eastAsia="Calibri"/>
                <w:lang w:eastAsia="en-US"/>
              </w:rPr>
            </w:pPr>
            <w:r w:rsidRPr="003D407F">
              <w:rPr>
                <w:rFonts w:eastAsia="Calibri"/>
                <w:lang w:eastAsia="en-US"/>
              </w:rPr>
              <w:t>8. Cita informācija</w:t>
            </w:r>
          </w:p>
        </w:tc>
        <w:tc>
          <w:tcPr>
            <w:tcW w:w="4013" w:type="pct"/>
            <w:gridSpan w:val="7"/>
            <w:tcBorders>
              <w:bottom w:val="nil"/>
              <w:right w:val="nil"/>
            </w:tcBorders>
            <w:hideMark/>
          </w:tcPr>
          <w:p w14:paraId="3EC22F3A" w14:textId="77777777" w:rsidR="004C0A73" w:rsidRPr="003D407F" w:rsidRDefault="002643FE" w:rsidP="002D316A">
            <w:pPr>
              <w:jc w:val="both"/>
              <w:rPr>
                <w:rFonts w:eastAsia="Calibri"/>
                <w:lang w:eastAsia="en-US"/>
              </w:rPr>
            </w:pPr>
            <w:r w:rsidRPr="003D407F">
              <w:rPr>
                <w:rFonts w:eastAsia="Calibri"/>
                <w:lang w:eastAsia="en-US"/>
              </w:rPr>
              <w:t>Nav</w:t>
            </w:r>
            <w:r w:rsidR="004A44E4" w:rsidRPr="003D407F">
              <w:rPr>
                <w:rFonts w:eastAsia="Calibri"/>
                <w:lang w:eastAsia="en-US"/>
              </w:rPr>
              <w:t>.</w:t>
            </w:r>
          </w:p>
        </w:tc>
      </w:tr>
    </w:tbl>
    <w:p w14:paraId="55364D05" w14:textId="77777777" w:rsidR="004C0A73" w:rsidRPr="003D407F" w:rsidRDefault="004C0A73" w:rsidP="00C53774">
      <w:pPr>
        <w:spacing w:before="120" w:after="120"/>
        <w:contextualSpacing/>
        <w:jc w:val="both"/>
        <w:rPr>
          <w:color w:val="000000"/>
          <w:lang w:eastAsia="en-US"/>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524"/>
      </w:tblGrid>
      <w:tr w:rsidR="000F7CFD" w:rsidRPr="003D407F" w14:paraId="65172AE6" w14:textId="77777777" w:rsidTr="00A434FB">
        <w:trPr>
          <w:trHeight w:val="421"/>
          <w:jc w:val="center"/>
        </w:trPr>
        <w:tc>
          <w:tcPr>
            <w:tcW w:w="9524" w:type="dxa"/>
            <w:vAlign w:val="center"/>
          </w:tcPr>
          <w:p w14:paraId="1F359162" w14:textId="77777777" w:rsidR="000F7CFD" w:rsidRPr="003D407F" w:rsidRDefault="000F7CFD" w:rsidP="000F7CFD">
            <w:pPr>
              <w:ind w:left="57" w:right="57"/>
              <w:jc w:val="center"/>
              <w:rPr>
                <w:b/>
                <w:bCs/>
              </w:rPr>
            </w:pPr>
            <w:r w:rsidRPr="003D407F">
              <w:rPr>
                <w:b/>
                <w:bCs/>
              </w:rPr>
              <w:t>IV. Tiesību akta projekta ietekme uz spēkā esošo tiesību normu sistēmu</w:t>
            </w:r>
          </w:p>
        </w:tc>
      </w:tr>
      <w:tr w:rsidR="000F7CFD" w:rsidRPr="003D407F" w14:paraId="5533056F" w14:textId="77777777" w:rsidTr="00A434FB">
        <w:trPr>
          <w:trHeight w:val="553"/>
          <w:jc w:val="center"/>
        </w:trPr>
        <w:tc>
          <w:tcPr>
            <w:tcW w:w="9524" w:type="dxa"/>
          </w:tcPr>
          <w:p w14:paraId="44D5B2A4" w14:textId="77777777" w:rsidR="000F7CFD" w:rsidRPr="003D407F" w:rsidRDefault="000F7CFD" w:rsidP="000F7CFD">
            <w:pPr>
              <w:ind w:left="57" w:right="57"/>
              <w:jc w:val="center"/>
            </w:pPr>
            <w:r w:rsidRPr="003D407F">
              <w:t>Projekts šo jomu neskar</w:t>
            </w:r>
          </w:p>
        </w:tc>
      </w:tr>
    </w:tbl>
    <w:p w14:paraId="21645495" w14:textId="77777777" w:rsidR="000F7CFD" w:rsidRPr="003D407F" w:rsidRDefault="000F7CFD" w:rsidP="000F7CFD">
      <w:pPr>
        <w:rPr>
          <w:color w:val="4F81BD"/>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524"/>
      </w:tblGrid>
      <w:tr w:rsidR="000F7CFD" w:rsidRPr="003D407F" w14:paraId="241E1807" w14:textId="77777777" w:rsidTr="00A434FB">
        <w:trPr>
          <w:trHeight w:val="421"/>
          <w:jc w:val="center"/>
        </w:trPr>
        <w:tc>
          <w:tcPr>
            <w:tcW w:w="9524" w:type="dxa"/>
            <w:vAlign w:val="center"/>
          </w:tcPr>
          <w:p w14:paraId="210DA921" w14:textId="77777777" w:rsidR="000F7CFD" w:rsidRPr="003D407F" w:rsidRDefault="000F7CFD" w:rsidP="000F7CFD">
            <w:pPr>
              <w:ind w:left="57" w:right="57"/>
              <w:jc w:val="center"/>
              <w:rPr>
                <w:b/>
                <w:bCs/>
              </w:rPr>
            </w:pPr>
            <w:r w:rsidRPr="003D407F">
              <w:rPr>
                <w:b/>
                <w:bCs/>
              </w:rPr>
              <w:t>V. Tiesību akta projekta atbilstība Latvijas Republikas starptautiskajām saistībām</w:t>
            </w:r>
          </w:p>
        </w:tc>
      </w:tr>
      <w:tr w:rsidR="000F7CFD" w:rsidRPr="003D407F" w14:paraId="78B67D84" w14:textId="77777777" w:rsidTr="00A434FB">
        <w:trPr>
          <w:trHeight w:val="553"/>
          <w:jc w:val="center"/>
        </w:trPr>
        <w:tc>
          <w:tcPr>
            <w:tcW w:w="9524" w:type="dxa"/>
          </w:tcPr>
          <w:p w14:paraId="318C917F" w14:textId="77777777" w:rsidR="000F7CFD" w:rsidRPr="003D407F" w:rsidRDefault="000F7CFD" w:rsidP="000F7CFD">
            <w:pPr>
              <w:ind w:left="170" w:right="83"/>
              <w:jc w:val="center"/>
            </w:pPr>
            <w:r w:rsidRPr="003D407F">
              <w:t>Projekts šo jomu neskar</w:t>
            </w:r>
          </w:p>
        </w:tc>
      </w:tr>
    </w:tbl>
    <w:p w14:paraId="0BFA1CA1" w14:textId="77777777" w:rsidR="000F7CFD" w:rsidRPr="003D407F" w:rsidRDefault="000F7CFD" w:rsidP="000F7CFD">
      <w:pPr>
        <w:rPr>
          <w:color w:val="4F81BD"/>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76"/>
        <w:gridCol w:w="2842"/>
        <w:gridCol w:w="6206"/>
      </w:tblGrid>
      <w:tr w:rsidR="000F7CFD" w:rsidRPr="003D407F" w14:paraId="610D371B" w14:textId="77777777" w:rsidTr="00A434FB">
        <w:trPr>
          <w:trHeight w:val="421"/>
          <w:jc w:val="center"/>
        </w:trPr>
        <w:tc>
          <w:tcPr>
            <w:tcW w:w="9524" w:type="dxa"/>
            <w:gridSpan w:val="3"/>
            <w:vAlign w:val="center"/>
          </w:tcPr>
          <w:p w14:paraId="152900B7" w14:textId="77777777" w:rsidR="000F7CFD" w:rsidRPr="003D407F" w:rsidRDefault="000F7CFD" w:rsidP="000F7CFD">
            <w:pPr>
              <w:ind w:left="57" w:right="57"/>
              <w:jc w:val="center"/>
              <w:rPr>
                <w:b/>
                <w:bCs/>
              </w:rPr>
            </w:pPr>
            <w:r w:rsidRPr="003D407F">
              <w:rPr>
                <w:b/>
                <w:bCs/>
              </w:rPr>
              <w:t>VI. Sabiedrības līdzdalība un komunikācijas aktivitātes</w:t>
            </w:r>
          </w:p>
        </w:tc>
      </w:tr>
      <w:tr w:rsidR="000F7CFD" w:rsidRPr="003D407F" w14:paraId="2AF218C9" w14:textId="77777777" w:rsidTr="00A434FB">
        <w:trPr>
          <w:trHeight w:val="553"/>
          <w:jc w:val="center"/>
        </w:trPr>
        <w:tc>
          <w:tcPr>
            <w:tcW w:w="476" w:type="dxa"/>
          </w:tcPr>
          <w:p w14:paraId="530803B7" w14:textId="77777777" w:rsidR="000F7CFD" w:rsidRPr="003D407F" w:rsidRDefault="000F7CFD" w:rsidP="000F7CFD">
            <w:pPr>
              <w:ind w:left="57" w:right="57"/>
              <w:jc w:val="both"/>
              <w:rPr>
                <w:bCs/>
              </w:rPr>
            </w:pPr>
            <w:r w:rsidRPr="003D407F">
              <w:rPr>
                <w:bCs/>
              </w:rPr>
              <w:t>1.</w:t>
            </w:r>
          </w:p>
        </w:tc>
        <w:tc>
          <w:tcPr>
            <w:tcW w:w="2842" w:type="dxa"/>
          </w:tcPr>
          <w:p w14:paraId="75835573" w14:textId="77777777" w:rsidR="000F7CFD" w:rsidRPr="003D407F" w:rsidRDefault="000F7CFD" w:rsidP="000F7CFD">
            <w:pPr>
              <w:tabs>
                <w:tab w:val="left" w:pos="170"/>
              </w:tabs>
              <w:ind w:left="57" w:right="57"/>
            </w:pPr>
            <w:r w:rsidRPr="003D407F">
              <w:t>Plānotās sabiedrības līdzdalības un komunikācijas aktivitātes saistībā ar projektu</w:t>
            </w:r>
          </w:p>
        </w:tc>
        <w:tc>
          <w:tcPr>
            <w:tcW w:w="6206" w:type="dxa"/>
          </w:tcPr>
          <w:p w14:paraId="4A72120A" w14:textId="37103FBC" w:rsidR="00046C60" w:rsidRPr="003D407F" w:rsidRDefault="00046C60" w:rsidP="000F7CFD">
            <w:pPr>
              <w:ind w:left="170" w:right="83"/>
              <w:jc w:val="both"/>
            </w:pPr>
            <w:bookmarkStart w:id="5" w:name="p61"/>
            <w:bookmarkEnd w:id="5"/>
            <w:r w:rsidRPr="003D407F">
              <w:t>Saskaņā ar Ministru kabineta 2009. gada 25. augusta noteikumu Nr. 970 „Sabiedrības līdzdalības kārtība attīstības plānošanas procesā” 7.4.</w:t>
            </w:r>
            <w:r w:rsidR="004A44E4" w:rsidRPr="003D407F">
              <w:rPr>
                <w:vertAlign w:val="superscript"/>
              </w:rPr>
              <w:t>1</w:t>
            </w:r>
            <w:r w:rsidR="004A44E4" w:rsidRPr="003D407F">
              <w:t> </w:t>
            </w:r>
            <w:r w:rsidRPr="003D407F">
              <w:t>apakšpunktu sabiedrības pārstāvji ir aicināti līdzdarboties, rakstiski sniedzot viedokli par noteikumu projektu.</w:t>
            </w:r>
          </w:p>
          <w:p w14:paraId="152AEDD1" w14:textId="77777777" w:rsidR="000F7CFD" w:rsidRPr="003D407F" w:rsidRDefault="000F7CFD" w:rsidP="000F7CFD">
            <w:pPr>
              <w:ind w:left="170" w:right="83"/>
              <w:jc w:val="both"/>
            </w:pPr>
            <w:r w:rsidRPr="003D407F">
              <w:t xml:space="preserve">Sabiedrības pārstāvji ir informēti par iespēju līdzdarboties, publicējot paziņojumu par līdzdalības procesu VARAM tīmekļvietnē </w:t>
            </w:r>
            <w:hyperlink r:id="rId9" w:history="1">
              <w:r w:rsidRPr="003D407F">
                <w:rPr>
                  <w:color w:val="0000FF"/>
                  <w:u w:val="single"/>
                </w:rPr>
                <w:t>www.varam.gov.lv</w:t>
              </w:r>
            </w:hyperlink>
            <w:r w:rsidRPr="003D407F">
              <w:t xml:space="preserve">. </w:t>
            </w:r>
          </w:p>
        </w:tc>
      </w:tr>
      <w:tr w:rsidR="000F7CFD" w:rsidRPr="003D407F" w14:paraId="517B791D" w14:textId="77777777" w:rsidTr="00A434FB">
        <w:trPr>
          <w:trHeight w:val="735"/>
          <w:jc w:val="center"/>
        </w:trPr>
        <w:tc>
          <w:tcPr>
            <w:tcW w:w="476" w:type="dxa"/>
          </w:tcPr>
          <w:p w14:paraId="24AD90CB" w14:textId="77777777" w:rsidR="000F7CFD" w:rsidRPr="003D407F" w:rsidRDefault="000F7CFD" w:rsidP="000F7CFD">
            <w:pPr>
              <w:ind w:left="57" w:right="57"/>
              <w:jc w:val="both"/>
              <w:rPr>
                <w:bCs/>
              </w:rPr>
            </w:pPr>
            <w:r w:rsidRPr="003D407F">
              <w:rPr>
                <w:bCs/>
              </w:rPr>
              <w:t>2.</w:t>
            </w:r>
          </w:p>
        </w:tc>
        <w:tc>
          <w:tcPr>
            <w:tcW w:w="2842" w:type="dxa"/>
          </w:tcPr>
          <w:p w14:paraId="319870F2" w14:textId="77777777" w:rsidR="000F7CFD" w:rsidRPr="003D407F" w:rsidRDefault="000F7CFD" w:rsidP="000F7CFD">
            <w:pPr>
              <w:ind w:left="57" w:right="57"/>
            </w:pPr>
            <w:r w:rsidRPr="003D407F">
              <w:t>Sabiedrības līdzdalība projekta izstrādē</w:t>
            </w:r>
          </w:p>
        </w:tc>
        <w:tc>
          <w:tcPr>
            <w:tcW w:w="6206" w:type="dxa"/>
          </w:tcPr>
          <w:p w14:paraId="4031CC68" w14:textId="77777777" w:rsidR="000F7CFD" w:rsidRPr="003D407F" w:rsidRDefault="007F6013" w:rsidP="00046C60">
            <w:pPr>
              <w:ind w:left="170" w:right="83"/>
              <w:jc w:val="both"/>
            </w:pPr>
            <w:bookmarkStart w:id="6" w:name="p62"/>
            <w:bookmarkEnd w:id="6"/>
            <w:r w:rsidRPr="003D407F">
              <w:t>Likum</w:t>
            </w:r>
            <w:r w:rsidR="000F7CFD" w:rsidRPr="003D407F">
              <w:t xml:space="preserve">projekts </w:t>
            </w:r>
            <w:r w:rsidR="00554E87" w:rsidRPr="003D407F">
              <w:t xml:space="preserve">un tā anotācija tiks </w:t>
            </w:r>
            <w:r w:rsidR="000F7CFD" w:rsidRPr="003D407F">
              <w:t>ievietot</w:t>
            </w:r>
            <w:r w:rsidR="00554E87" w:rsidRPr="003D407F">
              <w:t xml:space="preserve">a </w:t>
            </w:r>
            <w:r w:rsidR="000F7CFD" w:rsidRPr="003D407F">
              <w:t xml:space="preserve">VARAM tīmekļvietnē </w:t>
            </w:r>
            <w:hyperlink r:id="rId10" w:history="1">
              <w:r w:rsidR="000F7CFD" w:rsidRPr="003D407F">
                <w:rPr>
                  <w:color w:val="0000FF"/>
                  <w:u w:val="single"/>
                </w:rPr>
                <w:t>www.varam.gov.lv</w:t>
              </w:r>
            </w:hyperlink>
            <w:r w:rsidR="00554E87" w:rsidRPr="003D407F">
              <w:rPr>
                <w:color w:val="000000"/>
              </w:rPr>
              <w:t xml:space="preserve"> sadaļā </w:t>
            </w:r>
            <w:r w:rsidR="00554E87" w:rsidRPr="003D407F">
              <w:rPr>
                <w:rFonts w:eastAsia="Calibri"/>
                <w:lang w:eastAsia="en-US"/>
              </w:rPr>
              <w:t>“</w:t>
            </w:r>
            <w:r w:rsidR="00554E87" w:rsidRPr="003D407F">
              <w:rPr>
                <w:color w:val="000000"/>
              </w:rPr>
              <w:t>Sabiedrības līdzdalība</w:t>
            </w:r>
            <w:r w:rsidR="00046C60" w:rsidRPr="003D407F">
              <w:rPr>
                <w:color w:val="000000"/>
              </w:rPr>
              <w:t xml:space="preserve">” un </w:t>
            </w:r>
            <w:r w:rsidR="00046C60" w:rsidRPr="003D407F">
              <w:t xml:space="preserve">Valsts kancelejas tīmekļa vietnē </w:t>
            </w:r>
            <w:hyperlink r:id="rId11" w:history="1">
              <w:r w:rsidR="00046C60" w:rsidRPr="003D407F">
                <w:rPr>
                  <w:rStyle w:val="Hyperlink"/>
                </w:rPr>
                <w:t>http://www.mk.gov.lv</w:t>
              </w:r>
            </w:hyperlink>
            <w:r w:rsidR="00046C60" w:rsidRPr="003D407F">
              <w:t xml:space="preserve"> </w:t>
            </w:r>
          </w:p>
        </w:tc>
      </w:tr>
      <w:tr w:rsidR="000F7CFD" w:rsidRPr="003D407F" w14:paraId="218E785E" w14:textId="77777777" w:rsidTr="00A434FB">
        <w:trPr>
          <w:trHeight w:val="476"/>
          <w:jc w:val="center"/>
        </w:trPr>
        <w:tc>
          <w:tcPr>
            <w:tcW w:w="476" w:type="dxa"/>
          </w:tcPr>
          <w:p w14:paraId="08E22461" w14:textId="77777777" w:rsidR="000F7CFD" w:rsidRPr="003D407F" w:rsidRDefault="000F7CFD" w:rsidP="000F7CFD">
            <w:pPr>
              <w:ind w:left="57" w:right="57"/>
              <w:jc w:val="both"/>
              <w:rPr>
                <w:bCs/>
              </w:rPr>
            </w:pPr>
            <w:r w:rsidRPr="003D407F">
              <w:rPr>
                <w:bCs/>
              </w:rPr>
              <w:t>3.</w:t>
            </w:r>
          </w:p>
        </w:tc>
        <w:tc>
          <w:tcPr>
            <w:tcW w:w="2842" w:type="dxa"/>
          </w:tcPr>
          <w:p w14:paraId="669A64B8" w14:textId="77777777" w:rsidR="000F7CFD" w:rsidRPr="003D407F" w:rsidRDefault="000F7CFD" w:rsidP="000F7CFD">
            <w:pPr>
              <w:ind w:left="57" w:right="57"/>
            </w:pPr>
            <w:r w:rsidRPr="003D407F">
              <w:t>Sabiedrības līdzdalības rezultāti</w:t>
            </w:r>
          </w:p>
        </w:tc>
        <w:tc>
          <w:tcPr>
            <w:tcW w:w="6206" w:type="dxa"/>
          </w:tcPr>
          <w:p w14:paraId="4C16CB9F" w14:textId="77777777" w:rsidR="000F7CFD" w:rsidRPr="003D407F" w:rsidRDefault="00D653C4" w:rsidP="00CA579B">
            <w:pPr>
              <w:shd w:val="clear" w:color="auto" w:fill="FFFFFF"/>
              <w:ind w:left="221" w:right="83"/>
              <w:jc w:val="both"/>
            </w:pPr>
            <w:r w:rsidRPr="003D407F">
              <w:t>Sadaļa tiks precizēta atbilstoši sabiedrības līdzdalības rezultātiem.</w:t>
            </w:r>
          </w:p>
        </w:tc>
      </w:tr>
      <w:tr w:rsidR="000F7CFD" w:rsidRPr="003D407F" w14:paraId="3436C32D" w14:textId="77777777" w:rsidTr="00A434FB">
        <w:trPr>
          <w:trHeight w:val="274"/>
          <w:jc w:val="center"/>
        </w:trPr>
        <w:tc>
          <w:tcPr>
            <w:tcW w:w="476" w:type="dxa"/>
          </w:tcPr>
          <w:p w14:paraId="71AC6D4F" w14:textId="77777777" w:rsidR="000F7CFD" w:rsidRPr="003D407F" w:rsidRDefault="000F7CFD" w:rsidP="000F7CFD">
            <w:pPr>
              <w:ind w:left="57" w:right="57"/>
              <w:jc w:val="both"/>
              <w:rPr>
                <w:bCs/>
              </w:rPr>
            </w:pPr>
            <w:r w:rsidRPr="003D407F">
              <w:rPr>
                <w:bCs/>
              </w:rPr>
              <w:t>4.</w:t>
            </w:r>
          </w:p>
        </w:tc>
        <w:tc>
          <w:tcPr>
            <w:tcW w:w="2842" w:type="dxa"/>
          </w:tcPr>
          <w:p w14:paraId="7EEA749E" w14:textId="77777777" w:rsidR="000F7CFD" w:rsidRPr="003D407F" w:rsidRDefault="000F7CFD" w:rsidP="000F7CFD">
            <w:pPr>
              <w:ind w:left="57" w:right="57"/>
            </w:pPr>
            <w:r w:rsidRPr="003D407F">
              <w:t>Cita informācija</w:t>
            </w:r>
          </w:p>
        </w:tc>
        <w:tc>
          <w:tcPr>
            <w:tcW w:w="6206" w:type="dxa"/>
          </w:tcPr>
          <w:p w14:paraId="0388DA99" w14:textId="77777777" w:rsidR="000F7CFD" w:rsidRPr="003D407F" w:rsidRDefault="000F7CFD" w:rsidP="00CA579B">
            <w:pPr>
              <w:ind w:left="221" w:right="83"/>
              <w:jc w:val="both"/>
            </w:pPr>
            <w:r w:rsidRPr="003D407F">
              <w:t xml:space="preserve">Nav. </w:t>
            </w:r>
          </w:p>
        </w:tc>
      </w:tr>
    </w:tbl>
    <w:p w14:paraId="33EA538A" w14:textId="77777777" w:rsidR="000F7CFD" w:rsidRPr="003D407F" w:rsidRDefault="000F7CFD" w:rsidP="000F7CFD">
      <w:pPr>
        <w:rPr>
          <w:color w:val="4F81BD"/>
        </w:rPr>
      </w:pPr>
    </w:p>
    <w:tbl>
      <w:tblPr>
        <w:tblW w:w="5194" w:type="pct"/>
        <w:tblInd w:w="-17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27"/>
        <w:gridCol w:w="3478"/>
        <w:gridCol w:w="5642"/>
      </w:tblGrid>
      <w:tr w:rsidR="00316B53" w:rsidRPr="003D407F" w14:paraId="1E4DA7E9" w14:textId="77777777" w:rsidTr="00100271">
        <w:trPr>
          <w:trHeight w:val="365"/>
        </w:trPr>
        <w:tc>
          <w:tcPr>
            <w:tcW w:w="9444" w:type="dxa"/>
            <w:gridSpan w:val="3"/>
            <w:tcBorders>
              <w:top w:val="single" w:sz="6" w:space="0" w:color="auto"/>
              <w:left w:val="single" w:sz="6" w:space="0" w:color="auto"/>
              <w:bottom w:val="single" w:sz="6" w:space="0" w:color="auto"/>
              <w:right w:val="single" w:sz="6" w:space="0" w:color="auto"/>
            </w:tcBorders>
          </w:tcPr>
          <w:p w14:paraId="3F93A5D5" w14:textId="77777777" w:rsidR="00316B53" w:rsidRPr="003D407F" w:rsidRDefault="00316B53" w:rsidP="00853765">
            <w:pPr>
              <w:jc w:val="center"/>
              <w:rPr>
                <w:b/>
                <w:color w:val="000000"/>
              </w:rPr>
            </w:pPr>
            <w:r w:rsidRPr="003D407F">
              <w:rPr>
                <w:b/>
                <w:color w:val="000000"/>
              </w:rPr>
              <w:t>VII. Tiesību akta projekta izpildes nodrošināšana un tās ietekme uz institūcijām</w:t>
            </w:r>
          </w:p>
        </w:tc>
      </w:tr>
      <w:tr w:rsidR="00316B53" w:rsidRPr="003D407F" w14:paraId="5315EAF0" w14:textId="77777777" w:rsidTr="00100271">
        <w:tc>
          <w:tcPr>
            <w:tcW w:w="516" w:type="dxa"/>
            <w:tcBorders>
              <w:top w:val="single" w:sz="6" w:space="0" w:color="auto"/>
              <w:left w:val="single" w:sz="6" w:space="0" w:color="auto"/>
              <w:bottom w:val="single" w:sz="6" w:space="0" w:color="auto"/>
              <w:right w:val="single" w:sz="6" w:space="0" w:color="auto"/>
            </w:tcBorders>
          </w:tcPr>
          <w:p w14:paraId="242F4CB8" w14:textId="77777777" w:rsidR="00316B53" w:rsidRPr="003D407F" w:rsidRDefault="00316B53" w:rsidP="00853765">
            <w:pPr>
              <w:spacing w:before="100" w:beforeAutospacing="1" w:after="100" w:afterAutospacing="1"/>
              <w:jc w:val="both"/>
              <w:rPr>
                <w:color w:val="000000"/>
              </w:rPr>
            </w:pPr>
            <w:r w:rsidRPr="003D407F">
              <w:rPr>
                <w:color w:val="000000"/>
              </w:rPr>
              <w:t>1.</w:t>
            </w:r>
          </w:p>
        </w:tc>
        <w:tc>
          <w:tcPr>
            <w:tcW w:w="3405" w:type="dxa"/>
            <w:tcBorders>
              <w:top w:val="single" w:sz="6" w:space="0" w:color="auto"/>
              <w:left w:val="single" w:sz="6" w:space="0" w:color="auto"/>
              <w:bottom w:val="single" w:sz="6" w:space="0" w:color="auto"/>
              <w:right w:val="single" w:sz="6" w:space="0" w:color="auto"/>
            </w:tcBorders>
          </w:tcPr>
          <w:p w14:paraId="459EF5BA" w14:textId="77777777" w:rsidR="00316B53" w:rsidRPr="003D407F" w:rsidRDefault="00316B53" w:rsidP="00853765">
            <w:pPr>
              <w:spacing w:before="100" w:beforeAutospacing="1" w:after="100" w:afterAutospacing="1"/>
              <w:jc w:val="both"/>
              <w:rPr>
                <w:color w:val="000000"/>
              </w:rPr>
            </w:pPr>
            <w:r w:rsidRPr="003D407F">
              <w:rPr>
                <w:color w:val="000000"/>
              </w:rPr>
              <w:t>Projekta izpildē iesaistītās institūcijas</w:t>
            </w:r>
          </w:p>
        </w:tc>
        <w:tc>
          <w:tcPr>
            <w:tcW w:w="5523" w:type="dxa"/>
            <w:tcBorders>
              <w:top w:val="single" w:sz="6" w:space="0" w:color="auto"/>
              <w:left w:val="single" w:sz="6" w:space="0" w:color="auto"/>
              <w:bottom w:val="single" w:sz="6" w:space="0" w:color="auto"/>
              <w:right w:val="single" w:sz="6" w:space="0" w:color="auto"/>
            </w:tcBorders>
          </w:tcPr>
          <w:p w14:paraId="7E45B3F6" w14:textId="77777777" w:rsidR="004861C8" w:rsidRPr="003D407F" w:rsidRDefault="00453DAD" w:rsidP="002643FE">
            <w:pPr>
              <w:spacing w:before="120"/>
              <w:jc w:val="both"/>
              <w:rPr>
                <w:color w:val="000000"/>
              </w:rPr>
            </w:pPr>
            <w:r w:rsidRPr="003D407F">
              <w:rPr>
                <w:color w:val="000000"/>
              </w:rPr>
              <w:t>VARAM</w:t>
            </w:r>
            <w:r w:rsidR="00343EE6" w:rsidRPr="003D407F">
              <w:rPr>
                <w:color w:val="000000"/>
              </w:rPr>
              <w:t>,</w:t>
            </w:r>
            <w:r w:rsidR="005E3103" w:rsidRPr="003D407F">
              <w:rPr>
                <w:color w:val="000000"/>
              </w:rPr>
              <w:t xml:space="preserve"> Dabas aizsardzības pārvalde</w:t>
            </w:r>
            <w:r w:rsidR="002643FE" w:rsidRPr="003D407F">
              <w:rPr>
                <w:color w:val="000000"/>
              </w:rPr>
              <w:t>.</w:t>
            </w:r>
          </w:p>
        </w:tc>
      </w:tr>
      <w:tr w:rsidR="00316B53" w:rsidRPr="003D407F" w14:paraId="53ABFF37" w14:textId="77777777" w:rsidTr="00100271">
        <w:tc>
          <w:tcPr>
            <w:tcW w:w="516" w:type="dxa"/>
            <w:tcBorders>
              <w:top w:val="single" w:sz="6" w:space="0" w:color="auto"/>
              <w:left w:val="single" w:sz="6" w:space="0" w:color="auto"/>
              <w:bottom w:val="single" w:sz="6" w:space="0" w:color="auto"/>
              <w:right w:val="single" w:sz="6" w:space="0" w:color="auto"/>
            </w:tcBorders>
          </w:tcPr>
          <w:p w14:paraId="0AE2DBB9" w14:textId="77777777" w:rsidR="00316B53" w:rsidRPr="003D407F" w:rsidRDefault="00316B53" w:rsidP="00853765">
            <w:pPr>
              <w:spacing w:before="100" w:beforeAutospacing="1" w:after="100" w:afterAutospacing="1"/>
              <w:jc w:val="both"/>
            </w:pPr>
            <w:r w:rsidRPr="003D407F">
              <w:t>2.</w:t>
            </w:r>
          </w:p>
        </w:tc>
        <w:tc>
          <w:tcPr>
            <w:tcW w:w="3405" w:type="dxa"/>
            <w:tcBorders>
              <w:top w:val="single" w:sz="6" w:space="0" w:color="auto"/>
              <w:left w:val="single" w:sz="6" w:space="0" w:color="auto"/>
              <w:bottom w:val="single" w:sz="6" w:space="0" w:color="auto"/>
              <w:right w:val="single" w:sz="6" w:space="0" w:color="auto"/>
            </w:tcBorders>
          </w:tcPr>
          <w:p w14:paraId="3C13F637" w14:textId="77777777" w:rsidR="00F224A8" w:rsidRPr="003D407F" w:rsidRDefault="00316B53" w:rsidP="00F224A8">
            <w:pPr>
              <w:spacing w:before="100" w:beforeAutospacing="1" w:after="100" w:afterAutospacing="1"/>
              <w:jc w:val="both"/>
            </w:pPr>
            <w:r w:rsidRPr="003D407F">
              <w:t>Projekta izpildes ietekme uz pārvaldes funkcijām</w:t>
            </w:r>
            <w:r w:rsidR="00D06436" w:rsidRPr="003D407F">
              <w:t xml:space="preserve"> un institucionālo struktūru.</w:t>
            </w:r>
          </w:p>
          <w:p w14:paraId="64D963AF" w14:textId="77777777" w:rsidR="00D06436" w:rsidRPr="003D407F" w:rsidRDefault="00D06436" w:rsidP="00F224A8">
            <w:pPr>
              <w:spacing w:before="100" w:beforeAutospacing="1" w:after="100" w:afterAutospacing="1"/>
              <w:jc w:val="both"/>
            </w:pPr>
            <w:r w:rsidRPr="003D407F">
              <w:t>Jaunu institūciju izveide, esošo institūciju likvidācija vai reorganizācija, to ietekme uz institūcijas cilvēkresursiem</w:t>
            </w:r>
          </w:p>
        </w:tc>
        <w:tc>
          <w:tcPr>
            <w:tcW w:w="5523" w:type="dxa"/>
            <w:tcBorders>
              <w:top w:val="single" w:sz="6" w:space="0" w:color="auto"/>
              <w:left w:val="single" w:sz="6" w:space="0" w:color="auto"/>
              <w:bottom w:val="single" w:sz="6" w:space="0" w:color="auto"/>
              <w:right w:val="single" w:sz="6" w:space="0" w:color="auto"/>
            </w:tcBorders>
          </w:tcPr>
          <w:p w14:paraId="02D22A43" w14:textId="77777777" w:rsidR="00316B53" w:rsidRPr="003D407F" w:rsidRDefault="00540DB1" w:rsidP="00645D6D">
            <w:pPr>
              <w:jc w:val="both"/>
            </w:pPr>
            <w:r w:rsidRPr="003D407F">
              <w:t> Projekts šo jomu neskar</w:t>
            </w:r>
            <w:r w:rsidR="00AC0AB4" w:rsidRPr="003D407F">
              <w:t>.</w:t>
            </w:r>
          </w:p>
        </w:tc>
      </w:tr>
      <w:tr w:rsidR="00316B53" w:rsidRPr="003D407F" w14:paraId="27B780CF" w14:textId="77777777" w:rsidTr="00100271">
        <w:tc>
          <w:tcPr>
            <w:tcW w:w="516" w:type="dxa"/>
            <w:tcBorders>
              <w:top w:val="single" w:sz="6" w:space="0" w:color="auto"/>
              <w:left w:val="single" w:sz="6" w:space="0" w:color="auto"/>
              <w:bottom w:val="single" w:sz="6" w:space="0" w:color="auto"/>
              <w:right w:val="single" w:sz="6" w:space="0" w:color="auto"/>
            </w:tcBorders>
          </w:tcPr>
          <w:p w14:paraId="086AC7A3" w14:textId="77777777" w:rsidR="00316B53" w:rsidRPr="003D407F" w:rsidRDefault="00011AA0" w:rsidP="00853765">
            <w:pPr>
              <w:spacing w:before="100" w:beforeAutospacing="1" w:after="100" w:afterAutospacing="1"/>
              <w:jc w:val="both"/>
              <w:rPr>
                <w:color w:val="000000"/>
              </w:rPr>
            </w:pPr>
            <w:r w:rsidRPr="003D407F">
              <w:rPr>
                <w:color w:val="000000"/>
              </w:rPr>
              <w:t>3</w:t>
            </w:r>
            <w:r w:rsidR="00316B53" w:rsidRPr="003D407F">
              <w:rPr>
                <w:color w:val="000000"/>
              </w:rPr>
              <w:t>.</w:t>
            </w:r>
          </w:p>
        </w:tc>
        <w:tc>
          <w:tcPr>
            <w:tcW w:w="3405" w:type="dxa"/>
            <w:tcBorders>
              <w:top w:val="single" w:sz="6" w:space="0" w:color="auto"/>
              <w:left w:val="single" w:sz="6" w:space="0" w:color="auto"/>
              <w:bottom w:val="single" w:sz="6" w:space="0" w:color="auto"/>
              <w:right w:val="single" w:sz="6" w:space="0" w:color="auto"/>
            </w:tcBorders>
          </w:tcPr>
          <w:p w14:paraId="03797CDA" w14:textId="77777777" w:rsidR="00316B53" w:rsidRPr="003D407F" w:rsidRDefault="00316B53" w:rsidP="00853765">
            <w:pPr>
              <w:spacing w:before="100" w:beforeAutospacing="1" w:after="100" w:afterAutospacing="1"/>
              <w:jc w:val="both"/>
              <w:rPr>
                <w:color w:val="000000"/>
              </w:rPr>
            </w:pPr>
            <w:r w:rsidRPr="003D407F">
              <w:rPr>
                <w:color w:val="000000"/>
              </w:rPr>
              <w:t>Cita informācija</w:t>
            </w:r>
          </w:p>
        </w:tc>
        <w:tc>
          <w:tcPr>
            <w:tcW w:w="5523" w:type="dxa"/>
            <w:tcBorders>
              <w:top w:val="single" w:sz="6" w:space="0" w:color="auto"/>
              <w:left w:val="single" w:sz="6" w:space="0" w:color="auto"/>
              <w:bottom w:val="single" w:sz="6" w:space="0" w:color="auto"/>
              <w:right w:val="single" w:sz="6" w:space="0" w:color="auto"/>
            </w:tcBorders>
          </w:tcPr>
          <w:p w14:paraId="66B7795B" w14:textId="77777777" w:rsidR="00316B53" w:rsidRPr="003D407F" w:rsidRDefault="00996761" w:rsidP="00853765">
            <w:pPr>
              <w:spacing w:before="100" w:beforeAutospacing="1" w:after="100" w:afterAutospacing="1"/>
              <w:jc w:val="both"/>
              <w:rPr>
                <w:color w:val="000000"/>
              </w:rPr>
            </w:pPr>
            <w:r w:rsidRPr="003D407F">
              <w:rPr>
                <w:color w:val="000000"/>
              </w:rPr>
              <w:t>Nav</w:t>
            </w:r>
            <w:r w:rsidR="004A44E4" w:rsidRPr="003D407F">
              <w:rPr>
                <w:color w:val="000000"/>
              </w:rPr>
              <w:t>.</w:t>
            </w:r>
          </w:p>
        </w:tc>
      </w:tr>
    </w:tbl>
    <w:p w14:paraId="45D55C7E" w14:textId="77777777" w:rsidR="009938AF" w:rsidRPr="003D407F" w:rsidRDefault="009938AF" w:rsidP="00587CE5">
      <w:pPr>
        <w:spacing w:before="120" w:after="120"/>
        <w:jc w:val="both"/>
        <w:rPr>
          <w:color w:val="000000"/>
          <w:lang w:eastAsia="en-US"/>
        </w:rPr>
      </w:pPr>
    </w:p>
    <w:p w14:paraId="254A18B4" w14:textId="77777777" w:rsidR="009938AF" w:rsidRPr="003D407F" w:rsidRDefault="009938AF" w:rsidP="001F203B">
      <w:pPr>
        <w:jc w:val="both"/>
      </w:pPr>
    </w:p>
    <w:p w14:paraId="70650B7D" w14:textId="77777777" w:rsidR="003D407F" w:rsidRPr="003D407F" w:rsidRDefault="003D407F" w:rsidP="001F203B">
      <w:pPr>
        <w:jc w:val="both"/>
      </w:pPr>
    </w:p>
    <w:p w14:paraId="26A27D72" w14:textId="77777777" w:rsidR="004A44E4" w:rsidRPr="003D407F" w:rsidRDefault="00343EE6" w:rsidP="00343EE6">
      <w:pPr>
        <w:jc w:val="both"/>
        <w:rPr>
          <w:ins w:id="7" w:author="Dmitrijs Dmitrijevs" w:date="2018-03-02T14:04:00Z"/>
        </w:rPr>
      </w:pPr>
      <w:r w:rsidRPr="003D407F">
        <w:t xml:space="preserve">Vides aizsardzības un reģionālās </w:t>
      </w:r>
    </w:p>
    <w:p w14:paraId="42B33FE7" w14:textId="48AF1194" w:rsidR="00C051C9" w:rsidRPr="003D407F" w:rsidRDefault="00343EE6" w:rsidP="00343EE6">
      <w:pPr>
        <w:jc w:val="both"/>
      </w:pPr>
      <w:r w:rsidRPr="003D407F">
        <w:t>attīstības</w:t>
      </w:r>
      <w:r w:rsidR="00C051C9" w:rsidRPr="003D407F">
        <w:t xml:space="preserve"> ministr</w:t>
      </w:r>
      <w:r w:rsidR="001F203B" w:rsidRPr="003D407F">
        <w:t>s</w:t>
      </w:r>
      <w:r w:rsidR="00C051C9" w:rsidRPr="003D407F">
        <w:t xml:space="preserve"> </w:t>
      </w:r>
      <w:r w:rsidR="00C53774" w:rsidRPr="003D407F">
        <w:tab/>
      </w:r>
      <w:r w:rsidR="00C53774" w:rsidRPr="003D407F">
        <w:tab/>
      </w:r>
      <w:r w:rsidR="004A44E4" w:rsidRPr="003D407F">
        <w:tab/>
      </w:r>
      <w:r w:rsidR="004A44E4" w:rsidRPr="003D407F">
        <w:tab/>
      </w:r>
      <w:r w:rsidR="004A44E4" w:rsidRPr="003D407F">
        <w:tab/>
      </w:r>
      <w:r w:rsidR="004A44E4" w:rsidRPr="003D407F">
        <w:tab/>
      </w:r>
      <w:r w:rsidR="004A44E4" w:rsidRPr="003D407F">
        <w:tab/>
      </w:r>
      <w:r w:rsidR="004A44E4" w:rsidRPr="003D407F">
        <w:tab/>
      </w:r>
      <w:r w:rsidRPr="003D407F">
        <w:t>K.</w:t>
      </w:r>
      <w:r w:rsidR="004A44E4" w:rsidRPr="003D407F">
        <w:t> </w:t>
      </w:r>
      <w:r w:rsidRPr="003D407F">
        <w:t>Gerhards</w:t>
      </w:r>
    </w:p>
    <w:p w14:paraId="71A75150" w14:textId="77777777" w:rsidR="00C051C9" w:rsidRPr="003D407F" w:rsidRDefault="00C051C9" w:rsidP="002602CB">
      <w:pPr>
        <w:jc w:val="both"/>
      </w:pPr>
    </w:p>
    <w:p w14:paraId="3AE76672" w14:textId="77777777" w:rsidR="002602CB" w:rsidRPr="00FF4EB1" w:rsidRDefault="002602CB" w:rsidP="002602CB">
      <w:pPr>
        <w:jc w:val="both"/>
        <w:rPr>
          <w:sz w:val="28"/>
          <w:szCs w:val="28"/>
        </w:rPr>
      </w:pPr>
    </w:p>
    <w:p w14:paraId="5A51EAF8" w14:textId="77777777" w:rsidR="00FA3FDB" w:rsidRPr="003D407F" w:rsidRDefault="00316F74" w:rsidP="00D90273">
      <w:pPr>
        <w:jc w:val="both"/>
        <w:rPr>
          <w:sz w:val="22"/>
          <w:szCs w:val="22"/>
        </w:rPr>
      </w:pPr>
      <w:r w:rsidRPr="003D407F">
        <w:rPr>
          <w:sz w:val="22"/>
          <w:szCs w:val="22"/>
        </w:rPr>
        <w:t xml:space="preserve">    </w:t>
      </w:r>
      <w:r w:rsidR="006811D1" w:rsidRPr="003D407F">
        <w:rPr>
          <w:sz w:val="22"/>
          <w:szCs w:val="22"/>
        </w:rPr>
        <w:t xml:space="preserve"> </w:t>
      </w:r>
    </w:p>
    <w:p w14:paraId="7A3E17FE" w14:textId="77777777" w:rsidR="003D407F" w:rsidRPr="003D407F" w:rsidRDefault="002643FE" w:rsidP="00D90273">
      <w:pPr>
        <w:jc w:val="both"/>
        <w:rPr>
          <w:sz w:val="22"/>
          <w:szCs w:val="22"/>
        </w:rPr>
      </w:pPr>
      <w:r w:rsidRPr="003D407F">
        <w:rPr>
          <w:sz w:val="22"/>
          <w:szCs w:val="22"/>
        </w:rPr>
        <w:t>Seile</w:t>
      </w:r>
      <w:r w:rsidR="003D407F" w:rsidRPr="003D407F">
        <w:rPr>
          <w:sz w:val="22"/>
          <w:szCs w:val="22"/>
        </w:rPr>
        <w:t>,</w:t>
      </w:r>
      <w:r w:rsidR="00CA579B" w:rsidRPr="003D407F">
        <w:rPr>
          <w:sz w:val="22"/>
          <w:szCs w:val="22"/>
        </w:rPr>
        <w:t xml:space="preserve"> </w:t>
      </w:r>
    </w:p>
    <w:p w14:paraId="13B017D8" w14:textId="3B2B61E3" w:rsidR="00CA579B" w:rsidRPr="003D407F" w:rsidRDefault="00CA579B" w:rsidP="00D90273">
      <w:pPr>
        <w:jc w:val="both"/>
        <w:rPr>
          <w:sz w:val="22"/>
          <w:szCs w:val="22"/>
        </w:rPr>
      </w:pPr>
      <w:r w:rsidRPr="003D407F">
        <w:rPr>
          <w:sz w:val="22"/>
          <w:szCs w:val="22"/>
        </w:rPr>
        <w:t>67026</w:t>
      </w:r>
      <w:r w:rsidR="002643FE" w:rsidRPr="003D407F">
        <w:rPr>
          <w:sz w:val="22"/>
          <w:szCs w:val="22"/>
        </w:rPr>
        <w:t>484</w:t>
      </w:r>
    </w:p>
    <w:p w14:paraId="658F7496" w14:textId="77777777" w:rsidR="00CA579B" w:rsidRPr="003D407F" w:rsidRDefault="00C60678" w:rsidP="00D90273">
      <w:pPr>
        <w:jc w:val="both"/>
        <w:rPr>
          <w:sz w:val="20"/>
          <w:szCs w:val="20"/>
        </w:rPr>
      </w:pPr>
      <w:hyperlink r:id="rId12" w:history="1">
        <w:r w:rsidR="002643FE" w:rsidRPr="003D407F">
          <w:rPr>
            <w:rStyle w:val="Hyperlink"/>
            <w:color w:val="auto"/>
            <w:sz w:val="22"/>
            <w:szCs w:val="22"/>
            <w:u w:val="none"/>
          </w:rPr>
          <w:t>laura.seile@varam.gov.lv</w:t>
        </w:r>
      </w:hyperlink>
      <w:r w:rsidR="00CA579B" w:rsidRPr="003D407F">
        <w:rPr>
          <w:sz w:val="20"/>
          <w:szCs w:val="20"/>
        </w:rPr>
        <w:t xml:space="preserve"> </w:t>
      </w:r>
    </w:p>
    <w:sectPr w:rsidR="00CA579B" w:rsidRPr="003D407F" w:rsidSect="0088290A">
      <w:headerReference w:type="even" r:id="rId13"/>
      <w:headerReference w:type="default" r:id="rId14"/>
      <w:footerReference w:type="default" r:id="rId15"/>
      <w:footerReference w:type="first" r:id="rId16"/>
      <w:pgSz w:w="11906" w:h="16838"/>
      <w:pgMar w:top="851" w:right="1134" w:bottom="1134" w:left="1701" w:header="709" w:footer="425"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3A364F" w15:done="0"/>
  <w15:commentEx w15:paraId="444A583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CCA9CB" w14:textId="77777777" w:rsidR="004A3703" w:rsidRDefault="004A3703">
      <w:r>
        <w:separator/>
      </w:r>
    </w:p>
  </w:endnote>
  <w:endnote w:type="continuationSeparator" w:id="0">
    <w:p w14:paraId="77095052" w14:textId="77777777" w:rsidR="004A3703" w:rsidRDefault="004A3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08D5E" w14:textId="13FFD535" w:rsidR="000A0C96" w:rsidRPr="003D407F" w:rsidRDefault="00325FD6" w:rsidP="00325FD6">
    <w:pPr>
      <w:pStyle w:val="Footer"/>
      <w:rPr>
        <w:sz w:val="22"/>
        <w:szCs w:val="22"/>
      </w:rPr>
    </w:pPr>
    <w:r w:rsidRPr="003D407F">
      <w:rPr>
        <w:sz w:val="22"/>
        <w:szCs w:val="22"/>
      </w:rPr>
      <w:t>VARAMAnot_</w:t>
    </w:r>
    <w:r w:rsidR="00C60678">
      <w:rPr>
        <w:sz w:val="22"/>
        <w:szCs w:val="22"/>
      </w:rPr>
      <w:t>26</w:t>
    </w:r>
    <w:r w:rsidR="002643FE" w:rsidRPr="003D407F">
      <w:rPr>
        <w:sz w:val="22"/>
        <w:szCs w:val="22"/>
      </w:rPr>
      <w:t>0</w:t>
    </w:r>
    <w:r w:rsidR="003D407F" w:rsidRPr="003D407F">
      <w:rPr>
        <w:sz w:val="22"/>
        <w:szCs w:val="22"/>
      </w:rPr>
      <w:t>3</w:t>
    </w:r>
    <w:r w:rsidR="002643FE" w:rsidRPr="003D407F">
      <w:rPr>
        <w:sz w:val="22"/>
        <w:szCs w:val="22"/>
      </w:rPr>
      <w:t>18_DAP</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CA12D8" w14:textId="01114942" w:rsidR="008E332E" w:rsidRPr="002643FE" w:rsidRDefault="002643FE" w:rsidP="008E332E">
    <w:pPr>
      <w:pStyle w:val="Footer"/>
      <w:jc w:val="both"/>
    </w:pPr>
    <w:r w:rsidRPr="002643FE">
      <w:t>VARAMAnot_</w:t>
    </w:r>
    <w:r w:rsidR="00C60678">
      <w:t>26</w:t>
    </w:r>
    <w:r w:rsidR="003D407F" w:rsidRPr="002643FE">
      <w:t>0</w:t>
    </w:r>
    <w:r w:rsidR="003D407F">
      <w:t>3</w:t>
    </w:r>
    <w:r w:rsidR="003D407F" w:rsidRPr="002643FE">
      <w:t>18</w:t>
    </w:r>
    <w:r w:rsidRPr="002643FE">
      <w:t>_DAP</w:t>
    </w:r>
  </w:p>
  <w:p w14:paraId="7F41B56B" w14:textId="77777777" w:rsidR="000A0C96" w:rsidRPr="008E332E" w:rsidRDefault="000A0C96" w:rsidP="008E33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132EB0" w14:textId="77777777" w:rsidR="004A3703" w:rsidRDefault="004A3703">
      <w:r>
        <w:separator/>
      </w:r>
    </w:p>
  </w:footnote>
  <w:footnote w:type="continuationSeparator" w:id="0">
    <w:p w14:paraId="71C09B2C" w14:textId="77777777" w:rsidR="004A3703" w:rsidRDefault="004A37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AA5E3C" w14:textId="77777777" w:rsidR="000A0C96" w:rsidRDefault="000A0C96" w:rsidP="00B54BB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8EDFDA3" w14:textId="77777777" w:rsidR="000A0C96" w:rsidRDefault="000A0C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F08DB" w14:textId="77777777" w:rsidR="000A0C96" w:rsidRPr="007A7C68" w:rsidRDefault="000A0C96" w:rsidP="00B54BB1">
    <w:pPr>
      <w:pStyle w:val="Header"/>
      <w:framePr w:wrap="around" w:vAnchor="text" w:hAnchor="margin" w:xAlign="center" w:y="1"/>
      <w:rPr>
        <w:rStyle w:val="PageNumber"/>
        <w:sz w:val="28"/>
        <w:szCs w:val="28"/>
      </w:rPr>
    </w:pPr>
    <w:r w:rsidRPr="007A7C68">
      <w:rPr>
        <w:rStyle w:val="PageNumber"/>
        <w:sz w:val="28"/>
        <w:szCs w:val="28"/>
      </w:rPr>
      <w:fldChar w:fldCharType="begin"/>
    </w:r>
    <w:r w:rsidRPr="007A7C68">
      <w:rPr>
        <w:rStyle w:val="PageNumber"/>
        <w:sz w:val="28"/>
        <w:szCs w:val="28"/>
      </w:rPr>
      <w:instrText xml:space="preserve">PAGE  </w:instrText>
    </w:r>
    <w:r w:rsidRPr="007A7C68">
      <w:rPr>
        <w:rStyle w:val="PageNumber"/>
        <w:sz w:val="28"/>
        <w:szCs w:val="28"/>
      </w:rPr>
      <w:fldChar w:fldCharType="separate"/>
    </w:r>
    <w:r w:rsidR="00C60678">
      <w:rPr>
        <w:rStyle w:val="PageNumber"/>
        <w:noProof/>
        <w:sz w:val="28"/>
        <w:szCs w:val="28"/>
      </w:rPr>
      <w:t>3</w:t>
    </w:r>
    <w:r w:rsidRPr="007A7C68">
      <w:rPr>
        <w:rStyle w:val="PageNumber"/>
        <w:sz w:val="28"/>
        <w:szCs w:val="28"/>
      </w:rPr>
      <w:fldChar w:fldCharType="end"/>
    </w:r>
  </w:p>
  <w:p w14:paraId="625387DB" w14:textId="77777777" w:rsidR="000A0C96" w:rsidRDefault="000A0C96" w:rsidP="001E3FDC">
    <w:pPr>
      <w:pStyle w:val="Header"/>
    </w:pPr>
  </w:p>
  <w:p w14:paraId="398FD5A5" w14:textId="77777777" w:rsidR="00723B9E" w:rsidRDefault="00723B9E" w:rsidP="001E3F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2274F"/>
    <w:multiLevelType w:val="hybridMultilevel"/>
    <w:tmpl w:val="CD3AE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448EF"/>
    <w:multiLevelType w:val="hybridMultilevel"/>
    <w:tmpl w:val="F4C01494"/>
    <w:lvl w:ilvl="0" w:tplc="04260011">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nsid w:val="05CF0D27"/>
    <w:multiLevelType w:val="hybridMultilevel"/>
    <w:tmpl w:val="CDC811F2"/>
    <w:lvl w:ilvl="0" w:tplc="319A4FC6">
      <w:start w:val="1"/>
      <w:numFmt w:val="decimal"/>
      <w:lvlText w:val="%1)"/>
      <w:lvlJc w:val="left"/>
      <w:pPr>
        <w:tabs>
          <w:tab w:val="num" w:pos="1848"/>
        </w:tabs>
        <w:ind w:left="1848" w:hanging="1095"/>
      </w:pPr>
      <w:rPr>
        <w:rFonts w:hint="default"/>
      </w:rPr>
    </w:lvl>
    <w:lvl w:ilvl="1" w:tplc="04260019" w:tentative="1">
      <w:start w:val="1"/>
      <w:numFmt w:val="lowerLetter"/>
      <w:lvlText w:val="%2."/>
      <w:lvlJc w:val="left"/>
      <w:pPr>
        <w:tabs>
          <w:tab w:val="num" w:pos="1833"/>
        </w:tabs>
        <w:ind w:left="1833" w:hanging="360"/>
      </w:pPr>
    </w:lvl>
    <w:lvl w:ilvl="2" w:tplc="0426001B" w:tentative="1">
      <w:start w:val="1"/>
      <w:numFmt w:val="lowerRoman"/>
      <w:lvlText w:val="%3."/>
      <w:lvlJc w:val="right"/>
      <w:pPr>
        <w:tabs>
          <w:tab w:val="num" w:pos="2553"/>
        </w:tabs>
        <w:ind w:left="2553" w:hanging="180"/>
      </w:pPr>
    </w:lvl>
    <w:lvl w:ilvl="3" w:tplc="0426000F" w:tentative="1">
      <w:start w:val="1"/>
      <w:numFmt w:val="decimal"/>
      <w:lvlText w:val="%4."/>
      <w:lvlJc w:val="left"/>
      <w:pPr>
        <w:tabs>
          <w:tab w:val="num" w:pos="3273"/>
        </w:tabs>
        <w:ind w:left="3273" w:hanging="360"/>
      </w:pPr>
    </w:lvl>
    <w:lvl w:ilvl="4" w:tplc="04260019" w:tentative="1">
      <w:start w:val="1"/>
      <w:numFmt w:val="lowerLetter"/>
      <w:lvlText w:val="%5."/>
      <w:lvlJc w:val="left"/>
      <w:pPr>
        <w:tabs>
          <w:tab w:val="num" w:pos="3993"/>
        </w:tabs>
        <w:ind w:left="3993" w:hanging="360"/>
      </w:pPr>
    </w:lvl>
    <w:lvl w:ilvl="5" w:tplc="0426001B" w:tentative="1">
      <w:start w:val="1"/>
      <w:numFmt w:val="lowerRoman"/>
      <w:lvlText w:val="%6."/>
      <w:lvlJc w:val="right"/>
      <w:pPr>
        <w:tabs>
          <w:tab w:val="num" w:pos="4713"/>
        </w:tabs>
        <w:ind w:left="4713" w:hanging="180"/>
      </w:pPr>
    </w:lvl>
    <w:lvl w:ilvl="6" w:tplc="0426000F" w:tentative="1">
      <w:start w:val="1"/>
      <w:numFmt w:val="decimal"/>
      <w:lvlText w:val="%7."/>
      <w:lvlJc w:val="left"/>
      <w:pPr>
        <w:tabs>
          <w:tab w:val="num" w:pos="5433"/>
        </w:tabs>
        <w:ind w:left="5433" w:hanging="360"/>
      </w:pPr>
    </w:lvl>
    <w:lvl w:ilvl="7" w:tplc="04260019" w:tentative="1">
      <w:start w:val="1"/>
      <w:numFmt w:val="lowerLetter"/>
      <w:lvlText w:val="%8."/>
      <w:lvlJc w:val="left"/>
      <w:pPr>
        <w:tabs>
          <w:tab w:val="num" w:pos="6153"/>
        </w:tabs>
        <w:ind w:left="6153" w:hanging="360"/>
      </w:pPr>
    </w:lvl>
    <w:lvl w:ilvl="8" w:tplc="0426001B" w:tentative="1">
      <w:start w:val="1"/>
      <w:numFmt w:val="lowerRoman"/>
      <w:lvlText w:val="%9."/>
      <w:lvlJc w:val="right"/>
      <w:pPr>
        <w:tabs>
          <w:tab w:val="num" w:pos="6873"/>
        </w:tabs>
        <w:ind w:left="6873" w:hanging="180"/>
      </w:pPr>
    </w:lvl>
  </w:abstractNum>
  <w:abstractNum w:abstractNumId="3">
    <w:nsid w:val="06EC313B"/>
    <w:multiLevelType w:val="hybridMultilevel"/>
    <w:tmpl w:val="B4582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997441"/>
    <w:multiLevelType w:val="hybridMultilevel"/>
    <w:tmpl w:val="829C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4B0DBB"/>
    <w:multiLevelType w:val="hybridMultilevel"/>
    <w:tmpl w:val="34B44E6E"/>
    <w:lvl w:ilvl="0" w:tplc="19148EE4">
      <w:start w:val="16"/>
      <w:numFmt w:val="bullet"/>
      <w:lvlText w:val="-"/>
      <w:lvlJc w:val="left"/>
      <w:pPr>
        <w:tabs>
          <w:tab w:val="num" w:pos="1647"/>
        </w:tabs>
        <w:ind w:left="1647" w:hanging="915"/>
      </w:pPr>
      <w:rPr>
        <w:rFonts w:ascii="Times New Roman" w:eastAsia="Times New Roman" w:hAnsi="Times New Roman" w:cs="Times New Roman" w:hint="default"/>
      </w:rPr>
    </w:lvl>
    <w:lvl w:ilvl="1" w:tplc="04260003" w:tentative="1">
      <w:start w:val="1"/>
      <w:numFmt w:val="bullet"/>
      <w:lvlText w:val="o"/>
      <w:lvlJc w:val="left"/>
      <w:pPr>
        <w:tabs>
          <w:tab w:val="num" w:pos="1812"/>
        </w:tabs>
        <w:ind w:left="1812" w:hanging="360"/>
      </w:pPr>
      <w:rPr>
        <w:rFonts w:ascii="Courier New" w:hAnsi="Courier New" w:cs="Courier New" w:hint="default"/>
      </w:rPr>
    </w:lvl>
    <w:lvl w:ilvl="2" w:tplc="04260005" w:tentative="1">
      <w:start w:val="1"/>
      <w:numFmt w:val="bullet"/>
      <w:lvlText w:val=""/>
      <w:lvlJc w:val="left"/>
      <w:pPr>
        <w:tabs>
          <w:tab w:val="num" w:pos="2532"/>
        </w:tabs>
        <w:ind w:left="2532" w:hanging="360"/>
      </w:pPr>
      <w:rPr>
        <w:rFonts w:ascii="Wingdings" w:hAnsi="Wingdings" w:hint="default"/>
      </w:rPr>
    </w:lvl>
    <w:lvl w:ilvl="3" w:tplc="04260001" w:tentative="1">
      <w:start w:val="1"/>
      <w:numFmt w:val="bullet"/>
      <w:lvlText w:val=""/>
      <w:lvlJc w:val="left"/>
      <w:pPr>
        <w:tabs>
          <w:tab w:val="num" w:pos="3252"/>
        </w:tabs>
        <w:ind w:left="3252" w:hanging="360"/>
      </w:pPr>
      <w:rPr>
        <w:rFonts w:ascii="Symbol" w:hAnsi="Symbol" w:hint="default"/>
      </w:rPr>
    </w:lvl>
    <w:lvl w:ilvl="4" w:tplc="04260003" w:tentative="1">
      <w:start w:val="1"/>
      <w:numFmt w:val="bullet"/>
      <w:lvlText w:val="o"/>
      <w:lvlJc w:val="left"/>
      <w:pPr>
        <w:tabs>
          <w:tab w:val="num" w:pos="3972"/>
        </w:tabs>
        <w:ind w:left="3972" w:hanging="360"/>
      </w:pPr>
      <w:rPr>
        <w:rFonts w:ascii="Courier New" w:hAnsi="Courier New" w:cs="Courier New" w:hint="default"/>
      </w:rPr>
    </w:lvl>
    <w:lvl w:ilvl="5" w:tplc="04260005" w:tentative="1">
      <w:start w:val="1"/>
      <w:numFmt w:val="bullet"/>
      <w:lvlText w:val=""/>
      <w:lvlJc w:val="left"/>
      <w:pPr>
        <w:tabs>
          <w:tab w:val="num" w:pos="4692"/>
        </w:tabs>
        <w:ind w:left="4692" w:hanging="360"/>
      </w:pPr>
      <w:rPr>
        <w:rFonts w:ascii="Wingdings" w:hAnsi="Wingdings" w:hint="default"/>
      </w:rPr>
    </w:lvl>
    <w:lvl w:ilvl="6" w:tplc="04260001" w:tentative="1">
      <w:start w:val="1"/>
      <w:numFmt w:val="bullet"/>
      <w:lvlText w:val=""/>
      <w:lvlJc w:val="left"/>
      <w:pPr>
        <w:tabs>
          <w:tab w:val="num" w:pos="5412"/>
        </w:tabs>
        <w:ind w:left="5412" w:hanging="360"/>
      </w:pPr>
      <w:rPr>
        <w:rFonts w:ascii="Symbol" w:hAnsi="Symbol" w:hint="default"/>
      </w:rPr>
    </w:lvl>
    <w:lvl w:ilvl="7" w:tplc="04260003" w:tentative="1">
      <w:start w:val="1"/>
      <w:numFmt w:val="bullet"/>
      <w:lvlText w:val="o"/>
      <w:lvlJc w:val="left"/>
      <w:pPr>
        <w:tabs>
          <w:tab w:val="num" w:pos="6132"/>
        </w:tabs>
        <w:ind w:left="6132" w:hanging="360"/>
      </w:pPr>
      <w:rPr>
        <w:rFonts w:ascii="Courier New" w:hAnsi="Courier New" w:cs="Courier New" w:hint="default"/>
      </w:rPr>
    </w:lvl>
    <w:lvl w:ilvl="8" w:tplc="04260005" w:tentative="1">
      <w:start w:val="1"/>
      <w:numFmt w:val="bullet"/>
      <w:lvlText w:val=""/>
      <w:lvlJc w:val="left"/>
      <w:pPr>
        <w:tabs>
          <w:tab w:val="num" w:pos="6852"/>
        </w:tabs>
        <w:ind w:left="6852" w:hanging="360"/>
      </w:pPr>
      <w:rPr>
        <w:rFonts w:ascii="Wingdings" w:hAnsi="Wingdings" w:hint="default"/>
      </w:rPr>
    </w:lvl>
  </w:abstractNum>
  <w:abstractNum w:abstractNumId="6">
    <w:nsid w:val="0E865FE5"/>
    <w:multiLevelType w:val="hybridMultilevel"/>
    <w:tmpl w:val="C8BC8496"/>
    <w:lvl w:ilvl="0" w:tplc="3A30A468">
      <w:start w:val="2"/>
      <w:numFmt w:val="decimal"/>
      <w:lvlText w:val="%1."/>
      <w:lvlJc w:val="left"/>
      <w:pPr>
        <w:tabs>
          <w:tab w:val="num" w:pos="1113"/>
        </w:tabs>
        <w:ind w:left="1113" w:hanging="360"/>
      </w:pPr>
      <w:rPr>
        <w:rFonts w:hint="default"/>
      </w:rPr>
    </w:lvl>
    <w:lvl w:ilvl="1" w:tplc="04260019" w:tentative="1">
      <w:start w:val="1"/>
      <w:numFmt w:val="lowerLetter"/>
      <w:lvlText w:val="%2."/>
      <w:lvlJc w:val="left"/>
      <w:pPr>
        <w:tabs>
          <w:tab w:val="num" w:pos="1833"/>
        </w:tabs>
        <w:ind w:left="1833" w:hanging="360"/>
      </w:pPr>
    </w:lvl>
    <w:lvl w:ilvl="2" w:tplc="0426001B" w:tentative="1">
      <w:start w:val="1"/>
      <w:numFmt w:val="lowerRoman"/>
      <w:lvlText w:val="%3."/>
      <w:lvlJc w:val="right"/>
      <w:pPr>
        <w:tabs>
          <w:tab w:val="num" w:pos="2553"/>
        </w:tabs>
        <w:ind w:left="2553" w:hanging="180"/>
      </w:pPr>
    </w:lvl>
    <w:lvl w:ilvl="3" w:tplc="0426000F" w:tentative="1">
      <w:start w:val="1"/>
      <w:numFmt w:val="decimal"/>
      <w:lvlText w:val="%4."/>
      <w:lvlJc w:val="left"/>
      <w:pPr>
        <w:tabs>
          <w:tab w:val="num" w:pos="3273"/>
        </w:tabs>
        <w:ind w:left="3273" w:hanging="360"/>
      </w:pPr>
    </w:lvl>
    <w:lvl w:ilvl="4" w:tplc="04260019" w:tentative="1">
      <w:start w:val="1"/>
      <w:numFmt w:val="lowerLetter"/>
      <w:lvlText w:val="%5."/>
      <w:lvlJc w:val="left"/>
      <w:pPr>
        <w:tabs>
          <w:tab w:val="num" w:pos="3993"/>
        </w:tabs>
        <w:ind w:left="3993" w:hanging="360"/>
      </w:pPr>
    </w:lvl>
    <w:lvl w:ilvl="5" w:tplc="0426001B" w:tentative="1">
      <w:start w:val="1"/>
      <w:numFmt w:val="lowerRoman"/>
      <w:lvlText w:val="%6."/>
      <w:lvlJc w:val="right"/>
      <w:pPr>
        <w:tabs>
          <w:tab w:val="num" w:pos="4713"/>
        </w:tabs>
        <w:ind w:left="4713" w:hanging="180"/>
      </w:pPr>
    </w:lvl>
    <w:lvl w:ilvl="6" w:tplc="0426000F" w:tentative="1">
      <w:start w:val="1"/>
      <w:numFmt w:val="decimal"/>
      <w:lvlText w:val="%7."/>
      <w:lvlJc w:val="left"/>
      <w:pPr>
        <w:tabs>
          <w:tab w:val="num" w:pos="5433"/>
        </w:tabs>
        <w:ind w:left="5433" w:hanging="360"/>
      </w:pPr>
    </w:lvl>
    <w:lvl w:ilvl="7" w:tplc="04260019" w:tentative="1">
      <w:start w:val="1"/>
      <w:numFmt w:val="lowerLetter"/>
      <w:lvlText w:val="%8."/>
      <w:lvlJc w:val="left"/>
      <w:pPr>
        <w:tabs>
          <w:tab w:val="num" w:pos="6153"/>
        </w:tabs>
        <w:ind w:left="6153" w:hanging="360"/>
      </w:pPr>
    </w:lvl>
    <w:lvl w:ilvl="8" w:tplc="0426001B" w:tentative="1">
      <w:start w:val="1"/>
      <w:numFmt w:val="lowerRoman"/>
      <w:lvlText w:val="%9."/>
      <w:lvlJc w:val="right"/>
      <w:pPr>
        <w:tabs>
          <w:tab w:val="num" w:pos="6873"/>
        </w:tabs>
        <w:ind w:left="6873" w:hanging="180"/>
      </w:pPr>
    </w:lvl>
  </w:abstractNum>
  <w:abstractNum w:abstractNumId="7">
    <w:nsid w:val="195F7B79"/>
    <w:multiLevelType w:val="multilevel"/>
    <w:tmpl w:val="68B42FCA"/>
    <w:lvl w:ilvl="0">
      <w:start w:val="1"/>
      <w:numFmt w:val="decimal"/>
      <w:lvlText w:val="%1."/>
      <w:lvlJc w:val="left"/>
      <w:pPr>
        <w:tabs>
          <w:tab w:val="num" w:pos="1215"/>
        </w:tabs>
        <w:ind w:left="1215" w:hanging="1215"/>
      </w:pPr>
      <w:rPr>
        <w:rFonts w:hint="default"/>
      </w:rPr>
    </w:lvl>
    <w:lvl w:ilvl="1">
      <w:start w:val="1"/>
      <w:numFmt w:val="decimal"/>
      <w:lvlText w:val="%1.%2."/>
      <w:lvlJc w:val="left"/>
      <w:pPr>
        <w:tabs>
          <w:tab w:val="num" w:pos="1935"/>
        </w:tabs>
        <w:ind w:left="1935" w:hanging="1215"/>
      </w:pPr>
      <w:rPr>
        <w:rFonts w:hint="default"/>
      </w:rPr>
    </w:lvl>
    <w:lvl w:ilvl="2">
      <w:start w:val="1"/>
      <w:numFmt w:val="decimal"/>
      <w:lvlText w:val="%1.%2.%3."/>
      <w:lvlJc w:val="left"/>
      <w:pPr>
        <w:tabs>
          <w:tab w:val="num" w:pos="2655"/>
        </w:tabs>
        <w:ind w:left="2655" w:hanging="1215"/>
      </w:pPr>
      <w:rPr>
        <w:rFonts w:hint="default"/>
      </w:rPr>
    </w:lvl>
    <w:lvl w:ilvl="3">
      <w:start w:val="1"/>
      <w:numFmt w:val="decimal"/>
      <w:lvlText w:val="%1.%2.%3.%4."/>
      <w:lvlJc w:val="left"/>
      <w:pPr>
        <w:tabs>
          <w:tab w:val="num" w:pos="3375"/>
        </w:tabs>
        <w:ind w:left="3375" w:hanging="1215"/>
      </w:pPr>
      <w:rPr>
        <w:rFonts w:hint="default"/>
      </w:rPr>
    </w:lvl>
    <w:lvl w:ilvl="4">
      <w:start w:val="1"/>
      <w:numFmt w:val="decimal"/>
      <w:lvlText w:val="%1.%2.%3.%4.%5."/>
      <w:lvlJc w:val="left"/>
      <w:pPr>
        <w:tabs>
          <w:tab w:val="num" w:pos="4095"/>
        </w:tabs>
        <w:ind w:left="4095" w:hanging="1215"/>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nsid w:val="1D114237"/>
    <w:multiLevelType w:val="hybridMultilevel"/>
    <w:tmpl w:val="42D0B112"/>
    <w:lvl w:ilvl="0" w:tplc="9DE287D4">
      <w:start w:val="5"/>
      <w:numFmt w:val="decimal"/>
      <w:lvlText w:val="%1."/>
      <w:lvlJc w:val="left"/>
      <w:pPr>
        <w:tabs>
          <w:tab w:val="num" w:pos="1113"/>
        </w:tabs>
        <w:ind w:left="1113" w:hanging="360"/>
      </w:pPr>
      <w:rPr>
        <w:rFonts w:hint="default"/>
      </w:rPr>
    </w:lvl>
    <w:lvl w:ilvl="1" w:tplc="04260019" w:tentative="1">
      <w:start w:val="1"/>
      <w:numFmt w:val="lowerLetter"/>
      <w:lvlText w:val="%2."/>
      <w:lvlJc w:val="left"/>
      <w:pPr>
        <w:tabs>
          <w:tab w:val="num" w:pos="1833"/>
        </w:tabs>
        <w:ind w:left="1833" w:hanging="360"/>
      </w:pPr>
    </w:lvl>
    <w:lvl w:ilvl="2" w:tplc="0426001B" w:tentative="1">
      <w:start w:val="1"/>
      <w:numFmt w:val="lowerRoman"/>
      <w:lvlText w:val="%3."/>
      <w:lvlJc w:val="right"/>
      <w:pPr>
        <w:tabs>
          <w:tab w:val="num" w:pos="2553"/>
        </w:tabs>
        <w:ind w:left="2553" w:hanging="180"/>
      </w:pPr>
    </w:lvl>
    <w:lvl w:ilvl="3" w:tplc="0426000F" w:tentative="1">
      <w:start w:val="1"/>
      <w:numFmt w:val="decimal"/>
      <w:lvlText w:val="%4."/>
      <w:lvlJc w:val="left"/>
      <w:pPr>
        <w:tabs>
          <w:tab w:val="num" w:pos="3273"/>
        </w:tabs>
        <w:ind w:left="3273" w:hanging="360"/>
      </w:pPr>
    </w:lvl>
    <w:lvl w:ilvl="4" w:tplc="04260019" w:tentative="1">
      <w:start w:val="1"/>
      <w:numFmt w:val="lowerLetter"/>
      <w:lvlText w:val="%5."/>
      <w:lvlJc w:val="left"/>
      <w:pPr>
        <w:tabs>
          <w:tab w:val="num" w:pos="3993"/>
        </w:tabs>
        <w:ind w:left="3993" w:hanging="360"/>
      </w:pPr>
    </w:lvl>
    <w:lvl w:ilvl="5" w:tplc="0426001B" w:tentative="1">
      <w:start w:val="1"/>
      <w:numFmt w:val="lowerRoman"/>
      <w:lvlText w:val="%6."/>
      <w:lvlJc w:val="right"/>
      <w:pPr>
        <w:tabs>
          <w:tab w:val="num" w:pos="4713"/>
        </w:tabs>
        <w:ind w:left="4713" w:hanging="180"/>
      </w:pPr>
    </w:lvl>
    <w:lvl w:ilvl="6" w:tplc="0426000F" w:tentative="1">
      <w:start w:val="1"/>
      <w:numFmt w:val="decimal"/>
      <w:lvlText w:val="%7."/>
      <w:lvlJc w:val="left"/>
      <w:pPr>
        <w:tabs>
          <w:tab w:val="num" w:pos="5433"/>
        </w:tabs>
        <w:ind w:left="5433" w:hanging="360"/>
      </w:pPr>
    </w:lvl>
    <w:lvl w:ilvl="7" w:tplc="04260019" w:tentative="1">
      <w:start w:val="1"/>
      <w:numFmt w:val="lowerLetter"/>
      <w:lvlText w:val="%8."/>
      <w:lvlJc w:val="left"/>
      <w:pPr>
        <w:tabs>
          <w:tab w:val="num" w:pos="6153"/>
        </w:tabs>
        <w:ind w:left="6153" w:hanging="360"/>
      </w:pPr>
    </w:lvl>
    <w:lvl w:ilvl="8" w:tplc="0426001B" w:tentative="1">
      <w:start w:val="1"/>
      <w:numFmt w:val="lowerRoman"/>
      <w:lvlText w:val="%9."/>
      <w:lvlJc w:val="right"/>
      <w:pPr>
        <w:tabs>
          <w:tab w:val="num" w:pos="6873"/>
        </w:tabs>
        <w:ind w:left="6873" w:hanging="180"/>
      </w:pPr>
    </w:lvl>
  </w:abstractNum>
  <w:abstractNum w:abstractNumId="9">
    <w:nsid w:val="1DEB6465"/>
    <w:multiLevelType w:val="hybridMultilevel"/>
    <w:tmpl w:val="9D6A8D44"/>
    <w:lvl w:ilvl="0" w:tplc="19E81E44">
      <w:start w:val="1"/>
      <w:numFmt w:val="decimal"/>
      <w:lvlText w:val="%1."/>
      <w:lvlJc w:val="left"/>
      <w:pPr>
        <w:tabs>
          <w:tab w:val="num" w:pos="1773"/>
        </w:tabs>
        <w:ind w:left="1773" w:hanging="1020"/>
      </w:pPr>
      <w:rPr>
        <w:rFonts w:hint="default"/>
      </w:rPr>
    </w:lvl>
    <w:lvl w:ilvl="1" w:tplc="04260019" w:tentative="1">
      <w:start w:val="1"/>
      <w:numFmt w:val="lowerLetter"/>
      <w:lvlText w:val="%2."/>
      <w:lvlJc w:val="left"/>
      <w:pPr>
        <w:tabs>
          <w:tab w:val="num" w:pos="1833"/>
        </w:tabs>
        <w:ind w:left="1833" w:hanging="360"/>
      </w:pPr>
    </w:lvl>
    <w:lvl w:ilvl="2" w:tplc="0426001B" w:tentative="1">
      <w:start w:val="1"/>
      <w:numFmt w:val="lowerRoman"/>
      <w:lvlText w:val="%3."/>
      <w:lvlJc w:val="right"/>
      <w:pPr>
        <w:tabs>
          <w:tab w:val="num" w:pos="2553"/>
        </w:tabs>
        <w:ind w:left="2553" w:hanging="180"/>
      </w:pPr>
    </w:lvl>
    <w:lvl w:ilvl="3" w:tplc="0426000F" w:tentative="1">
      <w:start w:val="1"/>
      <w:numFmt w:val="decimal"/>
      <w:lvlText w:val="%4."/>
      <w:lvlJc w:val="left"/>
      <w:pPr>
        <w:tabs>
          <w:tab w:val="num" w:pos="3273"/>
        </w:tabs>
        <w:ind w:left="3273" w:hanging="360"/>
      </w:pPr>
    </w:lvl>
    <w:lvl w:ilvl="4" w:tplc="04260019" w:tentative="1">
      <w:start w:val="1"/>
      <w:numFmt w:val="lowerLetter"/>
      <w:lvlText w:val="%5."/>
      <w:lvlJc w:val="left"/>
      <w:pPr>
        <w:tabs>
          <w:tab w:val="num" w:pos="3993"/>
        </w:tabs>
        <w:ind w:left="3993" w:hanging="360"/>
      </w:pPr>
    </w:lvl>
    <w:lvl w:ilvl="5" w:tplc="0426001B" w:tentative="1">
      <w:start w:val="1"/>
      <w:numFmt w:val="lowerRoman"/>
      <w:lvlText w:val="%6."/>
      <w:lvlJc w:val="right"/>
      <w:pPr>
        <w:tabs>
          <w:tab w:val="num" w:pos="4713"/>
        </w:tabs>
        <w:ind w:left="4713" w:hanging="180"/>
      </w:pPr>
    </w:lvl>
    <w:lvl w:ilvl="6" w:tplc="0426000F" w:tentative="1">
      <w:start w:val="1"/>
      <w:numFmt w:val="decimal"/>
      <w:lvlText w:val="%7."/>
      <w:lvlJc w:val="left"/>
      <w:pPr>
        <w:tabs>
          <w:tab w:val="num" w:pos="5433"/>
        </w:tabs>
        <w:ind w:left="5433" w:hanging="360"/>
      </w:pPr>
    </w:lvl>
    <w:lvl w:ilvl="7" w:tplc="04260019" w:tentative="1">
      <w:start w:val="1"/>
      <w:numFmt w:val="lowerLetter"/>
      <w:lvlText w:val="%8."/>
      <w:lvlJc w:val="left"/>
      <w:pPr>
        <w:tabs>
          <w:tab w:val="num" w:pos="6153"/>
        </w:tabs>
        <w:ind w:left="6153" w:hanging="360"/>
      </w:pPr>
    </w:lvl>
    <w:lvl w:ilvl="8" w:tplc="0426001B" w:tentative="1">
      <w:start w:val="1"/>
      <w:numFmt w:val="lowerRoman"/>
      <w:lvlText w:val="%9."/>
      <w:lvlJc w:val="right"/>
      <w:pPr>
        <w:tabs>
          <w:tab w:val="num" w:pos="6873"/>
        </w:tabs>
        <w:ind w:left="6873" w:hanging="180"/>
      </w:pPr>
    </w:lvl>
  </w:abstractNum>
  <w:abstractNum w:abstractNumId="10">
    <w:nsid w:val="20FF15A0"/>
    <w:multiLevelType w:val="hybridMultilevel"/>
    <w:tmpl w:val="9A94C2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FE05B9"/>
    <w:multiLevelType w:val="hybridMultilevel"/>
    <w:tmpl w:val="35E291A4"/>
    <w:lvl w:ilvl="0" w:tplc="C12A23BA">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37D824B0"/>
    <w:multiLevelType w:val="hybridMultilevel"/>
    <w:tmpl w:val="41E0AF42"/>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3E8360EB"/>
    <w:multiLevelType w:val="hybridMultilevel"/>
    <w:tmpl w:val="B26EB2FA"/>
    <w:lvl w:ilvl="0" w:tplc="3E7C986A">
      <w:start w:val="2"/>
      <w:numFmt w:val="bullet"/>
      <w:lvlText w:val="-"/>
      <w:lvlJc w:val="left"/>
      <w:pPr>
        <w:tabs>
          <w:tab w:val="num" w:pos="1113"/>
        </w:tabs>
        <w:ind w:left="1113" w:hanging="360"/>
      </w:pPr>
      <w:rPr>
        <w:rFonts w:ascii="Times New Roman" w:eastAsia="Times New Roman" w:hAnsi="Times New Roman" w:cs="Times New Roman" w:hint="default"/>
      </w:rPr>
    </w:lvl>
    <w:lvl w:ilvl="1" w:tplc="04260003" w:tentative="1">
      <w:start w:val="1"/>
      <w:numFmt w:val="bullet"/>
      <w:lvlText w:val="o"/>
      <w:lvlJc w:val="left"/>
      <w:pPr>
        <w:tabs>
          <w:tab w:val="num" w:pos="1833"/>
        </w:tabs>
        <w:ind w:left="1833" w:hanging="360"/>
      </w:pPr>
      <w:rPr>
        <w:rFonts w:ascii="Courier New" w:hAnsi="Courier New" w:cs="Courier New" w:hint="default"/>
      </w:rPr>
    </w:lvl>
    <w:lvl w:ilvl="2" w:tplc="04260005" w:tentative="1">
      <w:start w:val="1"/>
      <w:numFmt w:val="bullet"/>
      <w:lvlText w:val=""/>
      <w:lvlJc w:val="left"/>
      <w:pPr>
        <w:tabs>
          <w:tab w:val="num" w:pos="2553"/>
        </w:tabs>
        <w:ind w:left="2553" w:hanging="360"/>
      </w:pPr>
      <w:rPr>
        <w:rFonts w:ascii="Wingdings" w:hAnsi="Wingdings" w:hint="default"/>
      </w:rPr>
    </w:lvl>
    <w:lvl w:ilvl="3" w:tplc="04260001" w:tentative="1">
      <w:start w:val="1"/>
      <w:numFmt w:val="bullet"/>
      <w:lvlText w:val=""/>
      <w:lvlJc w:val="left"/>
      <w:pPr>
        <w:tabs>
          <w:tab w:val="num" w:pos="3273"/>
        </w:tabs>
        <w:ind w:left="3273" w:hanging="360"/>
      </w:pPr>
      <w:rPr>
        <w:rFonts w:ascii="Symbol" w:hAnsi="Symbol" w:hint="default"/>
      </w:rPr>
    </w:lvl>
    <w:lvl w:ilvl="4" w:tplc="04260003" w:tentative="1">
      <w:start w:val="1"/>
      <w:numFmt w:val="bullet"/>
      <w:lvlText w:val="o"/>
      <w:lvlJc w:val="left"/>
      <w:pPr>
        <w:tabs>
          <w:tab w:val="num" w:pos="3993"/>
        </w:tabs>
        <w:ind w:left="3993" w:hanging="360"/>
      </w:pPr>
      <w:rPr>
        <w:rFonts w:ascii="Courier New" w:hAnsi="Courier New" w:cs="Courier New" w:hint="default"/>
      </w:rPr>
    </w:lvl>
    <w:lvl w:ilvl="5" w:tplc="04260005" w:tentative="1">
      <w:start w:val="1"/>
      <w:numFmt w:val="bullet"/>
      <w:lvlText w:val=""/>
      <w:lvlJc w:val="left"/>
      <w:pPr>
        <w:tabs>
          <w:tab w:val="num" w:pos="4713"/>
        </w:tabs>
        <w:ind w:left="4713" w:hanging="360"/>
      </w:pPr>
      <w:rPr>
        <w:rFonts w:ascii="Wingdings" w:hAnsi="Wingdings" w:hint="default"/>
      </w:rPr>
    </w:lvl>
    <w:lvl w:ilvl="6" w:tplc="04260001" w:tentative="1">
      <w:start w:val="1"/>
      <w:numFmt w:val="bullet"/>
      <w:lvlText w:val=""/>
      <w:lvlJc w:val="left"/>
      <w:pPr>
        <w:tabs>
          <w:tab w:val="num" w:pos="5433"/>
        </w:tabs>
        <w:ind w:left="5433" w:hanging="360"/>
      </w:pPr>
      <w:rPr>
        <w:rFonts w:ascii="Symbol" w:hAnsi="Symbol" w:hint="default"/>
      </w:rPr>
    </w:lvl>
    <w:lvl w:ilvl="7" w:tplc="04260003" w:tentative="1">
      <w:start w:val="1"/>
      <w:numFmt w:val="bullet"/>
      <w:lvlText w:val="o"/>
      <w:lvlJc w:val="left"/>
      <w:pPr>
        <w:tabs>
          <w:tab w:val="num" w:pos="6153"/>
        </w:tabs>
        <w:ind w:left="6153" w:hanging="360"/>
      </w:pPr>
      <w:rPr>
        <w:rFonts w:ascii="Courier New" w:hAnsi="Courier New" w:cs="Courier New" w:hint="default"/>
      </w:rPr>
    </w:lvl>
    <w:lvl w:ilvl="8" w:tplc="04260005" w:tentative="1">
      <w:start w:val="1"/>
      <w:numFmt w:val="bullet"/>
      <w:lvlText w:val=""/>
      <w:lvlJc w:val="left"/>
      <w:pPr>
        <w:tabs>
          <w:tab w:val="num" w:pos="6873"/>
        </w:tabs>
        <w:ind w:left="6873" w:hanging="360"/>
      </w:pPr>
      <w:rPr>
        <w:rFonts w:ascii="Wingdings" w:hAnsi="Wingdings" w:hint="default"/>
      </w:rPr>
    </w:lvl>
  </w:abstractNum>
  <w:abstractNum w:abstractNumId="14">
    <w:nsid w:val="47392597"/>
    <w:multiLevelType w:val="hybridMultilevel"/>
    <w:tmpl w:val="D826C2D0"/>
    <w:lvl w:ilvl="0" w:tplc="D1D68698">
      <w:start w:val="6"/>
      <w:numFmt w:val="bullet"/>
      <w:lvlText w:val="-"/>
      <w:lvlJc w:val="left"/>
      <w:pPr>
        <w:tabs>
          <w:tab w:val="num" w:pos="1092"/>
        </w:tabs>
        <w:ind w:left="1092" w:hanging="360"/>
      </w:pPr>
      <w:rPr>
        <w:rFonts w:ascii="Times New Roman" w:eastAsia="Times New Roman" w:hAnsi="Times New Roman" w:cs="Times New Roman" w:hint="default"/>
      </w:rPr>
    </w:lvl>
    <w:lvl w:ilvl="1" w:tplc="04260003" w:tentative="1">
      <w:start w:val="1"/>
      <w:numFmt w:val="bullet"/>
      <w:lvlText w:val="o"/>
      <w:lvlJc w:val="left"/>
      <w:pPr>
        <w:tabs>
          <w:tab w:val="num" w:pos="1812"/>
        </w:tabs>
        <w:ind w:left="1812" w:hanging="360"/>
      </w:pPr>
      <w:rPr>
        <w:rFonts w:ascii="Courier New" w:hAnsi="Courier New" w:cs="Courier New" w:hint="default"/>
      </w:rPr>
    </w:lvl>
    <w:lvl w:ilvl="2" w:tplc="04260005" w:tentative="1">
      <w:start w:val="1"/>
      <w:numFmt w:val="bullet"/>
      <w:lvlText w:val=""/>
      <w:lvlJc w:val="left"/>
      <w:pPr>
        <w:tabs>
          <w:tab w:val="num" w:pos="2532"/>
        </w:tabs>
        <w:ind w:left="2532" w:hanging="360"/>
      </w:pPr>
      <w:rPr>
        <w:rFonts w:ascii="Wingdings" w:hAnsi="Wingdings" w:hint="default"/>
      </w:rPr>
    </w:lvl>
    <w:lvl w:ilvl="3" w:tplc="04260001" w:tentative="1">
      <w:start w:val="1"/>
      <w:numFmt w:val="bullet"/>
      <w:lvlText w:val=""/>
      <w:lvlJc w:val="left"/>
      <w:pPr>
        <w:tabs>
          <w:tab w:val="num" w:pos="3252"/>
        </w:tabs>
        <w:ind w:left="3252" w:hanging="360"/>
      </w:pPr>
      <w:rPr>
        <w:rFonts w:ascii="Symbol" w:hAnsi="Symbol" w:hint="default"/>
      </w:rPr>
    </w:lvl>
    <w:lvl w:ilvl="4" w:tplc="04260003" w:tentative="1">
      <w:start w:val="1"/>
      <w:numFmt w:val="bullet"/>
      <w:lvlText w:val="o"/>
      <w:lvlJc w:val="left"/>
      <w:pPr>
        <w:tabs>
          <w:tab w:val="num" w:pos="3972"/>
        </w:tabs>
        <w:ind w:left="3972" w:hanging="360"/>
      </w:pPr>
      <w:rPr>
        <w:rFonts w:ascii="Courier New" w:hAnsi="Courier New" w:cs="Courier New" w:hint="default"/>
      </w:rPr>
    </w:lvl>
    <w:lvl w:ilvl="5" w:tplc="04260005" w:tentative="1">
      <w:start w:val="1"/>
      <w:numFmt w:val="bullet"/>
      <w:lvlText w:val=""/>
      <w:lvlJc w:val="left"/>
      <w:pPr>
        <w:tabs>
          <w:tab w:val="num" w:pos="4692"/>
        </w:tabs>
        <w:ind w:left="4692" w:hanging="360"/>
      </w:pPr>
      <w:rPr>
        <w:rFonts w:ascii="Wingdings" w:hAnsi="Wingdings" w:hint="default"/>
      </w:rPr>
    </w:lvl>
    <w:lvl w:ilvl="6" w:tplc="04260001" w:tentative="1">
      <w:start w:val="1"/>
      <w:numFmt w:val="bullet"/>
      <w:lvlText w:val=""/>
      <w:lvlJc w:val="left"/>
      <w:pPr>
        <w:tabs>
          <w:tab w:val="num" w:pos="5412"/>
        </w:tabs>
        <w:ind w:left="5412" w:hanging="360"/>
      </w:pPr>
      <w:rPr>
        <w:rFonts w:ascii="Symbol" w:hAnsi="Symbol" w:hint="default"/>
      </w:rPr>
    </w:lvl>
    <w:lvl w:ilvl="7" w:tplc="04260003" w:tentative="1">
      <w:start w:val="1"/>
      <w:numFmt w:val="bullet"/>
      <w:lvlText w:val="o"/>
      <w:lvlJc w:val="left"/>
      <w:pPr>
        <w:tabs>
          <w:tab w:val="num" w:pos="6132"/>
        </w:tabs>
        <w:ind w:left="6132" w:hanging="360"/>
      </w:pPr>
      <w:rPr>
        <w:rFonts w:ascii="Courier New" w:hAnsi="Courier New" w:cs="Courier New" w:hint="default"/>
      </w:rPr>
    </w:lvl>
    <w:lvl w:ilvl="8" w:tplc="04260005" w:tentative="1">
      <w:start w:val="1"/>
      <w:numFmt w:val="bullet"/>
      <w:lvlText w:val=""/>
      <w:lvlJc w:val="left"/>
      <w:pPr>
        <w:tabs>
          <w:tab w:val="num" w:pos="6852"/>
        </w:tabs>
        <w:ind w:left="6852" w:hanging="360"/>
      </w:pPr>
      <w:rPr>
        <w:rFonts w:ascii="Wingdings" w:hAnsi="Wingdings" w:hint="default"/>
      </w:rPr>
    </w:lvl>
  </w:abstractNum>
  <w:abstractNum w:abstractNumId="15">
    <w:nsid w:val="48837AF4"/>
    <w:multiLevelType w:val="hybridMultilevel"/>
    <w:tmpl w:val="BADAD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F335C5"/>
    <w:multiLevelType w:val="hybridMultilevel"/>
    <w:tmpl w:val="83C6E74C"/>
    <w:lvl w:ilvl="0" w:tplc="8E886F12">
      <w:start w:val="1"/>
      <w:numFmt w:val="decimal"/>
      <w:lvlText w:val="%1."/>
      <w:lvlJc w:val="left"/>
      <w:pPr>
        <w:tabs>
          <w:tab w:val="num" w:pos="1113"/>
        </w:tabs>
        <w:ind w:left="1113" w:hanging="360"/>
      </w:pPr>
      <w:rPr>
        <w:rFonts w:hint="default"/>
      </w:rPr>
    </w:lvl>
    <w:lvl w:ilvl="1" w:tplc="04260019" w:tentative="1">
      <w:start w:val="1"/>
      <w:numFmt w:val="lowerLetter"/>
      <w:lvlText w:val="%2."/>
      <w:lvlJc w:val="left"/>
      <w:pPr>
        <w:tabs>
          <w:tab w:val="num" w:pos="1833"/>
        </w:tabs>
        <w:ind w:left="1833" w:hanging="360"/>
      </w:pPr>
    </w:lvl>
    <w:lvl w:ilvl="2" w:tplc="0426001B" w:tentative="1">
      <w:start w:val="1"/>
      <w:numFmt w:val="lowerRoman"/>
      <w:lvlText w:val="%3."/>
      <w:lvlJc w:val="right"/>
      <w:pPr>
        <w:tabs>
          <w:tab w:val="num" w:pos="2553"/>
        </w:tabs>
        <w:ind w:left="2553" w:hanging="180"/>
      </w:pPr>
    </w:lvl>
    <w:lvl w:ilvl="3" w:tplc="0426000F" w:tentative="1">
      <w:start w:val="1"/>
      <w:numFmt w:val="decimal"/>
      <w:lvlText w:val="%4."/>
      <w:lvlJc w:val="left"/>
      <w:pPr>
        <w:tabs>
          <w:tab w:val="num" w:pos="3273"/>
        </w:tabs>
        <w:ind w:left="3273" w:hanging="360"/>
      </w:pPr>
    </w:lvl>
    <w:lvl w:ilvl="4" w:tplc="04260019" w:tentative="1">
      <w:start w:val="1"/>
      <w:numFmt w:val="lowerLetter"/>
      <w:lvlText w:val="%5."/>
      <w:lvlJc w:val="left"/>
      <w:pPr>
        <w:tabs>
          <w:tab w:val="num" w:pos="3993"/>
        </w:tabs>
        <w:ind w:left="3993" w:hanging="360"/>
      </w:pPr>
    </w:lvl>
    <w:lvl w:ilvl="5" w:tplc="0426001B" w:tentative="1">
      <w:start w:val="1"/>
      <w:numFmt w:val="lowerRoman"/>
      <w:lvlText w:val="%6."/>
      <w:lvlJc w:val="right"/>
      <w:pPr>
        <w:tabs>
          <w:tab w:val="num" w:pos="4713"/>
        </w:tabs>
        <w:ind w:left="4713" w:hanging="180"/>
      </w:pPr>
    </w:lvl>
    <w:lvl w:ilvl="6" w:tplc="0426000F" w:tentative="1">
      <w:start w:val="1"/>
      <w:numFmt w:val="decimal"/>
      <w:lvlText w:val="%7."/>
      <w:lvlJc w:val="left"/>
      <w:pPr>
        <w:tabs>
          <w:tab w:val="num" w:pos="5433"/>
        </w:tabs>
        <w:ind w:left="5433" w:hanging="360"/>
      </w:pPr>
    </w:lvl>
    <w:lvl w:ilvl="7" w:tplc="04260019" w:tentative="1">
      <w:start w:val="1"/>
      <w:numFmt w:val="lowerLetter"/>
      <w:lvlText w:val="%8."/>
      <w:lvlJc w:val="left"/>
      <w:pPr>
        <w:tabs>
          <w:tab w:val="num" w:pos="6153"/>
        </w:tabs>
        <w:ind w:left="6153" w:hanging="360"/>
      </w:pPr>
    </w:lvl>
    <w:lvl w:ilvl="8" w:tplc="0426001B" w:tentative="1">
      <w:start w:val="1"/>
      <w:numFmt w:val="lowerRoman"/>
      <w:lvlText w:val="%9."/>
      <w:lvlJc w:val="right"/>
      <w:pPr>
        <w:tabs>
          <w:tab w:val="num" w:pos="6873"/>
        </w:tabs>
        <w:ind w:left="6873" w:hanging="180"/>
      </w:pPr>
    </w:lvl>
  </w:abstractNum>
  <w:abstractNum w:abstractNumId="17">
    <w:nsid w:val="532E4476"/>
    <w:multiLevelType w:val="multilevel"/>
    <w:tmpl w:val="9D6A8D44"/>
    <w:lvl w:ilvl="0">
      <w:start w:val="1"/>
      <w:numFmt w:val="decimal"/>
      <w:lvlText w:val="%1."/>
      <w:lvlJc w:val="left"/>
      <w:pPr>
        <w:tabs>
          <w:tab w:val="num" w:pos="1773"/>
        </w:tabs>
        <w:ind w:left="1773" w:hanging="1020"/>
      </w:pPr>
      <w:rPr>
        <w:rFonts w:hint="default"/>
      </w:rPr>
    </w:lvl>
    <w:lvl w:ilvl="1">
      <w:start w:val="1"/>
      <w:numFmt w:val="lowerLetter"/>
      <w:lvlText w:val="%2."/>
      <w:lvlJc w:val="left"/>
      <w:pPr>
        <w:tabs>
          <w:tab w:val="num" w:pos="1833"/>
        </w:tabs>
        <w:ind w:left="1833" w:hanging="360"/>
      </w:pPr>
    </w:lvl>
    <w:lvl w:ilvl="2">
      <w:start w:val="1"/>
      <w:numFmt w:val="lowerRoman"/>
      <w:lvlText w:val="%3."/>
      <w:lvlJc w:val="right"/>
      <w:pPr>
        <w:tabs>
          <w:tab w:val="num" w:pos="2553"/>
        </w:tabs>
        <w:ind w:left="2553" w:hanging="180"/>
      </w:pPr>
    </w:lvl>
    <w:lvl w:ilvl="3">
      <w:start w:val="1"/>
      <w:numFmt w:val="decimal"/>
      <w:lvlText w:val="%4."/>
      <w:lvlJc w:val="left"/>
      <w:pPr>
        <w:tabs>
          <w:tab w:val="num" w:pos="3273"/>
        </w:tabs>
        <w:ind w:left="3273" w:hanging="360"/>
      </w:pPr>
    </w:lvl>
    <w:lvl w:ilvl="4">
      <w:start w:val="1"/>
      <w:numFmt w:val="lowerLetter"/>
      <w:lvlText w:val="%5."/>
      <w:lvlJc w:val="left"/>
      <w:pPr>
        <w:tabs>
          <w:tab w:val="num" w:pos="3993"/>
        </w:tabs>
        <w:ind w:left="3993" w:hanging="360"/>
      </w:pPr>
    </w:lvl>
    <w:lvl w:ilvl="5">
      <w:start w:val="1"/>
      <w:numFmt w:val="lowerRoman"/>
      <w:lvlText w:val="%6."/>
      <w:lvlJc w:val="right"/>
      <w:pPr>
        <w:tabs>
          <w:tab w:val="num" w:pos="4713"/>
        </w:tabs>
        <w:ind w:left="4713" w:hanging="180"/>
      </w:pPr>
    </w:lvl>
    <w:lvl w:ilvl="6">
      <w:start w:val="1"/>
      <w:numFmt w:val="decimal"/>
      <w:lvlText w:val="%7."/>
      <w:lvlJc w:val="left"/>
      <w:pPr>
        <w:tabs>
          <w:tab w:val="num" w:pos="5433"/>
        </w:tabs>
        <w:ind w:left="5433" w:hanging="360"/>
      </w:pPr>
    </w:lvl>
    <w:lvl w:ilvl="7">
      <w:start w:val="1"/>
      <w:numFmt w:val="lowerLetter"/>
      <w:lvlText w:val="%8."/>
      <w:lvlJc w:val="left"/>
      <w:pPr>
        <w:tabs>
          <w:tab w:val="num" w:pos="6153"/>
        </w:tabs>
        <w:ind w:left="6153" w:hanging="360"/>
      </w:pPr>
    </w:lvl>
    <w:lvl w:ilvl="8">
      <w:start w:val="1"/>
      <w:numFmt w:val="lowerRoman"/>
      <w:lvlText w:val="%9."/>
      <w:lvlJc w:val="right"/>
      <w:pPr>
        <w:tabs>
          <w:tab w:val="num" w:pos="6873"/>
        </w:tabs>
        <w:ind w:left="6873" w:hanging="180"/>
      </w:pPr>
    </w:lvl>
  </w:abstractNum>
  <w:abstractNum w:abstractNumId="18">
    <w:nsid w:val="560E2444"/>
    <w:multiLevelType w:val="hybridMultilevel"/>
    <w:tmpl w:val="58EE14F2"/>
    <w:lvl w:ilvl="0" w:tplc="04260011">
      <w:start w:val="1"/>
      <w:numFmt w:val="decimal"/>
      <w:lvlText w:val="%1)"/>
      <w:lvlJc w:val="left"/>
      <w:pPr>
        <w:tabs>
          <w:tab w:val="num" w:pos="360"/>
        </w:tabs>
        <w:ind w:left="360" w:hanging="360"/>
      </w:pPr>
      <w:rPr>
        <w:rFonts w:hint="default"/>
      </w:rPr>
    </w:lvl>
    <w:lvl w:ilvl="1" w:tplc="04260019" w:tentative="1">
      <w:start w:val="1"/>
      <w:numFmt w:val="lowerLetter"/>
      <w:lvlText w:val="%2."/>
      <w:lvlJc w:val="left"/>
      <w:pPr>
        <w:tabs>
          <w:tab w:val="num" w:pos="1080"/>
        </w:tabs>
        <w:ind w:left="1080" w:hanging="360"/>
      </w:pPr>
    </w:lvl>
    <w:lvl w:ilvl="2" w:tplc="0426001B" w:tentative="1">
      <w:start w:val="1"/>
      <w:numFmt w:val="lowerRoman"/>
      <w:lvlText w:val="%3."/>
      <w:lvlJc w:val="right"/>
      <w:pPr>
        <w:tabs>
          <w:tab w:val="num" w:pos="1800"/>
        </w:tabs>
        <w:ind w:left="1800" w:hanging="180"/>
      </w:pPr>
    </w:lvl>
    <w:lvl w:ilvl="3" w:tplc="0426000F" w:tentative="1">
      <w:start w:val="1"/>
      <w:numFmt w:val="decimal"/>
      <w:lvlText w:val="%4."/>
      <w:lvlJc w:val="left"/>
      <w:pPr>
        <w:tabs>
          <w:tab w:val="num" w:pos="2520"/>
        </w:tabs>
        <w:ind w:left="2520" w:hanging="360"/>
      </w:pPr>
    </w:lvl>
    <w:lvl w:ilvl="4" w:tplc="04260019" w:tentative="1">
      <w:start w:val="1"/>
      <w:numFmt w:val="lowerLetter"/>
      <w:lvlText w:val="%5."/>
      <w:lvlJc w:val="left"/>
      <w:pPr>
        <w:tabs>
          <w:tab w:val="num" w:pos="3240"/>
        </w:tabs>
        <w:ind w:left="3240" w:hanging="360"/>
      </w:pPr>
    </w:lvl>
    <w:lvl w:ilvl="5" w:tplc="0426001B" w:tentative="1">
      <w:start w:val="1"/>
      <w:numFmt w:val="lowerRoman"/>
      <w:lvlText w:val="%6."/>
      <w:lvlJc w:val="right"/>
      <w:pPr>
        <w:tabs>
          <w:tab w:val="num" w:pos="3960"/>
        </w:tabs>
        <w:ind w:left="3960" w:hanging="180"/>
      </w:pPr>
    </w:lvl>
    <w:lvl w:ilvl="6" w:tplc="0426000F" w:tentative="1">
      <w:start w:val="1"/>
      <w:numFmt w:val="decimal"/>
      <w:lvlText w:val="%7."/>
      <w:lvlJc w:val="left"/>
      <w:pPr>
        <w:tabs>
          <w:tab w:val="num" w:pos="4680"/>
        </w:tabs>
        <w:ind w:left="4680" w:hanging="360"/>
      </w:pPr>
    </w:lvl>
    <w:lvl w:ilvl="7" w:tplc="04260019" w:tentative="1">
      <w:start w:val="1"/>
      <w:numFmt w:val="lowerLetter"/>
      <w:lvlText w:val="%8."/>
      <w:lvlJc w:val="left"/>
      <w:pPr>
        <w:tabs>
          <w:tab w:val="num" w:pos="5400"/>
        </w:tabs>
        <w:ind w:left="5400" w:hanging="360"/>
      </w:pPr>
    </w:lvl>
    <w:lvl w:ilvl="8" w:tplc="0426001B" w:tentative="1">
      <w:start w:val="1"/>
      <w:numFmt w:val="lowerRoman"/>
      <w:lvlText w:val="%9."/>
      <w:lvlJc w:val="right"/>
      <w:pPr>
        <w:tabs>
          <w:tab w:val="num" w:pos="6120"/>
        </w:tabs>
        <w:ind w:left="6120" w:hanging="180"/>
      </w:pPr>
    </w:lvl>
  </w:abstractNum>
  <w:abstractNum w:abstractNumId="19">
    <w:nsid w:val="60D638B4"/>
    <w:multiLevelType w:val="hybridMultilevel"/>
    <w:tmpl w:val="9B56DCEC"/>
    <w:lvl w:ilvl="0" w:tplc="93B06198">
      <w:start w:val="1"/>
      <w:numFmt w:val="decimal"/>
      <w:lvlText w:val="%1."/>
      <w:lvlJc w:val="left"/>
      <w:pPr>
        <w:ind w:left="485" w:hanging="360"/>
      </w:pPr>
    </w:lvl>
    <w:lvl w:ilvl="1" w:tplc="04260019">
      <w:start w:val="1"/>
      <w:numFmt w:val="lowerLetter"/>
      <w:lvlText w:val="%2."/>
      <w:lvlJc w:val="left"/>
      <w:pPr>
        <w:ind w:left="1205" w:hanging="360"/>
      </w:pPr>
    </w:lvl>
    <w:lvl w:ilvl="2" w:tplc="0426001B">
      <w:start w:val="1"/>
      <w:numFmt w:val="lowerRoman"/>
      <w:lvlText w:val="%3."/>
      <w:lvlJc w:val="right"/>
      <w:pPr>
        <w:ind w:left="1925" w:hanging="180"/>
      </w:pPr>
    </w:lvl>
    <w:lvl w:ilvl="3" w:tplc="0426000F">
      <w:start w:val="1"/>
      <w:numFmt w:val="decimal"/>
      <w:lvlText w:val="%4."/>
      <w:lvlJc w:val="left"/>
      <w:pPr>
        <w:ind w:left="2645" w:hanging="360"/>
      </w:pPr>
    </w:lvl>
    <w:lvl w:ilvl="4" w:tplc="04260019">
      <w:start w:val="1"/>
      <w:numFmt w:val="lowerLetter"/>
      <w:lvlText w:val="%5."/>
      <w:lvlJc w:val="left"/>
      <w:pPr>
        <w:ind w:left="3365" w:hanging="360"/>
      </w:pPr>
    </w:lvl>
    <w:lvl w:ilvl="5" w:tplc="0426001B">
      <w:start w:val="1"/>
      <w:numFmt w:val="lowerRoman"/>
      <w:lvlText w:val="%6."/>
      <w:lvlJc w:val="right"/>
      <w:pPr>
        <w:ind w:left="4085" w:hanging="180"/>
      </w:pPr>
    </w:lvl>
    <w:lvl w:ilvl="6" w:tplc="0426000F">
      <w:start w:val="1"/>
      <w:numFmt w:val="decimal"/>
      <w:lvlText w:val="%7."/>
      <w:lvlJc w:val="left"/>
      <w:pPr>
        <w:ind w:left="4805" w:hanging="360"/>
      </w:pPr>
    </w:lvl>
    <w:lvl w:ilvl="7" w:tplc="04260019">
      <w:start w:val="1"/>
      <w:numFmt w:val="lowerLetter"/>
      <w:lvlText w:val="%8."/>
      <w:lvlJc w:val="left"/>
      <w:pPr>
        <w:ind w:left="5525" w:hanging="360"/>
      </w:pPr>
    </w:lvl>
    <w:lvl w:ilvl="8" w:tplc="0426001B">
      <w:start w:val="1"/>
      <w:numFmt w:val="lowerRoman"/>
      <w:lvlText w:val="%9."/>
      <w:lvlJc w:val="right"/>
      <w:pPr>
        <w:ind w:left="6245" w:hanging="180"/>
      </w:pPr>
    </w:lvl>
  </w:abstractNum>
  <w:abstractNum w:abstractNumId="20">
    <w:nsid w:val="66BF065F"/>
    <w:multiLevelType w:val="hybridMultilevel"/>
    <w:tmpl w:val="904AD61A"/>
    <w:lvl w:ilvl="0" w:tplc="DCECCBF8">
      <w:start w:val="1"/>
      <w:numFmt w:val="decimal"/>
      <w:lvlText w:val="%1)"/>
      <w:lvlJc w:val="left"/>
      <w:pPr>
        <w:tabs>
          <w:tab w:val="num" w:pos="1833"/>
        </w:tabs>
        <w:ind w:left="1833" w:hanging="1080"/>
      </w:pPr>
      <w:rPr>
        <w:rFonts w:hint="default"/>
      </w:rPr>
    </w:lvl>
    <w:lvl w:ilvl="1" w:tplc="04260019" w:tentative="1">
      <w:start w:val="1"/>
      <w:numFmt w:val="lowerLetter"/>
      <w:lvlText w:val="%2."/>
      <w:lvlJc w:val="left"/>
      <w:pPr>
        <w:tabs>
          <w:tab w:val="num" w:pos="1833"/>
        </w:tabs>
        <w:ind w:left="1833" w:hanging="360"/>
      </w:pPr>
    </w:lvl>
    <w:lvl w:ilvl="2" w:tplc="0426001B" w:tentative="1">
      <w:start w:val="1"/>
      <w:numFmt w:val="lowerRoman"/>
      <w:lvlText w:val="%3."/>
      <w:lvlJc w:val="right"/>
      <w:pPr>
        <w:tabs>
          <w:tab w:val="num" w:pos="2553"/>
        </w:tabs>
        <w:ind w:left="2553" w:hanging="180"/>
      </w:pPr>
    </w:lvl>
    <w:lvl w:ilvl="3" w:tplc="0426000F" w:tentative="1">
      <w:start w:val="1"/>
      <w:numFmt w:val="decimal"/>
      <w:lvlText w:val="%4."/>
      <w:lvlJc w:val="left"/>
      <w:pPr>
        <w:tabs>
          <w:tab w:val="num" w:pos="3273"/>
        </w:tabs>
        <w:ind w:left="3273" w:hanging="360"/>
      </w:pPr>
    </w:lvl>
    <w:lvl w:ilvl="4" w:tplc="04260019" w:tentative="1">
      <w:start w:val="1"/>
      <w:numFmt w:val="lowerLetter"/>
      <w:lvlText w:val="%5."/>
      <w:lvlJc w:val="left"/>
      <w:pPr>
        <w:tabs>
          <w:tab w:val="num" w:pos="3993"/>
        </w:tabs>
        <w:ind w:left="3993" w:hanging="360"/>
      </w:pPr>
    </w:lvl>
    <w:lvl w:ilvl="5" w:tplc="0426001B" w:tentative="1">
      <w:start w:val="1"/>
      <w:numFmt w:val="lowerRoman"/>
      <w:lvlText w:val="%6."/>
      <w:lvlJc w:val="right"/>
      <w:pPr>
        <w:tabs>
          <w:tab w:val="num" w:pos="4713"/>
        </w:tabs>
        <w:ind w:left="4713" w:hanging="180"/>
      </w:pPr>
    </w:lvl>
    <w:lvl w:ilvl="6" w:tplc="0426000F" w:tentative="1">
      <w:start w:val="1"/>
      <w:numFmt w:val="decimal"/>
      <w:lvlText w:val="%7."/>
      <w:lvlJc w:val="left"/>
      <w:pPr>
        <w:tabs>
          <w:tab w:val="num" w:pos="5433"/>
        </w:tabs>
        <w:ind w:left="5433" w:hanging="360"/>
      </w:pPr>
    </w:lvl>
    <w:lvl w:ilvl="7" w:tplc="04260019" w:tentative="1">
      <w:start w:val="1"/>
      <w:numFmt w:val="lowerLetter"/>
      <w:lvlText w:val="%8."/>
      <w:lvlJc w:val="left"/>
      <w:pPr>
        <w:tabs>
          <w:tab w:val="num" w:pos="6153"/>
        </w:tabs>
        <w:ind w:left="6153" w:hanging="360"/>
      </w:pPr>
    </w:lvl>
    <w:lvl w:ilvl="8" w:tplc="0426001B" w:tentative="1">
      <w:start w:val="1"/>
      <w:numFmt w:val="lowerRoman"/>
      <w:lvlText w:val="%9."/>
      <w:lvlJc w:val="right"/>
      <w:pPr>
        <w:tabs>
          <w:tab w:val="num" w:pos="6873"/>
        </w:tabs>
        <w:ind w:left="6873" w:hanging="180"/>
      </w:pPr>
    </w:lvl>
  </w:abstractNum>
  <w:abstractNum w:abstractNumId="21">
    <w:nsid w:val="6B142A4F"/>
    <w:multiLevelType w:val="hybridMultilevel"/>
    <w:tmpl w:val="EF9260BE"/>
    <w:lvl w:ilvl="0" w:tplc="2C66C876">
      <w:start w:val="4"/>
      <w:numFmt w:val="bullet"/>
      <w:lvlText w:val="-"/>
      <w:lvlJc w:val="left"/>
      <w:pPr>
        <w:tabs>
          <w:tab w:val="num" w:pos="1728"/>
        </w:tabs>
        <w:ind w:left="1728" w:hanging="975"/>
      </w:pPr>
      <w:rPr>
        <w:rFonts w:ascii="Times New Roman" w:eastAsia="Times New Roman" w:hAnsi="Times New Roman" w:cs="Times New Roman" w:hint="default"/>
      </w:rPr>
    </w:lvl>
    <w:lvl w:ilvl="1" w:tplc="04260003">
      <w:start w:val="1"/>
      <w:numFmt w:val="bullet"/>
      <w:lvlText w:val="o"/>
      <w:lvlJc w:val="left"/>
      <w:pPr>
        <w:tabs>
          <w:tab w:val="num" w:pos="1833"/>
        </w:tabs>
        <w:ind w:left="1833" w:hanging="360"/>
      </w:pPr>
      <w:rPr>
        <w:rFonts w:ascii="Courier New" w:hAnsi="Courier New" w:cs="Courier New" w:hint="default"/>
      </w:rPr>
    </w:lvl>
    <w:lvl w:ilvl="2" w:tplc="04260005" w:tentative="1">
      <w:start w:val="1"/>
      <w:numFmt w:val="bullet"/>
      <w:lvlText w:val=""/>
      <w:lvlJc w:val="left"/>
      <w:pPr>
        <w:tabs>
          <w:tab w:val="num" w:pos="2553"/>
        </w:tabs>
        <w:ind w:left="2553" w:hanging="360"/>
      </w:pPr>
      <w:rPr>
        <w:rFonts w:ascii="Wingdings" w:hAnsi="Wingdings" w:hint="default"/>
      </w:rPr>
    </w:lvl>
    <w:lvl w:ilvl="3" w:tplc="04260001" w:tentative="1">
      <w:start w:val="1"/>
      <w:numFmt w:val="bullet"/>
      <w:lvlText w:val=""/>
      <w:lvlJc w:val="left"/>
      <w:pPr>
        <w:tabs>
          <w:tab w:val="num" w:pos="3273"/>
        </w:tabs>
        <w:ind w:left="3273" w:hanging="360"/>
      </w:pPr>
      <w:rPr>
        <w:rFonts w:ascii="Symbol" w:hAnsi="Symbol" w:hint="default"/>
      </w:rPr>
    </w:lvl>
    <w:lvl w:ilvl="4" w:tplc="04260003" w:tentative="1">
      <w:start w:val="1"/>
      <w:numFmt w:val="bullet"/>
      <w:lvlText w:val="o"/>
      <w:lvlJc w:val="left"/>
      <w:pPr>
        <w:tabs>
          <w:tab w:val="num" w:pos="3993"/>
        </w:tabs>
        <w:ind w:left="3993" w:hanging="360"/>
      </w:pPr>
      <w:rPr>
        <w:rFonts w:ascii="Courier New" w:hAnsi="Courier New" w:cs="Courier New" w:hint="default"/>
      </w:rPr>
    </w:lvl>
    <w:lvl w:ilvl="5" w:tplc="04260005" w:tentative="1">
      <w:start w:val="1"/>
      <w:numFmt w:val="bullet"/>
      <w:lvlText w:val=""/>
      <w:lvlJc w:val="left"/>
      <w:pPr>
        <w:tabs>
          <w:tab w:val="num" w:pos="4713"/>
        </w:tabs>
        <w:ind w:left="4713" w:hanging="360"/>
      </w:pPr>
      <w:rPr>
        <w:rFonts w:ascii="Wingdings" w:hAnsi="Wingdings" w:hint="default"/>
      </w:rPr>
    </w:lvl>
    <w:lvl w:ilvl="6" w:tplc="04260001" w:tentative="1">
      <w:start w:val="1"/>
      <w:numFmt w:val="bullet"/>
      <w:lvlText w:val=""/>
      <w:lvlJc w:val="left"/>
      <w:pPr>
        <w:tabs>
          <w:tab w:val="num" w:pos="5433"/>
        </w:tabs>
        <w:ind w:left="5433" w:hanging="360"/>
      </w:pPr>
      <w:rPr>
        <w:rFonts w:ascii="Symbol" w:hAnsi="Symbol" w:hint="default"/>
      </w:rPr>
    </w:lvl>
    <w:lvl w:ilvl="7" w:tplc="04260003" w:tentative="1">
      <w:start w:val="1"/>
      <w:numFmt w:val="bullet"/>
      <w:lvlText w:val="o"/>
      <w:lvlJc w:val="left"/>
      <w:pPr>
        <w:tabs>
          <w:tab w:val="num" w:pos="6153"/>
        </w:tabs>
        <w:ind w:left="6153" w:hanging="360"/>
      </w:pPr>
      <w:rPr>
        <w:rFonts w:ascii="Courier New" w:hAnsi="Courier New" w:cs="Courier New" w:hint="default"/>
      </w:rPr>
    </w:lvl>
    <w:lvl w:ilvl="8" w:tplc="04260005" w:tentative="1">
      <w:start w:val="1"/>
      <w:numFmt w:val="bullet"/>
      <w:lvlText w:val=""/>
      <w:lvlJc w:val="left"/>
      <w:pPr>
        <w:tabs>
          <w:tab w:val="num" w:pos="6873"/>
        </w:tabs>
        <w:ind w:left="6873" w:hanging="360"/>
      </w:pPr>
      <w:rPr>
        <w:rFonts w:ascii="Wingdings" w:hAnsi="Wingdings" w:hint="default"/>
      </w:rPr>
    </w:lvl>
  </w:abstractNum>
  <w:abstractNum w:abstractNumId="22">
    <w:nsid w:val="6EC60451"/>
    <w:multiLevelType w:val="hybridMultilevel"/>
    <w:tmpl w:val="AD9CE69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3">
    <w:nsid w:val="7AE91E2C"/>
    <w:multiLevelType w:val="hybridMultilevel"/>
    <w:tmpl w:val="7520BE12"/>
    <w:lvl w:ilvl="0" w:tplc="B810C35E">
      <w:start w:val="1"/>
      <w:numFmt w:val="bullet"/>
      <w:lvlText w:val="-"/>
      <w:lvlJc w:val="left"/>
      <w:pPr>
        <w:tabs>
          <w:tab w:val="num" w:pos="1113"/>
        </w:tabs>
        <w:ind w:left="1113" w:hanging="360"/>
      </w:pPr>
      <w:rPr>
        <w:rFonts w:ascii="Times New Roman" w:eastAsia="Times New Roman" w:hAnsi="Times New Roman" w:cs="Times New Roman" w:hint="default"/>
      </w:rPr>
    </w:lvl>
    <w:lvl w:ilvl="1" w:tplc="04260003" w:tentative="1">
      <w:start w:val="1"/>
      <w:numFmt w:val="bullet"/>
      <w:lvlText w:val="o"/>
      <w:lvlJc w:val="left"/>
      <w:pPr>
        <w:tabs>
          <w:tab w:val="num" w:pos="1833"/>
        </w:tabs>
        <w:ind w:left="1833" w:hanging="360"/>
      </w:pPr>
      <w:rPr>
        <w:rFonts w:ascii="Courier New" w:hAnsi="Courier New" w:cs="Courier New" w:hint="default"/>
      </w:rPr>
    </w:lvl>
    <w:lvl w:ilvl="2" w:tplc="04260005" w:tentative="1">
      <w:start w:val="1"/>
      <w:numFmt w:val="bullet"/>
      <w:lvlText w:val=""/>
      <w:lvlJc w:val="left"/>
      <w:pPr>
        <w:tabs>
          <w:tab w:val="num" w:pos="2553"/>
        </w:tabs>
        <w:ind w:left="2553" w:hanging="360"/>
      </w:pPr>
      <w:rPr>
        <w:rFonts w:ascii="Wingdings" w:hAnsi="Wingdings" w:hint="default"/>
      </w:rPr>
    </w:lvl>
    <w:lvl w:ilvl="3" w:tplc="04260001" w:tentative="1">
      <w:start w:val="1"/>
      <w:numFmt w:val="bullet"/>
      <w:lvlText w:val=""/>
      <w:lvlJc w:val="left"/>
      <w:pPr>
        <w:tabs>
          <w:tab w:val="num" w:pos="3273"/>
        </w:tabs>
        <w:ind w:left="3273" w:hanging="360"/>
      </w:pPr>
      <w:rPr>
        <w:rFonts w:ascii="Symbol" w:hAnsi="Symbol" w:hint="default"/>
      </w:rPr>
    </w:lvl>
    <w:lvl w:ilvl="4" w:tplc="04260003" w:tentative="1">
      <w:start w:val="1"/>
      <w:numFmt w:val="bullet"/>
      <w:lvlText w:val="o"/>
      <w:lvlJc w:val="left"/>
      <w:pPr>
        <w:tabs>
          <w:tab w:val="num" w:pos="3993"/>
        </w:tabs>
        <w:ind w:left="3993" w:hanging="360"/>
      </w:pPr>
      <w:rPr>
        <w:rFonts w:ascii="Courier New" w:hAnsi="Courier New" w:cs="Courier New" w:hint="default"/>
      </w:rPr>
    </w:lvl>
    <w:lvl w:ilvl="5" w:tplc="04260005" w:tentative="1">
      <w:start w:val="1"/>
      <w:numFmt w:val="bullet"/>
      <w:lvlText w:val=""/>
      <w:lvlJc w:val="left"/>
      <w:pPr>
        <w:tabs>
          <w:tab w:val="num" w:pos="4713"/>
        </w:tabs>
        <w:ind w:left="4713" w:hanging="360"/>
      </w:pPr>
      <w:rPr>
        <w:rFonts w:ascii="Wingdings" w:hAnsi="Wingdings" w:hint="default"/>
      </w:rPr>
    </w:lvl>
    <w:lvl w:ilvl="6" w:tplc="04260001" w:tentative="1">
      <w:start w:val="1"/>
      <w:numFmt w:val="bullet"/>
      <w:lvlText w:val=""/>
      <w:lvlJc w:val="left"/>
      <w:pPr>
        <w:tabs>
          <w:tab w:val="num" w:pos="5433"/>
        </w:tabs>
        <w:ind w:left="5433" w:hanging="360"/>
      </w:pPr>
      <w:rPr>
        <w:rFonts w:ascii="Symbol" w:hAnsi="Symbol" w:hint="default"/>
      </w:rPr>
    </w:lvl>
    <w:lvl w:ilvl="7" w:tplc="04260003" w:tentative="1">
      <w:start w:val="1"/>
      <w:numFmt w:val="bullet"/>
      <w:lvlText w:val="o"/>
      <w:lvlJc w:val="left"/>
      <w:pPr>
        <w:tabs>
          <w:tab w:val="num" w:pos="6153"/>
        </w:tabs>
        <w:ind w:left="6153" w:hanging="360"/>
      </w:pPr>
      <w:rPr>
        <w:rFonts w:ascii="Courier New" w:hAnsi="Courier New" w:cs="Courier New" w:hint="default"/>
      </w:rPr>
    </w:lvl>
    <w:lvl w:ilvl="8" w:tplc="04260005" w:tentative="1">
      <w:start w:val="1"/>
      <w:numFmt w:val="bullet"/>
      <w:lvlText w:val=""/>
      <w:lvlJc w:val="left"/>
      <w:pPr>
        <w:tabs>
          <w:tab w:val="num" w:pos="6873"/>
        </w:tabs>
        <w:ind w:left="6873" w:hanging="360"/>
      </w:pPr>
      <w:rPr>
        <w:rFonts w:ascii="Wingdings" w:hAnsi="Wingdings" w:hint="default"/>
      </w:rPr>
    </w:lvl>
  </w:abstractNum>
  <w:abstractNum w:abstractNumId="24">
    <w:nsid w:val="7E0C7604"/>
    <w:multiLevelType w:val="hybridMultilevel"/>
    <w:tmpl w:val="6D5856EC"/>
    <w:lvl w:ilvl="0" w:tplc="ECFC2868">
      <w:start w:val="11"/>
      <w:numFmt w:val="bullet"/>
      <w:lvlText w:val="-"/>
      <w:lvlJc w:val="left"/>
      <w:pPr>
        <w:tabs>
          <w:tab w:val="num" w:pos="1773"/>
        </w:tabs>
        <w:ind w:left="1773" w:hanging="1020"/>
      </w:pPr>
      <w:rPr>
        <w:rFonts w:ascii="Times New Roman" w:eastAsia="Times New Roman" w:hAnsi="Times New Roman" w:cs="Times New Roman" w:hint="default"/>
      </w:rPr>
    </w:lvl>
    <w:lvl w:ilvl="1" w:tplc="04260003" w:tentative="1">
      <w:start w:val="1"/>
      <w:numFmt w:val="bullet"/>
      <w:lvlText w:val="o"/>
      <w:lvlJc w:val="left"/>
      <w:pPr>
        <w:tabs>
          <w:tab w:val="num" w:pos="1833"/>
        </w:tabs>
        <w:ind w:left="1833" w:hanging="360"/>
      </w:pPr>
      <w:rPr>
        <w:rFonts w:ascii="Courier New" w:hAnsi="Courier New" w:cs="Courier New" w:hint="default"/>
      </w:rPr>
    </w:lvl>
    <w:lvl w:ilvl="2" w:tplc="04260005" w:tentative="1">
      <w:start w:val="1"/>
      <w:numFmt w:val="bullet"/>
      <w:lvlText w:val=""/>
      <w:lvlJc w:val="left"/>
      <w:pPr>
        <w:tabs>
          <w:tab w:val="num" w:pos="2553"/>
        </w:tabs>
        <w:ind w:left="2553" w:hanging="360"/>
      </w:pPr>
      <w:rPr>
        <w:rFonts w:ascii="Wingdings" w:hAnsi="Wingdings" w:hint="default"/>
      </w:rPr>
    </w:lvl>
    <w:lvl w:ilvl="3" w:tplc="04260001" w:tentative="1">
      <w:start w:val="1"/>
      <w:numFmt w:val="bullet"/>
      <w:lvlText w:val=""/>
      <w:lvlJc w:val="left"/>
      <w:pPr>
        <w:tabs>
          <w:tab w:val="num" w:pos="3273"/>
        </w:tabs>
        <w:ind w:left="3273" w:hanging="360"/>
      </w:pPr>
      <w:rPr>
        <w:rFonts w:ascii="Symbol" w:hAnsi="Symbol" w:hint="default"/>
      </w:rPr>
    </w:lvl>
    <w:lvl w:ilvl="4" w:tplc="04260003" w:tentative="1">
      <w:start w:val="1"/>
      <w:numFmt w:val="bullet"/>
      <w:lvlText w:val="o"/>
      <w:lvlJc w:val="left"/>
      <w:pPr>
        <w:tabs>
          <w:tab w:val="num" w:pos="3993"/>
        </w:tabs>
        <w:ind w:left="3993" w:hanging="360"/>
      </w:pPr>
      <w:rPr>
        <w:rFonts w:ascii="Courier New" w:hAnsi="Courier New" w:cs="Courier New" w:hint="default"/>
      </w:rPr>
    </w:lvl>
    <w:lvl w:ilvl="5" w:tplc="04260005" w:tentative="1">
      <w:start w:val="1"/>
      <w:numFmt w:val="bullet"/>
      <w:lvlText w:val=""/>
      <w:lvlJc w:val="left"/>
      <w:pPr>
        <w:tabs>
          <w:tab w:val="num" w:pos="4713"/>
        </w:tabs>
        <w:ind w:left="4713" w:hanging="360"/>
      </w:pPr>
      <w:rPr>
        <w:rFonts w:ascii="Wingdings" w:hAnsi="Wingdings" w:hint="default"/>
      </w:rPr>
    </w:lvl>
    <w:lvl w:ilvl="6" w:tplc="04260001" w:tentative="1">
      <w:start w:val="1"/>
      <w:numFmt w:val="bullet"/>
      <w:lvlText w:val=""/>
      <w:lvlJc w:val="left"/>
      <w:pPr>
        <w:tabs>
          <w:tab w:val="num" w:pos="5433"/>
        </w:tabs>
        <w:ind w:left="5433" w:hanging="360"/>
      </w:pPr>
      <w:rPr>
        <w:rFonts w:ascii="Symbol" w:hAnsi="Symbol" w:hint="default"/>
      </w:rPr>
    </w:lvl>
    <w:lvl w:ilvl="7" w:tplc="04260003" w:tentative="1">
      <w:start w:val="1"/>
      <w:numFmt w:val="bullet"/>
      <w:lvlText w:val="o"/>
      <w:lvlJc w:val="left"/>
      <w:pPr>
        <w:tabs>
          <w:tab w:val="num" w:pos="6153"/>
        </w:tabs>
        <w:ind w:left="6153" w:hanging="360"/>
      </w:pPr>
      <w:rPr>
        <w:rFonts w:ascii="Courier New" w:hAnsi="Courier New" w:cs="Courier New" w:hint="default"/>
      </w:rPr>
    </w:lvl>
    <w:lvl w:ilvl="8" w:tplc="04260005" w:tentative="1">
      <w:start w:val="1"/>
      <w:numFmt w:val="bullet"/>
      <w:lvlText w:val=""/>
      <w:lvlJc w:val="left"/>
      <w:pPr>
        <w:tabs>
          <w:tab w:val="num" w:pos="6873"/>
        </w:tabs>
        <w:ind w:left="6873" w:hanging="360"/>
      </w:pPr>
      <w:rPr>
        <w:rFonts w:ascii="Wingdings" w:hAnsi="Wingdings" w:hint="default"/>
      </w:rPr>
    </w:lvl>
  </w:abstractNum>
  <w:num w:numId="1">
    <w:abstractNumId w:val="1"/>
  </w:num>
  <w:num w:numId="2">
    <w:abstractNumId w:val="18"/>
  </w:num>
  <w:num w:numId="3">
    <w:abstractNumId w:val="9"/>
  </w:num>
  <w:num w:numId="4">
    <w:abstractNumId w:val="23"/>
  </w:num>
  <w:num w:numId="5">
    <w:abstractNumId w:val="17"/>
  </w:num>
  <w:num w:numId="6">
    <w:abstractNumId w:val="8"/>
  </w:num>
  <w:num w:numId="7">
    <w:abstractNumId w:val="6"/>
  </w:num>
  <w:num w:numId="8">
    <w:abstractNumId w:val="16"/>
  </w:num>
  <w:num w:numId="9">
    <w:abstractNumId w:val="13"/>
  </w:num>
  <w:num w:numId="10">
    <w:abstractNumId w:val="24"/>
  </w:num>
  <w:num w:numId="11">
    <w:abstractNumId w:val="2"/>
  </w:num>
  <w:num w:numId="12">
    <w:abstractNumId w:val="20"/>
  </w:num>
  <w:num w:numId="13">
    <w:abstractNumId w:val="22"/>
  </w:num>
  <w:num w:numId="14">
    <w:abstractNumId w:val="21"/>
  </w:num>
  <w:num w:numId="15">
    <w:abstractNumId w:val="7"/>
  </w:num>
  <w:num w:numId="16">
    <w:abstractNumId w:val="5"/>
  </w:num>
  <w:num w:numId="17">
    <w:abstractNumId w:val="14"/>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4"/>
  </w:num>
  <w:num w:numId="21">
    <w:abstractNumId w:val="0"/>
  </w:num>
  <w:num w:numId="22">
    <w:abstractNumId w:val="3"/>
  </w:num>
  <w:num w:numId="23">
    <w:abstractNumId w:val="11"/>
  </w:num>
  <w:num w:numId="24">
    <w:abstractNumId w:val="10"/>
  </w:num>
  <w:num w:numId="25">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mitrijs Dmitrijevs">
    <w15:presenceInfo w15:providerId="AD" w15:userId="S-1-5-21-1177238915-1417001333-839522115-145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
  <w:drawingGridVerticalSpacing w:val="181"/>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1EB"/>
    <w:rsid w:val="0000284F"/>
    <w:rsid w:val="000031C0"/>
    <w:rsid w:val="000061DB"/>
    <w:rsid w:val="00006651"/>
    <w:rsid w:val="00007724"/>
    <w:rsid w:val="0001003A"/>
    <w:rsid w:val="00010121"/>
    <w:rsid w:val="00011AA0"/>
    <w:rsid w:val="00013219"/>
    <w:rsid w:val="000147B0"/>
    <w:rsid w:val="0001632B"/>
    <w:rsid w:val="0002334B"/>
    <w:rsid w:val="000235F1"/>
    <w:rsid w:val="00031507"/>
    <w:rsid w:val="00036718"/>
    <w:rsid w:val="00036EE5"/>
    <w:rsid w:val="000375E0"/>
    <w:rsid w:val="00037D0A"/>
    <w:rsid w:val="00046C60"/>
    <w:rsid w:val="000475D0"/>
    <w:rsid w:val="00047C4B"/>
    <w:rsid w:val="00047D59"/>
    <w:rsid w:val="00060F64"/>
    <w:rsid w:val="0006409D"/>
    <w:rsid w:val="000648C0"/>
    <w:rsid w:val="000656DE"/>
    <w:rsid w:val="00065975"/>
    <w:rsid w:val="00071E34"/>
    <w:rsid w:val="000726B6"/>
    <w:rsid w:val="0007626E"/>
    <w:rsid w:val="00076BE5"/>
    <w:rsid w:val="00080FCF"/>
    <w:rsid w:val="00082055"/>
    <w:rsid w:val="00083CE1"/>
    <w:rsid w:val="00086EBD"/>
    <w:rsid w:val="000939FC"/>
    <w:rsid w:val="000A0C96"/>
    <w:rsid w:val="000A2D21"/>
    <w:rsid w:val="000A348D"/>
    <w:rsid w:val="000B2889"/>
    <w:rsid w:val="000B51B9"/>
    <w:rsid w:val="000C0098"/>
    <w:rsid w:val="000C2CAF"/>
    <w:rsid w:val="000C2DC0"/>
    <w:rsid w:val="000C39AB"/>
    <w:rsid w:val="000C6864"/>
    <w:rsid w:val="000C7567"/>
    <w:rsid w:val="000C7FFC"/>
    <w:rsid w:val="000D186A"/>
    <w:rsid w:val="000D3369"/>
    <w:rsid w:val="000D57C6"/>
    <w:rsid w:val="000D6077"/>
    <w:rsid w:val="000E24E6"/>
    <w:rsid w:val="000E4613"/>
    <w:rsid w:val="000E4EB2"/>
    <w:rsid w:val="000E5043"/>
    <w:rsid w:val="000E7C39"/>
    <w:rsid w:val="000E7DA5"/>
    <w:rsid w:val="000F33CB"/>
    <w:rsid w:val="000F3BF6"/>
    <w:rsid w:val="000F7CFD"/>
    <w:rsid w:val="00100271"/>
    <w:rsid w:val="0010071A"/>
    <w:rsid w:val="001042BD"/>
    <w:rsid w:val="0010555A"/>
    <w:rsid w:val="0010761C"/>
    <w:rsid w:val="001153E4"/>
    <w:rsid w:val="0012121B"/>
    <w:rsid w:val="00121B38"/>
    <w:rsid w:val="00121D00"/>
    <w:rsid w:val="001230EB"/>
    <w:rsid w:val="00124661"/>
    <w:rsid w:val="00125CA4"/>
    <w:rsid w:val="00130CF2"/>
    <w:rsid w:val="00135906"/>
    <w:rsid w:val="001362A1"/>
    <w:rsid w:val="00137220"/>
    <w:rsid w:val="00140335"/>
    <w:rsid w:val="00140DA0"/>
    <w:rsid w:val="00143CAC"/>
    <w:rsid w:val="001468B5"/>
    <w:rsid w:val="001505C5"/>
    <w:rsid w:val="00150E5B"/>
    <w:rsid w:val="00151A3E"/>
    <w:rsid w:val="00151B13"/>
    <w:rsid w:val="00152B0A"/>
    <w:rsid w:val="00156455"/>
    <w:rsid w:val="00156C41"/>
    <w:rsid w:val="00156D0C"/>
    <w:rsid w:val="00156E1E"/>
    <w:rsid w:val="00161239"/>
    <w:rsid w:val="00163E3A"/>
    <w:rsid w:val="00165E1B"/>
    <w:rsid w:val="0017062C"/>
    <w:rsid w:val="00171BB2"/>
    <w:rsid w:val="001732C9"/>
    <w:rsid w:val="00173506"/>
    <w:rsid w:val="00174927"/>
    <w:rsid w:val="0017519A"/>
    <w:rsid w:val="00176508"/>
    <w:rsid w:val="00176690"/>
    <w:rsid w:val="001776FA"/>
    <w:rsid w:val="00180994"/>
    <w:rsid w:val="00180A31"/>
    <w:rsid w:val="0019763E"/>
    <w:rsid w:val="001A0473"/>
    <w:rsid w:val="001A19F7"/>
    <w:rsid w:val="001A26F7"/>
    <w:rsid w:val="001A2DAD"/>
    <w:rsid w:val="001A4E5B"/>
    <w:rsid w:val="001A6CEC"/>
    <w:rsid w:val="001A6EE8"/>
    <w:rsid w:val="001B329B"/>
    <w:rsid w:val="001B61BB"/>
    <w:rsid w:val="001B6CF6"/>
    <w:rsid w:val="001C038F"/>
    <w:rsid w:val="001C44A6"/>
    <w:rsid w:val="001C4CD1"/>
    <w:rsid w:val="001C5033"/>
    <w:rsid w:val="001C698B"/>
    <w:rsid w:val="001D1B53"/>
    <w:rsid w:val="001D4C8D"/>
    <w:rsid w:val="001D57FF"/>
    <w:rsid w:val="001D7BA8"/>
    <w:rsid w:val="001E2171"/>
    <w:rsid w:val="001E32EA"/>
    <w:rsid w:val="001E3FDC"/>
    <w:rsid w:val="001E4C15"/>
    <w:rsid w:val="001E5188"/>
    <w:rsid w:val="001F203B"/>
    <w:rsid w:val="001F266A"/>
    <w:rsid w:val="00200324"/>
    <w:rsid w:val="00200673"/>
    <w:rsid w:val="00201198"/>
    <w:rsid w:val="002011B8"/>
    <w:rsid w:val="002028F4"/>
    <w:rsid w:val="002044F9"/>
    <w:rsid w:val="00205BE1"/>
    <w:rsid w:val="00206B02"/>
    <w:rsid w:val="00212254"/>
    <w:rsid w:val="002144C6"/>
    <w:rsid w:val="00217482"/>
    <w:rsid w:val="00220DE4"/>
    <w:rsid w:val="00222896"/>
    <w:rsid w:val="00222C64"/>
    <w:rsid w:val="002234A5"/>
    <w:rsid w:val="00223E8E"/>
    <w:rsid w:val="002262B2"/>
    <w:rsid w:val="00230BFA"/>
    <w:rsid w:val="00234018"/>
    <w:rsid w:val="002364B9"/>
    <w:rsid w:val="00243960"/>
    <w:rsid w:val="00246E87"/>
    <w:rsid w:val="00247238"/>
    <w:rsid w:val="0024780C"/>
    <w:rsid w:val="00251D02"/>
    <w:rsid w:val="0025277F"/>
    <w:rsid w:val="002602CB"/>
    <w:rsid w:val="00261D75"/>
    <w:rsid w:val="002643FE"/>
    <w:rsid w:val="00265270"/>
    <w:rsid w:val="002653B1"/>
    <w:rsid w:val="00265AAE"/>
    <w:rsid w:val="00266AA9"/>
    <w:rsid w:val="00271270"/>
    <w:rsid w:val="00273962"/>
    <w:rsid w:val="00275C5F"/>
    <w:rsid w:val="00275DFF"/>
    <w:rsid w:val="00277162"/>
    <w:rsid w:val="00285375"/>
    <w:rsid w:val="00290B82"/>
    <w:rsid w:val="00290BF9"/>
    <w:rsid w:val="00293F7E"/>
    <w:rsid w:val="002970CD"/>
    <w:rsid w:val="002A0BF2"/>
    <w:rsid w:val="002A23CE"/>
    <w:rsid w:val="002A377C"/>
    <w:rsid w:val="002A38B1"/>
    <w:rsid w:val="002A3B66"/>
    <w:rsid w:val="002A3B84"/>
    <w:rsid w:val="002A6889"/>
    <w:rsid w:val="002A6B67"/>
    <w:rsid w:val="002A78E4"/>
    <w:rsid w:val="002A7FED"/>
    <w:rsid w:val="002B328B"/>
    <w:rsid w:val="002B492E"/>
    <w:rsid w:val="002C17EC"/>
    <w:rsid w:val="002C1DCF"/>
    <w:rsid w:val="002C2D2C"/>
    <w:rsid w:val="002C41E3"/>
    <w:rsid w:val="002C4451"/>
    <w:rsid w:val="002C5B13"/>
    <w:rsid w:val="002D0532"/>
    <w:rsid w:val="002D2A67"/>
    <w:rsid w:val="002D2D72"/>
    <w:rsid w:val="002D316A"/>
    <w:rsid w:val="002D327B"/>
    <w:rsid w:val="002D3A88"/>
    <w:rsid w:val="002D4C87"/>
    <w:rsid w:val="002E25D5"/>
    <w:rsid w:val="002E3FED"/>
    <w:rsid w:val="002E5D29"/>
    <w:rsid w:val="002E6902"/>
    <w:rsid w:val="002F1129"/>
    <w:rsid w:val="002F3FCD"/>
    <w:rsid w:val="002F44BF"/>
    <w:rsid w:val="002F5055"/>
    <w:rsid w:val="002F50F5"/>
    <w:rsid w:val="002F5527"/>
    <w:rsid w:val="002F55FC"/>
    <w:rsid w:val="00300547"/>
    <w:rsid w:val="0030112E"/>
    <w:rsid w:val="003025D0"/>
    <w:rsid w:val="00303A73"/>
    <w:rsid w:val="00304EF9"/>
    <w:rsid w:val="003063BF"/>
    <w:rsid w:val="00307AAA"/>
    <w:rsid w:val="003134F5"/>
    <w:rsid w:val="00315732"/>
    <w:rsid w:val="00315A97"/>
    <w:rsid w:val="00316B53"/>
    <w:rsid w:val="00316F74"/>
    <w:rsid w:val="00320B0F"/>
    <w:rsid w:val="003210DA"/>
    <w:rsid w:val="00323102"/>
    <w:rsid w:val="00325FD6"/>
    <w:rsid w:val="00326A53"/>
    <w:rsid w:val="00327D94"/>
    <w:rsid w:val="00330637"/>
    <w:rsid w:val="003335DF"/>
    <w:rsid w:val="00340637"/>
    <w:rsid w:val="00342F34"/>
    <w:rsid w:val="00343EE6"/>
    <w:rsid w:val="003440FB"/>
    <w:rsid w:val="00344403"/>
    <w:rsid w:val="003451B1"/>
    <w:rsid w:val="00345E32"/>
    <w:rsid w:val="003502B0"/>
    <w:rsid w:val="00351FF6"/>
    <w:rsid w:val="00353012"/>
    <w:rsid w:val="0035534C"/>
    <w:rsid w:val="00361849"/>
    <w:rsid w:val="00362371"/>
    <w:rsid w:val="00362AB5"/>
    <w:rsid w:val="00364451"/>
    <w:rsid w:val="003647D2"/>
    <w:rsid w:val="00370E63"/>
    <w:rsid w:val="00372994"/>
    <w:rsid w:val="003800E6"/>
    <w:rsid w:val="0038120A"/>
    <w:rsid w:val="00382673"/>
    <w:rsid w:val="00382F5F"/>
    <w:rsid w:val="0038669F"/>
    <w:rsid w:val="00386FC7"/>
    <w:rsid w:val="003916D7"/>
    <w:rsid w:val="00394D82"/>
    <w:rsid w:val="003954C1"/>
    <w:rsid w:val="0039590F"/>
    <w:rsid w:val="00397BF0"/>
    <w:rsid w:val="003A3764"/>
    <w:rsid w:val="003A3B6D"/>
    <w:rsid w:val="003A5048"/>
    <w:rsid w:val="003A55F2"/>
    <w:rsid w:val="003A7428"/>
    <w:rsid w:val="003A7430"/>
    <w:rsid w:val="003B177E"/>
    <w:rsid w:val="003B307B"/>
    <w:rsid w:val="003B33FB"/>
    <w:rsid w:val="003B3A76"/>
    <w:rsid w:val="003B5DB6"/>
    <w:rsid w:val="003C28ED"/>
    <w:rsid w:val="003C2F8E"/>
    <w:rsid w:val="003C341E"/>
    <w:rsid w:val="003C46FB"/>
    <w:rsid w:val="003C7326"/>
    <w:rsid w:val="003D22B8"/>
    <w:rsid w:val="003D407F"/>
    <w:rsid w:val="003D7B53"/>
    <w:rsid w:val="003E18A7"/>
    <w:rsid w:val="003E2D7A"/>
    <w:rsid w:val="003F14E6"/>
    <w:rsid w:val="003F32F2"/>
    <w:rsid w:val="003F3FB1"/>
    <w:rsid w:val="003F43BB"/>
    <w:rsid w:val="003F4EEF"/>
    <w:rsid w:val="003F5593"/>
    <w:rsid w:val="003F66EF"/>
    <w:rsid w:val="003F7C0A"/>
    <w:rsid w:val="004000B6"/>
    <w:rsid w:val="00401737"/>
    <w:rsid w:val="00412917"/>
    <w:rsid w:val="004146D3"/>
    <w:rsid w:val="00414727"/>
    <w:rsid w:val="0041706F"/>
    <w:rsid w:val="0042161A"/>
    <w:rsid w:val="00421BB3"/>
    <w:rsid w:val="004235D8"/>
    <w:rsid w:val="004236A4"/>
    <w:rsid w:val="00423855"/>
    <w:rsid w:val="00423AF3"/>
    <w:rsid w:val="00423F61"/>
    <w:rsid w:val="0042531F"/>
    <w:rsid w:val="00431054"/>
    <w:rsid w:val="00431359"/>
    <w:rsid w:val="004345D6"/>
    <w:rsid w:val="00435782"/>
    <w:rsid w:val="00436F31"/>
    <w:rsid w:val="00440D82"/>
    <w:rsid w:val="0044273A"/>
    <w:rsid w:val="00444B2B"/>
    <w:rsid w:val="00447FE2"/>
    <w:rsid w:val="004521FA"/>
    <w:rsid w:val="00453C6B"/>
    <w:rsid w:val="00453DAD"/>
    <w:rsid w:val="004542AC"/>
    <w:rsid w:val="004575F5"/>
    <w:rsid w:val="00461074"/>
    <w:rsid w:val="00463140"/>
    <w:rsid w:val="004636B1"/>
    <w:rsid w:val="004641C8"/>
    <w:rsid w:val="004656BE"/>
    <w:rsid w:val="0046590B"/>
    <w:rsid w:val="004712BE"/>
    <w:rsid w:val="00471490"/>
    <w:rsid w:val="00475985"/>
    <w:rsid w:val="004777A5"/>
    <w:rsid w:val="00480302"/>
    <w:rsid w:val="0048147D"/>
    <w:rsid w:val="00481A92"/>
    <w:rsid w:val="004861C8"/>
    <w:rsid w:val="00491E29"/>
    <w:rsid w:val="004954F4"/>
    <w:rsid w:val="004A233C"/>
    <w:rsid w:val="004A2BD3"/>
    <w:rsid w:val="004A3703"/>
    <w:rsid w:val="004A44E4"/>
    <w:rsid w:val="004A45A8"/>
    <w:rsid w:val="004A4913"/>
    <w:rsid w:val="004A727A"/>
    <w:rsid w:val="004B1858"/>
    <w:rsid w:val="004B317C"/>
    <w:rsid w:val="004B374D"/>
    <w:rsid w:val="004B5888"/>
    <w:rsid w:val="004C06FA"/>
    <w:rsid w:val="004C0A73"/>
    <w:rsid w:val="004C4D35"/>
    <w:rsid w:val="004C54B0"/>
    <w:rsid w:val="004D02A8"/>
    <w:rsid w:val="004D0491"/>
    <w:rsid w:val="004D04F3"/>
    <w:rsid w:val="004D15CF"/>
    <w:rsid w:val="004E4630"/>
    <w:rsid w:val="004E5199"/>
    <w:rsid w:val="004E584A"/>
    <w:rsid w:val="004E6159"/>
    <w:rsid w:val="004F33AA"/>
    <w:rsid w:val="004F43B9"/>
    <w:rsid w:val="004F476B"/>
    <w:rsid w:val="00500F69"/>
    <w:rsid w:val="005028FC"/>
    <w:rsid w:val="00503DD2"/>
    <w:rsid w:val="00505A2A"/>
    <w:rsid w:val="00506008"/>
    <w:rsid w:val="0051639A"/>
    <w:rsid w:val="00516588"/>
    <w:rsid w:val="00517614"/>
    <w:rsid w:val="0051789C"/>
    <w:rsid w:val="005205D8"/>
    <w:rsid w:val="00521BAD"/>
    <w:rsid w:val="00524EC9"/>
    <w:rsid w:val="0052620D"/>
    <w:rsid w:val="00526873"/>
    <w:rsid w:val="00532E5A"/>
    <w:rsid w:val="0053407D"/>
    <w:rsid w:val="00534B48"/>
    <w:rsid w:val="0053661C"/>
    <w:rsid w:val="00537A11"/>
    <w:rsid w:val="00540DB1"/>
    <w:rsid w:val="00543686"/>
    <w:rsid w:val="00543730"/>
    <w:rsid w:val="00544FC5"/>
    <w:rsid w:val="005455BD"/>
    <w:rsid w:val="00545F21"/>
    <w:rsid w:val="00546D03"/>
    <w:rsid w:val="005526CB"/>
    <w:rsid w:val="005528F1"/>
    <w:rsid w:val="00553DC2"/>
    <w:rsid w:val="00554DE0"/>
    <w:rsid w:val="00554E87"/>
    <w:rsid w:val="00555764"/>
    <w:rsid w:val="005576B6"/>
    <w:rsid w:val="0056049E"/>
    <w:rsid w:val="0056177E"/>
    <w:rsid w:val="0056367A"/>
    <w:rsid w:val="00564A9A"/>
    <w:rsid w:val="00566ECC"/>
    <w:rsid w:val="00570A6A"/>
    <w:rsid w:val="0057107E"/>
    <w:rsid w:val="00573DCF"/>
    <w:rsid w:val="00577EE3"/>
    <w:rsid w:val="005811C0"/>
    <w:rsid w:val="00581C4A"/>
    <w:rsid w:val="00582B3D"/>
    <w:rsid w:val="00583AF9"/>
    <w:rsid w:val="00586BF9"/>
    <w:rsid w:val="00587CE5"/>
    <w:rsid w:val="005951EA"/>
    <w:rsid w:val="0059735D"/>
    <w:rsid w:val="00597802"/>
    <w:rsid w:val="005A2877"/>
    <w:rsid w:val="005A29A6"/>
    <w:rsid w:val="005A33F6"/>
    <w:rsid w:val="005A4827"/>
    <w:rsid w:val="005B01C8"/>
    <w:rsid w:val="005B1327"/>
    <w:rsid w:val="005B179C"/>
    <w:rsid w:val="005B27FF"/>
    <w:rsid w:val="005B4902"/>
    <w:rsid w:val="005B5944"/>
    <w:rsid w:val="005B6221"/>
    <w:rsid w:val="005B7862"/>
    <w:rsid w:val="005C675F"/>
    <w:rsid w:val="005C76DB"/>
    <w:rsid w:val="005D098F"/>
    <w:rsid w:val="005D3548"/>
    <w:rsid w:val="005D6E9D"/>
    <w:rsid w:val="005E1F84"/>
    <w:rsid w:val="005E3103"/>
    <w:rsid w:val="005E410D"/>
    <w:rsid w:val="005E4868"/>
    <w:rsid w:val="005E5535"/>
    <w:rsid w:val="005E744B"/>
    <w:rsid w:val="005F130C"/>
    <w:rsid w:val="005F493A"/>
    <w:rsid w:val="005F6ABF"/>
    <w:rsid w:val="00600ED6"/>
    <w:rsid w:val="00602BCE"/>
    <w:rsid w:val="00604329"/>
    <w:rsid w:val="00604DF9"/>
    <w:rsid w:val="006063D9"/>
    <w:rsid w:val="00607B11"/>
    <w:rsid w:val="00611AD7"/>
    <w:rsid w:val="0061498F"/>
    <w:rsid w:val="0062008E"/>
    <w:rsid w:val="00620119"/>
    <w:rsid w:val="0062155F"/>
    <w:rsid w:val="00622B5C"/>
    <w:rsid w:val="00631045"/>
    <w:rsid w:val="00631DC8"/>
    <w:rsid w:val="006376B2"/>
    <w:rsid w:val="00641871"/>
    <w:rsid w:val="006430D1"/>
    <w:rsid w:val="006444EB"/>
    <w:rsid w:val="00644B63"/>
    <w:rsid w:val="00645D6D"/>
    <w:rsid w:val="006466C8"/>
    <w:rsid w:val="00647607"/>
    <w:rsid w:val="00650B63"/>
    <w:rsid w:val="00652CAD"/>
    <w:rsid w:val="00655B1B"/>
    <w:rsid w:val="00661EDC"/>
    <w:rsid w:val="00665D2E"/>
    <w:rsid w:val="00665E0B"/>
    <w:rsid w:val="006664DE"/>
    <w:rsid w:val="00671375"/>
    <w:rsid w:val="006746CD"/>
    <w:rsid w:val="00674C18"/>
    <w:rsid w:val="006811D1"/>
    <w:rsid w:val="00682C08"/>
    <w:rsid w:val="0068303F"/>
    <w:rsid w:val="00683552"/>
    <w:rsid w:val="00685C10"/>
    <w:rsid w:val="006875B2"/>
    <w:rsid w:val="00690BD3"/>
    <w:rsid w:val="00690E10"/>
    <w:rsid w:val="00694A35"/>
    <w:rsid w:val="0069680D"/>
    <w:rsid w:val="006A08F5"/>
    <w:rsid w:val="006A4E1F"/>
    <w:rsid w:val="006A4F97"/>
    <w:rsid w:val="006A554A"/>
    <w:rsid w:val="006A5F05"/>
    <w:rsid w:val="006A6A4D"/>
    <w:rsid w:val="006B0B79"/>
    <w:rsid w:val="006B14AF"/>
    <w:rsid w:val="006B3246"/>
    <w:rsid w:val="006B6CBD"/>
    <w:rsid w:val="006C2318"/>
    <w:rsid w:val="006C24A6"/>
    <w:rsid w:val="006C4E20"/>
    <w:rsid w:val="006C6E9D"/>
    <w:rsid w:val="006D0F93"/>
    <w:rsid w:val="006D2D85"/>
    <w:rsid w:val="006D58BC"/>
    <w:rsid w:val="006D6AE6"/>
    <w:rsid w:val="006D7FCE"/>
    <w:rsid w:val="006E1CDD"/>
    <w:rsid w:val="006E4567"/>
    <w:rsid w:val="006F0DAA"/>
    <w:rsid w:val="006F121B"/>
    <w:rsid w:val="006F284A"/>
    <w:rsid w:val="006F78E0"/>
    <w:rsid w:val="0070118A"/>
    <w:rsid w:val="0070411E"/>
    <w:rsid w:val="00704248"/>
    <w:rsid w:val="007047BE"/>
    <w:rsid w:val="00706465"/>
    <w:rsid w:val="00706ABB"/>
    <w:rsid w:val="00710F4A"/>
    <w:rsid w:val="00712168"/>
    <w:rsid w:val="00712265"/>
    <w:rsid w:val="007135FD"/>
    <w:rsid w:val="00714B2B"/>
    <w:rsid w:val="00716386"/>
    <w:rsid w:val="00716D6B"/>
    <w:rsid w:val="00722B58"/>
    <w:rsid w:val="00723B9E"/>
    <w:rsid w:val="00726858"/>
    <w:rsid w:val="00731159"/>
    <w:rsid w:val="007334EC"/>
    <w:rsid w:val="00734D9E"/>
    <w:rsid w:val="0073600F"/>
    <w:rsid w:val="0073639D"/>
    <w:rsid w:val="0073665C"/>
    <w:rsid w:val="00737706"/>
    <w:rsid w:val="00737CDE"/>
    <w:rsid w:val="00741280"/>
    <w:rsid w:val="00743868"/>
    <w:rsid w:val="00746228"/>
    <w:rsid w:val="00746376"/>
    <w:rsid w:val="00747BFD"/>
    <w:rsid w:val="0075289E"/>
    <w:rsid w:val="00752C22"/>
    <w:rsid w:val="00753471"/>
    <w:rsid w:val="00754486"/>
    <w:rsid w:val="007553D0"/>
    <w:rsid w:val="007618C7"/>
    <w:rsid w:val="007620C4"/>
    <w:rsid w:val="007637CF"/>
    <w:rsid w:val="00767D37"/>
    <w:rsid w:val="00770EA8"/>
    <w:rsid w:val="00775219"/>
    <w:rsid w:val="007779E7"/>
    <w:rsid w:val="00780A5E"/>
    <w:rsid w:val="00781A09"/>
    <w:rsid w:val="007845F5"/>
    <w:rsid w:val="00785319"/>
    <w:rsid w:val="007855B9"/>
    <w:rsid w:val="00787B01"/>
    <w:rsid w:val="007908AE"/>
    <w:rsid w:val="00790AC0"/>
    <w:rsid w:val="0079328B"/>
    <w:rsid w:val="0079504B"/>
    <w:rsid w:val="007A165C"/>
    <w:rsid w:val="007A193D"/>
    <w:rsid w:val="007A1B61"/>
    <w:rsid w:val="007A2085"/>
    <w:rsid w:val="007A2476"/>
    <w:rsid w:val="007A31FE"/>
    <w:rsid w:val="007A33BD"/>
    <w:rsid w:val="007A43EB"/>
    <w:rsid w:val="007A6BAC"/>
    <w:rsid w:val="007A7C68"/>
    <w:rsid w:val="007B094D"/>
    <w:rsid w:val="007B50F6"/>
    <w:rsid w:val="007B56CB"/>
    <w:rsid w:val="007B5BB3"/>
    <w:rsid w:val="007B6898"/>
    <w:rsid w:val="007B7D4A"/>
    <w:rsid w:val="007C1B98"/>
    <w:rsid w:val="007C1D17"/>
    <w:rsid w:val="007C288D"/>
    <w:rsid w:val="007D168F"/>
    <w:rsid w:val="007D2A9E"/>
    <w:rsid w:val="007D356A"/>
    <w:rsid w:val="007D359F"/>
    <w:rsid w:val="007D5B1A"/>
    <w:rsid w:val="007D6155"/>
    <w:rsid w:val="007D758F"/>
    <w:rsid w:val="007D7F96"/>
    <w:rsid w:val="007E0010"/>
    <w:rsid w:val="007E2CD4"/>
    <w:rsid w:val="007E2DF6"/>
    <w:rsid w:val="007E7960"/>
    <w:rsid w:val="007F4A7B"/>
    <w:rsid w:val="007F6013"/>
    <w:rsid w:val="007F6BDD"/>
    <w:rsid w:val="008012E3"/>
    <w:rsid w:val="00803A25"/>
    <w:rsid w:val="00805777"/>
    <w:rsid w:val="00806D12"/>
    <w:rsid w:val="008104CF"/>
    <w:rsid w:val="00811B5F"/>
    <w:rsid w:val="00811CF3"/>
    <w:rsid w:val="00814FE0"/>
    <w:rsid w:val="0081602C"/>
    <w:rsid w:val="00817D48"/>
    <w:rsid w:val="00821038"/>
    <w:rsid w:val="008241AA"/>
    <w:rsid w:val="00826B5B"/>
    <w:rsid w:val="00831527"/>
    <w:rsid w:val="008358B3"/>
    <w:rsid w:val="00836573"/>
    <w:rsid w:val="00841BA8"/>
    <w:rsid w:val="0084205E"/>
    <w:rsid w:val="0084577E"/>
    <w:rsid w:val="00850CD4"/>
    <w:rsid w:val="00853765"/>
    <w:rsid w:val="00853E1D"/>
    <w:rsid w:val="00854632"/>
    <w:rsid w:val="00857291"/>
    <w:rsid w:val="00857328"/>
    <w:rsid w:val="00857624"/>
    <w:rsid w:val="00861492"/>
    <w:rsid w:val="0087217B"/>
    <w:rsid w:val="00873B5F"/>
    <w:rsid w:val="008757C7"/>
    <w:rsid w:val="0087711D"/>
    <w:rsid w:val="00877B60"/>
    <w:rsid w:val="0088290A"/>
    <w:rsid w:val="00882F3D"/>
    <w:rsid w:val="00895765"/>
    <w:rsid w:val="00895E49"/>
    <w:rsid w:val="008960E9"/>
    <w:rsid w:val="00897454"/>
    <w:rsid w:val="008A2777"/>
    <w:rsid w:val="008A384E"/>
    <w:rsid w:val="008A5555"/>
    <w:rsid w:val="008A65AA"/>
    <w:rsid w:val="008B0654"/>
    <w:rsid w:val="008B4CC7"/>
    <w:rsid w:val="008B55E2"/>
    <w:rsid w:val="008B6D3D"/>
    <w:rsid w:val="008D0AAB"/>
    <w:rsid w:val="008D45BD"/>
    <w:rsid w:val="008D489C"/>
    <w:rsid w:val="008D78A4"/>
    <w:rsid w:val="008E03D1"/>
    <w:rsid w:val="008E043D"/>
    <w:rsid w:val="008E1C03"/>
    <w:rsid w:val="008E332E"/>
    <w:rsid w:val="008E5615"/>
    <w:rsid w:val="008E59A2"/>
    <w:rsid w:val="008F28B7"/>
    <w:rsid w:val="008F52C4"/>
    <w:rsid w:val="008F5302"/>
    <w:rsid w:val="008F61BF"/>
    <w:rsid w:val="008F71B4"/>
    <w:rsid w:val="0090169D"/>
    <w:rsid w:val="00901A70"/>
    <w:rsid w:val="00903188"/>
    <w:rsid w:val="0090428C"/>
    <w:rsid w:val="009047DD"/>
    <w:rsid w:val="009061CB"/>
    <w:rsid w:val="00907CC6"/>
    <w:rsid w:val="00907D2E"/>
    <w:rsid w:val="00912F67"/>
    <w:rsid w:val="0091358F"/>
    <w:rsid w:val="00913B43"/>
    <w:rsid w:val="009142F6"/>
    <w:rsid w:val="00915D97"/>
    <w:rsid w:val="00922130"/>
    <w:rsid w:val="00923796"/>
    <w:rsid w:val="0093096F"/>
    <w:rsid w:val="00932193"/>
    <w:rsid w:val="00936E09"/>
    <w:rsid w:val="0093771D"/>
    <w:rsid w:val="00946342"/>
    <w:rsid w:val="00947914"/>
    <w:rsid w:val="00947E53"/>
    <w:rsid w:val="009529CB"/>
    <w:rsid w:val="00955251"/>
    <w:rsid w:val="0095551E"/>
    <w:rsid w:val="0095561D"/>
    <w:rsid w:val="009600FA"/>
    <w:rsid w:val="00960638"/>
    <w:rsid w:val="009606B2"/>
    <w:rsid w:val="00961496"/>
    <w:rsid w:val="00961929"/>
    <w:rsid w:val="00964EB6"/>
    <w:rsid w:val="009652C7"/>
    <w:rsid w:val="00965E34"/>
    <w:rsid w:val="00971CB1"/>
    <w:rsid w:val="00972323"/>
    <w:rsid w:val="00974363"/>
    <w:rsid w:val="00974367"/>
    <w:rsid w:val="00975F8A"/>
    <w:rsid w:val="009809E8"/>
    <w:rsid w:val="0098674F"/>
    <w:rsid w:val="00987CCA"/>
    <w:rsid w:val="0099056C"/>
    <w:rsid w:val="00993314"/>
    <w:rsid w:val="009938AF"/>
    <w:rsid w:val="009956D3"/>
    <w:rsid w:val="00996761"/>
    <w:rsid w:val="009A13FA"/>
    <w:rsid w:val="009A1BDF"/>
    <w:rsid w:val="009A1C96"/>
    <w:rsid w:val="009A2F95"/>
    <w:rsid w:val="009A379C"/>
    <w:rsid w:val="009A5877"/>
    <w:rsid w:val="009A5AD9"/>
    <w:rsid w:val="009A7603"/>
    <w:rsid w:val="009A7F38"/>
    <w:rsid w:val="009B05CA"/>
    <w:rsid w:val="009B2D0A"/>
    <w:rsid w:val="009B67F2"/>
    <w:rsid w:val="009C13CB"/>
    <w:rsid w:val="009C277D"/>
    <w:rsid w:val="009C2A57"/>
    <w:rsid w:val="009C311B"/>
    <w:rsid w:val="009C35A8"/>
    <w:rsid w:val="009C5108"/>
    <w:rsid w:val="009C6246"/>
    <w:rsid w:val="009C6DCE"/>
    <w:rsid w:val="009D1502"/>
    <w:rsid w:val="009D2376"/>
    <w:rsid w:val="009D287F"/>
    <w:rsid w:val="009D3327"/>
    <w:rsid w:val="009D6E6A"/>
    <w:rsid w:val="009D79F9"/>
    <w:rsid w:val="009E06BF"/>
    <w:rsid w:val="009E2230"/>
    <w:rsid w:val="009E4197"/>
    <w:rsid w:val="009E505D"/>
    <w:rsid w:val="009E787E"/>
    <w:rsid w:val="009E7F2F"/>
    <w:rsid w:val="009F083D"/>
    <w:rsid w:val="009F1933"/>
    <w:rsid w:val="009F35F1"/>
    <w:rsid w:val="009F3F47"/>
    <w:rsid w:val="009F6C77"/>
    <w:rsid w:val="00A01CAE"/>
    <w:rsid w:val="00A07D37"/>
    <w:rsid w:val="00A106EB"/>
    <w:rsid w:val="00A137E4"/>
    <w:rsid w:val="00A14857"/>
    <w:rsid w:val="00A14F15"/>
    <w:rsid w:val="00A150D0"/>
    <w:rsid w:val="00A16095"/>
    <w:rsid w:val="00A169AE"/>
    <w:rsid w:val="00A177D5"/>
    <w:rsid w:val="00A213CF"/>
    <w:rsid w:val="00A232B8"/>
    <w:rsid w:val="00A246D2"/>
    <w:rsid w:val="00A276AE"/>
    <w:rsid w:val="00A32BC1"/>
    <w:rsid w:val="00A33D97"/>
    <w:rsid w:val="00A35F93"/>
    <w:rsid w:val="00A362AB"/>
    <w:rsid w:val="00A40E4D"/>
    <w:rsid w:val="00A42593"/>
    <w:rsid w:val="00A42985"/>
    <w:rsid w:val="00A42F7F"/>
    <w:rsid w:val="00A44147"/>
    <w:rsid w:val="00A45224"/>
    <w:rsid w:val="00A46AC8"/>
    <w:rsid w:val="00A46E70"/>
    <w:rsid w:val="00A472AE"/>
    <w:rsid w:val="00A474D6"/>
    <w:rsid w:val="00A47726"/>
    <w:rsid w:val="00A5180F"/>
    <w:rsid w:val="00A51C8E"/>
    <w:rsid w:val="00A53AAF"/>
    <w:rsid w:val="00A54CEA"/>
    <w:rsid w:val="00A5581F"/>
    <w:rsid w:val="00A55824"/>
    <w:rsid w:val="00A576D3"/>
    <w:rsid w:val="00A57C73"/>
    <w:rsid w:val="00A63B64"/>
    <w:rsid w:val="00A65526"/>
    <w:rsid w:val="00A657C4"/>
    <w:rsid w:val="00A70166"/>
    <w:rsid w:val="00A726DD"/>
    <w:rsid w:val="00A74A55"/>
    <w:rsid w:val="00A74B28"/>
    <w:rsid w:val="00A76CF3"/>
    <w:rsid w:val="00A773A9"/>
    <w:rsid w:val="00A837A1"/>
    <w:rsid w:val="00A84FD3"/>
    <w:rsid w:val="00A86BE8"/>
    <w:rsid w:val="00A86CCD"/>
    <w:rsid w:val="00A9064E"/>
    <w:rsid w:val="00A911EB"/>
    <w:rsid w:val="00A92D54"/>
    <w:rsid w:val="00A92DDF"/>
    <w:rsid w:val="00A946A4"/>
    <w:rsid w:val="00A94F63"/>
    <w:rsid w:val="00A95553"/>
    <w:rsid w:val="00AA02CF"/>
    <w:rsid w:val="00AA0B22"/>
    <w:rsid w:val="00AA3656"/>
    <w:rsid w:val="00AA6B98"/>
    <w:rsid w:val="00AA71EB"/>
    <w:rsid w:val="00AA7F35"/>
    <w:rsid w:val="00AB1176"/>
    <w:rsid w:val="00AB2F18"/>
    <w:rsid w:val="00AB77ED"/>
    <w:rsid w:val="00AB7EAB"/>
    <w:rsid w:val="00AC026B"/>
    <w:rsid w:val="00AC0AB4"/>
    <w:rsid w:val="00AC209F"/>
    <w:rsid w:val="00AC344A"/>
    <w:rsid w:val="00AC3711"/>
    <w:rsid w:val="00AC5619"/>
    <w:rsid w:val="00AD11B8"/>
    <w:rsid w:val="00AD5449"/>
    <w:rsid w:val="00AD5DA2"/>
    <w:rsid w:val="00AE0786"/>
    <w:rsid w:val="00AE1DF3"/>
    <w:rsid w:val="00AE3E4A"/>
    <w:rsid w:val="00AF095C"/>
    <w:rsid w:val="00AF1126"/>
    <w:rsid w:val="00AF27EA"/>
    <w:rsid w:val="00AF703A"/>
    <w:rsid w:val="00AF7919"/>
    <w:rsid w:val="00AF7EB0"/>
    <w:rsid w:val="00B0067F"/>
    <w:rsid w:val="00B00C79"/>
    <w:rsid w:val="00B01109"/>
    <w:rsid w:val="00B01FD2"/>
    <w:rsid w:val="00B020F5"/>
    <w:rsid w:val="00B03D0B"/>
    <w:rsid w:val="00B10323"/>
    <w:rsid w:val="00B13DA1"/>
    <w:rsid w:val="00B140A3"/>
    <w:rsid w:val="00B152D8"/>
    <w:rsid w:val="00B160C4"/>
    <w:rsid w:val="00B160EA"/>
    <w:rsid w:val="00B17C84"/>
    <w:rsid w:val="00B229BB"/>
    <w:rsid w:val="00B22F75"/>
    <w:rsid w:val="00B232E0"/>
    <w:rsid w:val="00B23BB9"/>
    <w:rsid w:val="00B31BAC"/>
    <w:rsid w:val="00B31DF4"/>
    <w:rsid w:val="00B324C9"/>
    <w:rsid w:val="00B33CEB"/>
    <w:rsid w:val="00B3623B"/>
    <w:rsid w:val="00B40F82"/>
    <w:rsid w:val="00B42F62"/>
    <w:rsid w:val="00B43FF5"/>
    <w:rsid w:val="00B4656B"/>
    <w:rsid w:val="00B477A6"/>
    <w:rsid w:val="00B54BB1"/>
    <w:rsid w:val="00B565DB"/>
    <w:rsid w:val="00B615B6"/>
    <w:rsid w:val="00B6735D"/>
    <w:rsid w:val="00B712F1"/>
    <w:rsid w:val="00B72FF8"/>
    <w:rsid w:val="00B75759"/>
    <w:rsid w:val="00B77D3D"/>
    <w:rsid w:val="00B80B4B"/>
    <w:rsid w:val="00B80D78"/>
    <w:rsid w:val="00B812D3"/>
    <w:rsid w:val="00B84551"/>
    <w:rsid w:val="00B8464E"/>
    <w:rsid w:val="00B8467D"/>
    <w:rsid w:val="00B85E73"/>
    <w:rsid w:val="00B86A1E"/>
    <w:rsid w:val="00B86F89"/>
    <w:rsid w:val="00B87ED4"/>
    <w:rsid w:val="00B90129"/>
    <w:rsid w:val="00B90E6D"/>
    <w:rsid w:val="00B911CD"/>
    <w:rsid w:val="00BB1DD9"/>
    <w:rsid w:val="00BB4432"/>
    <w:rsid w:val="00BC13C1"/>
    <w:rsid w:val="00BC206D"/>
    <w:rsid w:val="00BC44BE"/>
    <w:rsid w:val="00BC5CBE"/>
    <w:rsid w:val="00BC63F5"/>
    <w:rsid w:val="00BD28AB"/>
    <w:rsid w:val="00BD412C"/>
    <w:rsid w:val="00BD4448"/>
    <w:rsid w:val="00BD5A0E"/>
    <w:rsid w:val="00BE29D5"/>
    <w:rsid w:val="00BE2EC9"/>
    <w:rsid w:val="00BE3117"/>
    <w:rsid w:val="00BE32F6"/>
    <w:rsid w:val="00BE40FE"/>
    <w:rsid w:val="00BE46D4"/>
    <w:rsid w:val="00BE61CA"/>
    <w:rsid w:val="00BE7515"/>
    <w:rsid w:val="00BE7D9E"/>
    <w:rsid w:val="00BF2E66"/>
    <w:rsid w:val="00BF4813"/>
    <w:rsid w:val="00BF591D"/>
    <w:rsid w:val="00BF6345"/>
    <w:rsid w:val="00BF6A36"/>
    <w:rsid w:val="00BF7606"/>
    <w:rsid w:val="00C01700"/>
    <w:rsid w:val="00C025E3"/>
    <w:rsid w:val="00C04490"/>
    <w:rsid w:val="00C04ADD"/>
    <w:rsid w:val="00C051C9"/>
    <w:rsid w:val="00C0549C"/>
    <w:rsid w:val="00C059B9"/>
    <w:rsid w:val="00C06DEE"/>
    <w:rsid w:val="00C12405"/>
    <w:rsid w:val="00C14176"/>
    <w:rsid w:val="00C161A2"/>
    <w:rsid w:val="00C20CC9"/>
    <w:rsid w:val="00C2172B"/>
    <w:rsid w:val="00C22EAC"/>
    <w:rsid w:val="00C23DA0"/>
    <w:rsid w:val="00C30C19"/>
    <w:rsid w:val="00C32E54"/>
    <w:rsid w:val="00C3396D"/>
    <w:rsid w:val="00C342BE"/>
    <w:rsid w:val="00C35B49"/>
    <w:rsid w:val="00C401CE"/>
    <w:rsid w:val="00C4338F"/>
    <w:rsid w:val="00C45A05"/>
    <w:rsid w:val="00C45FA3"/>
    <w:rsid w:val="00C470F9"/>
    <w:rsid w:val="00C5075F"/>
    <w:rsid w:val="00C5096C"/>
    <w:rsid w:val="00C52471"/>
    <w:rsid w:val="00C52994"/>
    <w:rsid w:val="00C52B0D"/>
    <w:rsid w:val="00C53774"/>
    <w:rsid w:val="00C55696"/>
    <w:rsid w:val="00C55E9B"/>
    <w:rsid w:val="00C60678"/>
    <w:rsid w:val="00C618C3"/>
    <w:rsid w:val="00C61C40"/>
    <w:rsid w:val="00C62189"/>
    <w:rsid w:val="00C714DA"/>
    <w:rsid w:val="00C72A6F"/>
    <w:rsid w:val="00C74CD7"/>
    <w:rsid w:val="00C74D40"/>
    <w:rsid w:val="00C758E1"/>
    <w:rsid w:val="00C7791E"/>
    <w:rsid w:val="00C804F7"/>
    <w:rsid w:val="00C81F78"/>
    <w:rsid w:val="00C8265F"/>
    <w:rsid w:val="00C826DB"/>
    <w:rsid w:val="00C83ED1"/>
    <w:rsid w:val="00C858AA"/>
    <w:rsid w:val="00C860DB"/>
    <w:rsid w:val="00C905C2"/>
    <w:rsid w:val="00C90D2F"/>
    <w:rsid w:val="00C92149"/>
    <w:rsid w:val="00CA0932"/>
    <w:rsid w:val="00CA143A"/>
    <w:rsid w:val="00CA1512"/>
    <w:rsid w:val="00CA3A80"/>
    <w:rsid w:val="00CA4308"/>
    <w:rsid w:val="00CA4A46"/>
    <w:rsid w:val="00CA4D2C"/>
    <w:rsid w:val="00CA4D97"/>
    <w:rsid w:val="00CA579B"/>
    <w:rsid w:val="00CA5964"/>
    <w:rsid w:val="00CA7504"/>
    <w:rsid w:val="00CB09B3"/>
    <w:rsid w:val="00CB3AAC"/>
    <w:rsid w:val="00CB6D5D"/>
    <w:rsid w:val="00CC3D65"/>
    <w:rsid w:val="00CC4545"/>
    <w:rsid w:val="00CC4743"/>
    <w:rsid w:val="00CC7CD8"/>
    <w:rsid w:val="00CD00CB"/>
    <w:rsid w:val="00CD250D"/>
    <w:rsid w:val="00CD2C70"/>
    <w:rsid w:val="00CD2F35"/>
    <w:rsid w:val="00CD3CBA"/>
    <w:rsid w:val="00CD43A9"/>
    <w:rsid w:val="00CD54CB"/>
    <w:rsid w:val="00CE05AB"/>
    <w:rsid w:val="00CE0D73"/>
    <w:rsid w:val="00CE6579"/>
    <w:rsid w:val="00CE7F16"/>
    <w:rsid w:val="00CF1E9E"/>
    <w:rsid w:val="00CF264E"/>
    <w:rsid w:val="00CF5C17"/>
    <w:rsid w:val="00CF61EA"/>
    <w:rsid w:val="00CF6640"/>
    <w:rsid w:val="00D0051B"/>
    <w:rsid w:val="00D03CAD"/>
    <w:rsid w:val="00D040F4"/>
    <w:rsid w:val="00D06436"/>
    <w:rsid w:val="00D069E2"/>
    <w:rsid w:val="00D13F99"/>
    <w:rsid w:val="00D168A9"/>
    <w:rsid w:val="00D2196A"/>
    <w:rsid w:val="00D2268D"/>
    <w:rsid w:val="00D22995"/>
    <w:rsid w:val="00D24017"/>
    <w:rsid w:val="00D27D73"/>
    <w:rsid w:val="00D30360"/>
    <w:rsid w:val="00D310FB"/>
    <w:rsid w:val="00D32E89"/>
    <w:rsid w:val="00D35299"/>
    <w:rsid w:val="00D3581C"/>
    <w:rsid w:val="00D412D5"/>
    <w:rsid w:val="00D41FEF"/>
    <w:rsid w:val="00D42F7F"/>
    <w:rsid w:val="00D4505E"/>
    <w:rsid w:val="00D45609"/>
    <w:rsid w:val="00D51977"/>
    <w:rsid w:val="00D54EA6"/>
    <w:rsid w:val="00D56667"/>
    <w:rsid w:val="00D60DA2"/>
    <w:rsid w:val="00D653C4"/>
    <w:rsid w:val="00D721A8"/>
    <w:rsid w:val="00D737EB"/>
    <w:rsid w:val="00D74288"/>
    <w:rsid w:val="00D76473"/>
    <w:rsid w:val="00D77D68"/>
    <w:rsid w:val="00D80062"/>
    <w:rsid w:val="00D80FE8"/>
    <w:rsid w:val="00D82466"/>
    <w:rsid w:val="00D839DF"/>
    <w:rsid w:val="00D90273"/>
    <w:rsid w:val="00D93722"/>
    <w:rsid w:val="00D94F89"/>
    <w:rsid w:val="00D955D1"/>
    <w:rsid w:val="00DA1991"/>
    <w:rsid w:val="00DA2397"/>
    <w:rsid w:val="00DA4196"/>
    <w:rsid w:val="00DA512A"/>
    <w:rsid w:val="00DB2322"/>
    <w:rsid w:val="00DB362A"/>
    <w:rsid w:val="00DB76B4"/>
    <w:rsid w:val="00DC1956"/>
    <w:rsid w:val="00DC29FA"/>
    <w:rsid w:val="00DC4969"/>
    <w:rsid w:val="00DC63C9"/>
    <w:rsid w:val="00DC7C40"/>
    <w:rsid w:val="00DD473E"/>
    <w:rsid w:val="00DD4ED3"/>
    <w:rsid w:val="00DD55DE"/>
    <w:rsid w:val="00DD6FD7"/>
    <w:rsid w:val="00DE036F"/>
    <w:rsid w:val="00DE2CD4"/>
    <w:rsid w:val="00DE3093"/>
    <w:rsid w:val="00DE5549"/>
    <w:rsid w:val="00DE6A23"/>
    <w:rsid w:val="00DF253C"/>
    <w:rsid w:val="00DF2791"/>
    <w:rsid w:val="00DF4528"/>
    <w:rsid w:val="00DF5B86"/>
    <w:rsid w:val="00DF62C7"/>
    <w:rsid w:val="00E043CF"/>
    <w:rsid w:val="00E0504C"/>
    <w:rsid w:val="00E062D2"/>
    <w:rsid w:val="00E12EEC"/>
    <w:rsid w:val="00E130D1"/>
    <w:rsid w:val="00E15A3C"/>
    <w:rsid w:val="00E20BBB"/>
    <w:rsid w:val="00E237ED"/>
    <w:rsid w:val="00E30639"/>
    <w:rsid w:val="00E30867"/>
    <w:rsid w:val="00E31F3F"/>
    <w:rsid w:val="00E33B5A"/>
    <w:rsid w:val="00E44249"/>
    <w:rsid w:val="00E44BE4"/>
    <w:rsid w:val="00E45766"/>
    <w:rsid w:val="00E51B4F"/>
    <w:rsid w:val="00E52226"/>
    <w:rsid w:val="00E52AF9"/>
    <w:rsid w:val="00E57D07"/>
    <w:rsid w:val="00E623F5"/>
    <w:rsid w:val="00E63038"/>
    <w:rsid w:val="00E65A1F"/>
    <w:rsid w:val="00E65FAD"/>
    <w:rsid w:val="00E673D0"/>
    <w:rsid w:val="00E704B6"/>
    <w:rsid w:val="00E72985"/>
    <w:rsid w:val="00E74ED5"/>
    <w:rsid w:val="00E76396"/>
    <w:rsid w:val="00E76BCF"/>
    <w:rsid w:val="00E804F6"/>
    <w:rsid w:val="00E8093A"/>
    <w:rsid w:val="00E81223"/>
    <w:rsid w:val="00E829F1"/>
    <w:rsid w:val="00E82E83"/>
    <w:rsid w:val="00E85102"/>
    <w:rsid w:val="00E871BD"/>
    <w:rsid w:val="00E91176"/>
    <w:rsid w:val="00E923EC"/>
    <w:rsid w:val="00E925C4"/>
    <w:rsid w:val="00E950B7"/>
    <w:rsid w:val="00E952C0"/>
    <w:rsid w:val="00E97077"/>
    <w:rsid w:val="00EA1709"/>
    <w:rsid w:val="00EB3088"/>
    <w:rsid w:val="00EB4355"/>
    <w:rsid w:val="00EB456F"/>
    <w:rsid w:val="00EB5477"/>
    <w:rsid w:val="00EC29D6"/>
    <w:rsid w:val="00ED0580"/>
    <w:rsid w:val="00ED0D4A"/>
    <w:rsid w:val="00ED1F78"/>
    <w:rsid w:val="00ED2786"/>
    <w:rsid w:val="00ED499F"/>
    <w:rsid w:val="00ED5060"/>
    <w:rsid w:val="00ED58A7"/>
    <w:rsid w:val="00ED7A59"/>
    <w:rsid w:val="00EE0BE3"/>
    <w:rsid w:val="00EE4AE3"/>
    <w:rsid w:val="00EE6B8B"/>
    <w:rsid w:val="00EF2386"/>
    <w:rsid w:val="00EF4C5E"/>
    <w:rsid w:val="00F003CE"/>
    <w:rsid w:val="00F00D6A"/>
    <w:rsid w:val="00F021C9"/>
    <w:rsid w:val="00F02259"/>
    <w:rsid w:val="00F03C4E"/>
    <w:rsid w:val="00F0490F"/>
    <w:rsid w:val="00F06BBF"/>
    <w:rsid w:val="00F06C49"/>
    <w:rsid w:val="00F06D6D"/>
    <w:rsid w:val="00F07B24"/>
    <w:rsid w:val="00F10C2D"/>
    <w:rsid w:val="00F1592A"/>
    <w:rsid w:val="00F2159D"/>
    <w:rsid w:val="00F2229B"/>
    <w:rsid w:val="00F224A8"/>
    <w:rsid w:val="00F227B0"/>
    <w:rsid w:val="00F23A5E"/>
    <w:rsid w:val="00F262E8"/>
    <w:rsid w:val="00F27980"/>
    <w:rsid w:val="00F351BA"/>
    <w:rsid w:val="00F42A07"/>
    <w:rsid w:val="00F54A8E"/>
    <w:rsid w:val="00F61C3C"/>
    <w:rsid w:val="00F6314A"/>
    <w:rsid w:val="00F631B6"/>
    <w:rsid w:val="00F63380"/>
    <w:rsid w:val="00F63D17"/>
    <w:rsid w:val="00F668E9"/>
    <w:rsid w:val="00F7028F"/>
    <w:rsid w:val="00F779AB"/>
    <w:rsid w:val="00F77C37"/>
    <w:rsid w:val="00F81BB0"/>
    <w:rsid w:val="00F82A1E"/>
    <w:rsid w:val="00F92184"/>
    <w:rsid w:val="00F927A9"/>
    <w:rsid w:val="00F92FFB"/>
    <w:rsid w:val="00F94027"/>
    <w:rsid w:val="00F95E8F"/>
    <w:rsid w:val="00F96F27"/>
    <w:rsid w:val="00FA0C27"/>
    <w:rsid w:val="00FA1346"/>
    <w:rsid w:val="00FA1D7F"/>
    <w:rsid w:val="00FA35BB"/>
    <w:rsid w:val="00FA3FDB"/>
    <w:rsid w:val="00FA4083"/>
    <w:rsid w:val="00FA4D1F"/>
    <w:rsid w:val="00FA5CF5"/>
    <w:rsid w:val="00FB06F3"/>
    <w:rsid w:val="00FB19D7"/>
    <w:rsid w:val="00FB6835"/>
    <w:rsid w:val="00FB7BC8"/>
    <w:rsid w:val="00FC17A0"/>
    <w:rsid w:val="00FC5333"/>
    <w:rsid w:val="00FC5F7A"/>
    <w:rsid w:val="00FC7C16"/>
    <w:rsid w:val="00FC7E4C"/>
    <w:rsid w:val="00FD1D25"/>
    <w:rsid w:val="00FD2B14"/>
    <w:rsid w:val="00FD339C"/>
    <w:rsid w:val="00FD42A8"/>
    <w:rsid w:val="00FD638F"/>
    <w:rsid w:val="00FD7322"/>
    <w:rsid w:val="00FE0132"/>
    <w:rsid w:val="00FE1B1D"/>
    <w:rsid w:val="00FE5177"/>
    <w:rsid w:val="00FF0A87"/>
    <w:rsid w:val="00FF2495"/>
    <w:rsid w:val="00FF45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6145"/>
    <o:shapelayout v:ext="edit">
      <o:idmap v:ext="edit" data="1"/>
    </o:shapelayout>
  </w:shapeDefaults>
  <w:decimalSymbol w:val="."/>
  <w:listSeparator w:val=","/>
  <w14:docId w14:val="497AC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B13"/>
    <w:rPr>
      <w:sz w:val="24"/>
      <w:szCs w:val="24"/>
    </w:rPr>
  </w:style>
  <w:style w:type="paragraph" w:styleId="Heading1">
    <w:name w:val="heading 1"/>
    <w:basedOn w:val="Normal"/>
    <w:next w:val="Normal"/>
    <w:link w:val="Heading1Char"/>
    <w:qFormat/>
    <w:rsid w:val="00AF7919"/>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9C2A57"/>
    <w:pPr>
      <w:keepNext/>
      <w:jc w:val="center"/>
      <w:outlineLvl w:val="1"/>
    </w:pPr>
    <w:rPr>
      <w:sz w:val="28"/>
      <w:szCs w:val="20"/>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kr">
    <w:name w:val="naiskr"/>
    <w:basedOn w:val="Normal"/>
    <w:rsid w:val="00A911EB"/>
    <w:pPr>
      <w:spacing w:before="100" w:beforeAutospacing="1" w:after="100" w:afterAutospacing="1"/>
    </w:pPr>
  </w:style>
  <w:style w:type="table" w:styleId="TableGrid">
    <w:name w:val="Table Grid"/>
    <w:basedOn w:val="TableNormal"/>
    <w:rsid w:val="00A911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D186A"/>
    <w:rPr>
      <w:rFonts w:ascii="Tahoma" w:hAnsi="Tahoma" w:cs="Tahoma"/>
      <w:sz w:val="16"/>
      <w:szCs w:val="16"/>
    </w:rPr>
  </w:style>
  <w:style w:type="paragraph" w:styleId="FootnoteText">
    <w:name w:val="footnote text"/>
    <w:basedOn w:val="Normal"/>
    <w:semiHidden/>
    <w:rsid w:val="001D7BA8"/>
    <w:rPr>
      <w:sz w:val="20"/>
      <w:szCs w:val="20"/>
    </w:rPr>
  </w:style>
  <w:style w:type="character" w:styleId="FootnoteReference">
    <w:name w:val="footnote reference"/>
    <w:semiHidden/>
    <w:rsid w:val="001D7BA8"/>
    <w:rPr>
      <w:vertAlign w:val="superscript"/>
    </w:rPr>
  </w:style>
  <w:style w:type="paragraph" w:styleId="Header">
    <w:name w:val="header"/>
    <w:basedOn w:val="Normal"/>
    <w:rsid w:val="001D7BA8"/>
    <w:pPr>
      <w:tabs>
        <w:tab w:val="center" w:pos="4153"/>
        <w:tab w:val="right" w:pos="8306"/>
      </w:tabs>
    </w:pPr>
  </w:style>
  <w:style w:type="paragraph" w:styleId="Footer">
    <w:name w:val="footer"/>
    <w:basedOn w:val="Normal"/>
    <w:rsid w:val="001D7BA8"/>
    <w:pPr>
      <w:tabs>
        <w:tab w:val="center" w:pos="4153"/>
        <w:tab w:val="right" w:pos="8306"/>
      </w:tabs>
    </w:pPr>
  </w:style>
  <w:style w:type="character" w:styleId="Hyperlink">
    <w:name w:val="Hyperlink"/>
    <w:rsid w:val="00013219"/>
    <w:rPr>
      <w:color w:val="0000FF"/>
      <w:u w:val="single"/>
    </w:rPr>
  </w:style>
  <w:style w:type="character" w:styleId="PageNumber">
    <w:name w:val="page number"/>
    <w:basedOn w:val="DefaultParagraphFont"/>
    <w:rsid w:val="00D90273"/>
  </w:style>
  <w:style w:type="paragraph" w:customStyle="1" w:styleId="naisf">
    <w:name w:val="naisf"/>
    <w:basedOn w:val="Normal"/>
    <w:rsid w:val="009C2A57"/>
    <w:pPr>
      <w:spacing w:before="75" w:after="75"/>
      <w:ind w:firstLine="375"/>
      <w:jc w:val="both"/>
    </w:pPr>
  </w:style>
  <w:style w:type="paragraph" w:styleId="NormalWeb">
    <w:name w:val="Normal (Web)"/>
    <w:basedOn w:val="Normal"/>
    <w:rsid w:val="009C2A57"/>
    <w:pPr>
      <w:spacing w:before="100" w:beforeAutospacing="1" w:after="100" w:afterAutospacing="1"/>
    </w:pPr>
  </w:style>
  <w:style w:type="paragraph" w:customStyle="1" w:styleId="naisc">
    <w:name w:val="naisc"/>
    <w:basedOn w:val="Normal"/>
    <w:rsid w:val="009C2A57"/>
    <w:pPr>
      <w:spacing w:before="450" w:after="300"/>
      <w:jc w:val="center"/>
    </w:pPr>
    <w:rPr>
      <w:sz w:val="26"/>
      <w:szCs w:val="26"/>
    </w:rPr>
  </w:style>
  <w:style w:type="paragraph" w:customStyle="1" w:styleId="NormalWeb8">
    <w:name w:val="Normal (Web)8"/>
    <w:basedOn w:val="Normal"/>
    <w:rsid w:val="00CA4D2C"/>
    <w:pPr>
      <w:spacing w:before="75" w:after="75"/>
      <w:ind w:left="225" w:right="225"/>
    </w:pPr>
    <w:rPr>
      <w:sz w:val="22"/>
      <w:szCs w:val="22"/>
    </w:rPr>
  </w:style>
  <w:style w:type="paragraph" w:customStyle="1" w:styleId="naislab">
    <w:name w:val="naislab"/>
    <w:basedOn w:val="Normal"/>
    <w:rsid w:val="00CA4D2C"/>
    <w:pPr>
      <w:spacing w:before="75" w:after="75"/>
      <w:jc w:val="right"/>
    </w:pPr>
  </w:style>
  <w:style w:type="character" w:styleId="CommentReference">
    <w:name w:val="annotation reference"/>
    <w:semiHidden/>
    <w:rsid w:val="001230EB"/>
    <w:rPr>
      <w:sz w:val="16"/>
      <w:szCs w:val="16"/>
    </w:rPr>
  </w:style>
  <w:style w:type="paragraph" w:styleId="CommentText">
    <w:name w:val="annotation text"/>
    <w:basedOn w:val="Normal"/>
    <w:semiHidden/>
    <w:rsid w:val="001230EB"/>
    <w:rPr>
      <w:sz w:val="20"/>
      <w:szCs w:val="20"/>
    </w:rPr>
  </w:style>
  <w:style w:type="paragraph" w:styleId="CommentSubject">
    <w:name w:val="annotation subject"/>
    <w:basedOn w:val="CommentText"/>
    <w:next w:val="CommentText"/>
    <w:semiHidden/>
    <w:rsid w:val="001230EB"/>
    <w:rPr>
      <w:b/>
      <w:bCs/>
    </w:rPr>
  </w:style>
  <w:style w:type="paragraph" w:styleId="ListParagraph">
    <w:name w:val="List Paragraph"/>
    <w:basedOn w:val="Normal"/>
    <w:uiPriority w:val="34"/>
    <w:qFormat/>
    <w:rsid w:val="00CA4D97"/>
    <w:pPr>
      <w:ind w:left="720"/>
      <w:contextualSpacing/>
    </w:pPr>
    <w:rPr>
      <w:rFonts w:eastAsia="Calibri"/>
      <w:sz w:val="28"/>
      <w:szCs w:val="20"/>
    </w:rPr>
  </w:style>
  <w:style w:type="paragraph" w:styleId="BodyText">
    <w:name w:val="Body Text"/>
    <w:basedOn w:val="Normal"/>
    <w:rsid w:val="00D06436"/>
    <w:pPr>
      <w:jc w:val="center"/>
    </w:pPr>
    <w:rPr>
      <w:b/>
      <w:sz w:val="28"/>
      <w:szCs w:val="20"/>
      <w:lang w:val="en-US"/>
    </w:rPr>
  </w:style>
  <w:style w:type="paragraph" w:styleId="BodyTextIndent">
    <w:name w:val="Body Text Indent"/>
    <w:basedOn w:val="Normal"/>
    <w:link w:val="BodyTextIndentChar"/>
    <w:rsid w:val="001D4C8D"/>
    <w:pPr>
      <w:spacing w:after="120"/>
      <w:ind w:left="283"/>
    </w:pPr>
  </w:style>
  <w:style w:type="character" w:customStyle="1" w:styleId="BodyTextIndentChar">
    <w:name w:val="Body Text Indent Char"/>
    <w:link w:val="BodyTextIndent"/>
    <w:rsid w:val="001D4C8D"/>
    <w:rPr>
      <w:sz w:val="24"/>
      <w:szCs w:val="24"/>
    </w:rPr>
  </w:style>
  <w:style w:type="paragraph" w:customStyle="1" w:styleId="NormalJustified">
    <w:name w:val="Normal + Justified"/>
    <w:basedOn w:val="Normal"/>
    <w:rsid w:val="001D4C8D"/>
    <w:pPr>
      <w:jc w:val="both"/>
    </w:pPr>
  </w:style>
  <w:style w:type="character" w:customStyle="1" w:styleId="Heading1Char">
    <w:name w:val="Heading 1 Char"/>
    <w:link w:val="Heading1"/>
    <w:rsid w:val="00AF7919"/>
    <w:rPr>
      <w:rFonts w:ascii="Cambria" w:eastAsia="Times New Roman" w:hAnsi="Cambria" w:cs="Times New Roman"/>
      <w:b/>
      <w:bCs/>
      <w:kern w:val="32"/>
      <w:sz w:val="32"/>
      <w:szCs w:val="32"/>
    </w:rPr>
  </w:style>
  <w:style w:type="paragraph" w:styleId="Revision">
    <w:name w:val="Revision"/>
    <w:hidden/>
    <w:uiPriority w:val="99"/>
    <w:semiHidden/>
    <w:rsid w:val="00543686"/>
    <w:rPr>
      <w:sz w:val="24"/>
      <w:szCs w:val="24"/>
    </w:rPr>
  </w:style>
  <w:style w:type="paragraph" w:styleId="NoSpacing">
    <w:name w:val="No Spacing"/>
    <w:uiPriority w:val="1"/>
    <w:qFormat/>
    <w:rsid w:val="002602CB"/>
    <w:rPr>
      <w:rFonts w:asciiTheme="minorHAnsi" w:eastAsiaTheme="minorHAnsi" w:hAnsiTheme="minorHAnsi" w:cstheme="minorBidi"/>
      <w:sz w:val="22"/>
      <w:szCs w:val="22"/>
      <w:lang w:eastAsia="en-US"/>
    </w:rPr>
  </w:style>
  <w:style w:type="paragraph" w:customStyle="1" w:styleId="tv213">
    <w:name w:val="tv213"/>
    <w:basedOn w:val="Normal"/>
    <w:rsid w:val="00AF112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B13"/>
    <w:rPr>
      <w:sz w:val="24"/>
      <w:szCs w:val="24"/>
    </w:rPr>
  </w:style>
  <w:style w:type="paragraph" w:styleId="Heading1">
    <w:name w:val="heading 1"/>
    <w:basedOn w:val="Normal"/>
    <w:next w:val="Normal"/>
    <w:link w:val="Heading1Char"/>
    <w:qFormat/>
    <w:rsid w:val="00AF7919"/>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9C2A57"/>
    <w:pPr>
      <w:keepNext/>
      <w:jc w:val="center"/>
      <w:outlineLvl w:val="1"/>
    </w:pPr>
    <w:rPr>
      <w:sz w:val="28"/>
      <w:szCs w:val="20"/>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kr">
    <w:name w:val="naiskr"/>
    <w:basedOn w:val="Normal"/>
    <w:rsid w:val="00A911EB"/>
    <w:pPr>
      <w:spacing w:before="100" w:beforeAutospacing="1" w:after="100" w:afterAutospacing="1"/>
    </w:pPr>
  </w:style>
  <w:style w:type="table" w:styleId="TableGrid">
    <w:name w:val="Table Grid"/>
    <w:basedOn w:val="TableNormal"/>
    <w:rsid w:val="00A911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D186A"/>
    <w:rPr>
      <w:rFonts w:ascii="Tahoma" w:hAnsi="Tahoma" w:cs="Tahoma"/>
      <w:sz w:val="16"/>
      <w:szCs w:val="16"/>
    </w:rPr>
  </w:style>
  <w:style w:type="paragraph" w:styleId="FootnoteText">
    <w:name w:val="footnote text"/>
    <w:basedOn w:val="Normal"/>
    <w:semiHidden/>
    <w:rsid w:val="001D7BA8"/>
    <w:rPr>
      <w:sz w:val="20"/>
      <w:szCs w:val="20"/>
    </w:rPr>
  </w:style>
  <w:style w:type="character" w:styleId="FootnoteReference">
    <w:name w:val="footnote reference"/>
    <w:semiHidden/>
    <w:rsid w:val="001D7BA8"/>
    <w:rPr>
      <w:vertAlign w:val="superscript"/>
    </w:rPr>
  </w:style>
  <w:style w:type="paragraph" w:styleId="Header">
    <w:name w:val="header"/>
    <w:basedOn w:val="Normal"/>
    <w:rsid w:val="001D7BA8"/>
    <w:pPr>
      <w:tabs>
        <w:tab w:val="center" w:pos="4153"/>
        <w:tab w:val="right" w:pos="8306"/>
      </w:tabs>
    </w:pPr>
  </w:style>
  <w:style w:type="paragraph" w:styleId="Footer">
    <w:name w:val="footer"/>
    <w:basedOn w:val="Normal"/>
    <w:rsid w:val="001D7BA8"/>
    <w:pPr>
      <w:tabs>
        <w:tab w:val="center" w:pos="4153"/>
        <w:tab w:val="right" w:pos="8306"/>
      </w:tabs>
    </w:pPr>
  </w:style>
  <w:style w:type="character" w:styleId="Hyperlink">
    <w:name w:val="Hyperlink"/>
    <w:rsid w:val="00013219"/>
    <w:rPr>
      <w:color w:val="0000FF"/>
      <w:u w:val="single"/>
    </w:rPr>
  </w:style>
  <w:style w:type="character" w:styleId="PageNumber">
    <w:name w:val="page number"/>
    <w:basedOn w:val="DefaultParagraphFont"/>
    <w:rsid w:val="00D90273"/>
  </w:style>
  <w:style w:type="paragraph" w:customStyle="1" w:styleId="naisf">
    <w:name w:val="naisf"/>
    <w:basedOn w:val="Normal"/>
    <w:rsid w:val="009C2A57"/>
    <w:pPr>
      <w:spacing w:before="75" w:after="75"/>
      <w:ind w:firstLine="375"/>
      <w:jc w:val="both"/>
    </w:pPr>
  </w:style>
  <w:style w:type="paragraph" w:styleId="NormalWeb">
    <w:name w:val="Normal (Web)"/>
    <w:basedOn w:val="Normal"/>
    <w:rsid w:val="009C2A57"/>
    <w:pPr>
      <w:spacing w:before="100" w:beforeAutospacing="1" w:after="100" w:afterAutospacing="1"/>
    </w:pPr>
  </w:style>
  <w:style w:type="paragraph" w:customStyle="1" w:styleId="naisc">
    <w:name w:val="naisc"/>
    <w:basedOn w:val="Normal"/>
    <w:rsid w:val="009C2A57"/>
    <w:pPr>
      <w:spacing w:before="450" w:after="300"/>
      <w:jc w:val="center"/>
    </w:pPr>
    <w:rPr>
      <w:sz w:val="26"/>
      <w:szCs w:val="26"/>
    </w:rPr>
  </w:style>
  <w:style w:type="paragraph" w:customStyle="1" w:styleId="NormalWeb8">
    <w:name w:val="Normal (Web)8"/>
    <w:basedOn w:val="Normal"/>
    <w:rsid w:val="00CA4D2C"/>
    <w:pPr>
      <w:spacing w:before="75" w:after="75"/>
      <w:ind w:left="225" w:right="225"/>
    </w:pPr>
    <w:rPr>
      <w:sz w:val="22"/>
      <w:szCs w:val="22"/>
    </w:rPr>
  </w:style>
  <w:style w:type="paragraph" w:customStyle="1" w:styleId="naislab">
    <w:name w:val="naislab"/>
    <w:basedOn w:val="Normal"/>
    <w:rsid w:val="00CA4D2C"/>
    <w:pPr>
      <w:spacing w:before="75" w:after="75"/>
      <w:jc w:val="right"/>
    </w:pPr>
  </w:style>
  <w:style w:type="character" w:styleId="CommentReference">
    <w:name w:val="annotation reference"/>
    <w:semiHidden/>
    <w:rsid w:val="001230EB"/>
    <w:rPr>
      <w:sz w:val="16"/>
      <w:szCs w:val="16"/>
    </w:rPr>
  </w:style>
  <w:style w:type="paragraph" w:styleId="CommentText">
    <w:name w:val="annotation text"/>
    <w:basedOn w:val="Normal"/>
    <w:semiHidden/>
    <w:rsid w:val="001230EB"/>
    <w:rPr>
      <w:sz w:val="20"/>
      <w:szCs w:val="20"/>
    </w:rPr>
  </w:style>
  <w:style w:type="paragraph" w:styleId="CommentSubject">
    <w:name w:val="annotation subject"/>
    <w:basedOn w:val="CommentText"/>
    <w:next w:val="CommentText"/>
    <w:semiHidden/>
    <w:rsid w:val="001230EB"/>
    <w:rPr>
      <w:b/>
      <w:bCs/>
    </w:rPr>
  </w:style>
  <w:style w:type="paragraph" w:styleId="ListParagraph">
    <w:name w:val="List Paragraph"/>
    <w:basedOn w:val="Normal"/>
    <w:uiPriority w:val="34"/>
    <w:qFormat/>
    <w:rsid w:val="00CA4D97"/>
    <w:pPr>
      <w:ind w:left="720"/>
      <w:contextualSpacing/>
    </w:pPr>
    <w:rPr>
      <w:rFonts w:eastAsia="Calibri"/>
      <w:sz w:val="28"/>
      <w:szCs w:val="20"/>
    </w:rPr>
  </w:style>
  <w:style w:type="paragraph" w:styleId="BodyText">
    <w:name w:val="Body Text"/>
    <w:basedOn w:val="Normal"/>
    <w:rsid w:val="00D06436"/>
    <w:pPr>
      <w:jc w:val="center"/>
    </w:pPr>
    <w:rPr>
      <w:b/>
      <w:sz w:val="28"/>
      <w:szCs w:val="20"/>
      <w:lang w:val="en-US"/>
    </w:rPr>
  </w:style>
  <w:style w:type="paragraph" w:styleId="BodyTextIndent">
    <w:name w:val="Body Text Indent"/>
    <w:basedOn w:val="Normal"/>
    <w:link w:val="BodyTextIndentChar"/>
    <w:rsid w:val="001D4C8D"/>
    <w:pPr>
      <w:spacing w:after="120"/>
      <w:ind w:left="283"/>
    </w:pPr>
  </w:style>
  <w:style w:type="character" w:customStyle="1" w:styleId="BodyTextIndentChar">
    <w:name w:val="Body Text Indent Char"/>
    <w:link w:val="BodyTextIndent"/>
    <w:rsid w:val="001D4C8D"/>
    <w:rPr>
      <w:sz w:val="24"/>
      <w:szCs w:val="24"/>
    </w:rPr>
  </w:style>
  <w:style w:type="paragraph" w:customStyle="1" w:styleId="NormalJustified">
    <w:name w:val="Normal + Justified"/>
    <w:basedOn w:val="Normal"/>
    <w:rsid w:val="001D4C8D"/>
    <w:pPr>
      <w:jc w:val="both"/>
    </w:pPr>
  </w:style>
  <w:style w:type="character" w:customStyle="1" w:styleId="Heading1Char">
    <w:name w:val="Heading 1 Char"/>
    <w:link w:val="Heading1"/>
    <w:rsid w:val="00AF7919"/>
    <w:rPr>
      <w:rFonts w:ascii="Cambria" w:eastAsia="Times New Roman" w:hAnsi="Cambria" w:cs="Times New Roman"/>
      <w:b/>
      <w:bCs/>
      <w:kern w:val="32"/>
      <w:sz w:val="32"/>
      <w:szCs w:val="32"/>
    </w:rPr>
  </w:style>
  <w:style w:type="paragraph" w:styleId="Revision">
    <w:name w:val="Revision"/>
    <w:hidden/>
    <w:uiPriority w:val="99"/>
    <w:semiHidden/>
    <w:rsid w:val="00543686"/>
    <w:rPr>
      <w:sz w:val="24"/>
      <w:szCs w:val="24"/>
    </w:rPr>
  </w:style>
  <w:style w:type="paragraph" w:styleId="NoSpacing">
    <w:name w:val="No Spacing"/>
    <w:uiPriority w:val="1"/>
    <w:qFormat/>
    <w:rsid w:val="002602CB"/>
    <w:rPr>
      <w:rFonts w:asciiTheme="minorHAnsi" w:eastAsiaTheme="minorHAnsi" w:hAnsiTheme="minorHAnsi" w:cstheme="minorBidi"/>
      <w:sz w:val="22"/>
      <w:szCs w:val="22"/>
      <w:lang w:eastAsia="en-US"/>
    </w:rPr>
  </w:style>
  <w:style w:type="paragraph" w:customStyle="1" w:styleId="tv213">
    <w:name w:val="tv213"/>
    <w:basedOn w:val="Normal"/>
    <w:rsid w:val="00AF112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665223">
      <w:bodyDiv w:val="1"/>
      <w:marLeft w:val="0"/>
      <w:marRight w:val="0"/>
      <w:marTop w:val="0"/>
      <w:marBottom w:val="0"/>
      <w:divBdr>
        <w:top w:val="none" w:sz="0" w:space="0" w:color="auto"/>
        <w:left w:val="none" w:sz="0" w:space="0" w:color="auto"/>
        <w:bottom w:val="none" w:sz="0" w:space="0" w:color="auto"/>
        <w:right w:val="none" w:sz="0" w:space="0" w:color="auto"/>
      </w:divBdr>
    </w:div>
    <w:div w:id="1902061458">
      <w:bodyDiv w:val="1"/>
      <w:marLeft w:val="0"/>
      <w:marRight w:val="0"/>
      <w:marTop w:val="0"/>
      <w:marBottom w:val="0"/>
      <w:divBdr>
        <w:top w:val="none" w:sz="0" w:space="0" w:color="auto"/>
        <w:left w:val="none" w:sz="0" w:space="0" w:color="auto"/>
        <w:bottom w:val="none" w:sz="0" w:space="0" w:color="auto"/>
        <w:right w:val="none" w:sz="0" w:space="0" w:color="auto"/>
      </w:divBdr>
    </w:div>
    <w:div w:id="213228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mailto:laura.seile@varam.gov.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k.gov.lv"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varam.gov.lv" TargetMode="External"/><Relationship Id="rId4" Type="http://schemas.microsoft.com/office/2007/relationships/stylesWithEffects" Target="stylesWithEffects.xml"/><Relationship Id="rId9" Type="http://schemas.openxmlformats.org/officeDocument/2006/relationships/hyperlink" Target="http://www.varam.gov.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9790D-5983-4622-9D5B-8DD1982F9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866</Words>
  <Characters>5824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Likumprojekts "Grozījums Aizsargjoslu likumā"</vt:lpstr>
    </vt:vector>
  </TitlesOfParts>
  <Company>VARAM</Company>
  <LinksUpToDate>false</LinksUpToDate>
  <CharactersWithSpaces>6677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 "Grozījums Aizsargjoslu likumā"</dc:title>
  <dc:subject>Anotācija</dc:subject>
  <dc:creator>Inga Belasova</dc:creator>
  <dc:description>inga.belasova@varam.gov.lv; 67026545</dc:description>
  <cp:lastModifiedBy>Laura Seile</cp:lastModifiedBy>
  <cp:revision>4</cp:revision>
  <cp:lastPrinted>2018-01-30T11:48:00Z</cp:lastPrinted>
  <dcterms:created xsi:type="dcterms:W3CDTF">2018-03-15T08:48:00Z</dcterms:created>
  <dcterms:modified xsi:type="dcterms:W3CDTF">2018-03-26T12:15:00Z</dcterms:modified>
</cp:coreProperties>
</file>