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06" w:rsidRPr="002C1DFC" w:rsidRDefault="00D32506" w:rsidP="00AC43A7">
      <w:pPr>
        <w:pStyle w:val="Title"/>
        <w:spacing w:before="120" w:after="120"/>
        <w:jc w:val="right"/>
        <w:rPr>
          <w:b w:val="0"/>
          <w:bCs w:val="0"/>
          <w:sz w:val="28"/>
          <w:szCs w:val="28"/>
        </w:rPr>
      </w:pPr>
      <w:r w:rsidRPr="002C1DFC">
        <w:rPr>
          <w:b w:val="0"/>
          <w:bCs w:val="0"/>
          <w:sz w:val="28"/>
          <w:szCs w:val="28"/>
        </w:rPr>
        <w:t>Projekts</w:t>
      </w:r>
    </w:p>
    <w:p w:rsidR="00D32506" w:rsidRPr="002C1DFC" w:rsidRDefault="00D32506" w:rsidP="00AC43A7">
      <w:pPr>
        <w:pStyle w:val="Title"/>
        <w:spacing w:before="120" w:after="120"/>
        <w:rPr>
          <w:sz w:val="28"/>
          <w:szCs w:val="28"/>
        </w:rPr>
      </w:pPr>
      <w:r w:rsidRPr="002C1DFC">
        <w:rPr>
          <w:sz w:val="28"/>
          <w:szCs w:val="28"/>
        </w:rPr>
        <w:t>LATVIJAS REPUBLIKAS MINISTRU KABINETS</w:t>
      </w:r>
    </w:p>
    <w:p w:rsidR="00D32506" w:rsidRPr="002C1DFC" w:rsidRDefault="00D32506" w:rsidP="000F28C9">
      <w:pPr>
        <w:pStyle w:val="Title"/>
        <w:spacing w:before="120" w:after="120"/>
        <w:jc w:val="both"/>
        <w:rPr>
          <w:b w:val="0"/>
          <w:sz w:val="28"/>
          <w:szCs w:val="28"/>
        </w:rPr>
      </w:pPr>
      <w:r w:rsidRPr="002C1DFC">
        <w:rPr>
          <w:b w:val="0"/>
          <w:sz w:val="28"/>
          <w:szCs w:val="28"/>
        </w:rPr>
        <w:t>2012.gada</w:t>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t xml:space="preserve">Noteikumi </w:t>
      </w:r>
      <w:proofErr w:type="spellStart"/>
      <w:r w:rsidRPr="002C1DFC">
        <w:rPr>
          <w:b w:val="0"/>
          <w:sz w:val="28"/>
          <w:szCs w:val="28"/>
        </w:rPr>
        <w:t>Nr</w:t>
      </w:r>
      <w:proofErr w:type="spellEnd"/>
      <w:r w:rsidRPr="002C1DFC">
        <w:rPr>
          <w:b w:val="0"/>
          <w:sz w:val="28"/>
          <w:szCs w:val="28"/>
        </w:rPr>
        <w:t>....</w:t>
      </w:r>
    </w:p>
    <w:p w:rsidR="00D32506" w:rsidRPr="002C1DFC" w:rsidRDefault="00D32506" w:rsidP="00AC43A7">
      <w:pPr>
        <w:pStyle w:val="Title"/>
        <w:spacing w:before="120" w:after="120"/>
        <w:jc w:val="left"/>
        <w:rPr>
          <w:b w:val="0"/>
          <w:sz w:val="28"/>
          <w:szCs w:val="28"/>
        </w:rPr>
      </w:pPr>
      <w:r w:rsidRPr="002C1DFC">
        <w:rPr>
          <w:b w:val="0"/>
          <w:sz w:val="28"/>
          <w:szCs w:val="28"/>
        </w:rPr>
        <w:t>Rīgā</w:t>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r w:rsidRPr="002C1DFC">
        <w:rPr>
          <w:b w:val="0"/>
          <w:sz w:val="28"/>
          <w:szCs w:val="28"/>
        </w:rPr>
        <w:tab/>
      </w:r>
    </w:p>
    <w:p w:rsidR="00D32506" w:rsidRPr="002C1DFC" w:rsidRDefault="00D32506" w:rsidP="00A86707">
      <w:pPr>
        <w:spacing w:before="120" w:after="120"/>
        <w:jc w:val="center"/>
        <w:rPr>
          <w:sz w:val="28"/>
          <w:szCs w:val="28"/>
        </w:rPr>
      </w:pPr>
      <w:r w:rsidRPr="002C1DFC">
        <w:rPr>
          <w:b/>
          <w:bCs/>
          <w:sz w:val="28"/>
          <w:szCs w:val="28"/>
        </w:rPr>
        <w:t>Noteikumi par aizsardzību pret jonizējošo starojumu medicīniskajā apstarošanā</w:t>
      </w:r>
    </w:p>
    <w:p w:rsidR="00D32506" w:rsidRPr="002C1DFC" w:rsidRDefault="00D32506" w:rsidP="00B149EB">
      <w:pPr>
        <w:pStyle w:val="naislab"/>
        <w:spacing w:before="120" w:after="120"/>
        <w:rPr>
          <w:sz w:val="28"/>
          <w:szCs w:val="28"/>
        </w:rPr>
      </w:pPr>
      <w:r w:rsidRPr="002C1DFC">
        <w:rPr>
          <w:sz w:val="28"/>
          <w:szCs w:val="28"/>
        </w:rPr>
        <w:t xml:space="preserve">(prot. </w:t>
      </w:r>
      <w:proofErr w:type="spellStart"/>
      <w:r w:rsidRPr="002C1DFC">
        <w:rPr>
          <w:sz w:val="28"/>
          <w:szCs w:val="28"/>
        </w:rPr>
        <w:t>Nr</w:t>
      </w:r>
      <w:proofErr w:type="spellEnd"/>
      <w:r w:rsidRPr="002C1DFC">
        <w:rPr>
          <w:sz w:val="28"/>
          <w:szCs w:val="28"/>
        </w:rPr>
        <w:t>.....) </w:t>
      </w:r>
    </w:p>
    <w:p w:rsidR="00D32506" w:rsidRPr="002C1DFC" w:rsidRDefault="00D32506" w:rsidP="00AC43A7">
      <w:pPr>
        <w:pStyle w:val="naislab"/>
        <w:spacing w:before="120" w:after="120"/>
        <w:rPr>
          <w:sz w:val="28"/>
          <w:szCs w:val="28"/>
        </w:rPr>
      </w:pPr>
    </w:p>
    <w:p w:rsidR="00D32506" w:rsidRPr="002C1DFC" w:rsidRDefault="00D32506" w:rsidP="00AC43A7">
      <w:pPr>
        <w:pStyle w:val="naislab"/>
        <w:spacing w:before="120" w:after="120"/>
        <w:rPr>
          <w:sz w:val="28"/>
          <w:szCs w:val="28"/>
        </w:rPr>
      </w:pPr>
      <w:r w:rsidRPr="002C1DFC">
        <w:rPr>
          <w:sz w:val="28"/>
          <w:szCs w:val="28"/>
        </w:rPr>
        <w:t>Izdoti saskaņā ar likuma</w:t>
      </w:r>
    </w:p>
    <w:p w:rsidR="00D32506" w:rsidRPr="002C1DFC" w:rsidRDefault="00D32506" w:rsidP="00AC43A7">
      <w:pPr>
        <w:pStyle w:val="naislab"/>
        <w:spacing w:before="120" w:after="120"/>
        <w:rPr>
          <w:sz w:val="28"/>
          <w:szCs w:val="28"/>
        </w:rPr>
      </w:pPr>
      <w:r w:rsidRPr="002C1DFC">
        <w:rPr>
          <w:sz w:val="28"/>
          <w:szCs w:val="28"/>
        </w:rPr>
        <w:t>"Par radiācijas drošību</w:t>
      </w:r>
    </w:p>
    <w:p w:rsidR="00D32506" w:rsidRPr="002C1DFC" w:rsidRDefault="00D32506" w:rsidP="00AC43A7">
      <w:pPr>
        <w:pStyle w:val="naislab"/>
        <w:spacing w:before="120" w:after="120"/>
        <w:rPr>
          <w:sz w:val="28"/>
          <w:szCs w:val="28"/>
        </w:rPr>
      </w:pPr>
      <w:r w:rsidRPr="002C1DFC">
        <w:rPr>
          <w:sz w:val="28"/>
          <w:szCs w:val="28"/>
        </w:rPr>
        <w:t>un kodoldrošību"</w:t>
      </w:r>
    </w:p>
    <w:p w:rsidR="00D32506" w:rsidRPr="00C96EA0" w:rsidRDefault="00D32506" w:rsidP="00AC43A7">
      <w:pPr>
        <w:pStyle w:val="naislab"/>
        <w:spacing w:before="120" w:after="120"/>
        <w:rPr>
          <w:sz w:val="28"/>
          <w:szCs w:val="28"/>
        </w:rPr>
      </w:pPr>
      <w:r w:rsidRPr="002C1DFC">
        <w:rPr>
          <w:sz w:val="28"/>
          <w:szCs w:val="28"/>
        </w:rPr>
        <w:t>3.panta trešo daļu</w:t>
      </w:r>
    </w:p>
    <w:p w:rsidR="00D32506" w:rsidRPr="00C96EA0" w:rsidRDefault="00D32506" w:rsidP="00AC43A7">
      <w:pPr>
        <w:pStyle w:val="naislab"/>
        <w:spacing w:before="120" w:after="120"/>
        <w:rPr>
          <w:sz w:val="28"/>
          <w:szCs w:val="28"/>
        </w:rPr>
      </w:pPr>
      <w:r w:rsidRPr="00C96EA0">
        <w:rPr>
          <w:sz w:val="28"/>
          <w:szCs w:val="28"/>
        </w:rPr>
        <w:t> </w:t>
      </w:r>
    </w:p>
    <w:p w:rsidR="00D32506" w:rsidRPr="00C96EA0" w:rsidRDefault="00D32506" w:rsidP="004914EC">
      <w:pPr>
        <w:pStyle w:val="Heading2"/>
        <w:spacing w:before="0" w:beforeAutospacing="0" w:after="120" w:afterAutospacing="0"/>
        <w:jc w:val="center"/>
        <w:rPr>
          <w:sz w:val="28"/>
          <w:szCs w:val="28"/>
        </w:rPr>
      </w:pPr>
      <w:r w:rsidRPr="00C96EA0">
        <w:rPr>
          <w:sz w:val="28"/>
          <w:szCs w:val="28"/>
        </w:rPr>
        <w:t>1. Vispārīgie jautājumi</w:t>
      </w:r>
    </w:p>
    <w:p w:rsidR="00D32506" w:rsidRPr="00C96EA0" w:rsidRDefault="00D32506" w:rsidP="00347189">
      <w:pPr>
        <w:pStyle w:val="naisf"/>
        <w:spacing w:before="0" w:after="120"/>
        <w:ind w:firstLine="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1. Noteikumi nosaka radiācijas drošības un kodoldrošības pamatprincipu ieviešanu cilvēku aizsardzībai pret jonizējošo starojumu medicīniskajā apstarošanā.</w:t>
      </w:r>
    </w:p>
    <w:p w:rsidR="00D32506" w:rsidRPr="0009291D" w:rsidRDefault="00D32506" w:rsidP="004914EC">
      <w:pPr>
        <w:pStyle w:val="naisf"/>
        <w:spacing w:before="0" w:after="120"/>
        <w:ind w:firstLine="0"/>
        <w:rPr>
          <w:sz w:val="28"/>
          <w:szCs w:val="28"/>
        </w:rPr>
      </w:pPr>
    </w:p>
    <w:p w:rsidR="00D32506" w:rsidRDefault="00D32506" w:rsidP="004914EC">
      <w:pPr>
        <w:pStyle w:val="naisf"/>
        <w:spacing w:before="0" w:after="120"/>
        <w:ind w:firstLine="720"/>
        <w:rPr>
          <w:sz w:val="28"/>
          <w:szCs w:val="28"/>
        </w:rPr>
      </w:pPr>
      <w:r w:rsidRPr="00C96EA0">
        <w:rPr>
          <w:sz w:val="28"/>
          <w:szCs w:val="28"/>
        </w:rPr>
        <w:t>2. Noteikumos lietoti šādi termini:</w:t>
      </w:r>
    </w:p>
    <w:p w:rsidR="00D32506" w:rsidRPr="0009291D" w:rsidRDefault="00D32506" w:rsidP="004914EC">
      <w:pPr>
        <w:pStyle w:val="naisf"/>
        <w:spacing w:before="0" w:after="120"/>
        <w:ind w:firstLine="720"/>
        <w:rPr>
          <w:sz w:val="28"/>
          <w:szCs w:val="28"/>
        </w:rPr>
      </w:pPr>
      <w:r w:rsidRPr="0009291D">
        <w:rPr>
          <w:sz w:val="28"/>
          <w:szCs w:val="28"/>
        </w:rPr>
        <w:t>2.1. </w:t>
      </w:r>
      <w:r w:rsidRPr="0009291D">
        <w:rPr>
          <w:b/>
          <w:sz w:val="28"/>
          <w:szCs w:val="28"/>
        </w:rPr>
        <w:t>ārsts nosūtītājs</w:t>
      </w:r>
      <w:r w:rsidRPr="0009291D">
        <w:rPr>
          <w:sz w:val="28"/>
          <w:szCs w:val="28"/>
        </w:rPr>
        <w:t xml:space="preserve"> – ārsts, zobārsts vai cita ārstniecības persona ar atbilstošu kvalifikāciju un tiesībām nosūtīt personas medicīniskajai apstarošanai;</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2</w:t>
      </w:r>
      <w:r w:rsidRPr="00C96EA0">
        <w:rPr>
          <w:sz w:val="28"/>
          <w:szCs w:val="28"/>
        </w:rPr>
        <w:t>. </w:t>
      </w:r>
      <w:r w:rsidRPr="00C96EA0">
        <w:rPr>
          <w:b/>
          <w:sz w:val="28"/>
          <w:szCs w:val="28"/>
        </w:rPr>
        <w:t xml:space="preserve">brīvprātīgais palīgs – </w:t>
      </w:r>
      <w:r w:rsidRPr="00C96EA0">
        <w:rPr>
          <w:sz w:val="28"/>
          <w:szCs w:val="28"/>
        </w:rPr>
        <w:t xml:space="preserve">persona, kura nonāk saskarē ar pacientu </w:t>
      </w:r>
      <w:r>
        <w:rPr>
          <w:sz w:val="28"/>
          <w:szCs w:val="28"/>
        </w:rPr>
        <w:t>tā</w:t>
      </w:r>
      <w:r w:rsidRPr="00C96EA0">
        <w:rPr>
          <w:sz w:val="28"/>
          <w:szCs w:val="28"/>
        </w:rPr>
        <w:t xml:space="preserve"> medicīniskās apstarošanas laikā, apzināti un labprātīgi sniedzot pacientam atbalstu un mierinājumu, ja tas neietilpst šīs personas profesionālajos pienākumos;</w:t>
      </w:r>
    </w:p>
    <w:p w:rsidR="00D32506"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 </w:t>
      </w:r>
      <w:r w:rsidRPr="00C96EA0">
        <w:rPr>
          <w:b/>
          <w:sz w:val="28"/>
          <w:szCs w:val="28"/>
        </w:rPr>
        <w:t xml:space="preserve">diagnostikas standartlīmeņi – </w:t>
      </w:r>
      <w:r w:rsidRPr="00C96EA0">
        <w:rPr>
          <w:sz w:val="28"/>
          <w:szCs w:val="28"/>
        </w:rPr>
        <w:t xml:space="preserve">jonizējošā starojuma dozu līmeņi </w:t>
      </w:r>
      <w:proofErr w:type="spellStart"/>
      <w:r w:rsidRPr="00C96EA0">
        <w:rPr>
          <w:sz w:val="28"/>
          <w:szCs w:val="28"/>
        </w:rPr>
        <w:t>radiodiagnostiskajā</w:t>
      </w:r>
      <w:proofErr w:type="spellEnd"/>
      <w:r w:rsidRPr="00C96EA0">
        <w:rPr>
          <w:sz w:val="28"/>
          <w:szCs w:val="28"/>
        </w:rPr>
        <w:t xml:space="preserve"> </w:t>
      </w:r>
      <w:r>
        <w:rPr>
          <w:sz w:val="28"/>
          <w:szCs w:val="28"/>
        </w:rPr>
        <w:t xml:space="preserve">manipulācijā </w:t>
      </w:r>
      <w:r w:rsidRPr="00C96EA0">
        <w:rPr>
          <w:sz w:val="28"/>
          <w:szCs w:val="28"/>
        </w:rPr>
        <w:t>vai k</w:t>
      </w:r>
      <w:r>
        <w:rPr>
          <w:sz w:val="28"/>
          <w:szCs w:val="28"/>
        </w:rPr>
        <w:t xml:space="preserve">opējās radioaktivitātes </w:t>
      </w:r>
      <w:r w:rsidRPr="00C96EA0">
        <w:rPr>
          <w:sz w:val="28"/>
          <w:szCs w:val="28"/>
        </w:rPr>
        <w:t xml:space="preserve">līmeņi </w:t>
      </w:r>
      <w:r>
        <w:rPr>
          <w:sz w:val="28"/>
          <w:szCs w:val="28"/>
        </w:rPr>
        <w:t xml:space="preserve">darbībām ar </w:t>
      </w:r>
      <w:proofErr w:type="spellStart"/>
      <w:r w:rsidRPr="000C4F19">
        <w:rPr>
          <w:sz w:val="28"/>
          <w:szCs w:val="28"/>
        </w:rPr>
        <w:t>radiofarmaceitiskajiem</w:t>
      </w:r>
      <w:proofErr w:type="spellEnd"/>
      <w:r w:rsidRPr="000C4F19">
        <w:rPr>
          <w:sz w:val="28"/>
          <w:szCs w:val="28"/>
        </w:rPr>
        <w:t xml:space="preserve"> preparātiem</w:t>
      </w:r>
      <w:r w:rsidRPr="00C96EA0">
        <w:rPr>
          <w:sz w:val="28"/>
          <w:szCs w:val="28"/>
        </w:rPr>
        <w:t xml:space="preserve"> tipiska lieluma pacienta izmeklējumiem vai standarta izmeklējumiem, izmantojot </w:t>
      </w:r>
      <w:proofErr w:type="spellStart"/>
      <w:r w:rsidRPr="00C96EA0">
        <w:rPr>
          <w:sz w:val="28"/>
          <w:szCs w:val="28"/>
        </w:rPr>
        <w:t>radioloģisko</w:t>
      </w:r>
      <w:proofErr w:type="spellEnd"/>
      <w:r w:rsidRPr="00C96EA0">
        <w:rPr>
          <w:sz w:val="28"/>
          <w:szCs w:val="28"/>
        </w:rPr>
        <w:t xml:space="preserve"> </w:t>
      </w:r>
      <w:r>
        <w:rPr>
          <w:sz w:val="28"/>
          <w:szCs w:val="28"/>
        </w:rPr>
        <w:t xml:space="preserve">ierīci </w:t>
      </w:r>
      <w:r w:rsidRPr="00C96EA0">
        <w:rPr>
          <w:sz w:val="28"/>
          <w:szCs w:val="28"/>
        </w:rPr>
        <w:t>saskaņā ar medicīniskajā apstarošanā izmantojamās metodes attiecīgo aprakstu;</w:t>
      </w:r>
    </w:p>
    <w:p w:rsidR="00D32506" w:rsidRDefault="00D32506" w:rsidP="004914EC">
      <w:pPr>
        <w:pStyle w:val="naisf"/>
        <w:spacing w:before="0" w:after="120"/>
        <w:ind w:firstLine="720"/>
        <w:rPr>
          <w:sz w:val="28"/>
          <w:szCs w:val="28"/>
        </w:rPr>
      </w:pPr>
      <w:r>
        <w:rPr>
          <w:sz w:val="28"/>
          <w:szCs w:val="28"/>
        </w:rPr>
        <w:t>2.4.</w:t>
      </w:r>
      <w:r w:rsidRPr="00C96EA0">
        <w:rPr>
          <w:sz w:val="28"/>
          <w:szCs w:val="28"/>
        </w:rPr>
        <w:t> </w:t>
      </w:r>
      <w:r w:rsidRPr="00812DF8">
        <w:rPr>
          <w:b/>
          <w:sz w:val="28"/>
          <w:szCs w:val="28"/>
        </w:rPr>
        <w:t>dozas ierobežojumi</w:t>
      </w:r>
      <w:r>
        <w:rPr>
          <w:sz w:val="28"/>
          <w:szCs w:val="28"/>
        </w:rPr>
        <w:t xml:space="preserve"> – </w:t>
      </w:r>
      <w:r w:rsidRPr="00812DF8">
        <w:rPr>
          <w:sz w:val="28"/>
          <w:szCs w:val="28"/>
        </w:rPr>
        <w:t>person</w:t>
      </w:r>
      <w:r>
        <w:rPr>
          <w:sz w:val="28"/>
          <w:szCs w:val="28"/>
        </w:rPr>
        <w:t>ai</w:t>
      </w:r>
      <w:r w:rsidRPr="00812DF8">
        <w:rPr>
          <w:sz w:val="28"/>
          <w:szCs w:val="28"/>
        </w:rPr>
        <w:t xml:space="preserve"> sagaidām</w:t>
      </w:r>
      <w:r>
        <w:rPr>
          <w:sz w:val="28"/>
          <w:szCs w:val="28"/>
        </w:rPr>
        <w:t>ās</w:t>
      </w:r>
      <w:r w:rsidRPr="00812DF8">
        <w:rPr>
          <w:sz w:val="28"/>
          <w:szCs w:val="28"/>
        </w:rPr>
        <w:t xml:space="preserve"> </w:t>
      </w:r>
      <w:r>
        <w:rPr>
          <w:sz w:val="28"/>
          <w:szCs w:val="28"/>
        </w:rPr>
        <w:t>dozas</w:t>
      </w:r>
      <w:r w:rsidRPr="00812DF8">
        <w:rPr>
          <w:sz w:val="28"/>
          <w:szCs w:val="28"/>
        </w:rPr>
        <w:t xml:space="preserve">, kura var rasties no noteikta </w:t>
      </w:r>
      <w:r>
        <w:rPr>
          <w:sz w:val="28"/>
          <w:szCs w:val="28"/>
        </w:rPr>
        <w:t xml:space="preserve">jonizējošā starojuma </w:t>
      </w:r>
      <w:r w:rsidRPr="00812DF8">
        <w:rPr>
          <w:sz w:val="28"/>
          <w:szCs w:val="28"/>
        </w:rPr>
        <w:t>avota, ierobežojums</w:t>
      </w:r>
      <w:r>
        <w:rPr>
          <w:sz w:val="28"/>
          <w:szCs w:val="28"/>
        </w:rPr>
        <w:t>, un</w:t>
      </w:r>
      <w:r w:rsidRPr="00812DF8">
        <w:rPr>
          <w:sz w:val="28"/>
          <w:szCs w:val="28"/>
        </w:rPr>
        <w:t xml:space="preserve"> </w:t>
      </w:r>
      <w:r>
        <w:rPr>
          <w:sz w:val="28"/>
          <w:szCs w:val="28"/>
        </w:rPr>
        <w:t>kuru</w:t>
      </w:r>
      <w:r w:rsidRPr="00812DF8">
        <w:rPr>
          <w:sz w:val="28"/>
          <w:szCs w:val="28"/>
        </w:rPr>
        <w:t xml:space="preserve"> izmanto radiācijas </w:t>
      </w:r>
      <w:r>
        <w:rPr>
          <w:sz w:val="28"/>
          <w:szCs w:val="28"/>
        </w:rPr>
        <w:t>drošības</w:t>
      </w:r>
      <w:r w:rsidRPr="00812DF8">
        <w:rPr>
          <w:sz w:val="28"/>
          <w:szCs w:val="28"/>
        </w:rPr>
        <w:t xml:space="preserve"> plānošan</w:t>
      </w:r>
      <w:r>
        <w:rPr>
          <w:sz w:val="28"/>
          <w:szCs w:val="28"/>
        </w:rPr>
        <w:t xml:space="preserve">ā </w:t>
      </w:r>
      <w:r w:rsidRPr="002E3BB1">
        <w:rPr>
          <w:sz w:val="28"/>
          <w:szCs w:val="28"/>
        </w:rPr>
        <w:t>un apstarošanas optimizācijā;</w:t>
      </w:r>
    </w:p>
    <w:p w:rsidR="00D32506" w:rsidRPr="007965F4" w:rsidRDefault="00D32506" w:rsidP="004914EC">
      <w:pPr>
        <w:pStyle w:val="naisf"/>
        <w:spacing w:before="0" w:after="120"/>
        <w:ind w:firstLine="720"/>
        <w:rPr>
          <w:sz w:val="28"/>
          <w:szCs w:val="28"/>
        </w:rPr>
      </w:pPr>
      <w:r w:rsidRPr="007965F4">
        <w:rPr>
          <w:sz w:val="28"/>
          <w:szCs w:val="28"/>
        </w:rPr>
        <w:lastRenderedPageBreak/>
        <w:t>2.</w:t>
      </w:r>
      <w:r>
        <w:rPr>
          <w:sz w:val="28"/>
          <w:szCs w:val="28"/>
        </w:rPr>
        <w:t>5</w:t>
      </w:r>
      <w:r w:rsidRPr="007965F4">
        <w:rPr>
          <w:sz w:val="28"/>
          <w:szCs w:val="28"/>
        </w:rPr>
        <w:t>.</w:t>
      </w:r>
      <w:r w:rsidRPr="00C96EA0">
        <w:rPr>
          <w:sz w:val="28"/>
          <w:szCs w:val="28"/>
        </w:rPr>
        <w:t> </w:t>
      </w:r>
      <w:r w:rsidRPr="007965F4">
        <w:rPr>
          <w:b/>
          <w:sz w:val="28"/>
          <w:szCs w:val="28"/>
        </w:rPr>
        <w:t>individuāls kaitējums</w:t>
      </w:r>
      <w:r w:rsidRPr="007965F4">
        <w:rPr>
          <w:sz w:val="28"/>
          <w:szCs w:val="28"/>
        </w:rPr>
        <w:t xml:space="preserve"> – klīniski novērojamas kaitīgas parādības, kas ir izteiktas personām vai </w:t>
      </w:r>
      <w:r>
        <w:rPr>
          <w:sz w:val="28"/>
          <w:szCs w:val="28"/>
        </w:rPr>
        <w:t>to</w:t>
      </w:r>
      <w:r w:rsidRPr="007965F4">
        <w:rPr>
          <w:sz w:val="28"/>
          <w:szCs w:val="28"/>
        </w:rPr>
        <w:t xml:space="preserve"> pēctečiem un kas parādās nekavējoties vai arī vēlākā </w:t>
      </w:r>
      <w:r w:rsidRPr="00B57E75">
        <w:rPr>
          <w:sz w:val="28"/>
          <w:szCs w:val="28"/>
        </w:rPr>
        <w:t xml:space="preserve">laikā pēc apstarošanas un </w:t>
      </w:r>
      <w:r>
        <w:rPr>
          <w:sz w:val="28"/>
          <w:szCs w:val="28"/>
        </w:rPr>
        <w:t>šādā</w:t>
      </w:r>
      <w:r w:rsidRPr="00B57E75">
        <w:rPr>
          <w:sz w:val="28"/>
          <w:szCs w:val="28"/>
        </w:rPr>
        <w:t xml:space="preserve"> gadījumā to parādīšanās </w:t>
      </w:r>
      <w:r w:rsidRPr="002E3BB1">
        <w:rPr>
          <w:sz w:val="28"/>
          <w:szCs w:val="28"/>
        </w:rPr>
        <w:t>ir drīzāk varbūtīga nekā droši gaidāma;</w:t>
      </w:r>
    </w:p>
    <w:p w:rsidR="00D32506" w:rsidRPr="002F328A" w:rsidRDefault="00D32506" w:rsidP="004914EC">
      <w:pPr>
        <w:autoSpaceDE w:val="0"/>
        <w:autoSpaceDN w:val="0"/>
        <w:adjustRightInd w:val="0"/>
        <w:spacing w:after="120"/>
        <w:ind w:firstLine="720"/>
        <w:jc w:val="both"/>
      </w:pPr>
      <w:r w:rsidRPr="00710D74">
        <w:rPr>
          <w:sz w:val="28"/>
          <w:szCs w:val="28"/>
        </w:rPr>
        <w:t>2.6. </w:t>
      </w:r>
      <w:r w:rsidRPr="00710D74">
        <w:rPr>
          <w:b/>
          <w:sz w:val="28"/>
          <w:szCs w:val="28"/>
        </w:rPr>
        <w:t>klīniskais audits</w:t>
      </w:r>
      <w:r w:rsidRPr="00710D74">
        <w:rPr>
          <w:sz w:val="28"/>
          <w:szCs w:val="28"/>
        </w:rPr>
        <w:t xml:space="preserve"> –</w:t>
      </w:r>
      <w:r>
        <w:rPr>
          <w:sz w:val="28"/>
          <w:szCs w:val="28"/>
        </w:rPr>
        <w:t xml:space="preserve"> </w:t>
      </w:r>
      <w:proofErr w:type="spellStart"/>
      <w:r w:rsidRPr="00D0246E">
        <w:rPr>
          <w:sz w:val="28"/>
          <w:szCs w:val="28"/>
        </w:rPr>
        <w:t>radioloģisko</w:t>
      </w:r>
      <w:proofErr w:type="spellEnd"/>
      <w:r w:rsidRPr="00D0246E">
        <w:rPr>
          <w:sz w:val="28"/>
          <w:szCs w:val="28"/>
        </w:rPr>
        <w:t xml:space="preserve"> manipulāciju sistemātiska pārbaude vai pārskatīš</w:t>
      </w:r>
      <w:r w:rsidRPr="00710D74">
        <w:rPr>
          <w:sz w:val="28"/>
          <w:szCs w:val="28"/>
        </w:rPr>
        <w:t>ana, lai uzlabotu pacientu aprūpes kvalitāti un iznākumu;</w:t>
      </w:r>
    </w:p>
    <w:p w:rsidR="00D32506" w:rsidRPr="00C96EA0" w:rsidRDefault="00D32506" w:rsidP="004914EC">
      <w:pPr>
        <w:pStyle w:val="naisf"/>
        <w:spacing w:before="0" w:after="120"/>
        <w:ind w:firstLine="720"/>
        <w:rPr>
          <w:sz w:val="28"/>
          <w:szCs w:val="28"/>
        </w:rPr>
      </w:pPr>
      <w:r>
        <w:rPr>
          <w:sz w:val="28"/>
          <w:szCs w:val="28"/>
        </w:rPr>
        <w:t>2.7.</w:t>
      </w:r>
      <w:r w:rsidRPr="00C96EA0">
        <w:rPr>
          <w:sz w:val="28"/>
          <w:szCs w:val="28"/>
        </w:rPr>
        <w:t> </w:t>
      </w:r>
      <w:r w:rsidRPr="003278CB">
        <w:rPr>
          <w:b/>
          <w:sz w:val="28"/>
          <w:szCs w:val="28"/>
        </w:rPr>
        <w:t>kvalitātes kontrole</w:t>
      </w:r>
      <w:r w:rsidRPr="003278CB">
        <w:rPr>
          <w:sz w:val="28"/>
          <w:szCs w:val="28"/>
        </w:rPr>
        <w:t xml:space="preserve"> </w:t>
      </w:r>
      <w:r>
        <w:rPr>
          <w:sz w:val="28"/>
          <w:szCs w:val="28"/>
        </w:rPr>
        <w:t xml:space="preserve">– </w:t>
      </w:r>
      <w:r w:rsidRPr="003278CB">
        <w:rPr>
          <w:sz w:val="28"/>
          <w:szCs w:val="28"/>
        </w:rPr>
        <w:t>kvalitātes nodrošinā</w:t>
      </w:r>
      <w:r>
        <w:rPr>
          <w:sz w:val="28"/>
          <w:szCs w:val="28"/>
        </w:rPr>
        <w:t>šanas daļa, kas ietver d</w:t>
      </w:r>
      <w:r w:rsidRPr="003278CB">
        <w:rPr>
          <w:sz w:val="28"/>
          <w:szCs w:val="28"/>
        </w:rPr>
        <w:t>arbību kopum</w:t>
      </w:r>
      <w:r>
        <w:rPr>
          <w:sz w:val="28"/>
          <w:szCs w:val="28"/>
        </w:rPr>
        <w:t>u</w:t>
      </w:r>
      <w:r w:rsidRPr="003278CB">
        <w:rPr>
          <w:sz w:val="28"/>
          <w:szCs w:val="28"/>
        </w:rPr>
        <w:t xml:space="preserve"> (p</w:t>
      </w:r>
      <w:r>
        <w:rPr>
          <w:sz w:val="28"/>
          <w:szCs w:val="28"/>
        </w:rPr>
        <w:t>lānošanu</w:t>
      </w:r>
      <w:r w:rsidRPr="003278CB">
        <w:rPr>
          <w:sz w:val="28"/>
          <w:szCs w:val="28"/>
        </w:rPr>
        <w:t>, koordinēšan</w:t>
      </w:r>
      <w:r>
        <w:rPr>
          <w:sz w:val="28"/>
          <w:szCs w:val="28"/>
        </w:rPr>
        <w:t>u</w:t>
      </w:r>
      <w:r w:rsidRPr="003278CB">
        <w:rPr>
          <w:sz w:val="28"/>
          <w:szCs w:val="28"/>
        </w:rPr>
        <w:t>, izpild</w:t>
      </w:r>
      <w:r>
        <w:rPr>
          <w:sz w:val="28"/>
          <w:szCs w:val="28"/>
        </w:rPr>
        <w:t>i</w:t>
      </w:r>
      <w:r w:rsidRPr="003278CB">
        <w:rPr>
          <w:sz w:val="28"/>
          <w:szCs w:val="28"/>
        </w:rPr>
        <w:t>), lai uzturētu vai uzlabotu kvalitāti</w:t>
      </w:r>
      <w:r>
        <w:rPr>
          <w:sz w:val="28"/>
          <w:szCs w:val="28"/>
        </w:rPr>
        <w:t xml:space="preserve">, kā arī </w:t>
      </w:r>
      <w:r w:rsidRPr="003278CB">
        <w:rPr>
          <w:sz w:val="28"/>
          <w:szCs w:val="28"/>
        </w:rPr>
        <w:t xml:space="preserve">ietver visu iekārtu </w:t>
      </w:r>
      <w:r>
        <w:rPr>
          <w:sz w:val="28"/>
          <w:szCs w:val="28"/>
        </w:rPr>
        <w:t>izmērāmo</w:t>
      </w:r>
      <w:r w:rsidRPr="003278CB">
        <w:rPr>
          <w:sz w:val="28"/>
          <w:szCs w:val="28"/>
        </w:rPr>
        <w:t xml:space="preserve"> un kontrolējamo raksturlielumu pārraudzību, novērtēšanu un uzturēšanu </w:t>
      </w:r>
      <w:r>
        <w:rPr>
          <w:sz w:val="28"/>
          <w:szCs w:val="28"/>
        </w:rPr>
        <w:t>attiecīgajā</w:t>
      </w:r>
      <w:r w:rsidRPr="003278CB">
        <w:rPr>
          <w:sz w:val="28"/>
          <w:szCs w:val="28"/>
        </w:rPr>
        <w:t xml:space="preserve"> līmenī</w:t>
      </w:r>
      <w:r>
        <w:rPr>
          <w:sz w:val="28"/>
          <w:szCs w:val="28"/>
        </w:rPr>
        <w:t>;</w:t>
      </w:r>
    </w:p>
    <w:p w:rsidR="00D32506" w:rsidRPr="00C96EA0" w:rsidRDefault="00D32506" w:rsidP="004914EC">
      <w:pPr>
        <w:pStyle w:val="naisf"/>
        <w:spacing w:before="0" w:after="120"/>
        <w:ind w:firstLine="720"/>
        <w:rPr>
          <w:sz w:val="28"/>
          <w:szCs w:val="28"/>
        </w:rPr>
      </w:pPr>
      <w:r>
        <w:rPr>
          <w:sz w:val="28"/>
          <w:szCs w:val="28"/>
        </w:rPr>
        <w:t>2.8.</w:t>
      </w:r>
      <w:r w:rsidRPr="00C96EA0">
        <w:rPr>
          <w:sz w:val="28"/>
          <w:szCs w:val="28"/>
        </w:rPr>
        <w:t> </w:t>
      </w:r>
      <w:r w:rsidRPr="003278CB">
        <w:rPr>
          <w:b/>
          <w:sz w:val="28"/>
          <w:szCs w:val="28"/>
        </w:rPr>
        <w:t>kvalitātes nodrošinā</w:t>
      </w:r>
      <w:r>
        <w:rPr>
          <w:b/>
          <w:sz w:val="28"/>
          <w:szCs w:val="28"/>
        </w:rPr>
        <w:t>šana</w:t>
      </w:r>
      <w:r w:rsidRPr="003278CB">
        <w:rPr>
          <w:sz w:val="28"/>
          <w:szCs w:val="28"/>
        </w:rPr>
        <w:t xml:space="preserve"> </w:t>
      </w:r>
      <w:r>
        <w:rPr>
          <w:sz w:val="28"/>
          <w:szCs w:val="28"/>
        </w:rPr>
        <w:t xml:space="preserve">– </w:t>
      </w:r>
      <w:r w:rsidRPr="003278CB">
        <w:rPr>
          <w:sz w:val="28"/>
          <w:szCs w:val="28"/>
        </w:rPr>
        <w:t xml:space="preserve">visas nepieciešamās plānotās un sistemātiskās darbības, lai nodrošinātu pietiekamu pārliecību, ka </w:t>
      </w:r>
      <w:proofErr w:type="spellStart"/>
      <w:r>
        <w:rPr>
          <w:sz w:val="28"/>
          <w:szCs w:val="28"/>
        </w:rPr>
        <w:t>radioloģiskās</w:t>
      </w:r>
      <w:proofErr w:type="spellEnd"/>
      <w:r>
        <w:rPr>
          <w:sz w:val="28"/>
          <w:szCs w:val="28"/>
        </w:rPr>
        <w:t xml:space="preserve"> manipulācijas tiks veiktas atbilstoši </w:t>
      </w:r>
      <w:r w:rsidRPr="00DF2C8A">
        <w:rPr>
          <w:sz w:val="28"/>
          <w:szCs w:val="28"/>
        </w:rPr>
        <w:t>pieņemtajiem ierīču standartiem un apstiprinātajām medicīniskajām tehnoloģijām;</w:t>
      </w:r>
    </w:p>
    <w:p w:rsidR="00D32506" w:rsidRDefault="00D32506" w:rsidP="004914EC">
      <w:pPr>
        <w:pStyle w:val="naisf"/>
        <w:spacing w:before="0" w:after="120"/>
        <w:ind w:firstLine="720"/>
        <w:rPr>
          <w:sz w:val="28"/>
          <w:szCs w:val="28"/>
        </w:rPr>
      </w:pPr>
      <w:r w:rsidRPr="00C96EA0">
        <w:rPr>
          <w:sz w:val="28"/>
          <w:szCs w:val="28"/>
        </w:rPr>
        <w:t>2.</w:t>
      </w:r>
      <w:r>
        <w:rPr>
          <w:sz w:val="28"/>
          <w:szCs w:val="28"/>
        </w:rPr>
        <w:t>9</w:t>
      </w:r>
      <w:r w:rsidRPr="00C96EA0">
        <w:rPr>
          <w:sz w:val="28"/>
          <w:szCs w:val="28"/>
        </w:rPr>
        <w:t>. </w:t>
      </w:r>
      <w:r w:rsidRPr="00C96EA0">
        <w:rPr>
          <w:b/>
          <w:sz w:val="28"/>
          <w:szCs w:val="28"/>
        </w:rPr>
        <w:t xml:space="preserve">medicīniskā apstarošana </w:t>
      </w:r>
      <w:r w:rsidRPr="00C96EA0">
        <w:rPr>
          <w:sz w:val="28"/>
          <w:szCs w:val="28"/>
        </w:rPr>
        <w:t xml:space="preserve">– process, kura laikā </w:t>
      </w:r>
      <w:r w:rsidRPr="002E3BB1">
        <w:rPr>
          <w:sz w:val="28"/>
          <w:szCs w:val="28"/>
        </w:rPr>
        <w:t>jonizējošais starojums medicīniskos nolūkos iedarbojas uz cilvēka audiem, orgāniem un organismu kopumā;</w:t>
      </w:r>
    </w:p>
    <w:p w:rsidR="00D32506" w:rsidRDefault="00D32506" w:rsidP="004914EC">
      <w:pPr>
        <w:pStyle w:val="naisf"/>
        <w:spacing w:before="0" w:after="120"/>
        <w:ind w:firstLine="720"/>
        <w:rPr>
          <w:sz w:val="28"/>
          <w:szCs w:val="28"/>
        </w:rPr>
      </w:pPr>
      <w:r w:rsidRPr="00C96EA0">
        <w:rPr>
          <w:sz w:val="28"/>
          <w:szCs w:val="28"/>
        </w:rPr>
        <w:t>2.</w:t>
      </w:r>
      <w:r>
        <w:rPr>
          <w:sz w:val="28"/>
          <w:szCs w:val="28"/>
        </w:rPr>
        <w:t>10</w:t>
      </w:r>
      <w:r w:rsidRPr="00C96EA0">
        <w:rPr>
          <w:sz w:val="28"/>
          <w:szCs w:val="28"/>
        </w:rPr>
        <w:t>. </w:t>
      </w:r>
      <w:r w:rsidRPr="00C96EA0">
        <w:rPr>
          <w:b/>
          <w:sz w:val="28"/>
          <w:szCs w:val="28"/>
        </w:rPr>
        <w:t>medicīniskās apstarošanas tehniskie aspekti</w:t>
      </w:r>
      <w:r w:rsidRPr="00C96EA0">
        <w:rPr>
          <w:sz w:val="28"/>
          <w:szCs w:val="28"/>
        </w:rPr>
        <w:t xml:space="preserve"> –</w:t>
      </w:r>
      <w:proofErr w:type="spellStart"/>
      <w:r w:rsidRPr="00C96EA0">
        <w:rPr>
          <w:sz w:val="28"/>
          <w:szCs w:val="28"/>
        </w:rPr>
        <w:t>radioloģisko</w:t>
      </w:r>
      <w:proofErr w:type="spellEnd"/>
      <w:r w:rsidRPr="00C96EA0">
        <w:rPr>
          <w:sz w:val="28"/>
          <w:szCs w:val="28"/>
        </w:rPr>
        <w:t xml:space="preserve"> </w:t>
      </w:r>
      <w:r>
        <w:rPr>
          <w:sz w:val="28"/>
          <w:szCs w:val="28"/>
        </w:rPr>
        <w:t xml:space="preserve">manipulāciju </w:t>
      </w:r>
      <w:r w:rsidRPr="00C96EA0">
        <w:rPr>
          <w:sz w:val="28"/>
          <w:szCs w:val="28"/>
        </w:rPr>
        <w:t xml:space="preserve">sagatavošana un izpilde, ar </w:t>
      </w:r>
      <w:proofErr w:type="spellStart"/>
      <w:r w:rsidRPr="00C96EA0">
        <w:rPr>
          <w:sz w:val="28"/>
          <w:szCs w:val="28"/>
        </w:rPr>
        <w:t>radioloģisko</w:t>
      </w:r>
      <w:proofErr w:type="spellEnd"/>
      <w:r w:rsidRPr="00C96EA0">
        <w:rPr>
          <w:sz w:val="28"/>
          <w:szCs w:val="28"/>
        </w:rPr>
        <w:t xml:space="preserve"> </w:t>
      </w:r>
      <w:r>
        <w:rPr>
          <w:sz w:val="28"/>
          <w:szCs w:val="28"/>
        </w:rPr>
        <w:t xml:space="preserve">manipulāciju </w:t>
      </w:r>
      <w:r w:rsidRPr="00C96EA0">
        <w:rPr>
          <w:sz w:val="28"/>
          <w:szCs w:val="28"/>
        </w:rPr>
        <w:t xml:space="preserve">saistītās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 xml:space="preserve">darbināšana un lietošana, </w:t>
      </w:r>
      <w:proofErr w:type="spellStart"/>
      <w:r w:rsidRPr="00C96EA0">
        <w:rPr>
          <w:sz w:val="28"/>
          <w:szCs w:val="28"/>
        </w:rPr>
        <w:t>radioloģiskās</w:t>
      </w:r>
      <w:proofErr w:type="spellEnd"/>
      <w:r w:rsidRPr="00C96EA0">
        <w:rPr>
          <w:sz w:val="28"/>
          <w:szCs w:val="28"/>
        </w:rPr>
        <w:t xml:space="preserve"> </w:t>
      </w:r>
      <w:r>
        <w:rPr>
          <w:sz w:val="28"/>
          <w:szCs w:val="28"/>
        </w:rPr>
        <w:t>ierīce</w:t>
      </w:r>
      <w:r w:rsidRPr="00C96EA0">
        <w:rPr>
          <w:sz w:val="28"/>
          <w:szCs w:val="28"/>
        </w:rPr>
        <w:t xml:space="preserve">s tehnisko parametru un darba vietas fizikālo parametru novērtēšana, tai skaitā </w:t>
      </w:r>
      <w:r w:rsidRPr="00BA61DC">
        <w:rPr>
          <w:sz w:val="28"/>
          <w:szCs w:val="28"/>
        </w:rPr>
        <w:t xml:space="preserve">dozas ierobežojumi </w:t>
      </w:r>
      <w:r>
        <w:rPr>
          <w:sz w:val="28"/>
          <w:szCs w:val="28"/>
        </w:rPr>
        <w:t>personālam un pacientiem,</w:t>
      </w:r>
      <w:r w:rsidRPr="00BA61DC">
        <w:rPr>
          <w:sz w:val="28"/>
          <w:szCs w:val="28"/>
        </w:rPr>
        <w:t xml:space="preserve"> </w:t>
      </w:r>
      <w:r w:rsidRPr="00C96EA0">
        <w:rPr>
          <w:sz w:val="28"/>
          <w:szCs w:val="28"/>
        </w:rPr>
        <w:t xml:space="preserve">pacienta </w:t>
      </w:r>
      <w:proofErr w:type="spellStart"/>
      <w:r w:rsidRPr="00C96EA0">
        <w:rPr>
          <w:sz w:val="28"/>
          <w:szCs w:val="28"/>
        </w:rPr>
        <w:t>dozimetrija</w:t>
      </w:r>
      <w:proofErr w:type="spellEnd"/>
      <w:r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ierīce</w:t>
      </w:r>
      <w:r w:rsidRPr="002E3BB1">
        <w:rPr>
          <w:sz w:val="28"/>
          <w:szCs w:val="28"/>
        </w:rPr>
        <w:t>s apkope un</w:t>
      </w:r>
      <w:r w:rsidRPr="00C96EA0">
        <w:rPr>
          <w:sz w:val="28"/>
          <w:szCs w:val="28"/>
        </w:rPr>
        <w:t xml:space="preserve"> </w:t>
      </w:r>
      <w:r>
        <w:rPr>
          <w:sz w:val="28"/>
          <w:szCs w:val="28"/>
        </w:rPr>
        <w:t>funkciju atbilstības novērtēšana</w:t>
      </w:r>
      <w:r w:rsidRPr="00C96EA0">
        <w:rPr>
          <w:sz w:val="28"/>
          <w:szCs w:val="28"/>
        </w:rPr>
        <w:t xml:space="preserve">, filmu </w:t>
      </w:r>
      <w:r w:rsidRPr="0009291D">
        <w:rPr>
          <w:sz w:val="28"/>
          <w:szCs w:val="28"/>
        </w:rPr>
        <w:t xml:space="preserve">attīstīšana un </w:t>
      </w:r>
      <w:proofErr w:type="spellStart"/>
      <w:r w:rsidRPr="0009291D">
        <w:rPr>
          <w:sz w:val="28"/>
          <w:szCs w:val="28"/>
        </w:rPr>
        <w:t>radiofarmaceitisko</w:t>
      </w:r>
      <w:proofErr w:type="spellEnd"/>
      <w:r w:rsidRPr="0009291D">
        <w:rPr>
          <w:sz w:val="28"/>
          <w:szCs w:val="28"/>
        </w:rPr>
        <w:t xml:space="preserve"> preparātu</w:t>
      </w:r>
      <w:r w:rsidRPr="00C96EA0">
        <w:rPr>
          <w:sz w:val="28"/>
          <w:szCs w:val="28"/>
        </w:rPr>
        <w:t xml:space="preserve"> sagatavošana un lietošana;</w:t>
      </w:r>
    </w:p>
    <w:p w:rsidR="00D32506" w:rsidRDefault="00D32506" w:rsidP="004914EC">
      <w:pPr>
        <w:pStyle w:val="naisf"/>
        <w:spacing w:before="0" w:after="120"/>
        <w:ind w:firstLine="720"/>
        <w:rPr>
          <w:sz w:val="28"/>
          <w:szCs w:val="28"/>
        </w:rPr>
      </w:pPr>
      <w:r w:rsidRPr="00710D74">
        <w:rPr>
          <w:sz w:val="28"/>
          <w:szCs w:val="28"/>
        </w:rPr>
        <w:t>2.11. </w:t>
      </w:r>
      <w:r w:rsidRPr="00710D74">
        <w:rPr>
          <w:b/>
          <w:sz w:val="28"/>
          <w:szCs w:val="28"/>
        </w:rPr>
        <w:t>medicīnas fizikas eksperts</w:t>
      </w:r>
      <w:r w:rsidRPr="00710D74">
        <w:rPr>
          <w:sz w:val="28"/>
          <w:szCs w:val="28"/>
        </w:rPr>
        <w:t xml:space="preserve"> – medicīnas fiziķis ar vismaz maģistra grādu medicīnas fizikā vai eksperts jonizējošā starojuma fizikā vai jonizējošā starojuma tehnoloģijā, kas pielietojama medicīniskajā apstarošanā un kuram ir izsniegts radiācijas drošības eksperta sertifikāts medicīnas fizikā atbilstoši normatīvo aktu prasībām par aizsardzību pret jonizējošo starojumu;</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1</w:t>
      </w:r>
      <w:r w:rsidR="0040769B">
        <w:rPr>
          <w:sz w:val="28"/>
          <w:szCs w:val="28"/>
        </w:rPr>
        <w:t>2</w:t>
      </w:r>
      <w:r w:rsidRPr="00C96EA0">
        <w:rPr>
          <w:sz w:val="28"/>
          <w:szCs w:val="28"/>
        </w:rPr>
        <w:t>. </w:t>
      </w:r>
      <w:r w:rsidRPr="00C96EA0">
        <w:rPr>
          <w:b/>
          <w:sz w:val="28"/>
          <w:szCs w:val="28"/>
        </w:rPr>
        <w:t xml:space="preserve">pacienta doza </w:t>
      </w:r>
      <w:r w:rsidRPr="00C96EA0">
        <w:rPr>
          <w:sz w:val="28"/>
          <w:szCs w:val="28"/>
        </w:rPr>
        <w:t xml:space="preserve">– jonizējošā starojuma doza vai kopējās radioaktivitātes </w:t>
      </w:r>
      <w:r>
        <w:rPr>
          <w:sz w:val="28"/>
          <w:szCs w:val="28"/>
        </w:rPr>
        <w:t>deva</w:t>
      </w:r>
      <w:r w:rsidRPr="00C96EA0">
        <w:rPr>
          <w:sz w:val="28"/>
          <w:szCs w:val="28"/>
        </w:rPr>
        <w:t xml:space="preserve">, ko </w:t>
      </w:r>
      <w:proofErr w:type="spellStart"/>
      <w:r>
        <w:rPr>
          <w:sz w:val="28"/>
          <w:szCs w:val="28"/>
        </w:rPr>
        <w:t>radioloģiskās</w:t>
      </w:r>
      <w:proofErr w:type="spellEnd"/>
      <w:r>
        <w:rPr>
          <w:sz w:val="28"/>
          <w:szCs w:val="28"/>
        </w:rPr>
        <w:t xml:space="preserve"> manipulācijas laikā </w:t>
      </w:r>
      <w:r w:rsidRPr="00C96EA0">
        <w:rPr>
          <w:sz w:val="28"/>
          <w:szCs w:val="28"/>
        </w:rPr>
        <w:t>saņem persona;</w:t>
      </w:r>
    </w:p>
    <w:p w:rsidR="00D32506" w:rsidRPr="00A52038" w:rsidRDefault="00D32506" w:rsidP="004914EC">
      <w:pPr>
        <w:pStyle w:val="naisf"/>
        <w:spacing w:before="0" w:after="120"/>
        <w:ind w:firstLine="720"/>
        <w:rPr>
          <w:sz w:val="28"/>
          <w:szCs w:val="28"/>
        </w:rPr>
      </w:pPr>
      <w:r w:rsidRPr="00C96EA0">
        <w:rPr>
          <w:sz w:val="28"/>
          <w:szCs w:val="28"/>
        </w:rPr>
        <w:t>2.</w:t>
      </w:r>
      <w:r>
        <w:rPr>
          <w:sz w:val="28"/>
          <w:szCs w:val="28"/>
        </w:rPr>
        <w:t>1</w:t>
      </w:r>
      <w:r w:rsidR="0040769B">
        <w:rPr>
          <w:sz w:val="28"/>
          <w:szCs w:val="28"/>
        </w:rPr>
        <w:t>3</w:t>
      </w:r>
      <w:r w:rsidRPr="00C96EA0">
        <w:rPr>
          <w:sz w:val="28"/>
          <w:szCs w:val="28"/>
        </w:rPr>
        <w:t>. </w:t>
      </w:r>
      <w:r w:rsidRPr="00C96EA0">
        <w:rPr>
          <w:b/>
          <w:sz w:val="28"/>
          <w:szCs w:val="28"/>
        </w:rPr>
        <w:t xml:space="preserve">pacienta </w:t>
      </w:r>
      <w:proofErr w:type="spellStart"/>
      <w:r w:rsidRPr="00C96EA0">
        <w:rPr>
          <w:b/>
          <w:sz w:val="28"/>
          <w:szCs w:val="28"/>
        </w:rPr>
        <w:t>dozimetrija</w:t>
      </w:r>
      <w:proofErr w:type="spellEnd"/>
      <w:r w:rsidRPr="00C96EA0">
        <w:rPr>
          <w:b/>
          <w:sz w:val="28"/>
          <w:szCs w:val="28"/>
        </w:rPr>
        <w:t xml:space="preserve"> – </w:t>
      </w:r>
      <w:r w:rsidRPr="00C96EA0">
        <w:rPr>
          <w:sz w:val="28"/>
          <w:szCs w:val="28"/>
        </w:rPr>
        <w:t xml:space="preserve">pacienta dozas noteikšana ar tiešām vai </w:t>
      </w:r>
      <w:r w:rsidRPr="00A52038">
        <w:rPr>
          <w:sz w:val="28"/>
          <w:szCs w:val="28"/>
        </w:rPr>
        <w:t>netiešām mērīšanas metodēm;</w:t>
      </w:r>
    </w:p>
    <w:p w:rsidR="00D32506" w:rsidRPr="00A52038" w:rsidRDefault="00D32506" w:rsidP="00F3410F">
      <w:pPr>
        <w:pStyle w:val="naisf"/>
        <w:spacing w:before="0" w:after="120"/>
        <w:ind w:firstLine="720"/>
        <w:rPr>
          <w:sz w:val="28"/>
          <w:szCs w:val="28"/>
        </w:rPr>
      </w:pPr>
      <w:r w:rsidRPr="00A52038">
        <w:rPr>
          <w:sz w:val="28"/>
          <w:szCs w:val="28"/>
        </w:rPr>
        <w:t>2.1</w:t>
      </w:r>
      <w:r w:rsidR="0040769B">
        <w:rPr>
          <w:sz w:val="28"/>
          <w:szCs w:val="28"/>
        </w:rPr>
        <w:t>4</w:t>
      </w:r>
      <w:r w:rsidRPr="00A52038">
        <w:rPr>
          <w:sz w:val="28"/>
          <w:szCs w:val="28"/>
        </w:rPr>
        <w:t>. </w:t>
      </w:r>
      <w:r w:rsidRPr="00A52038">
        <w:rPr>
          <w:b/>
          <w:sz w:val="28"/>
          <w:szCs w:val="28"/>
        </w:rPr>
        <w:t xml:space="preserve">praktizējošais ārsts </w:t>
      </w:r>
      <w:r w:rsidRPr="00A52038">
        <w:rPr>
          <w:sz w:val="28"/>
          <w:szCs w:val="28"/>
        </w:rPr>
        <w:t xml:space="preserve">– sertificēta ārstniecības persona, kurai ir tiesības veikt </w:t>
      </w:r>
      <w:proofErr w:type="spellStart"/>
      <w:r w:rsidRPr="00A52038">
        <w:rPr>
          <w:sz w:val="28"/>
          <w:szCs w:val="28"/>
        </w:rPr>
        <w:t>radioloģisko</w:t>
      </w:r>
      <w:proofErr w:type="spellEnd"/>
      <w:r w:rsidRPr="00A52038">
        <w:rPr>
          <w:sz w:val="28"/>
          <w:szCs w:val="28"/>
        </w:rPr>
        <w:t xml:space="preserve"> manipulāciju un kura ir atbildīga par </w:t>
      </w:r>
      <w:proofErr w:type="spellStart"/>
      <w:r w:rsidRPr="00A52038">
        <w:rPr>
          <w:sz w:val="28"/>
          <w:szCs w:val="28"/>
        </w:rPr>
        <w:t>radioloģiskās</w:t>
      </w:r>
      <w:proofErr w:type="spellEnd"/>
      <w:r w:rsidRPr="00A52038">
        <w:rPr>
          <w:sz w:val="28"/>
          <w:szCs w:val="28"/>
        </w:rPr>
        <w:t xml:space="preserve"> manipulācijas izvēli un par katru medicīnisko apstarošanu (piemēram, radiologs terapeits, radiologs </w:t>
      </w:r>
      <w:proofErr w:type="spellStart"/>
      <w:r w:rsidRPr="00A52038">
        <w:rPr>
          <w:sz w:val="28"/>
          <w:szCs w:val="28"/>
        </w:rPr>
        <w:t>diagnosts</w:t>
      </w:r>
      <w:proofErr w:type="spellEnd"/>
      <w:r w:rsidRPr="00A52038">
        <w:rPr>
          <w:sz w:val="28"/>
          <w:szCs w:val="28"/>
        </w:rPr>
        <w:t xml:space="preserve"> vai zobārsts);</w:t>
      </w:r>
    </w:p>
    <w:p w:rsidR="00D32506" w:rsidRPr="00EF48E3" w:rsidRDefault="00D32506" w:rsidP="004914EC">
      <w:pPr>
        <w:pStyle w:val="naisf"/>
        <w:spacing w:before="0" w:after="120"/>
        <w:ind w:firstLine="720"/>
        <w:rPr>
          <w:sz w:val="28"/>
          <w:szCs w:val="28"/>
        </w:rPr>
      </w:pPr>
      <w:r w:rsidRPr="00EF48E3">
        <w:rPr>
          <w:sz w:val="28"/>
          <w:szCs w:val="28"/>
        </w:rPr>
        <w:t>2.1</w:t>
      </w:r>
      <w:r w:rsidR="0040769B">
        <w:rPr>
          <w:sz w:val="28"/>
          <w:szCs w:val="28"/>
        </w:rPr>
        <w:t>5</w:t>
      </w:r>
      <w:r w:rsidRPr="00EF48E3">
        <w:rPr>
          <w:sz w:val="28"/>
          <w:szCs w:val="28"/>
        </w:rPr>
        <w:t>. </w:t>
      </w:r>
      <w:proofErr w:type="spellStart"/>
      <w:r w:rsidRPr="0040769B">
        <w:rPr>
          <w:b/>
          <w:sz w:val="28"/>
          <w:szCs w:val="28"/>
        </w:rPr>
        <w:t>radiofarmaceitiskais</w:t>
      </w:r>
      <w:proofErr w:type="spellEnd"/>
      <w:r w:rsidRPr="0040769B">
        <w:rPr>
          <w:b/>
          <w:sz w:val="28"/>
          <w:szCs w:val="28"/>
        </w:rPr>
        <w:t xml:space="preserve"> preparāts</w:t>
      </w:r>
      <w:r w:rsidRPr="00EF48E3">
        <w:rPr>
          <w:sz w:val="28"/>
          <w:szCs w:val="28"/>
        </w:rPr>
        <w:t xml:space="preserve"> - jebkuras radioloģijā lietojamas zāles, kas lietošanai sagatavotā veidā satur vienu vairākus radionuklīdus</w:t>
      </w:r>
      <w:r w:rsidR="0040769B">
        <w:rPr>
          <w:sz w:val="28"/>
          <w:szCs w:val="28"/>
        </w:rPr>
        <w:t xml:space="preserve"> </w:t>
      </w:r>
      <w:r w:rsidRPr="00EF48E3">
        <w:rPr>
          <w:sz w:val="28"/>
          <w:szCs w:val="28"/>
        </w:rPr>
        <w:t xml:space="preserve">- </w:t>
      </w:r>
      <w:r w:rsidRPr="00EF48E3">
        <w:rPr>
          <w:sz w:val="28"/>
          <w:szCs w:val="28"/>
        </w:rPr>
        <w:lastRenderedPageBreak/>
        <w:t>radioaktīvos izotopus, izņemot izotopus no slēgtiem starojuma avotiem, kas paredzēti medicīniskiem nolūkiem;</w:t>
      </w:r>
    </w:p>
    <w:p w:rsidR="00D32506" w:rsidRDefault="00D32506" w:rsidP="004914EC">
      <w:pPr>
        <w:pStyle w:val="naisf"/>
        <w:spacing w:before="0" w:after="120"/>
        <w:ind w:firstLine="720"/>
        <w:rPr>
          <w:color w:val="00B050"/>
          <w:sz w:val="28"/>
          <w:szCs w:val="28"/>
        </w:rPr>
      </w:pPr>
      <w:r w:rsidRPr="00C96EA0">
        <w:rPr>
          <w:sz w:val="28"/>
          <w:szCs w:val="28"/>
        </w:rPr>
        <w:t>2.</w:t>
      </w:r>
      <w:r>
        <w:rPr>
          <w:sz w:val="28"/>
          <w:szCs w:val="28"/>
        </w:rPr>
        <w:t>1</w:t>
      </w:r>
      <w:r w:rsidR="0040769B">
        <w:rPr>
          <w:sz w:val="28"/>
          <w:szCs w:val="28"/>
        </w:rPr>
        <w:t>6</w:t>
      </w:r>
      <w:r w:rsidRPr="00C96EA0">
        <w:rPr>
          <w:sz w:val="28"/>
          <w:szCs w:val="28"/>
        </w:rPr>
        <w:t>. </w:t>
      </w:r>
      <w:proofErr w:type="spellStart"/>
      <w:r w:rsidRPr="00C96EA0">
        <w:rPr>
          <w:b/>
          <w:sz w:val="28"/>
          <w:szCs w:val="28"/>
        </w:rPr>
        <w:t>radiodiagnostiskā</w:t>
      </w:r>
      <w:proofErr w:type="spellEnd"/>
      <w:r w:rsidRPr="00C96EA0">
        <w:rPr>
          <w:b/>
          <w:sz w:val="28"/>
          <w:szCs w:val="28"/>
        </w:rPr>
        <w:t xml:space="preserve"> </w:t>
      </w:r>
      <w:r>
        <w:rPr>
          <w:b/>
          <w:sz w:val="28"/>
          <w:szCs w:val="28"/>
        </w:rPr>
        <w:t xml:space="preserve">manipulācija </w:t>
      </w:r>
      <w:r w:rsidRPr="00C96EA0">
        <w:rPr>
          <w:sz w:val="28"/>
          <w:szCs w:val="28"/>
        </w:rPr>
        <w:t>– medicīniskā izmeklēšana, izmantojot radionuklīdu vai citu j</w:t>
      </w:r>
      <w:r>
        <w:rPr>
          <w:sz w:val="28"/>
          <w:szCs w:val="28"/>
        </w:rPr>
        <w:t xml:space="preserve">onizējošā starojuma avotu tikai </w:t>
      </w:r>
      <w:r w:rsidRPr="00C96EA0">
        <w:rPr>
          <w:sz w:val="28"/>
          <w:szCs w:val="28"/>
        </w:rPr>
        <w:t xml:space="preserve">diagnostiskos nolūkos (piemēram, </w:t>
      </w:r>
      <w:proofErr w:type="spellStart"/>
      <w:r w:rsidRPr="00C96EA0">
        <w:rPr>
          <w:sz w:val="28"/>
          <w:szCs w:val="28"/>
        </w:rPr>
        <w:t>kodolmedicīnas</w:t>
      </w:r>
      <w:proofErr w:type="spellEnd"/>
      <w:r w:rsidRPr="00C96EA0">
        <w:rPr>
          <w:sz w:val="28"/>
          <w:szCs w:val="28"/>
        </w:rPr>
        <w:t xml:space="preserve"> diagnostiskā</w:t>
      </w:r>
      <w:r>
        <w:rPr>
          <w:sz w:val="28"/>
          <w:szCs w:val="28"/>
        </w:rPr>
        <w:t xml:space="preserve"> </w:t>
      </w:r>
      <w:r w:rsidRPr="0009291D">
        <w:rPr>
          <w:sz w:val="28"/>
          <w:szCs w:val="28"/>
        </w:rPr>
        <w:t>manipulācija,</w:t>
      </w:r>
      <w:r w:rsidRPr="00C96EA0">
        <w:rPr>
          <w:sz w:val="28"/>
          <w:szCs w:val="28"/>
        </w:rPr>
        <w:t xml:space="preserve"> </w:t>
      </w:r>
      <w:r>
        <w:rPr>
          <w:sz w:val="28"/>
          <w:szCs w:val="28"/>
        </w:rPr>
        <w:t>vispārējā rentgenoloģija</w:t>
      </w:r>
      <w:r w:rsidRPr="00C96EA0">
        <w:rPr>
          <w:sz w:val="28"/>
          <w:szCs w:val="28"/>
        </w:rPr>
        <w:t xml:space="preserve">, datortomogrāfija, </w:t>
      </w:r>
      <w:proofErr w:type="spellStart"/>
      <w:r w:rsidRPr="00C96EA0">
        <w:rPr>
          <w:sz w:val="28"/>
          <w:szCs w:val="28"/>
        </w:rPr>
        <w:t>invazīvā</w:t>
      </w:r>
      <w:proofErr w:type="spellEnd"/>
      <w:r w:rsidRPr="00C96EA0">
        <w:rPr>
          <w:sz w:val="28"/>
          <w:szCs w:val="28"/>
        </w:rPr>
        <w:t xml:space="preserve"> radioloģija, kā arī zobārstniecības radioloģija);</w:t>
      </w:r>
      <w:r w:rsidRPr="002A6AFE">
        <w:rPr>
          <w:color w:val="00B050"/>
          <w:sz w:val="28"/>
          <w:szCs w:val="28"/>
        </w:rPr>
        <w:t xml:space="preserve"> </w:t>
      </w:r>
    </w:p>
    <w:p w:rsidR="0040769B" w:rsidRDefault="0040769B" w:rsidP="0040769B">
      <w:pPr>
        <w:pStyle w:val="naisf"/>
        <w:spacing w:before="0" w:after="120"/>
        <w:ind w:firstLine="720"/>
        <w:rPr>
          <w:sz w:val="28"/>
          <w:szCs w:val="28"/>
        </w:rPr>
      </w:pPr>
      <w:r w:rsidRPr="00C96EA0">
        <w:rPr>
          <w:sz w:val="28"/>
          <w:szCs w:val="28"/>
        </w:rPr>
        <w:t>2.</w:t>
      </w:r>
      <w:r>
        <w:rPr>
          <w:sz w:val="28"/>
          <w:szCs w:val="28"/>
        </w:rPr>
        <w:t>17</w:t>
      </w:r>
      <w:r w:rsidRPr="00C96EA0">
        <w:rPr>
          <w:sz w:val="28"/>
          <w:szCs w:val="28"/>
        </w:rPr>
        <w:t>. </w:t>
      </w:r>
      <w:r w:rsidRPr="00C96EA0">
        <w:rPr>
          <w:b/>
          <w:sz w:val="28"/>
          <w:szCs w:val="28"/>
        </w:rPr>
        <w:t>radioloģiskā</w:t>
      </w:r>
      <w:r w:rsidRPr="00A31945">
        <w:rPr>
          <w:b/>
          <w:sz w:val="28"/>
          <w:szCs w:val="28"/>
        </w:rPr>
        <w:t xml:space="preserve"> manipulācija</w:t>
      </w:r>
      <w:r>
        <w:rPr>
          <w:b/>
          <w:color w:val="008000"/>
          <w:sz w:val="28"/>
          <w:szCs w:val="28"/>
        </w:rPr>
        <w:t xml:space="preserve"> </w:t>
      </w:r>
      <w:r w:rsidRPr="00C96EA0">
        <w:rPr>
          <w:sz w:val="28"/>
          <w:szCs w:val="28"/>
        </w:rPr>
        <w:t>–</w:t>
      </w:r>
      <w:r>
        <w:rPr>
          <w:sz w:val="28"/>
          <w:szCs w:val="28"/>
        </w:rPr>
        <w:t xml:space="preserve"> manipulācija</w:t>
      </w:r>
      <w:r w:rsidRPr="00C96EA0">
        <w:rPr>
          <w:sz w:val="28"/>
          <w:szCs w:val="28"/>
        </w:rPr>
        <w:t>, kuras laikā cilvēks tiek pakļauts medicīniskajai apstarošanai (</w:t>
      </w:r>
      <w:proofErr w:type="spellStart"/>
      <w:r w:rsidRPr="00C96EA0">
        <w:rPr>
          <w:sz w:val="28"/>
          <w:szCs w:val="28"/>
        </w:rPr>
        <w:t>radiodiagnostiskā</w:t>
      </w:r>
      <w:proofErr w:type="spellEnd"/>
      <w:r w:rsidRPr="00C96EA0">
        <w:rPr>
          <w:sz w:val="28"/>
          <w:szCs w:val="28"/>
        </w:rPr>
        <w:t xml:space="preserve"> un </w:t>
      </w:r>
      <w:proofErr w:type="spellStart"/>
      <w:r w:rsidRPr="00C96EA0">
        <w:rPr>
          <w:sz w:val="28"/>
          <w:szCs w:val="28"/>
        </w:rPr>
        <w:t>radioterapeitiskā</w:t>
      </w:r>
      <w:proofErr w:type="spellEnd"/>
      <w:r>
        <w:rPr>
          <w:sz w:val="28"/>
          <w:szCs w:val="28"/>
        </w:rPr>
        <w:t xml:space="preserve"> </w:t>
      </w:r>
      <w:r w:rsidRPr="007D4B70">
        <w:rPr>
          <w:sz w:val="28"/>
          <w:szCs w:val="28"/>
        </w:rPr>
        <w:t>manipulācija</w:t>
      </w:r>
      <w:r w:rsidRPr="00C96EA0">
        <w:rPr>
          <w:sz w:val="28"/>
          <w:szCs w:val="28"/>
        </w:rPr>
        <w:t>);</w:t>
      </w:r>
    </w:p>
    <w:p w:rsidR="00D32506" w:rsidRDefault="00D32506" w:rsidP="003F4784">
      <w:pPr>
        <w:pStyle w:val="naisf"/>
        <w:spacing w:before="0" w:after="120"/>
        <w:ind w:firstLine="720"/>
        <w:rPr>
          <w:sz w:val="28"/>
          <w:szCs w:val="28"/>
        </w:rPr>
      </w:pPr>
      <w:r w:rsidRPr="00C96EA0">
        <w:rPr>
          <w:sz w:val="28"/>
          <w:szCs w:val="28"/>
        </w:rPr>
        <w:t>2.</w:t>
      </w:r>
      <w:r>
        <w:rPr>
          <w:sz w:val="28"/>
          <w:szCs w:val="28"/>
        </w:rPr>
        <w:t>18</w:t>
      </w:r>
      <w:r w:rsidRPr="00C96EA0">
        <w:rPr>
          <w:sz w:val="28"/>
          <w:szCs w:val="28"/>
        </w:rPr>
        <w:t>. </w:t>
      </w:r>
      <w:proofErr w:type="spellStart"/>
      <w:r w:rsidRPr="0009291D">
        <w:rPr>
          <w:b/>
          <w:bCs/>
          <w:sz w:val="28"/>
          <w:szCs w:val="28"/>
        </w:rPr>
        <w:t>radioloģiskās</w:t>
      </w:r>
      <w:proofErr w:type="spellEnd"/>
      <w:r w:rsidRPr="0009291D">
        <w:rPr>
          <w:b/>
          <w:bCs/>
          <w:sz w:val="28"/>
          <w:szCs w:val="28"/>
        </w:rPr>
        <w:t xml:space="preserve"> ierīces</w:t>
      </w:r>
      <w:r>
        <w:rPr>
          <w:b/>
          <w:bCs/>
          <w:sz w:val="28"/>
          <w:szCs w:val="28"/>
        </w:rPr>
        <w:t xml:space="preserve"> </w:t>
      </w:r>
      <w:r w:rsidRPr="00C96EA0">
        <w:rPr>
          <w:b/>
          <w:bCs/>
          <w:sz w:val="28"/>
          <w:szCs w:val="28"/>
        </w:rPr>
        <w:t xml:space="preserve">– </w:t>
      </w:r>
      <w:r w:rsidRPr="00C96EA0">
        <w:rPr>
          <w:sz w:val="28"/>
          <w:szCs w:val="28"/>
        </w:rPr>
        <w:t>radioloģijā lietojamās medicīniskās ierīces, kas satur jonizējošā starojuma avotu vai ģenerē jonizējošo starojumu;</w:t>
      </w:r>
    </w:p>
    <w:p w:rsidR="00D32506" w:rsidRPr="00C96EA0" w:rsidRDefault="00D32506" w:rsidP="002A6AFE">
      <w:pPr>
        <w:pStyle w:val="naisf"/>
        <w:spacing w:before="0" w:after="120"/>
        <w:ind w:firstLine="720"/>
        <w:rPr>
          <w:sz w:val="28"/>
          <w:szCs w:val="28"/>
        </w:rPr>
      </w:pPr>
      <w:r w:rsidRPr="00C96EA0">
        <w:rPr>
          <w:sz w:val="28"/>
          <w:szCs w:val="28"/>
        </w:rPr>
        <w:t>2.</w:t>
      </w:r>
      <w:r>
        <w:rPr>
          <w:sz w:val="28"/>
          <w:szCs w:val="28"/>
        </w:rPr>
        <w:t>19</w:t>
      </w:r>
      <w:r w:rsidRPr="00C96EA0">
        <w:rPr>
          <w:sz w:val="28"/>
          <w:szCs w:val="28"/>
        </w:rPr>
        <w:t>. </w:t>
      </w:r>
      <w:proofErr w:type="spellStart"/>
      <w:r w:rsidRPr="00C96EA0">
        <w:rPr>
          <w:b/>
          <w:sz w:val="28"/>
          <w:szCs w:val="28"/>
        </w:rPr>
        <w:t>radioterapeitiskā</w:t>
      </w:r>
      <w:proofErr w:type="spellEnd"/>
      <w:r>
        <w:rPr>
          <w:b/>
          <w:sz w:val="28"/>
          <w:szCs w:val="28"/>
        </w:rPr>
        <w:t xml:space="preserve"> manipulācija </w:t>
      </w:r>
      <w:r>
        <w:rPr>
          <w:sz w:val="28"/>
          <w:szCs w:val="28"/>
        </w:rPr>
        <w:t>-</w:t>
      </w:r>
      <w:r w:rsidRPr="00C96EA0">
        <w:rPr>
          <w:sz w:val="28"/>
          <w:szCs w:val="28"/>
        </w:rPr>
        <w:t xml:space="preserve"> ārstēšana, izmantojot radionuklīdu vai citu jonizējošā starojuma avotu (piemēram, </w:t>
      </w:r>
      <w:proofErr w:type="spellStart"/>
      <w:r w:rsidRPr="00C96EA0">
        <w:rPr>
          <w:sz w:val="28"/>
          <w:szCs w:val="28"/>
        </w:rPr>
        <w:t>kodolmedicīnas</w:t>
      </w:r>
      <w:proofErr w:type="spellEnd"/>
      <w:r w:rsidRPr="00C96EA0">
        <w:rPr>
          <w:sz w:val="28"/>
          <w:szCs w:val="28"/>
        </w:rPr>
        <w:t xml:space="preserve"> terapeitiskā </w:t>
      </w:r>
      <w:r>
        <w:rPr>
          <w:sz w:val="28"/>
          <w:szCs w:val="28"/>
        </w:rPr>
        <w:t>manipulācij</w:t>
      </w:r>
      <w:r w:rsidRPr="00C96EA0">
        <w:rPr>
          <w:sz w:val="28"/>
          <w:szCs w:val="28"/>
        </w:rPr>
        <w:t xml:space="preserve">a, paātrinātāju un citu jonizējošā starojuma avotu izmantošana staru terapijā un </w:t>
      </w:r>
      <w:proofErr w:type="spellStart"/>
      <w:r w:rsidRPr="00C96EA0">
        <w:rPr>
          <w:sz w:val="28"/>
          <w:szCs w:val="28"/>
        </w:rPr>
        <w:t>invazīvajā</w:t>
      </w:r>
      <w:proofErr w:type="spellEnd"/>
      <w:r w:rsidRPr="00C96EA0">
        <w:rPr>
          <w:sz w:val="28"/>
          <w:szCs w:val="28"/>
        </w:rPr>
        <w:t xml:space="preserve"> radioloģijā);</w:t>
      </w:r>
      <w:r>
        <w:rPr>
          <w:sz w:val="28"/>
          <w:szCs w:val="28"/>
        </w:rPr>
        <w:t xml:space="preserve"> </w:t>
      </w:r>
    </w:p>
    <w:p w:rsidR="00D32506" w:rsidRDefault="00D32506" w:rsidP="004914EC">
      <w:pPr>
        <w:pStyle w:val="naisf"/>
        <w:spacing w:before="0" w:after="120"/>
        <w:ind w:firstLine="720"/>
        <w:rPr>
          <w:sz w:val="28"/>
          <w:szCs w:val="28"/>
        </w:rPr>
      </w:pPr>
      <w:r w:rsidRPr="00C96EA0">
        <w:rPr>
          <w:sz w:val="28"/>
          <w:szCs w:val="28"/>
        </w:rPr>
        <w:t>2.</w:t>
      </w:r>
      <w:r>
        <w:rPr>
          <w:sz w:val="28"/>
          <w:szCs w:val="28"/>
        </w:rPr>
        <w:t>20</w:t>
      </w:r>
      <w:r w:rsidRPr="00C96EA0">
        <w:rPr>
          <w:sz w:val="28"/>
          <w:szCs w:val="28"/>
        </w:rPr>
        <w:t>. </w:t>
      </w:r>
      <w:proofErr w:type="spellStart"/>
      <w:r w:rsidRPr="00C96EA0">
        <w:rPr>
          <w:b/>
          <w:sz w:val="28"/>
          <w:szCs w:val="28"/>
        </w:rPr>
        <w:t>skrīninga</w:t>
      </w:r>
      <w:proofErr w:type="spellEnd"/>
      <w:r w:rsidRPr="00C96EA0">
        <w:rPr>
          <w:b/>
          <w:sz w:val="28"/>
          <w:szCs w:val="28"/>
        </w:rPr>
        <w:t xml:space="preserve"> izmeklējumi</w:t>
      </w:r>
      <w:r w:rsidRPr="00C96EA0">
        <w:rPr>
          <w:sz w:val="28"/>
          <w:szCs w:val="28"/>
        </w:rPr>
        <w:t xml:space="preserve"> – lielas iedzīvotāju grupas (vairāk par 1 000 cilvēku) medicīniskā apstarošana </w:t>
      </w:r>
      <w:proofErr w:type="spellStart"/>
      <w:r w:rsidRPr="00C96EA0">
        <w:rPr>
          <w:sz w:val="28"/>
          <w:szCs w:val="28"/>
        </w:rPr>
        <w:t>radiodiagnostiskos</w:t>
      </w:r>
      <w:proofErr w:type="spellEnd"/>
      <w:r w:rsidRPr="00C96EA0">
        <w:rPr>
          <w:sz w:val="28"/>
          <w:szCs w:val="28"/>
        </w:rPr>
        <w:t xml:space="preserve"> nolūkos, tai skaitā</w:t>
      </w:r>
      <w:r>
        <w:rPr>
          <w:sz w:val="28"/>
          <w:szCs w:val="28"/>
        </w:rPr>
        <w:t xml:space="preserve"> </w:t>
      </w:r>
      <w:r w:rsidRPr="00C96EA0">
        <w:rPr>
          <w:sz w:val="28"/>
          <w:szCs w:val="28"/>
        </w:rPr>
        <w:t xml:space="preserve"> </w:t>
      </w:r>
      <w:proofErr w:type="spellStart"/>
      <w:r w:rsidRPr="00C96EA0">
        <w:rPr>
          <w:sz w:val="28"/>
          <w:szCs w:val="28"/>
        </w:rPr>
        <w:t>rentgenoskopis</w:t>
      </w:r>
      <w:r>
        <w:rPr>
          <w:sz w:val="28"/>
          <w:szCs w:val="28"/>
        </w:rPr>
        <w:t>kie</w:t>
      </w:r>
      <w:proofErr w:type="spellEnd"/>
      <w:r>
        <w:rPr>
          <w:sz w:val="28"/>
          <w:szCs w:val="28"/>
        </w:rPr>
        <w:t>, rentgenogrāfiskie</w:t>
      </w:r>
      <w:r w:rsidRPr="00C96EA0">
        <w:rPr>
          <w:sz w:val="28"/>
          <w:szCs w:val="28"/>
        </w:rPr>
        <w:t xml:space="preserve"> vai </w:t>
      </w:r>
      <w:proofErr w:type="spellStart"/>
      <w:r w:rsidRPr="00C96EA0">
        <w:rPr>
          <w:sz w:val="28"/>
          <w:szCs w:val="28"/>
        </w:rPr>
        <w:t>mamogrāfijas</w:t>
      </w:r>
      <w:proofErr w:type="spellEnd"/>
      <w:r w:rsidRPr="00C96EA0">
        <w:rPr>
          <w:sz w:val="28"/>
          <w:szCs w:val="28"/>
        </w:rPr>
        <w:t xml:space="preserve"> izmeklējumi</w:t>
      </w:r>
      <w:r>
        <w:rPr>
          <w:sz w:val="28"/>
          <w:szCs w:val="28"/>
        </w:rPr>
        <w:t>;</w:t>
      </w:r>
    </w:p>
    <w:p w:rsidR="00D32506" w:rsidRDefault="00D32506" w:rsidP="004914EC">
      <w:pPr>
        <w:pStyle w:val="naisf"/>
        <w:spacing w:before="0" w:after="120"/>
        <w:ind w:firstLine="720"/>
        <w:rPr>
          <w:sz w:val="28"/>
          <w:szCs w:val="28"/>
        </w:rPr>
      </w:pPr>
      <w:r>
        <w:rPr>
          <w:sz w:val="28"/>
          <w:szCs w:val="28"/>
        </w:rPr>
        <w:t>2.21.</w:t>
      </w:r>
      <w:r w:rsidRPr="00C96EA0">
        <w:rPr>
          <w:sz w:val="28"/>
          <w:szCs w:val="28"/>
        </w:rPr>
        <w:t> </w:t>
      </w:r>
      <w:r w:rsidRPr="00447FA8">
        <w:rPr>
          <w:b/>
          <w:sz w:val="28"/>
          <w:szCs w:val="28"/>
        </w:rPr>
        <w:t xml:space="preserve">tiesu medicīniskās </w:t>
      </w:r>
      <w:r w:rsidRPr="0009291D">
        <w:rPr>
          <w:b/>
          <w:sz w:val="28"/>
          <w:szCs w:val="28"/>
        </w:rPr>
        <w:t xml:space="preserve">manipulācijas </w:t>
      </w:r>
      <w:r w:rsidRPr="0009291D">
        <w:rPr>
          <w:sz w:val="28"/>
          <w:szCs w:val="28"/>
        </w:rPr>
        <w:t>– apstarošanas</w:t>
      </w:r>
      <w:r>
        <w:rPr>
          <w:sz w:val="28"/>
          <w:szCs w:val="28"/>
        </w:rPr>
        <w:t xml:space="preserve"> </w:t>
      </w:r>
      <w:r w:rsidRPr="0009291D">
        <w:rPr>
          <w:sz w:val="28"/>
          <w:szCs w:val="28"/>
        </w:rPr>
        <w:t>manipulācijas,</w:t>
      </w:r>
      <w:r w:rsidRPr="00447FA8">
        <w:rPr>
          <w:sz w:val="28"/>
          <w:szCs w:val="28"/>
        </w:rPr>
        <w:t xml:space="preserve"> kas tiek veiktas apdrošināšanas vai juridiskiem mērķiem bez medicīniskām indikācijām</w:t>
      </w:r>
      <w:r w:rsidRPr="00C96EA0">
        <w:rPr>
          <w:sz w:val="28"/>
          <w:szCs w:val="28"/>
        </w:rPr>
        <w:t>.</w:t>
      </w:r>
      <w:r w:rsidRPr="002A6AFE">
        <w:rPr>
          <w:color w:val="00B050"/>
          <w:sz w:val="28"/>
          <w:szCs w:val="28"/>
        </w:rPr>
        <w:t xml:space="preserve"> </w:t>
      </w:r>
    </w:p>
    <w:p w:rsidR="00D32506" w:rsidRDefault="00D32506" w:rsidP="00F15F3C">
      <w:pPr>
        <w:pStyle w:val="naisf"/>
        <w:spacing w:before="0" w:after="1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3. Noteikumi attiecas uz šādiem medicīniskās apstarošanas veidiem:</w:t>
      </w:r>
    </w:p>
    <w:p w:rsidR="00D32506" w:rsidRPr="00C96EA0" w:rsidRDefault="00D32506" w:rsidP="004914EC">
      <w:pPr>
        <w:pStyle w:val="naisf"/>
        <w:spacing w:before="0" w:after="120"/>
        <w:ind w:firstLine="720"/>
        <w:rPr>
          <w:sz w:val="28"/>
          <w:szCs w:val="28"/>
        </w:rPr>
      </w:pPr>
      <w:r w:rsidRPr="00C96EA0">
        <w:rPr>
          <w:sz w:val="28"/>
          <w:szCs w:val="28"/>
        </w:rPr>
        <w:t>3.1. personas apstarošana, kas saistīta ar slimības diagnostiku vai ārstēšanu, vai veselības pārbaudi;</w:t>
      </w:r>
    </w:p>
    <w:p w:rsidR="00D32506" w:rsidRPr="00C96EA0" w:rsidRDefault="00D32506" w:rsidP="004914EC">
      <w:pPr>
        <w:pStyle w:val="naisf"/>
        <w:spacing w:before="0" w:after="120"/>
        <w:ind w:firstLine="720"/>
        <w:rPr>
          <w:sz w:val="28"/>
          <w:szCs w:val="28"/>
        </w:rPr>
      </w:pPr>
      <w:r w:rsidRPr="0009291D">
        <w:rPr>
          <w:sz w:val="28"/>
          <w:szCs w:val="28"/>
        </w:rPr>
        <w:t>3.2.</w:t>
      </w:r>
      <w:r w:rsidRPr="00C96EA0">
        <w:rPr>
          <w:sz w:val="28"/>
          <w:szCs w:val="28"/>
        </w:rPr>
        <w:t> darbinieka apstarošana obligātajās darbinieka veselības pārbaudēs</w:t>
      </w:r>
      <w:r>
        <w:rPr>
          <w:sz w:val="28"/>
          <w:szCs w:val="28"/>
        </w:rPr>
        <w:t xml:space="preserve"> un apskatēs</w:t>
      </w:r>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3.3. personas apstarošana, kura brīvprātīgi piedalās medicīnisko</w:t>
      </w:r>
      <w:r>
        <w:rPr>
          <w:sz w:val="28"/>
          <w:szCs w:val="28"/>
        </w:rPr>
        <w:t>,</w:t>
      </w:r>
      <w:r w:rsidRPr="00C96EA0">
        <w:rPr>
          <w:sz w:val="28"/>
          <w:szCs w:val="28"/>
        </w:rPr>
        <w:t xml:space="preserve"> </w:t>
      </w:r>
      <w:proofErr w:type="spellStart"/>
      <w:r w:rsidRPr="00C96EA0">
        <w:rPr>
          <w:sz w:val="28"/>
          <w:szCs w:val="28"/>
        </w:rPr>
        <w:t>biomedicīnisko</w:t>
      </w:r>
      <w:proofErr w:type="spellEnd"/>
      <w:r w:rsidRPr="00C222D1">
        <w:rPr>
          <w:sz w:val="28"/>
          <w:szCs w:val="28"/>
        </w:rPr>
        <w:t>, diagnostisko vai terapeitisko</w:t>
      </w:r>
      <w:r w:rsidRPr="00C96EA0">
        <w:rPr>
          <w:sz w:val="28"/>
          <w:szCs w:val="28"/>
        </w:rPr>
        <w:t xml:space="preserve"> pētījumu programmā;</w:t>
      </w:r>
    </w:p>
    <w:p w:rsidR="00D32506" w:rsidRPr="00C96EA0" w:rsidRDefault="00D32506" w:rsidP="004914EC">
      <w:pPr>
        <w:pStyle w:val="naisf"/>
        <w:spacing w:before="0" w:after="120"/>
        <w:ind w:firstLine="720"/>
        <w:rPr>
          <w:sz w:val="28"/>
          <w:szCs w:val="28"/>
        </w:rPr>
      </w:pPr>
      <w:r w:rsidRPr="00C96EA0">
        <w:rPr>
          <w:sz w:val="28"/>
          <w:szCs w:val="28"/>
        </w:rPr>
        <w:t>3.4. personas apstarošana</w:t>
      </w:r>
      <w:r>
        <w:rPr>
          <w:sz w:val="28"/>
          <w:szCs w:val="28"/>
        </w:rPr>
        <w:t>, kas saistīta ar</w:t>
      </w:r>
      <w:r w:rsidRPr="00C96EA0">
        <w:rPr>
          <w:sz w:val="28"/>
          <w:szCs w:val="28"/>
        </w:rPr>
        <w:t xml:space="preserve"> tiesu medicīnisk</w:t>
      </w:r>
      <w:r>
        <w:rPr>
          <w:sz w:val="28"/>
          <w:szCs w:val="28"/>
        </w:rPr>
        <w:t>u</w:t>
      </w:r>
      <w:r w:rsidRPr="00C96EA0">
        <w:rPr>
          <w:sz w:val="28"/>
          <w:szCs w:val="28"/>
        </w:rPr>
        <w:t xml:space="preserve"> </w:t>
      </w:r>
      <w:r w:rsidRPr="0009291D">
        <w:rPr>
          <w:sz w:val="28"/>
          <w:szCs w:val="28"/>
        </w:rPr>
        <w:t>manipulāciju;</w:t>
      </w:r>
    </w:p>
    <w:p w:rsidR="00D32506" w:rsidRDefault="00D32506" w:rsidP="00B23CF3">
      <w:pPr>
        <w:pStyle w:val="naisf"/>
        <w:spacing w:before="0" w:after="120"/>
        <w:ind w:firstLine="720"/>
        <w:rPr>
          <w:sz w:val="28"/>
          <w:szCs w:val="28"/>
        </w:rPr>
      </w:pPr>
      <w:r w:rsidRPr="00C96EA0">
        <w:rPr>
          <w:sz w:val="28"/>
          <w:szCs w:val="28"/>
        </w:rPr>
        <w:t>3.5. brīvprātīgā palīga apstarošana.</w:t>
      </w:r>
    </w:p>
    <w:p w:rsidR="00D32506" w:rsidRDefault="00D32506" w:rsidP="00B23CF3">
      <w:pPr>
        <w:pStyle w:val="naisf"/>
        <w:spacing w:before="0" w:after="120"/>
        <w:ind w:firstLine="720"/>
        <w:rPr>
          <w:sz w:val="28"/>
          <w:szCs w:val="28"/>
        </w:rPr>
      </w:pPr>
    </w:p>
    <w:p w:rsidR="00D32506" w:rsidRPr="00F15F3C" w:rsidRDefault="00D32506" w:rsidP="00F15F3C">
      <w:pPr>
        <w:keepLines/>
        <w:autoSpaceDE w:val="0"/>
        <w:autoSpaceDN w:val="0"/>
        <w:adjustRightInd w:val="0"/>
        <w:spacing w:after="120"/>
        <w:ind w:firstLine="720"/>
        <w:jc w:val="both"/>
        <w:rPr>
          <w:i/>
          <w:color w:val="000000"/>
        </w:rPr>
      </w:pPr>
      <w:r>
        <w:rPr>
          <w:sz w:val="28"/>
          <w:szCs w:val="28"/>
        </w:rPr>
        <w:t xml:space="preserve">4. </w:t>
      </w:r>
      <w:r w:rsidRPr="00F15F3C">
        <w:rPr>
          <w:iCs/>
          <w:color w:val="000000"/>
          <w:sz w:val="28"/>
          <w:szCs w:val="28"/>
        </w:rPr>
        <w:t>Medicīniskajā apstarošanā izmanto metodes, kuras apstiprinātas saskaņā ar normatīvajiem aktiem par ārstniecībā izmantojamo medicīnisko tehnoloģiju apstiprināšanas un jaunu medicīnisko tehnoloģiju ieviešanas kārtību, kā arī medicīniskās ierīces, kuras laistas apgrozībā normatīvajos aktos par medicīnisko ierīču reģistrāciju noteiktajā kārtībā</w:t>
      </w:r>
      <w:r w:rsidRPr="00F15F3C">
        <w:rPr>
          <w:color w:val="000000"/>
          <w:sz w:val="28"/>
          <w:szCs w:val="28"/>
        </w:rPr>
        <w:t>.</w:t>
      </w:r>
      <w:r w:rsidRPr="00F15F3C">
        <w:rPr>
          <w:i/>
          <w:color w:val="000000"/>
        </w:rPr>
        <w:t xml:space="preserve"> </w:t>
      </w:r>
    </w:p>
    <w:p w:rsidR="00D32506" w:rsidRPr="00534941" w:rsidRDefault="00D32506" w:rsidP="004914EC">
      <w:pPr>
        <w:keepLines/>
        <w:autoSpaceDE w:val="0"/>
        <w:autoSpaceDN w:val="0"/>
        <w:adjustRightInd w:val="0"/>
        <w:spacing w:after="120"/>
        <w:ind w:firstLine="720"/>
        <w:jc w:val="both"/>
        <w:rPr>
          <w:sz w:val="28"/>
          <w:szCs w:val="28"/>
        </w:rPr>
      </w:pPr>
    </w:p>
    <w:p w:rsidR="00D32506" w:rsidRPr="00C96EA0" w:rsidRDefault="00D32506" w:rsidP="004914EC">
      <w:pPr>
        <w:keepLines/>
        <w:autoSpaceDE w:val="0"/>
        <w:autoSpaceDN w:val="0"/>
        <w:adjustRightInd w:val="0"/>
        <w:spacing w:after="120"/>
        <w:ind w:firstLine="720"/>
        <w:jc w:val="both"/>
        <w:rPr>
          <w:sz w:val="28"/>
          <w:szCs w:val="28"/>
        </w:rPr>
      </w:pPr>
      <w:r w:rsidRPr="00862850">
        <w:rPr>
          <w:sz w:val="28"/>
          <w:szCs w:val="28"/>
        </w:rPr>
        <w:t>5. Praktizējošam ārstam ir pienākums:</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.1. izvērtēt medicīniskās apstarošanas pamatojumu;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.2. nodrošināt medicīniskās apstarošanas optimizāciju: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.2.1. izvēlēties </w:t>
      </w:r>
      <w:proofErr w:type="spellStart"/>
      <w:r w:rsidRPr="00C96EA0">
        <w:rPr>
          <w:sz w:val="28"/>
          <w:szCs w:val="28"/>
        </w:rPr>
        <w:t>radioloģiskajai</w:t>
      </w:r>
      <w:proofErr w:type="spellEnd"/>
      <w:r w:rsidRPr="00C96EA0">
        <w:rPr>
          <w:sz w:val="28"/>
          <w:szCs w:val="28"/>
        </w:rPr>
        <w:t xml:space="preserve"> </w:t>
      </w:r>
      <w:r>
        <w:rPr>
          <w:sz w:val="28"/>
          <w:szCs w:val="28"/>
        </w:rPr>
        <w:t xml:space="preserve">manipulācijai </w:t>
      </w:r>
      <w:r w:rsidRPr="00C96EA0">
        <w:rPr>
          <w:sz w:val="28"/>
          <w:szCs w:val="28"/>
        </w:rPr>
        <w:t xml:space="preserve">atbilstošu </w:t>
      </w:r>
      <w:proofErr w:type="spellStart"/>
      <w:r>
        <w:rPr>
          <w:sz w:val="28"/>
          <w:szCs w:val="28"/>
        </w:rPr>
        <w:t>radioloģisko</w:t>
      </w:r>
      <w:proofErr w:type="spellEnd"/>
      <w:r>
        <w:rPr>
          <w:sz w:val="28"/>
          <w:szCs w:val="28"/>
        </w:rPr>
        <w:t xml:space="preserve"> ierīci</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.2.2. iegūt </w:t>
      </w:r>
      <w:proofErr w:type="spellStart"/>
      <w:r w:rsidRPr="00C96EA0">
        <w:rPr>
          <w:sz w:val="28"/>
          <w:szCs w:val="28"/>
        </w:rPr>
        <w:t>radiodiagnostisko</w:t>
      </w:r>
      <w:proofErr w:type="spellEnd"/>
      <w:r w:rsidRPr="00C96EA0">
        <w:rPr>
          <w:sz w:val="28"/>
          <w:szCs w:val="28"/>
        </w:rPr>
        <w:t xml:space="preserve"> informāciju vai nodrošināt </w:t>
      </w:r>
      <w:proofErr w:type="spellStart"/>
      <w:r w:rsidRPr="00C96EA0">
        <w:rPr>
          <w:sz w:val="28"/>
          <w:szCs w:val="28"/>
        </w:rPr>
        <w:t>radioterapeitisko</w:t>
      </w:r>
      <w:proofErr w:type="spellEnd"/>
      <w:r w:rsidRPr="00C96EA0">
        <w:rPr>
          <w:sz w:val="28"/>
          <w:szCs w:val="28"/>
        </w:rPr>
        <w:t xml:space="preserve"> rezultātu;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.2.3. izvērtēt medicīniskās apstarošanas tehniskos aspektus</w:t>
      </w:r>
      <w:r>
        <w:rPr>
          <w:sz w:val="28"/>
          <w:szCs w:val="28"/>
        </w:rPr>
        <w:t>, lai samazinātu personāla un citu personu apstarošanu</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.2.4. ņemot vērā ekonomiskos un sociālos faktorus, izvērtēt </w:t>
      </w:r>
      <w:proofErr w:type="spellStart"/>
      <w:r w:rsidRPr="00C96EA0">
        <w:rPr>
          <w:sz w:val="28"/>
          <w:szCs w:val="28"/>
        </w:rPr>
        <w:t>radioloģisko</w:t>
      </w:r>
      <w:proofErr w:type="spellEnd"/>
      <w:r>
        <w:rPr>
          <w:sz w:val="28"/>
          <w:szCs w:val="28"/>
        </w:rPr>
        <w:t xml:space="preserve"> manipulāciju</w:t>
      </w:r>
      <w:r w:rsidRPr="00C96EA0">
        <w:rPr>
          <w:sz w:val="28"/>
          <w:szCs w:val="28"/>
        </w:rPr>
        <w:t>, kā arī pacienta dozu;</w:t>
      </w:r>
    </w:p>
    <w:p w:rsidR="00D32506" w:rsidRPr="00C42E26" w:rsidRDefault="00D32506" w:rsidP="004914EC">
      <w:pPr>
        <w:pStyle w:val="naisf"/>
        <w:spacing w:before="0" w:after="120"/>
        <w:ind w:firstLine="720"/>
        <w:rPr>
          <w:sz w:val="28"/>
          <w:szCs w:val="28"/>
        </w:rPr>
      </w:pPr>
      <w:r>
        <w:rPr>
          <w:sz w:val="28"/>
          <w:szCs w:val="28"/>
        </w:rPr>
        <w:t>5</w:t>
      </w:r>
      <w:r w:rsidRPr="00C96EA0">
        <w:rPr>
          <w:sz w:val="28"/>
          <w:szCs w:val="28"/>
        </w:rPr>
        <w:t xml:space="preserve">.3. novērtēt medicīniskajā apstarošanā iegūto </w:t>
      </w:r>
      <w:proofErr w:type="spellStart"/>
      <w:r w:rsidRPr="00C96EA0">
        <w:rPr>
          <w:sz w:val="28"/>
          <w:szCs w:val="28"/>
        </w:rPr>
        <w:t>radiodiagnostisko</w:t>
      </w:r>
      <w:proofErr w:type="spellEnd"/>
      <w:r w:rsidRPr="00C96EA0">
        <w:rPr>
          <w:sz w:val="28"/>
          <w:szCs w:val="28"/>
        </w:rPr>
        <w:t xml:space="preserve"> </w:t>
      </w:r>
      <w:r w:rsidRPr="00C42E26">
        <w:rPr>
          <w:sz w:val="28"/>
          <w:szCs w:val="28"/>
        </w:rPr>
        <w:t xml:space="preserve">informāciju vai </w:t>
      </w:r>
      <w:proofErr w:type="spellStart"/>
      <w:r w:rsidRPr="00C42E26">
        <w:rPr>
          <w:sz w:val="28"/>
          <w:szCs w:val="28"/>
        </w:rPr>
        <w:t>radioterapeitisko</w:t>
      </w:r>
      <w:proofErr w:type="spellEnd"/>
      <w:r w:rsidRPr="00C42E26">
        <w:rPr>
          <w:sz w:val="28"/>
          <w:szCs w:val="28"/>
        </w:rPr>
        <w:t xml:space="preserve"> rezultātu;</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.4. sadarboties ar citiem speciālistiem, kas saistīti ar medicīnisko apstarošanu, </w:t>
      </w:r>
      <w:r w:rsidRPr="00653073">
        <w:rPr>
          <w:sz w:val="28"/>
          <w:szCs w:val="28"/>
        </w:rPr>
        <w:t xml:space="preserve">(piemēram, medicīnas fiziķiem, radiologa asistentiem vai </w:t>
      </w:r>
      <w:proofErr w:type="spellStart"/>
      <w:r w:rsidRPr="00653073">
        <w:rPr>
          <w:sz w:val="28"/>
          <w:szCs w:val="28"/>
        </w:rPr>
        <w:t>radiogrāferiem</w:t>
      </w:r>
      <w:proofErr w:type="spellEnd"/>
      <w:r w:rsidRPr="00653073">
        <w:rPr>
          <w:sz w:val="28"/>
          <w:szCs w:val="28"/>
        </w:rPr>
        <w:t>)</w:t>
      </w:r>
      <w:r w:rsidRPr="00436369">
        <w:rPr>
          <w:color w:val="0000FF"/>
          <w:sz w:val="28"/>
          <w:szCs w:val="28"/>
        </w:rPr>
        <w:t xml:space="preserve"> </w:t>
      </w:r>
      <w:r w:rsidRPr="00C96EA0">
        <w:rPr>
          <w:sz w:val="28"/>
          <w:szCs w:val="28"/>
        </w:rPr>
        <w:t>attiecībā uz medicīniskās apstarošanas tehniskajiem aspektiem</w:t>
      </w:r>
      <w:r>
        <w:rPr>
          <w:sz w:val="28"/>
          <w:szCs w:val="28"/>
        </w:rPr>
        <w:t xml:space="preserve">, it īpaši </w:t>
      </w:r>
      <w:r w:rsidRPr="00203F28">
        <w:rPr>
          <w:sz w:val="28"/>
          <w:szCs w:val="28"/>
        </w:rPr>
        <w:t xml:space="preserve">attiecībā uz </w:t>
      </w:r>
      <w:proofErr w:type="spellStart"/>
      <w:r w:rsidRPr="007222F0">
        <w:rPr>
          <w:sz w:val="28"/>
          <w:szCs w:val="28"/>
        </w:rPr>
        <w:t>radioloģisk</w:t>
      </w:r>
      <w:r>
        <w:rPr>
          <w:sz w:val="28"/>
          <w:szCs w:val="28"/>
        </w:rPr>
        <w:t>aj</w:t>
      </w:r>
      <w:r w:rsidRPr="007222F0">
        <w:rPr>
          <w:sz w:val="28"/>
          <w:szCs w:val="28"/>
        </w:rPr>
        <w:t>ām</w:t>
      </w:r>
      <w:proofErr w:type="spellEnd"/>
      <w:r w:rsidRPr="007222F0">
        <w:rPr>
          <w:sz w:val="28"/>
          <w:szCs w:val="28"/>
        </w:rPr>
        <w:t xml:space="preserve"> </w:t>
      </w:r>
      <w:r>
        <w:rPr>
          <w:sz w:val="28"/>
          <w:szCs w:val="28"/>
        </w:rPr>
        <w:t xml:space="preserve">manipulācijām </w:t>
      </w:r>
      <w:r w:rsidRPr="007222F0">
        <w:rPr>
          <w:sz w:val="28"/>
          <w:szCs w:val="28"/>
        </w:rPr>
        <w:t>grūtniecēm un mātēm, kas baro bērnu</w:t>
      </w:r>
      <w:r w:rsidRPr="00C96EA0">
        <w:rPr>
          <w:sz w:val="28"/>
          <w:szCs w:val="28"/>
        </w:rPr>
        <w:t xml:space="preserve"> ar krūti,</w:t>
      </w:r>
      <w:r w:rsidRPr="00203F28">
        <w:rPr>
          <w:sz w:val="28"/>
          <w:szCs w:val="28"/>
        </w:rPr>
        <w:t xml:space="preserve"> brīvprātīgiem pētījumu dalībniekiem un palīgiem</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.5. iespēju robežās iegūt informāciju par personai iepriekš veiktajām </w:t>
      </w:r>
      <w:proofErr w:type="spellStart"/>
      <w:r w:rsidRPr="00C96EA0">
        <w:rPr>
          <w:sz w:val="28"/>
          <w:szCs w:val="28"/>
        </w:rPr>
        <w:t>radioloģiskajām</w:t>
      </w:r>
      <w:proofErr w:type="spellEnd"/>
      <w:r w:rsidRPr="00C96EA0">
        <w:rPr>
          <w:sz w:val="28"/>
          <w:szCs w:val="28"/>
        </w:rPr>
        <w:t xml:space="preserve"> </w:t>
      </w:r>
      <w:r>
        <w:rPr>
          <w:sz w:val="28"/>
          <w:szCs w:val="28"/>
        </w:rPr>
        <w:t xml:space="preserve">manipulācijām </w:t>
      </w:r>
      <w:r w:rsidRPr="00C96EA0">
        <w:rPr>
          <w:sz w:val="28"/>
          <w:szCs w:val="28"/>
        </w:rPr>
        <w:t>un ņemt vērā šos datus, lai izvairītos no nepamatotas medicīniskās apstarošanas;</w:t>
      </w:r>
    </w:p>
    <w:p w:rsidR="00D32506" w:rsidRPr="00C96EA0" w:rsidRDefault="00D32506" w:rsidP="004914EC">
      <w:pPr>
        <w:pStyle w:val="naisf"/>
        <w:spacing w:before="0" w:after="120"/>
        <w:ind w:firstLine="720"/>
        <w:rPr>
          <w:sz w:val="28"/>
          <w:szCs w:val="28"/>
        </w:rPr>
      </w:pPr>
      <w:r>
        <w:rPr>
          <w:sz w:val="28"/>
          <w:szCs w:val="28"/>
        </w:rPr>
        <w:t>5</w:t>
      </w:r>
      <w:r w:rsidRPr="00C96EA0">
        <w:rPr>
          <w:sz w:val="28"/>
          <w:szCs w:val="28"/>
        </w:rPr>
        <w:t xml:space="preserve">.6. nodot citām ārstniecības personām informāciju par personai veiktajām </w:t>
      </w:r>
      <w:proofErr w:type="spellStart"/>
      <w:r w:rsidRPr="00C96EA0">
        <w:rPr>
          <w:sz w:val="28"/>
          <w:szCs w:val="28"/>
        </w:rPr>
        <w:t>radioloģiskajām</w:t>
      </w:r>
      <w:proofErr w:type="spellEnd"/>
      <w:r>
        <w:rPr>
          <w:sz w:val="28"/>
          <w:szCs w:val="28"/>
        </w:rPr>
        <w:t xml:space="preserve"> manipulācijām</w:t>
      </w:r>
      <w:r w:rsidRPr="00C96EA0">
        <w:rPr>
          <w:sz w:val="28"/>
          <w:szCs w:val="28"/>
        </w:rPr>
        <w:t>, kā arī, ja nepieciešams, informāciju par slimības vēsturi</w:t>
      </w:r>
      <w:r>
        <w:rPr>
          <w:sz w:val="28"/>
          <w:szCs w:val="28"/>
        </w:rPr>
        <w:t>, lai samazinātu individuālo kaitējumu, ko var radīt nepamatota medicīniskā apstarošana</w:t>
      </w:r>
      <w:r w:rsidRPr="00C96EA0">
        <w:rPr>
          <w:sz w:val="28"/>
          <w:szCs w:val="28"/>
        </w:rPr>
        <w:t>;</w:t>
      </w:r>
    </w:p>
    <w:p w:rsidR="00D32506" w:rsidRPr="00B23CF3" w:rsidRDefault="00D32506" w:rsidP="00B23CF3">
      <w:pPr>
        <w:pStyle w:val="naisf"/>
        <w:spacing w:before="0" w:after="120"/>
        <w:ind w:firstLine="720"/>
        <w:rPr>
          <w:sz w:val="28"/>
          <w:szCs w:val="28"/>
        </w:rPr>
      </w:pPr>
      <w:r>
        <w:rPr>
          <w:sz w:val="28"/>
          <w:szCs w:val="28"/>
        </w:rPr>
        <w:t>5</w:t>
      </w:r>
      <w:r w:rsidRPr="00C96EA0">
        <w:rPr>
          <w:sz w:val="28"/>
          <w:szCs w:val="28"/>
        </w:rPr>
        <w:t>.7. nodrošināt pacientu un brīvprātīgo palīgu ar informāciju par jonizējošā starojuma iespējamo kaitīgo ietekmi.</w:t>
      </w:r>
    </w:p>
    <w:p w:rsidR="00D32506" w:rsidRDefault="00D32506" w:rsidP="00B23CF3">
      <w:pPr>
        <w:pStyle w:val="naisf"/>
        <w:spacing w:before="0" w:after="120"/>
        <w:ind w:firstLine="720"/>
        <w:rPr>
          <w:sz w:val="28"/>
          <w:szCs w:val="28"/>
        </w:rPr>
      </w:pPr>
    </w:p>
    <w:p w:rsidR="00D32506" w:rsidRDefault="00D32506" w:rsidP="00B23CF3">
      <w:pPr>
        <w:pStyle w:val="naisf"/>
        <w:spacing w:before="0" w:after="120"/>
        <w:ind w:firstLine="720"/>
        <w:rPr>
          <w:sz w:val="28"/>
          <w:szCs w:val="28"/>
        </w:rPr>
      </w:pPr>
      <w:r>
        <w:rPr>
          <w:sz w:val="28"/>
          <w:szCs w:val="28"/>
        </w:rPr>
        <w:t>6</w:t>
      </w:r>
      <w:r w:rsidRPr="002E3BB1">
        <w:rPr>
          <w:sz w:val="28"/>
          <w:szCs w:val="28"/>
        </w:rPr>
        <w:t xml:space="preserve">. Izņēmumu gadījumā, ja tiek izpildītas </w:t>
      </w:r>
      <w:proofErr w:type="spellStart"/>
      <w:r>
        <w:rPr>
          <w:sz w:val="28"/>
          <w:szCs w:val="28"/>
        </w:rPr>
        <w:t>radioloģiskās</w:t>
      </w:r>
      <w:proofErr w:type="spellEnd"/>
      <w:r>
        <w:rPr>
          <w:sz w:val="28"/>
          <w:szCs w:val="28"/>
        </w:rPr>
        <w:t xml:space="preserve"> </w:t>
      </w:r>
      <w:r w:rsidRPr="002E3BB1">
        <w:rPr>
          <w:sz w:val="28"/>
          <w:szCs w:val="28"/>
        </w:rPr>
        <w:t xml:space="preserve">manipulācijas </w:t>
      </w:r>
      <w:r w:rsidRPr="00653073">
        <w:rPr>
          <w:sz w:val="28"/>
          <w:szCs w:val="28"/>
        </w:rPr>
        <w:t xml:space="preserve">atbilstoši tipveida </w:t>
      </w:r>
      <w:proofErr w:type="spellStart"/>
      <w:r w:rsidRPr="00653073">
        <w:rPr>
          <w:sz w:val="28"/>
          <w:szCs w:val="28"/>
        </w:rPr>
        <w:t>radiodiagnostiskajām</w:t>
      </w:r>
      <w:proofErr w:type="spellEnd"/>
      <w:r>
        <w:rPr>
          <w:sz w:val="28"/>
          <w:szCs w:val="28"/>
        </w:rPr>
        <w:t xml:space="preserve"> manipulācijām</w:t>
      </w:r>
      <w:r w:rsidRPr="00653073">
        <w:rPr>
          <w:sz w:val="28"/>
          <w:szCs w:val="28"/>
        </w:rPr>
        <w:t>,</w:t>
      </w:r>
      <w:r w:rsidRPr="002E3BB1">
        <w:rPr>
          <w:sz w:val="28"/>
          <w:szCs w:val="28"/>
        </w:rPr>
        <w:t xml:space="preserve"> tiesības </w:t>
      </w:r>
      <w:r w:rsidRPr="00EF48E3">
        <w:rPr>
          <w:sz w:val="28"/>
          <w:szCs w:val="28"/>
        </w:rPr>
        <w:t xml:space="preserve">veikt </w:t>
      </w:r>
      <w:proofErr w:type="spellStart"/>
      <w:r w:rsidRPr="00EF48E3">
        <w:rPr>
          <w:sz w:val="28"/>
          <w:szCs w:val="28"/>
        </w:rPr>
        <w:t>radioloģisko</w:t>
      </w:r>
      <w:proofErr w:type="spellEnd"/>
      <w:r w:rsidRPr="00EF48E3">
        <w:rPr>
          <w:sz w:val="28"/>
          <w:szCs w:val="28"/>
        </w:rPr>
        <w:t xml:space="preserve"> manipulāciju ir arī radiācijas drošībā un attiecīgajā manipulācijā apmācītam citu specialitāšu sertificētam ārstam.</w:t>
      </w:r>
      <w:r w:rsidRPr="00312FAD">
        <w:rPr>
          <w:sz w:val="28"/>
          <w:szCs w:val="28"/>
        </w:rPr>
        <w:t xml:space="preserve"> </w:t>
      </w:r>
    </w:p>
    <w:p w:rsidR="00D32506" w:rsidRDefault="00D32506" w:rsidP="004914EC">
      <w:pPr>
        <w:pStyle w:val="naisf"/>
        <w:spacing w:before="0" w:after="120"/>
        <w:ind w:firstLine="720"/>
        <w:rPr>
          <w:sz w:val="28"/>
          <w:szCs w:val="28"/>
        </w:rPr>
      </w:pPr>
    </w:p>
    <w:p w:rsidR="00D32506" w:rsidRPr="00EF48E3" w:rsidRDefault="00D32506" w:rsidP="004914EC">
      <w:pPr>
        <w:pStyle w:val="naisf"/>
        <w:spacing w:before="0" w:after="120"/>
        <w:ind w:firstLine="720"/>
        <w:rPr>
          <w:sz w:val="28"/>
          <w:szCs w:val="28"/>
        </w:rPr>
      </w:pPr>
      <w:r w:rsidRPr="00EF48E3">
        <w:rPr>
          <w:sz w:val="28"/>
          <w:szCs w:val="28"/>
        </w:rPr>
        <w:t>7. Operators ir atbildīgs:</w:t>
      </w:r>
    </w:p>
    <w:p w:rsidR="00D32506" w:rsidRPr="00EF48E3" w:rsidRDefault="00D32506" w:rsidP="003F6F5A">
      <w:pPr>
        <w:pStyle w:val="naisf"/>
        <w:spacing w:before="0" w:after="120"/>
        <w:ind w:firstLine="720"/>
        <w:rPr>
          <w:sz w:val="28"/>
          <w:szCs w:val="28"/>
        </w:rPr>
      </w:pPr>
      <w:r w:rsidRPr="00EF48E3">
        <w:rPr>
          <w:sz w:val="28"/>
          <w:szCs w:val="28"/>
        </w:rPr>
        <w:t>7.1. par radiācijas drošības kvalitātes nodrošināšanas programmas izstrādi un ieviešanu;</w:t>
      </w:r>
    </w:p>
    <w:p w:rsidR="00D32506" w:rsidRPr="00EF48E3" w:rsidRDefault="00D32506" w:rsidP="004914EC">
      <w:pPr>
        <w:pStyle w:val="naisf"/>
        <w:spacing w:before="0" w:after="120"/>
        <w:ind w:firstLine="720"/>
        <w:rPr>
          <w:sz w:val="28"/>
          <w:szCs w:val="28"/>
        </w:rPr>
      </w:pPr>
      <w:r w:rsidRPr="00EF48E3">
        <w:rPr>
          <w:sz w:val="28"/>
          <w:szCs w:val="28"/>
        </w:rPr>
        <w:lastRenderedPageBreak/>
        <w:t xml:space="preserve">7.2. par klīnisko auditu ne retāk kā reizi </w:t>
      </w:r>
      <w:r>
        <w:rPr>
          <w:sz w:val="28"/>
          <w:szCs w:val="28"/>
        </w:rPr>
        <w:t>piecos</w:t>
      </w:r>
      <w:r w:rsidRPr="00EF48E3">
        <w:rPr>
          <w:sz w:val="28"/>
          <w:szCs w:val="28"/>
        </w:rPr>
        <w:t xml:space="preserve"> gados, izņemot zobārstniecībā, klīnisko auditu</w:t>
      </w:r>
      <w:r>
        <w:rPr>
          <w:sz w:val="28"/>
          <w:szCs w:val="28"/>
        </w:rPr>
        <w:t>. Klīniskā audita</w:t>
      </w:r>
      <w:r w:rsidRPr="00EF48E3">
        <w:rPr>
          <w:sz w:val="28"/>
          <w:szCs w:val="28"/>
        </w:rPr>
        <w:t xml:space="preserve"> laikā, ja nepieciešams, veic strukturētu </w:t>
      </w:r>
      <w:proofErr w:type="spellStart"/>
      <w:r w:rsidRPr="00EF48E3">
        <w:rPr>
          <w:sz w:val="28"/>
          <w:szCs w:val="28"/>
        </w:rPr>
        <w:t>radioloģisko</w:t>
      </w:r>
      <w:proofErr w:type="spellEnd"/>
      <w:r w:rsidRPr="00EF48E3">
        <w:rPr>
          <w:sz w:val="28"/>
          <w:szCs w:val="28"/>
        </w:rPr>
        <w:t xml:space="preserve"> manipulāciju pārskatīšanu un vērtē atbilstību labas klīniskās prakses prasībām, kā arī salīdzina manipulācijas un rezultātus ar pieņemtajiem </w:t>
      </w:r>
      <w:proofErr w:type="spellStart"/>
      <w:r w:rsidRPr="00EF48E3">
        <w:rPr>
          <w:sz w:val="28"/>
          <w:szCs w:val="28"/>
        </w:rPr>
        <w:t>radioloģisko</w:t>
      </w:r>
      <w:proofErr w:type="spellEnd"/>
      <w:r w:rsidRPr="00EF48E3">
        <w:rPr>
          <w:sz w:val="28"/>
          <w:szCs w:val="28"/>
        </w:rPr>
        <w:t xml:space="preserve"> manipulāciju standartiem un nepieciešamības gadījumā pārveido praksi un pielietojot jaunus standartus. Klīniskā audita organizēšanā operators iesaista praktizējošus ārstus, medicīnas fiziķus un kvalitātes kontroles veicējus ar mērķi ieviest iestādes specifikai atbilstošus diagnostikas </w:t>
      </w:r>
      <w:proofErr w:type="spellStart"/>
      <w:r w:rsidRPr="00EF48E3">
        <w:rPr>
          <w:sz w:val="28"/>
          <w:szCs w:val="28"/>
        </w:rPr>
        <w:t>standartlīmeņus</w:t>
      </w:r>
      <w:proofErr w:type="spellEnd"/>
      <w:r w:rsidRPr="00EF48E3">
        <w:rPr>
          <w:sz w:val="28"/>
          <w:szCs w:val="28"/>
        </w:rPr>
        <w:t xml:space="preserve"> un radioterapijas klīniskos protokolus:</w:t>
      </w:r>
    </w:p>
    <w:p w:rsidR="00D32506" w:rsidRPr="003E2730" w:rsidRDefault="00D32506" w:rsidP="004914EC">
      <w:pPr>
        <w:pStyle w:val="naisf"/>
        <w:spacing w:before="0" w:after="120"/>
        <w:ind w:firstLine="720"/>
        <w:rPr>
          <w:sz w:val="28"/>
          <w:szCs w:val="28"/>
        </w:rPr>
      </w:pPr>
      <w:r>
        <w:rPr>
          <w:sz w:val="28"/>
          <w:szCs w:val="28"/>
        </w:rPr>
        <w:t>7</w:t>
      </w:r>
      <w:r w:rsidRPr="003E2730">
        <w:rPr>
          <w:sz w:val="28"/>
          <w:szCs w:val="28"/>
        </w:rPr>
        <w:t>.</w:t>
      </w:r>
      <w:r>
        <w:rPr>
          <w:sz w:val="28"/>
          <w:szCs w:val="28"/>
        </w:rPr>
        <w:t>2</w:t>
      </w:r>
      <w:r w:rsidRPr="003E2730">
        <w:rPr>
          <w:sz w:val="28"/>
          <w:szCs w:val="28"/>
        </w:rPr>
        <w:t>.1.</w:t>
      </w:r>
      <w:r w:rsidRPr="00C96EA0">
        <w:rPr>
          <w:sz w:val="28"/>
          <w:szCs w:val="28"/>
        </w:rPr>
        <w:t> </w:t>
      </w:r>
      <w:r w:rsidRPr="003E2730">
        <w:rPr>
          <w:sz w:val="28"/>
          <w:szCs w:val="28"/>
        </w:rPr>
        <w:t xml:space="preserve">izmantojot 1.pielikumā ieteiktos </w:t>
      </w:r>
      <w:proofErr w:type="spellStart"/>
      <w:r w:rsidRPr="003E2730">
        <w:rPr>
          <w:sz w:val="28"/>
          <w:szCs w:val="28"/>
        </w:rPr>
        <w:t>standartlīmeņus</w:t>
      </w:r>
      <w:proofErr w:type="spellEnd"/>
      <w:r w:rsidRPr="003E2730">
        <w:rPr>
          <w:sz w:val="28"/>
          <w:szCs w:val="28"/>
        </w:rPr>
        <w:t>;</w:t>
      </w:r>
    </w:p>
    <w:p w:rsidR="00D32506" w:rsidRDefault="00D32506" w:rsidP="004914EC">
      <w:pPr>
        <w:pStyle w:val="naisf"/>
        <w:spacing w:before="0" w:after="120"/>
        <w:ind w:firstLine="720"/>
        <w:rPr>
          <w:sz w:val="28"/>
          <w:szCs w:val="28"/>
        </w:rPr>
      </w:pPr>
      <w:r>
        <w:rPr>
          <w:sz w:val="28"/>
          <w:szCs w:val="28"/>
        </w:rPr>
        <w:t>7.2.2.</w:t>
      </w:r>
      <w:r w:rsidRPr="00C96EA0">
        <w:rPr>
          <w:sz w:val="28"/>
          <w:szCs w:val="28"/>
        </w:rPr>
        <w:t> </w:t>
      </w:r>
      <w:r>
        <w:rPr>
          <w:sz w:val="28"/>
          <w:szCs w:val="28"/>
        </w:rPr>
        <w:t>veicot pacienta dozu vai ar to saistīto parametru mērījumus</w:t>
      </w:r>
      <w:r w:rsidRPr="00360FDA">
        <w:rPr>
          <w:sz w:val="28"/>
          <w:szCs w:val="28"/>
        </w:rPr>
        <w:t xml:space="preserve"> </w:t>
      </w:r>
      <w:proofErr w:type="spellStart"/>
      <w:r>
        <w:rPr>
          <w:sz w:val="28"/>
          <w:szCs w:val="28"/>
        </w:rPr>
        <w:t>radioloģiskās</w:t>
      </w:r>
      <w:proofErr w:type="spellEnd"/>
      <w:r>
        <w:rPr>
          <w:sz w:val="28"/>
          <w:szCs w:val="28"/>
        </w:rPr>
        <w:t xml:space="preserve"> manipulācijās ar</w:t>
      </w:r>
      <w:r w:rsidRPr="00374DBF">
        <w:rPr>
          <w:sz w:val="28"/>
          <w:szCs w:val="28"/>
        </w:rPr>
        <w:t xml:space="preserve"> standarta izmēra pacient</w:t>
      </w:r>
      <w:r>
        <w:rPr>
          <w:sz w:val="28"/>
          <w:szCs w:val="28"/>
        </w:rPr>
        <w:t>u;</w:t>
      </w:r>
    </w:p>
    <w:p w:rsidR="00D32506" w:rsidRPr="00C96EA0" w:rsidRDefault="00D32506" w:rsidP="004914EC">
      <w:pPr>
        <w:pStyle w:val="naisf"/>
        <w:spacing w:before="0" w:after="120"/>
        <w:ind w:firstLine="720"/>
        <w:rPr>
          <w:sz w:val="28"/>
          <w:szCs w:val="28"/>
        </w:rPr>
      </w:pPr>
      <w:r>
        <w:rPr>
          <w:sz w:val="28"/>
          <w:szCs w:val="28"/>
        </w:rPr>
        <w:t>7</w:t>
      </w:r>
      <w:r w:rsidRPr="00360FDA">
        <w:rPr>
          <w:sz w:val="28"/>
          <w:szCs w:val="28"/>
        </w:rPr>
        <w:t>.</w:t>
      </w:r>
      <w:r>
        <w:rPr>
          <w:sz w:val="28"/>
          <w:szCs w:val="28"/>
        </w:rPr>
        <w:t>2</w:t>
      </w:r>
      <w:r w:rsidRPr="00360FDA">
        <w:rPr>
          <w:sz w:val="28"/>
          <w:szCs w:val="28"/>
        </w:rPr>
        <w:t>.</w:t>
      </w:r>
      <w:r>
        <w:rPr>
          <w:sz w:val="28"/>
          <w:szCs w:val="28"/>
        </w:rPr>
        <w:t>3</w:t>
      </w:r>
      <w:r w:rsidRPr="00360FDA">
        <w:rPr>
          <w:sz w:val="28"/>
          <w:szCs w:val="28"/>
        </w:rPr>
        <w:t>.</w:t>
      </w:r>
      <w:r w:rsidRPr="00C96EA0">
        <w:rPr>
          <w:sz w:val="28"/>
          <w:szCs w:val="28"/>
        </w:rPr>
        <w:t> </w:t>
      </w:r>
      <w:r w:rsidRPr="00360FDA">
        <w:rPr>
          <w:sz w:val="28"/>
          <w:szCs w:val="28"/>
        </w:rPr>
        <w:t xml:space="preserve">nosakot kā kontroles lielumu pacienta dozu vai ar to saistītos parametrus, kurus var iegūt ar iestādei piederošo </w:t>
      </w:r>
      <w:r w:rsidRPr="004B5417">
        <w:rPr>
          <w:sz w:val="28"/>
          <w:szCs w:val="28"/>
        </w:rPr>
        <w:t>mēraparatūru.</w:t>
      </w:r>
    </w:p>
    <w:p w:rsidR="00D32506" w:rsidRPr="00C96EA0" w:rsidRDefault="00D32506" w:rsidP="004914EC">
      <w:pPr>
        <w:pStyle w:val="naisf"/>
        <w:spacing w:before="0" w:after="120"/>
        <w:ind w:firstLine="720"/>
        <w:rPr>
          <w:sz w:val="28"/>
          <w:szCs w:val="28"/>
        </w:rPr>
      </w:pPr>
      <w:r>
        <w:rPr>
          <w:sz w:val="28"/>
          <w:szCs w:val="28"/>
        </w:rPr>
        <w:t>7</w:t>
      </w:r>
      <w:r w:rsidRPr="004B1501">
        <w:rPr>
          <w:sz w:val="28"/>
          <w:szCs w:val="28"/>
        </w:rPr>
        <w:t>.</w:t>
      </w:r>
      <w:r>
        <w:rPr>
          <w:sz w:val="28"/>
          <w:szCs w:val="28"/>
        </w:rPr>
        <w:t>3</w:t>
      </w:r>
      <w:r w:rsidRPr="004B1501">
        <w:rPr>
          <w:sz w:val="28"/>
          <w:szCs w:val="28"/>
        </w:rPr>
        <w:t>.</w:t>
      </w:r>
      <w:r w:rsidRPr="00C96EA0">
        <w:rPr>
          <w:sz w:val="28"/>
          <w:szCs w:val="28"/>
        </w:rPr>
        <w:t> </w:t>
      </w:r>
      <w:r w:rsidRPr="004B1501">
        <w:rPr>
          <w:sz w:val="28"/>
          <w:szCs w:val="28"/>
        </w:rPr>
        <w:t xml:space="preserve">par medicīnas fizikas eksperta un medicīnas fiziķa iesaistīšanu </w:t>
      </w:r>
      <w:proofErr w:type="spellStart"/>
      <w:r w:rsidRPr="004B1501">
        <w:rPr>
          <w:sz w:val="28"/>
          <w:szCs w:val="28"/>
        </w:rPr>
        <w:t>radioloģiskajās</w:t>
      </w:r>
      <w:proofErr w:type="spellEnd"/>
      <w:r w:rsidRPr="004B1501">
        <w:rPr>
          <w:sz w:val="28"/>
          <w:szCs w:val="28"/>
        </w:rPr>
        <w:t xml:space="preserve"> </w:t>
      </w:r>
      <w:r>
        <w:rPr>
          <w:sz w:val="28"/>
          <w:szCs w:val="28"/>
        </w:rPr>
        <w:t xml:space="preserve">manipulācijās </w:t>
      </w:r>
      <w:r w:rsidRPr="004B1501">
        <w:rPr>
          <w:sz w:val="28"/>
          <w:szCs w:val="28"/>
        </w:rPr>
        <w:t xml:space="preserve">atbilstoši šo noteikumu 3.pielikumā noteiktajām medicīnas fizikas ekspertu un medicīnas fiziķu minimālajām darba slodzēm. Medicīnas fizikas ekspertu, ja nepieciešams, iesaista arī citās </w:t>
      </w:r>
      <w:proofErr w:type="spellStart"/>
      <w:r w:rsidRPr="004B1501">
        <w:rPr>
          <w:sz w:val="28"/>
          <w:szCs w:val="28"/>
        </w:rPr>
        <w:t>radioloģiskajās</w:t>
      </w:r>
      <w:proofErr w:type="spellEnd"/>
      <w:r>
        <w:rPr>
          <w:sz w:val="28"/>
          <w:szCs w:val="28"/>
        </w:rPr>
        <w:t xml:space="preserve"> manipulācijās</w:t>
      </w:r>
      <w:r w:rsidRPr="004B1501">
        <w:rPr>
          <w:sz w:val="28"/>
          <w:szCs w:val="28"/>
        </w:rPr>
        <w:t>;</w:t>
      </w:r>
    </w:p>
    <w:p w:rsidR="00D32506" w:rsidRPr="00C96EA0" w:rsidRDefault="00D32506" w:rsidP="004914EC">
      <w:pPr>
        <w:pStyle w:val="naisf"/>
        <w:spacing w:before="0" w:after="120"/>
        <w:ind w:firstLine="720"/>
        <w:rPr>
          <w:sz w:val="28"/>
          <w:szCs w:val="28"/>
        </w:rPr>
      </w:pPr>
      <w:r>
        <w:rPr>
          <w:sz w:val="28"/>
          <w:szCs w:val="28"/>
        </w:rPr>
        <w:t>7</w:t>
      </w:r>
      <w:r w:rsidRPr="00C96EA0">
        <w:rPr>
          <w:sz w:val="28"/>
          <w:szCs w:val="28"/>
        </w:rPr>
        <w:t>.</w:t>
      </w:r>
      <w:r>
        <w:rPr>
          <w:sz w:val="28"/>
          <w:szCs w:val="28"/>
        </w:rPr>
        <w:t>4</w:t>
      </w:r>
      <w:r w:rsidRPr="00C96EA0">
        <w:rPr>
          <w:sz w:val="28"/>
          <w:szCs w:val="28"/>
        </w:rPr>
        <w:t xml:space="preserve">. par pacientu un darbinieku, kuri saistīti ar medicīnisko apstarošanu, izvietošanu </w:t>
      </w:r>
      <w:r>
        <w:rPr>
          <w:sz w:val="28"/>
          <w:szCs w:val="28"/>
        </w:rPr>
        <w:t xml:space="preserve">un </w:t>
      </w:r>
      <w:proofErr w:type="spellStart"/>
      <w:r>
        <w:rPr>
          <w:sz w:val="28"/>
          <w:szCs w:val="28"/>
        </w:rPr>
        <w:t>radioloģisko</w:t>
      </w:r>
      <w:proofErr w:type="spellEnd"/>
      <w:r>
        <w:rPr>
          <w:sz w:val="28"/>
          <w:szCs w:val="28"/>
        </w:rPr>
        <w:t xml:space="preserve"> manipulāciju veikšanu </w:t>
      </w:r>
      <w:r w:rsidRPr="00C96EA0">
        <w:rPr>
          <w:sz w:val="28"/>
          <w:szCs w:val="28"/>
        </w:rPr>
        <w:t>radiācijas drošības prasībām atbilstošās telpās;</w:t>
      </w:r>
    </w:p>
    <w:p w:rsidR="00D32506" w:rsidRPr="00C96EA0" w:rsidRDefault="00D32506" w:rsidP="004914EC">
      <w:pPr>
        <w:pStyle w:val="naisf"/>
        <w:spacing w:before="0" w:after="120"/>
        <w:ind w:firstLine="720"/>
        <w:rPr>
          <w:sz w:val="28"/>
          <w:szCs w:val="28"/>
        </w:rPr>
      </w:pPr>
      <w:r>
        <w:rPr>
          <w:sz w:val="28"/>
          <w:szCs w:val="28"/>
        </w:rPr>
        <w:t>7</w:t>
      </w:r>
      <w:r w:rsidRPr="00C96EA0">
        <w:rPr>
          <w:sz w:val="28"/>
          <w:szCs w:val="28"/>
        </w:rPr>
        <w:t>.</w:t>
      </w:r>
      <w:r>
        <w:rPr>
          <w:sz w:val="28"/>
          <w:szCs w:val="28"/>
        </w:rPr>
        <w:t>5</w:t>
      </w:r>
      <w:r w:rsidRPr="00C96EA0">
        <w:rPr>
          <w:sz w:val="28"/>
          <w:szCs w:val="28"/>
        </w:rPr>
        <w:t>. par radiācijas drošības instrukciju pieejamību brīvprātīgajiem palīgiem;</w:t>
      </w:r>
    </w:p>
    <w:p w:rsidR="00D32506" w:rsidRPr="004B5417" w:rsidRDefault="00D32506" w:rsidP="004914EC">
      <w:pPr>
        <w:pStyle w:val="naisf"/>
        <w:spacing w:before="0" w:after="120"/>
        <w:ind w:firstLine="720"/>
        <w:rPr>
          <w:sz w:val="28"/>
          <w:szCs w:val="28"/>
        </w:rPr>
      </w:pPr>
      <w:r w:rsidRPr="004B5417">
        <w:rPr>
          <w:sz w:val="28"/>
          <w:szCs w:val="28"/>
        </w:rPr>
        <w:t>7.6. par informācijas par pacientam veikto medicīnisko apstarošanu sniegšanu citām ārstniecības iestādēm pēc to rakstveida pieprasījuma;</w:t>
      </w:r>
    </w:p>
    <w:p w:rsidR="00D32506" w:rsidRPr="004B5417" w:rsidRDefault="00D32506" w:rsidP="00B23CF3">
      <w:pPr>
        <w:pStyle w:val="naisf"/>
        <w:spacing w:before="0" w:after="120"/>
        <w:ind w:firstLine="720"/>
        <w:rPr>
          <w:sz w:val="28"/>
          <w:szCs w:val="28"/>
        </w:rPr>
      </w:pPr>
      <w:r w:rsidRPr="004B5417">
        <w:rPr>
          <w:sz w:val="28"/>
          <w:szCs w:val="28"/>
        </w:rPr>
        <w:t>7.7. par darba organizāciju un atbildības sadalījumu speciālajā atļaujā (licenču) darbībām ar jonizējošā starojuma avotiem noteiktajās darbībās ar jonizējošā starojuma avotiem.</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 </w:t>
      </w:r>
      <w:r>
        <w:rPr>
          <w:sz w:val="28"/>
          <w:szCs w:val="28"/>
        </w:rPr>
        <w:t>Radiācijas drošības k</w:t>
      </w:r>
      <w:r w:rsidRPr="00C96EA0">
        <w:rPr>
          <w:sz w:val="28"/>
          <w:szCs w:val="28"/>
        </w:rPr>
        <w:t>valitātes nodrošināšanas programmā nosaka:</w:t>
      </w: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.1. </w:t>
      </w:r>
      <w:proofErr w:type="spellStart"/>
      <w:r w:rsidRPr="00C96EA0">
        <w:rPr>
          <w:sz w:val="28"/>
          <w:szCs w:val="28"/>
        </w:rPr>
        <w:t>radioloģiskās</w:t>
      </w:r>
      <w:proofErr w:type="spellEnd"/>
      <w:r>
        <w:rPr>
          <w:sz w:val="28"/>
          <w:szCs w:val="28"/>
        </w:rPr>
        <w:t xml:space="preserve"> ierīces</w:t>
      </w:r>
      <w:r w:rsidRPr="00C96EA0">
        <w:rPr>
          <w:sz w:val="28"/>
          <w:szCs w:val="28"/>
        </w:rPr>
        <w:t xml:space="preserve">, </w:t>
      </w:r>
      <w:r w:rsidRPr="00A01235">
        <w:rPr>
          <w:sz w:val="28"/>
          <w:szCs w:val="28"/>
        </w:rPr>
        <w:t>attēla iegūšanas iekārtu</w:t>
      </w:r>
      <w:r w:rsidRPr="00C96EA0">
        <w:rPr>
          <w:sz w:val="28"/>
          <w:szCs w:val="28"/>
        </w:rPr>
        <w:t>, aizsardzības pret jonizējošo starojumu aprīkojuma un ar jonizējošā starojuma ģenerēšanu saistīto tehnisko iekārtu tehnisko parametru pārbaužu nosacījumus un regularitāti</w:t>
      </w:r>
      <w:r>
        <w:rPr>
          <w:sz w:val="28"/>
          <w:szCs w:val="28"/>
        </w:rPr>
        <w:t xml:space="preserve">, </w:t>
      </w:r>
      <w:r w:rsidRPr="004B5417">
        <w:rPr>
          <w:sz w:val="28"/>
          <w:szCs w:val="28"/>
        </w:rPr>
        <w:t>tehnisko servisu;</w:t>
      </w:r>
    </w:p>
    <w:p w:rsidR="00D32506" w:rsidRPr="00C96EA0" w:rsidRDefault="00D32506" w:rsidP="004914EC">
      <w:pPr>
        <w:pStyle w:val="naisf"/>
        <w:spacing w:before="0" w:after="120"/>
        <w:ind w:firstLine="720"/>
        <w:rPr>
          <w:sz w:val="28"/>
          <w:szCs w:val="28"/>
        </w:rPr>
      </w:pPr>
      <w:r>
        <w:rPr>
          <w:sz w:val="28"/>
          <w:szCs w:val="28"/>
        </w:rPr>
        <w:t>8</w:t>
      </w:r>
      <w:r w:rsidRPr="00C96EA0">
        <w:rPr>
          <w:sz w:val="28"/>
          <w:szCs w:val="28"/>
        </w:rPr>
        <w:t xml:space="preserve">.2. prasības, lai medicīniskā apstarošana tiktu veikta ar </w:t>
      </w:r>
      <w:proofErr w:type="spellStart"/>
      <w:r w:rsidRPr="00C96EA0">
        <w:rPr>
          <w:sz w:val="28"/>
          <w:szCs w:val="28"/>
        </w:rPr>
        <w:t>radioloģisko</w:t>
      </w:r>
      <w:proofErr w:type="spellEnd"/>
      <w:r>
        <w:rPr>
          <w:sz w:val="28"/>
          <w:szCs w:val="28"/>
        </w:rPr>
        <w:t xml:space="preserve"> ierīci</w:t>
      </w:r>
      <w:r w:rsidRPr="00C96EA0">
        <w:rPr>
          <w:sz w:val="28"/>
          <w:szCs w:val="28"/>
        </w:rPr>
        <w:t xml:space="preserve">, kuras tehniskie parametri atbilst šo noteikumu 2.pielikumā minētajiem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tehnisko parametru kritērijiem;</w:t>
      </w:r>
    </w:p>
    <w:p w:rsidR="00D32506" w:rsidRPr="00C96EA0" w:rsidRDefault="00D32506" w:rsidP="004914EC">
      <w:pPr>
        <w:pStyle w:val="naisf"/>
        <w:spacing w:before="0" w:after="120"/>
        <w:ind w:firstLine="720"/>
        <w:rPr>
          <w:sz w:val="28"/>
          <w:szCs w:val="28"/>
        </w:rPr>
      </w:pPr>
      <w:r>
        <w:rPr>
          <w:sz w:val="28"/>
          <w:szCs w:val="28"/>
        </w:rPr>
        <w:lastRenderedPageBreak/>
        <w:t>8</w:t>
      </w:r>
      <w:r w:rsidRPr="00C96EA0">
        <w:rPr>
          <w:sz w:val="28"/>
          <w:szCs w:val="28"/>
        </w:rPr>
        <w:t xml:space="preserve">.3. prasības, lai nodrošinātu atbilstību starp </w:t>
      </w:r>
      <w:proofErr w:type="spellStart"/>
      <w:r w:rsidRPr="00C96EA0">
        <w:rPr>
          <w:sz w:val="28"/>
          <w:szCs w:val="28"/>
        </w:rPr>
        <w:t>radiodiagnostiskās</w:t>
      </w:r>
      <w:proofErr w:type="spellEnd"/>
      <w:r w:rsidRPr="00C96EA0">
        <w:rPr>
          <w:sz w:val="28"/>
          <w:szCs w:val="28"/>
        </w:rPr>
        <w:t xml:space="preserve"> vai </w:t>
      </w:r>
      <w:proofErr w:type="spellStart"/>
      <w:r w:rsidRPr="00C96EA0">
        <w:rPr>
          <w:sz w:val="28"/>
          <w:szCs w:val="28"/>
        </w:rPr>
        <w:t>radioterapeitiskās</w:t>
      </w:r>
      <w:proofErr w:type="spellEnd"/>
      <w:r w:rsidRPr="00C96EA0">
        <w:rPr>
          <w:sz w:val="28"/>
          <w:szCs w:val="28"/>
        </w:rPr>
        <w:t xml:space="preserve"> </w:t>
      </w:r>
      <w:r>
        <w:rPr>
          <w:sz w:val="28"/>
          <w:szCs w:val="28"/>
        </w:rPr>
        <w:t xml:space="preserve">manipulācijas </w:t>
      </w:r>
      <w:r w:rsidRPr="00C96EA0">
        <w:rPr>
          <w:sz w:val="28"/>
          <w:szCs w:val="28"/>
        </w:rPr>
        <w:t xml:space="preserve">mērķi un medicīniskajā apstarošanā izmantotās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tehniskajām iespējām;</w:t>
      </w:r>
    </w:p>
    <w:p w:rsidR="00D32506" w:rsidRPr="00966A05" w:rsidRDefault="00D32506" w:rsidP="004914EC">
      <w:pPr>
        <w:pStyle w:val="naisf"/>
        <w:spacing w:before="0" w:after="120"/>
        <w:ind w:firstLine="720"/>
        <w:rPr>
          <w:sz w:val="28"/>
          <w:szCs w:val="28"/>
        </w:rPr>
      </w:pPr>
      <w:r w:rsidRPr="00966A05">
        <w:rPr>
          <w:sz w:val="28"/>
          <w:szCs w:val="28"/>
        </w:rPr>
        <w:t>8.</w:t>
      </w:r>
      <w:r>
        <w:rPr>
          <w:sz w:val="28"/>
          <w:szCs w:val="28"/>
        </w:rPr>
        <w:t>4</w:t>
      </w:r>
      <w:r w:rsidRPr="00966A05">
        <w:rPr>
          <w:sz w:val="28"/>
          <w:szCs w:val="28"/>
        </w:rPr>
        <w:t xml:space="preserve">. prasības, lai nodrošinātu, ka </w:t>
      </w:r>
      <w:proofErr w:type="spellStart"/>
      <w:r w:rsidRPr="00966A05">
        <w:rPr>
          <w:sz w:val="28"/>
          <w:szCs w:val="28"/>
        </w:rPr>
        <w:t>radioloģiskai</w:t>
      </w:r>
      <w:proofErr w:type="spellEnd"/>
      <w:r w:rsidRPr="00966A05">
        <w:rPr>
          <w:sz w:val="28"/>
          <w:szCs w:val="28"/>
        </w:rPr>
        <w:t xml:space="preserve"> ierīcei katrai tipveida </w:t>
      </w:r>
      <w:proofErr w:type="spellStart"/>
      <w:r w:rsidRPr="00966A05">
        <w:rPr>
          <w:sz w:val="28"/>
          <w:szCs w:val="28"/>
        </w:rPr>
        <w:t>radiodiagnostiskajai</w:t>
      </w:r>
      <w:proofErr w:type="spellEnd"/>
      <w:r w:rsidRPr="00966A05">
        <w:rPr>
          <w:sz w:val="28"/>
          <w:szCs w:val="28"/>
        </w:rPr>
        <w:t xml:space="preserve"> manipulācijai, kuru izņēmumu gadījumā drīkst veikt radiācijas drošībā apmācīts citu specialitāšu sertificēts ārsts, izpildot </w:t>
      </w:r>
      <w:proofErr w:type="spellStart"/>
      <w:r>
        <w:rPr>
          <w:sz w:val="28"/>
          <w:szCs w:val="28"/>
        </w:rPr>
        <w:t>radioloģiskās</w:t>
      </w:r>
      <w:proofErr w:type="spellEnd"/>
      <w:r w:rsidRPr="00966A05">
        <w:rPr>
          <w:sz w:val="28"/>
          <w:szCs w:val="28"/>
        </w:rPr>
        <w:t xml:space="preserve"> manipulācijas, tiek izveidoti un ieviesti rakstveida protokoli;</w:t>
      </w:r>
    </w:p>
    <w:p w:rsidR="00D32506" w:rsidRPr="002E50A2" w:rsidRDefault="00D32506" w:rsidP="004914EC">
      <w:pPr>
        <w:pStyle w:val="naisf"/>
        <w:spacing w:before="0" w:after="120"/>
        <w:ind w:firstLine="720"/>
        <w:rPr>
          <w:sz w:val="28"/>
          <w:szCs w:val="28"/>
        </w:rPr>
      </w:pPr>
      <w:r w:rsidRPr="00966A05">
        <w:rPr>
          <w:sz w:val="28"/>
          <w:szCs w:val="28"/>
        </w:rPr>
        <w:t>8.</w:t>
      </w:r>
      <w:r>
        <w:rPr>
          <w:sz w:val="28"/>
          <w:szCs w:val="28"/>
        </w:rPr>
        <w:t>5</w:t>
      </w:r>
      <w:r w:rsidRPr="00966A05">
        <w:rPr>
          <w:sz w:val="28"/>
          <w:szCs w:val="28"/>
        </w:rPr>
        <w:t xml:space="preserve">. prasības pacientu </w:t>
      </w:r>
      <w:proofErr w:type="spellStart"/>
      <w:r w:rsidRPr="00966A05">
        <w:rPr>
          <w:sz w:val="28"/>
          <w:szCs w:val="28"/>
        </w:rPr>
        <w:t>dozimetrijas</w:t>
      </w:r>
      <w:proofErr w:type="spellEnd"/>
      <w:r w:rsidRPr="00966A05">
        <w:rPr>
          <w:sz w:val="28"/>
          <w:szCs w:val="28"/>
        </w:rPr>
        <w:t xml:space="preserve"> kontrolei, mēriekārtu un medicīniskās</w:t>
      </w:r>
      <w:r w:rsidRPr="00C96EA0">
        <w:rPr>
          <w:sz w:val="28"/>
          <w:szCs w:val="28"/>
        </w:rPr>
        <w:t xml:space="preserve"> apstarošanas kontroles iekārtu pārbaudēm, tai skaitā </w:t>
      </w:r>
      <w:r w:rsidRPr="002E50A2">
        <w:rPr>
          <w:sz w:val="28"/>
          <w:szCs w:val="28"/>
        </w:rPr>
        <w:t>mērinstrumentu veiktspēju ikdienas pārbaudēm;</w:t>
      </w:r>
    </w:p>
    <w:p w:rsidR="00D32506" w:rsidRDefault="00D32506" w:rsidP="004914EC">
      <w:pPr>
        <w:pStyle w:val="naisf"/>
        <w:spacing w:before="0" w:after="120"/>
        <w:ind w:firstLine="720"/>
        <w:rPr>
          <w:sz w:val="28"/>
          <w:szCs w:val="28"/>
        </w:rPr>
      </w:pPr>
      <w:r>
        <w:rPr>
          <w:sz w:val="28"/>
          <w:szCs w:val="28"/>
        </w:rPr>
        <w:t>8</w:t>
      </w:r>
      <w:r w:rsidRPr="00C96EA0">
        <w:rPr>
          <w:sz w:val="28"/>
          <w:szCs w:val="28"/>
        </w:rPr>
        <w:t>.</w:t>
      </w:r>
      <w:r>
        <w:rPr>
          <w:sz w:val="28"/>
          <w:szCs w:val="28"/>
        </w:rPr>
        <w:t>6</w:t>
      </w:r>
      <w:r w:rsidRPr="00C96EA0">
        <w:rPr>
          <w:sz w:val="28"/>
          <w:szCs w:val="28"/>
        </w:rPr>
        <w:t xml:space="preserve">. papildu prasības regulārām kvalitātes </w:t>
      </w:r>
      <w:r w:rsidRPr="00525F22">
        <w:rPr>
          <w:sz w:val="28"/>
          <w:szCs w:val="28"/>
        </w:rPr>
        <w:t xml:space="preserve">kontroles pārbaudēm </w:t>
      </w:r>
      <w:r w:rsidRPr="003E692D">
        <w:rPr>
          <w:sz w:val="28"/>
          <w:szCs w:val="28"/>
        </w:rPr>
        <w:t>bērnu medicīniskajā apstarošanā</w:t>
      </w:r>
      <w:r w:rsidRPr="00C96EA0">
        <w:rPr>
          <w:sz w:val="28"/>
          <w:szCs w:val="28"/>
        </w:rPr>
        <w:t xml:space="preserve"> un pacienta dozu vai </w:t>
      </w:r>
      <w:proofErr w:type="spellStart"/>
      <w:r w:rsidRPr="00C96EA0">
        <w:rPr>
          <w:sz w:val="28"/>
          <w:szCs w:val="28"/>
        </w:rPr>
        <w:t>radioloģisko</w:t>
      </w:r>
      <w:proofErr w:type="spellEnd"/>
      <w:r w:rsidRPr="00C96EA0">
        <w:rPr>
          <w:sz w:val="28"/>
          <w:szCs w:val="28"/>
        </w:rPr>
        <w:t xml:space="preserve"> </w:t>
      </w:r>
      <w:r>
        <w:rPr>
          <w:sz w:val="28"/>
          <w:szCs w:val="28"/>
        </w:rPr>
        <w:t>manipulācij</w:t>
      </w:r>
      <w:r w:rsidRPr="00C96EA0">
        <w:rPr>
          <w:sz w:val="28"/>
          <w:szCs w:val="28"/>
        </w:rPr>
        <w:t>u novērtējumam bērniem, iesaistot radniecīgu iestāžu ekspertus;</w:t>
      </w:r>
    </w:p>
    <w:p w:rsidR="00D32506" w:rsidRPr="00966A05" w:rsidRDefault="00D32506" w:rsidP="004914EC">
      <w:pPr>
        <w:pStyle w:val="naisf"/>
        <w:spacing w:before="0" w:after="120"/>
        <w:ind w:firstLine="720"/>
        <w:rPr>
          <w:sz w:val="28"/>
          <w:szCs w:val="28"/>
        </w:rPr>
      </w:pPr>
      <w:r>
        <w:rPr>
          <w:sz w:val="28"/>
          <w:szCs w:val="28"/>
        </w:rPr>
        <w:t>8.7</w:t>
      </w:r>
      <w:r w:rsidRPr="00C96EA0">
        <w:rPr>
          <w:sz w:val="28"/>
          <w:szCs w:val="28"/>
        </w:rPr>
        <w:t>. </w:t>
      </w:r>
      <w:r>
        <w:rPr>
          <w:sz w:val="28"/>
          <w:szCs w:val="28"/>
        </w:rPr>
        <w:t>prasības, lai</w:t>
      </w:r>
      <w:r w:rsidRPr="00C96EA0">
        <w:rPr>
          <w:sz w:val="28"/>
          <w:szCs w:val="28"/>
        </w:rPr>
        <w:t xml:space="preserve"> ir pieejama informācija par filtrāciju, fokusa lauka izmēriem, attālumu no jonizējošā starojuma avota līdz attēla uztvērējam, lauka izmēra indikāciju, kā arī par citiem parametriem, kas raksturo </w:t>
      </w:r>
      <w:proofErr w:type="spellStart"/>
      <w:r w:rsidRPr="00C96EA0">
        <w:rPr>
          <w:sz w:val="28"/>
          <w:szCs w:val="28"/>
        </w:rPr>
        <w:t>radioloģiskās</w:t>
      </w:r>
      <w:proofErr w:type="spellEnd"/>
      <w:r w:rsidRPr="00C96EA0">
        <w:rPr>
          <w:sz w:val="28"/>
          <w:szCs w:val="28"/>
        </w:rPr>
        <w:t xml:space="preserve"> </w:t>
      </w:r>
      <w:r w:rsidRPr="00966A05">
        <w:rPr>
          <w:sz w:val="28"/>
          <w:szCs w:val="28"/>
        </w:rPr>
        <w:t xml:space="preserve">ierīces darbu; </w:t>
      </w:r>
    </w:p>
    <w:p w:rsidR="00D32506" w:rsidRPr="00815AF2" w:rsidRDefault="00D32506" w:rsidP="004914EC">
      <w:pPr>
        <w:pStyle w:val="naisf"/>
        <w:spacing w:before="0" w:after="120"/>
        <w:ind w:firstLine="720"/>
        <w:rPr>
          <w:sz w:val="28"/>
          <w:szCs w:val="28"/>
        </w:rPr>
      </w:pPr>
      <w:r w:rsidRPr="00966A05">
        <w:rPr>
          <w:sz w:val="28"/>
          <w:szCs w:val="28"/>
        </w:rPr>
        <w:t>8.</w:t>
      </w:r>
      <w:r>
        <w:rPr>
          <w:sz w:val="28"/>
          <w:szCs w:val="28"/>
        </w:rPr>
        <w:t>8</w:t>
      </w:r>
      <w:r w:rsidRPr="00966A05">
        <w:rPr>
          <w:sz w:val="28"/>
          <w:szCs w:val="28"/>
        </w:rPr>
        <w:t>. prasības par individuālo aizsarglīdzekļu (tai skaitā apkakļu un priekšautu) lietošanu un pārbaudi;</w:t>
      </w:r>
    </w:p>
    <w:p w:rsidR="00D32506" w:rsidRDefault="00D32506" w:rsidP="004914EC">
      <w:pPr>
        <w:pStyle w:val="naisf"/>
        <w:spacing w:before="0" w:after="120"/>
        <w:ind w:firstLine="720"/>
        <w:rPr>
          <w:sz w:val="28"/>
          <w:szCs w:val="28"/>
        </w:rPr>
      </w:pPr>
      <w:r>
        <w:rPr>
          <w:sz w:val="28"/>
          <w:szCs w:val="28"/>
        </w:rPr>
        <w:t>8</w:t>
      </w:r>
      <w:r w:rsidRPr="00C96EA0">
        <w:rPr>
          <w:sz w:val="28"/>
          <w:szCs w:val="28"/>
        </w:rPr>
        <w:t>.</w:t>
      </w:r>
      <w:r>
        <w:rPr>
          <w:sz w:val="28"/>
          <w:szCs w:val="28"/>
        </w:rPr>
        <w:t>9</w:t>
      </w:r>
      <w:r w:rsidRPr="00C96EA0">
        <w:rPr>
          <w:sz w:val="28"/>
          <w:szCs w:val="28"/>
        </w:rPr>
        <w:t>. citos normatīvajos aktos par aizsardzību pret jonizējošo starojumu noteiktās prasības kvalitātes nodrošināšanas programmai.</w:t>
      </w:r>
    </w:p>
    <w:p w:rsidR="00D32506" w:rsidRPr="00C96EA0" w:rsidRDefault="00D32506" w:rsidP="00787805">
      <w:pPr>
        <w:pStyle w:val="naisf"/>
        <w:spacing w:before="0" w:after="120"/>
        <w:ind w:firstLine="720"/>
        <w:rPr>
          <w:sz w:val="28"/>
          <w:szCs w:val="28"/>
        </w:rPr>
      </w:pPr>
    </w:p>
    <w:p w:rsidR="00D32506" w:rsidRPr="002E50A2" w:rsidRDefault="00D32506" w:rsidP="0094209C">
      <w:pPr>
        <w:keepLines/>
        <w:autoSpaceDE w:val="0"/>
        <w:autoSpaceDN w:val="0"/>
        <w:adjustRightInd w:val="0"/>
        <w:spacing w:after="120"/>
        <w:ind w:firstLine="720"/>
        <w:jc w:val="both"/>
        <w:rPr>
          <w:sz w:val="28"/>
          <w:szCs w:val="28"/>
        </w:rPr>
      </w:pPr>
      <w:r w:rsidRPr="0094209C">
        <w:rPr>
          <w:iCs/>
          <w:color w:val="000000"/>
          <w:sz w:val="28"/>
          <w:szCs w:val="28"/>
        </w:rPr>
        <w:t xml:space="preserve">9. Nacionālais veselības dienests atbilstoši normatīvajiem aktiem par ārstniecībā izmantojamo medicīnisko tehnoloģiju apstiprināšanas un jaunu medicīnisko tehnoloģiju ieviešanas kārtību novērtē apstiprināšanai iesniegtās medicīniskās tehnoloģijas, kas saistītas ar jonizējošo starojumu, tajā skaitā izvērtējot, vai medicīnisko tehnoloģiju paredzēts lietot, ievērojot šajos noteikumos noteiktos radiācijas drošības un kodoldrošības pamatprincipus cilvēku aizsardzībai pret jonizējošo starojumu. </w:t>
      </w:r>
    </w:p>
    <w:p w:rsidR="00D32506" w:rsidRPr="00D66E3D" w:rsidRDefault="00D32506" w:rsidP="00F15F3C">
      <w:pPr>
        <w:pStyle w:val="naisf"/>
        <w:spacing w:before="0" w:after="120"/>
        <w:ind w:firstLine="720"/>
        <w:rPr>
          <w:sz w:val="28"/>
          <w:szCs w:val="28"/>
          <w:highlight w:val="yellow"/>
        </w:rPr>
      </w:pPr>
    </w:p>
    <w:p w:rsidR="00D32506" w:rsidRDefault="00D32506" w:rsidP="00D66E3D">
      <w:pPr>
        <w:pStyle w:val="naisf"/>
        <w:spacing w:before="0" w:after="120"/>
        <w:ind w:firstLine="720"/>
        <w:rPr>
          <w:sz w:val="28"/>
          <w:szCs w:val="28"/>
        </w:rPr>
      </w:pPr>
      <w:r>
        <w:rPr>
          <w:sz w:val="28"/>
          <w:szCs w:val="28"/>
        </w:rPr>
        <w:t>10</w:t>
      </w:r>
      <w:r w:rsidRPr="00C96EA0">
        <w:rPr>
          <w:sz w:val="28"/>
          <w:szCs w:val="28"/>
        </w:rPr>
        <w:t xml:space="preserve">. </w:t>
      </w:r>
      <w:r w:rsidRPr="00335F62">
        <w:rPr>
          <w:iCs/>
          <w:color w:val="000000"/>
          <w:sz w:val="28"/>
          <w:szCs w:val="28"/>
        </w:rPr>
        <w:t>Valsts vides dienesta Radiācijas drošības centrs (turpmāk – centrs)</w:t>
      </w:r>
      <w:r w:rsidRPr="00335F62">
        <w:rPr>
          <w:sz w:val="28"/>
          <w:szCs w:val="28"/>
        </w:rPr>
        <w:t>:</w:t>
      </w:r>
    </w:p>
    <w:p w:rsidR="00D32506" w:rsidRPr="002E50A2" w:rsidRDefault="00D32506" w:rsidP="00D66E3D">
      <w:pPr>
        <w:pStyle w:val="naisf"/>
        <w:spacing w:before="0" w:after="120"/>
        <w:ind w:firstLine="720"/>
        <w:rPr>
          <w:sz w:val="28"/>
          <w:szCs w:val="28"/>
        </w:rPr>
      </w:pPr>
      <w:r>
        <w:rPr>
          <w:sz w:val="28"/>
          <w:szCs w:val="28"/>
        </w:rPr>
        <w:t>10</w:t>
      </w:r>
      <w:r w:rsidRPr="00C96EA0">
        <w:rPr>
          <w:sz w:val="28"/>
          <w:szCs w:val="28"/>
        </w:rPr>
        <w:t xml:space="preserve">.1. lai paaugstinātu radiācijas drošības līmeni valstī, sadarbībā ar attiecīgajām profesionālajām </w:t>
      </w:r>
      <w:r>
        <w:rPr>
          <w:sz w:val="28"/>
          <w:szCs w:val="28"/>
        </w:rPr>
        <w:t>biedrībām</w:t>
      </w:r>
      <w:r w:rsidRPr="00C96EA0">
        <w:rPr>
          <w:sz w:val="28"/>
          <w:szCs w:val="28"/>
        </w:rPr>
        <w:t xml:space="preserve"> izstrādā rekomendācijas par mācību programmās iekļaujamiem mācību tematiem, kas saistīti ar radiācijas drošību medicīniskajā apstarošanā</w:t>
      </w:r>
      <w:r w:rsidRPr="002E50A2">
        <w:rPr>
          <w:sz w:val="28"/>
          <w:szCs w:val="28"/>
        </w:rPr>
        <w:t>, tai skaitā kvalitātes nodrošināšanas jautājumiem;</w:t>
      </w:r>
    </w:p>
    <w:p w:rsidR="00D32506" w:rsidRPr="002E50A2" w:rsidRDefault="00D32506" w:rsidP="00D66E3D">
      <w:pPr>
        <w:pStyle w:val="naisf"/>
        <w:spacing w:before="0" w:after="120"/>
        <w:ind w:firstLine="720"/>
        <w:rPr>
          <w:sz w:val="28"/>
          <w:szCs w:val="28"/>
        </w:rPr>
      </w:pPr>
      <w:r w:rsidRPr="002E50A2">
        <w:rPr>
          <w:sz w:val="28"/>
          <w:szCs w:val="28"/>
        </w:rPr>
        <w:t xml:space="preserve">10.2. apkopo informāciju par pacientu dozām, novērtējot kopējās jonizējošā starojuma dozas atsevišķām </w:t>
      </w:r>
      <w:r w:rsidRPr="003F4784">
        <w:rPr>
          <w:sz w:val="28"/>
          <w:szCs w:val="28"/>
        </w:rPr>
        <w:t>iedzīvotāju grupām;</w:t>
      </w:r>
      <w:r w:rsidRPr="002E50A2">
        <w:rPr>
          <w:sz w:val="28"/>
          <w:szCs w:val="28"/>
        </w:rPr>
        <w:t xml:space="preserve">  </w:t>
      </w:r>
    </w:p>
    <w:p w:rsidR="00D32506" w:rsidRDefault="00D32506" w:rsidP="00D66E3D">
      <w:pPr>
        <w:pStyle w:val="naisf"/>
        <w:spacing w:before="0" w:after="120"/>
        <w:ind w:firstLine="720"/>
        <w:rPr>
          <w:sz w:val="28"/>
          <w:szCs w:val="28"/>
        </w:rPr>
      </w:pPr>
      <w:r w:rsidRPr="002E50A2">
        <w:rPr>
          <w:sz w:val="28"/>
          <w:szCs w:val="28"/>
        </w:rPr>
        <w:t>10.3. analizē iespējas samazināt pacienta dozu atbilstoši</w:t>
      </w:r>
      <w:r w:rsidRPr="00C96EA0">
        <w:rPr>
          <w:sz w:val="28"/>
          <w:szCs w:val="28"/>
        </w:rPr>
        <w:t xml:space="preserve"> pi</w:t>
      </w:r>
      <w:r>
        <w:rPr>
          <w:sz w:val="28"/>
          <w:szCs w:val="28"/>
        </w:rPr>
        <w:t>eejamām tehnoloģijām un metodēm;</w:t>
      </w:r>
    </w:p>
    <w:p w:rsidR="00D32506" w:rsidRDefault="00D32506" w:rsidP="003F4784">
      <w:pPr>
        <w:pStyle w:val="naisf"/>
        <w:spacing w:before="0" w:after="120"/>
        <w:ind w:firstLine="720"/>
        <w:rPr>
          <w:color w:val="0070C0"/>
          <w:sz w:val="28"/>
          <w:szCs w:val="28"/>
        </w:rPr>
      </w:pPr>
      <w:r>
        <w:rPr>
          <w:sz w:val="28"/>
          <w:szCs w:val="28"/>
        </w:rPr>
        <w:lastRenderedPageBreak/>
        <w:t>10.4.</w:t>
      </w:r>
      <w:r w:rsidRPr="003F4784">
        <w:rPr>
          <w:sz w:val="28"/>
          <w:szCs w:val="28"/>
        </w:rPr>
        <w:t xml:space="preserve"> </w:t>
      </w:r>
      <w:r w:rsidRPr="003F4784">
        <w:rPr>
          <w:iCs/>
          <w:color w:val="000000"/>
          <w:sz w:val="28"/>
          <w:szCs w:val="28"/>
        </w:rPr>
        <w:t xml:space="preserve">reizi gadā sniedz informāciju par operatoriem piešķirtajām un </w:t>
      </w:r>
      <w:r w:rsidRPr="003F4784">
        <w:rPr>
          <w:iCs/>
          <w:sz w:val="28"/>
          <w:szCs w:val="28"/>
        </w:rPr>
        <w:t xml:space="preserve">anulētajām speciālajām atļaujām (licencēm) darbībām ar jonizējošā starojuma avotiem medicīnā Nacionālajam veselības dienestam un </w:t>
      </w:r>
      <w:r w:rsidRPr="0094209C">
        <w:rPr>
          <w:sz w:val="28"/>
          <w:szCs w:val="28"/>
        </w:rPr>
        <w:t>Slimību profilakses un kontroles centram.</w:t>
      </w:r>
    </w:p>
    <w:p w:rsidR="00D32506" w:rsidRDefault="00D32506" w:rsidP="00F15F3C">
      <w:pPr>
        <w:pStyle w:val="naisf"/>
        <w:spacing w:before="0" w:after="120"/>
        <w:ind w:firstLine="720"/>
        <w:rPr>
          <w:color w:val="0070C0"/>
          <w:sz w:val="28"/>
          <w:szCs w:val="28"/>
        </w:rPr>
      </w:pPr>
    </w:p>
    <w:p w:rsidR="00D32506" w:rsidRPr="008C59D1" w:rsidRDefault="00D32506" w:rsidP="00556809">
      <w:pPr>
        <w:pStyle w:val="naisf"/>
        <w:spacing w:before="0" w:after="120"/>
        <w:ind w:firstLine="720"/>
        <w:rPr>
          <w:sz w:val="28"/>
          <w:szCs w:val="28"/>
        </w:rPr>
      </w:pPr>
      <w:r>
        <w:rPr>
          <w:iCs/>
          <w:sz w:val="28"/>
          <w:szCs w:val="28"/>
        </w:rPr>
        <w:t xml:space="preserve">11. </w:t>
      </w:r>
      <w:r w:rsidRPr="008C59D1">
        <w:rPr>
          <w:iCs/>
          <w:sz w:val="28"/>
          <w:szCs w:val="28"/>
        </w:rPr>
        <w:t xml:space="preserve">Veselības inspekcijai, veicot ārstniecības iestāžu uzraudzību un kontroli, ir tiesības pieprasīt operatoram apliecinājumus par </w:t>
      </w:r>
      <w:proofErr w:type="spellStart"/>
      <w:r w:rsidRPr="008C59D1">
        <w:rPr>
          <w:iCs/>
          <w:sz w:val="28"/>
          <w:szCs w:val="28"/>
        </w:rPr>
        <w:t>radioloģisko</w:t>
      </w:r>
      <w:proofErr w:type="spellEnd"/>
      <w:r w:rsidRPr="008C59D1">
        <w:rPr>
          <w:iCs/>
          <w:sz w:val="28"/>
          <w:szCs w:val="28"/>
        </w:rPr>
        <w:t xml:space="preserve"> ierīču elektrodrošības un funkciju atbilstības testēšanu</w:t>
      </w:r>
      <w:r>
        <w:rPr>
          <w:iCs/>
          <w:sz w:val="28"/>
          <w:szCs w:val="28"/>
        </w:rPr>
        <w:t>.</w:t>
      </w:r>
    </w:p>
    <w:p w:rsidR="00D32506" w:rsidRDefault="00D32506" w:rsidP="004914EC">
      <w:pPr>
        <w:pStyle w:val="naisnod"/>
        <w:spacing w:before="0" w:after="120"/>
        <w:rPr>
          <w:sz w:val="28"/>
          <w:szCs w:val="28"/>
        </w:rPr>
      </w:pPr>
    </w:p>
    <w:p w:rsidR="00D32506" w:rsidRPr="00C96EA0" w:rsidRDefault="00D32506" w:rsidP="004914EC">
      <w:pPr>
        <w:pStyle w:val="naisnod"/>
        <w:spacing w:before="0" w:after="120"/>
        <w:rPr>
          <w:sz w:val="28"/>
          <w:szCs w:val="28"/>
        </w:rPr>
      </w:pPr>
      <w:r>
        <w:rPr>
          <w:sz w:val="28"/>
          <w:szCs w:val="28"/>
        </w:rPr>
        <w:t>2</w:t>
      </w:r>
      <w:r w:rsidRPr="00C96EA0">
        <w:rPr>
          <w:sz w:val="28"/>
          <w:szCs w:val="28"/>
        </w:rPr>
        <w:t>. Medicīniskās apstarošanas pamatojums</w:t>
      </w:r>
    </w:p>
    <w:p w:rsidR="00D32506" w:rsidRDefault="00D32506" w:rsidP="00B23CF3">
      <w:pPr>
        <w:autoSpaceDE w:val="0"/>
        <w:autoSpaceDN w:val="0"/>
        <w:adjustRightInd w:val="0"/>
        <w:spacing w:after="120"/>
        <w:jc w:val="both"/>
      </w:pPr>
      <w:r w:rsidRPr="00874294">
        <w:t xml:space="preserve">   </w:t>
      </w:r>
      <w:r>
        <w:tab/>
      </w:r>
    </w:p>
    <w:p w:rsidR="00D32506" w:rsidRPr="00B23CF3" w:rsidRDefault="00D32506" w:rsidP="00B630BA">
      <w:pPr>
        <w:autoSpaceDE w:val="0"/>
        <w:autoSpaceDN w:val="0"/>
        <w:adjustRightInd w:val="0"/>
        <w:spacing w:after="120"/>
        <w:ind w:firstLine="720"/>
        <w:jc w:val="both"/>
        <w:rPr>
          <w:sz w:val="28"/>
          <w:szCs w:val="28"/>
        </w:rPr>
      </w:pPr>
      <w:r w:rsidRPr="009F0629">
        <w:rPr>
          <w:sz w:val="28"/>
          <w:szCs w:val="28"/>
        </w:rPr>
        <w:t xml:space="preserve">12. Ārsts nosūtītājs aizpilda nosūtījumu </w:t>
      </w:r>
      <w:proofErr w:type="spellStart"/>
      <w:r w:rsidRPr="009F0629">
        <w:rPr>
          <w:sz w:val="28"/>
          <w:szCs w:val="28"/>
        </w:rPr>
        <w:t>radioloģiskās</w:t>
      </w:r>
      <w:proofErr w:type="spellEnd"/>
      <w:r w:rsidRPr="009F0629">
        <w:rPr>
          <w:sz w:val="28"/>
          <w:szCs w:val="28"/>
        </w:rPr>
        <w:t xml:space="preserve"> manipulācijas veikšanai, pamatojot</w:t>
      </w:r>
      <w:r w:rsidRPr="002E50A2">
        <w:rPr>
          <w:sz w:val="28"/>
          <w:szCs w:val="28"/>
        </w:rPr>
        <w:t xml:space="preserve"> me</w:t>
      </w:r>
      <w:r w:rsidRPr="00B23CF3">
        <w:rPr>
          <w:sz w:val="28"/>
          <w:szCs w:val="28"/>
        </w:rPr>
        <w:t xml:space="preserve">dicīniskās apstarošanas nepieciešamību. </w:t>
      </w:r>
    </w:p>
    <w:p w:rsidR="00D32506" w:rsidRDefault="00D32506" w:rsidP="004914EC">
      <w:pPr>
        <w:pStyle w:val="naisf"/>
        <w:spacing w:before="0" w:after="120"/>
        <w:ind w:firstLine="720"/>
        <w:rPr>
          <w:sz w:val="28"/>
          <w:szCs w:val="28"/>
          <w:highlight w:val="yellow"/>
        </w:rPr>
      </w:pPr>
    </w:p>
    <w:p w:rsidR="00D32506" w:rsidRDefault="00D32506" w:rsidP="004914EC">
      <w:pPr>
        <w:pStyle w:val="naisf"/>
        <w:spacing w:before="0" w:after="120"/>
        <w:ind w:firstLine="720"/>
        <w:rPr>
          <w:sz w:val="28"/>
          <w:szCs w:val="28"/>
        </w:rPr>
      </w:pPr>
      <w:r w:rsidRPr="00966A05">
        <w:rPr>
          <w:sz w:val="28"/>
          <w:szCs w:val="28"/>
        </w:rPr>
        <w:t>1</w:t>
      </w:r>
      <w:r>
        <w:rPr>
          <w:sz w:val="28"/>
          <w:szCs w:val="28"/>
        </w:rPr>
        <w:t>3</w:t>
      </w:r>
      <w:r w:rsidRPr="00966A05">
        <w:rPr>
          <w:sz w:val="28"/>
          <w:szCs w:val="28"/>
        </w:rPr>
        <w:t xml:space="preserve">. Praktizējošais ārsts izvērtē ārsta nosūtītāja sniegto medicīniskās apstarošanas pamatojumu un, ja tas ir pietiekams, atļauj veikt medicīnisko apstarošanu. </w:t>
      </w:r>
    </w:p>
    <w:p w:rsidR="00D32506" w:rsidRPr="00966A05" w:rsidRDefault="00D32506" w:rsidP="004914EC">
      <w:pPr>
        <w:pStyle w:val="naisf"/>
        <w:spacing w:before="0" w:after="120"/>
        <w:ind w:firstLine="720"/>
        <w:rPr>
          <w:sz w:val="28"/>
          <w:szCs w:val="28"/>
        </w:rPr>
      </w:pPr>
      <w:r w:rsidRPr="00966A05">
        <w:rPr>
          <w:sz w:val="28"/>
          <w:szCs w:val="28"/>
        </w:rPr>
        <w:t> </w:t>
      </w:r>
    </w:p>
    <w:p w:rsidR="00D32506" w:rsidRPr="00335F62" w:rsidRDefault="00D32506" w:rsidP="004914EC">
      <w:pPr>
        <w:pStyle w:val="naisf"/>
        <w:spacing w:before="0" w:after="120"/>
        <w:ind w:firstLine="720"/>
        <w:rPr>
          <w:sz w:val="28"/>
          <w:szCs w:val="28"/>
        </w:rPr>
      </w:pPr>
      <w:r w:rsidRPr="00335F62">
        <w:rPr>
          <w:sz w:val="28"/>
          <w:szCs w:val="28"/>
        </w:rPr>
        <w:t>1</w:t>
      </w:r>
      <w:r>
        <w:rPr>
          <w:sz w:val="28"/>
          <w:szCs w:val="28"/>
        </w:rPr>
        <w:t>4</w:t>
      </w:r>
      <w:r w:rsidRPr="00335F62">
        <w:rPr>
          <w:sz w:val="28"/>
          <w:szCs w:val="28"/>
        </w:rPr>
        <w:t>. Medicīniskā apstarošana bez attiecīgā pamatojuma ir aizliegta, izņemot normatīvajos aktos par veselības aprūpes organizēšanas un finansēšanas kārtību noteiktos gadījum</w:t>
      </w:r>
      <w:r>
        <w:rPr>
          <w:sz w:val="28"/>
          <w:szCs w:val="28"/>
        </w:rPr>
        <w:t>u</w:t>
      </w:r>
      <w:r w:rsidRPr="00335F62">
        <w:rPr>
          <w:sz w:val="28"/>
          <w:szCs w:val="28"/>
        </w:rPr>
        <w:t>s</w:t>
      </w:r>
      <w:r>
        <w:rPr>
          <w:sz w:val="28"/>
          <w:szCs w:val="28"/>
        </w:rPr>
        <w:t xml:space="preserve"> attiecībā uz vēža </w:t>
      </w:r>
      <w:proofErr w:type="spellStart"/>
      <w:r>
        <w:rPr>
          <w:sz w:val="28"/>
          <w:szCs w:val="28"/>
        </w:rPr>
        <w:t>skrīningu</w:t>
      </w:r>
      <w:proofErr w:type="spellEnd"/>
      <w:r w:rsidRPr="00335F62">
        <w:rPr>
          <w:sz w:val="28"/>
          <w:szCs w:val="28"/>
        </w:rPr>
        <w:t xml:space="preserve">. </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5</w:t>
      </w:r>
      <w:r w:rsidRPr="00C96EA0">
        <w:rPr>
          <w:sz w:val="28"/>
          <w:szCs w:val="28"/>
        </w:rPr>
        <w:t xml:space="preserve">. </w:t>
      </w:r>
      <w:r>
        <w:rPr>
          <w:sz w:val="28"/>
          <w:szCs w:val="28"/>
        </w:rPr>
        <w:t>Praktizējošais ārsts</w:t>
      </w:r>
      <w:r w:rsidRPr="00C96EA0">
        <w:rPr>
          <w:sz w:val="28"/>
          <w:szCs w:val="28"/>
        </w:rPr>
        <w:t>, pamatojot un izvērtējot medicīniskās apstarošanas nepieciešamību:</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5</w:t>
      </w:r>
      <w:r w:rsidRPr="00C96EA0">
        <w:rPr>
          <w:sz w:val="28"/>
          <w:szCs w:val="28"/>
        </w:rPr>
        <w:t xml:space="preserve">.1. salīdzina pacienta izārstēšanas, paredzamo sāpju samazināšanas, ārstēšanas iespēju palielināšanas vai dzīves ilguma pagarināšanas iespējas un labumu sabiedrībai ar iespējamo jonizējošā starojuma iedarbības </w:t>
      </w:r>
      <w:r>
        <w:rPr>
          <w:sz w:val="28"/>
          <w:szCs w:val="28"/>
        </w:rPr>
        <w:t xml:space="preserve">individuālo </w:t>
      </w:r>
      <w:r w:rsidRPr="00C96EA0">
        <w:rPr>
          <w:sz w:val="28"/>
          <w:szCs w:val="28"/>
        </w:rPr>
        <w:t>kaitējumu. Veicot salīdzinājumu, ņem vērā arī efektivitāti, ieguvumu un risku, ko dod alternatīvās metodes, kas ar šādu medicīnisko apstarošanu nav saistītas vai saistītas mazāk (piemēram, ultraskaņas izmeklējumi un ķīmijterapija);</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5</w:t>
      </w:r>
      <w:r w:rsidRPr="00C96EA0">
        <w:rPr>
          <w:sz w:val="28"/>
          <w:szCs w:val="28"/>
        </w:rPr>
        <w:t>.2. ņem vērā medicīniskās apstarošanas mērķus un personas fiziskās īpatnības;</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5</w:t>
      </w:r>
      <w:r w:rsidRPr="00C96EA0">
        <w:rPr>
          <w:sz w:val="28"/>
          <w:szCs w:val="28"/>
        </w:rPr>
        <w:t xml:space="preserve">.3. ņem vērā diagnostikas </w:t>
      </w:r>
      <w:proofErr w:type="spellStart"/>
      <w:r w:rsidRPr="00C96EA0">
        <w:rPr>
          <w:sz w:val="28"/>
          <w:szCs w:val="28"/>
        </w:rPr>
        <w:t>standartlīmeņus</w:t>
      </w:r>
      <w:proofErr w:type="spellEnd"/>
      <w:r w:rsidRPr="00C96EA0">
        <w:rPr>
          <w:sz w:val="28"/>
          <w:szCs w:val="28"/>
        </w:rPr>
        <w:t>, kuri noteikti šo noteikumu 1.pielikumā</w:t>
      </w:r>
      <w:r>
        <w:rPr>
          <w:sz w:val="28"/>
          <w:szCs w:val="28"/>
        </w:rPr>
        <w:t xml:space="preserve"> un </w:t>
      </w:r>
      <w:r w:rsidRPr="00C03E21">
        <w:rPr>
          <w:sz w:val="28"/>
          <w:szCs w:val="28"/>
        </w:rPr>
        <w:t>iestādes specifikai atbilstoš</w:t>
      </w:r>
      <w:r>
        <w:rPr>
          <w:sz w:val="28"/>
          <w:szCs w:val="28"/>
        </w:rPr>
        <w:t>us</w:t>
      </w:r>
      <w:r w:rsidRPr="00C03E21">
        <w:rPr>
          <w:sz w:val="28"/>
          <w:szCs w:val="28"/>
        </w:rPr>
        <w:t xml:space="preserve"> diagnostikas </w:t>
      </w:r>
      <w:proofErr w:type="spellStart"/>
      <w:r w:rsidRPr="00C03E21">
        <w:rPr>
          <w:sz w:val="28"/>
          <w:szCs w:val="28"/>
        </w:rPr>
        <w:t>standartlīmeņ</w:t>
      </w:r>
      <w:r>
        <w:rPr>
          <w:sz w:val="28"/>
          <w:szCs w:val="28"/>
        </w:rPr>
        <w:t>us</w:t>
      </w:r>
      <w:proofErr w:type="spellEnd"/>
      <w:r>
        <w:rPr>
          <w:sz w:val="28"/>
          <w:szCs w:val="28"/>
        </w:rPr>
        <w:t>, ja tādi ir noteikti</w:t>
      </w:r>
      <w:r w:rsidRPr="00C96EA0">
        <w:rPr>
          <w:sz w:val="28"/>
          <w:szCs w:val="28"/>
        </w:rPr>
        <w:t>;</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5</w:t>
      </w:r>
      <w:r w:rsidRPr="00C96EA0">
        <w:rPr>
          <w:sz w:val="28"/>
          <w:szCs w:val="28"/>
        </w:rPr>
        <w:t xml:space="preserve">.4. ņem vērā iepriekš iegūtu </w:t>
      </w:r>
      <w:proofErr w:type="spellStart"/>
      <w:r w:rsidRPr="00C96EA0">
        <w:rPr>
          <w:sz w:val="28"/>
          <w:szCs w:val="28"/>
        </w:rPr>
        <w:t>radiodiagnostisko</w:t>
      </w:r>
      <w:proofErr w:type="spellEnd"/>
      <w:r w:rsidRPr="00C96EA0">
        <w:rPr>
          <w:sz w:val="28"/>
          <w:szCs w:val="28"/>
        </w:rPr>
        <w:t xml:space="preserve"> informāciju vai slimības vēstures datus, kas saistīti ar medicīnisko apstarošanu.</w:t>
      </w:r>
      <w:r w:rsidRPr="00C96EA0">
        <w:rPr>
          <w:sz w:val="28"/>
          <w:szCs w:val="28"/>
          <w:highlight w:val="yellow"/>
        </w:rPr>
        <w:t xml:space="preserve"> </w:t>
      </w:r>
    </w:p>
    <w:p w:rsidR="00D32506" w:rsidRPr="00335F62" w:rsidRDefault="00D32506" w:rsidP="004914EC">
      <w:pPr>
        <w:pStyle w:val="naisf"/>
        <w:spacing w:before="0" w:after="120"/>
        <w:ind w:firstLine="720"/>
        <w:rPr>
          <w:sz w:val="28"/>
          <w:szCs w:val="28"/>
        </w:rPr>
      </w:pPr>
      <w:r w:rsidRPr="001848DB">
        <w:rPr>
          <w:sz w:val="28"/>
          <w:szCs w:val="28"/>
        </w:rPr>
        <w:lastRenderedPageBreak/>
        <w:t>1</w:t>
      </w:r>
      <w:r>
        <w:rPr>
          <w:sz w:val="28"/>
          <w:szCs w:val="28"/>
        </w:rPr>
        <w:t>5</w:t>
      </w:r>
      <w:r w:rsidRPr="00335F62">
        <w:rPr>
          <w:sz w:val="28"/>
          <w:szCs w:val="28"/>
        </w:rPr>
        <w:t xml:space="preserve">.5. var noteikt ierobežojumus vai atteikt </w:t>
      </w:r>
      <w:proofErr w:type="spellStart"/>
      <w:r w:rsidRPr="00335F62">
        <w:rPr>
          <w:sz w:val="28"/>
          <w:szCs w:val="28"/>
        </w:rPr>
        <w:t>radioloģisko</w:t>
      </w:r>
      <w:proofErr w:type="spellEnd"/>
      <w:r w:rsidRPr="00335F62">
        <w:rPr>
          <w:sz w:val="28"/>
          <w:szCs w:val="28"/>
        </w:rPr>
        <w:t xml:space="preserve"> manipulāciju:</w:t>
      </w:r>
    </w:p>
    <w:p w:rsidR="00D32506" w:rsidRPr="00335F62" w:rsidRDefault="00D32506" w:rsidP="004914EC">
      <w:pPr>
        <w:pStyle w:val="naisf"/>
        <w:spacing w:before="0" w:after="120"/>
        <w:ind w:firstLine="720"/>
        <w:rPr>
          <w:sz w:val="28"/>
          <w:szCs w:val="28"/>
        </w:rPr>
      </w:pPr>
      <w:r w:rsidRPr="00335F62">
        <w:rPr>
          <w:sz w:val="28"/>
          <w:szCs w:val="28"/>
        </w:rPr>
        <w:t>1</w:t>
      </w:r>
      <w:r>
        <w:rPr>
          <w:sz w:val="28"/>
          <w:szCs w:val="28"/>
        </w:rPr>
        <w:t>5</w:t>
      </w:r>
      <w:r w:rsidRPr="00335F62">
        <w:rPr>
          <w:sz w:val="28"/>
          <w:szCs w:val="28"/>
        </w:rPr>
        <w:t xml:space="preserve">.5.1. ja uzsāk izmantot jaunu </w:t>
      </w:r>
      <w:proofErr w:type="spellStart"/>
      <w:r w:rsidRPr="00335F62">
        <w:rPr>
          <w:sz w:val="28"/>
          <w:szCs w:val="28"/>
        </w:rPr>
        <w:t>radioloģisko</w:t>
      </w:r>
      <w:proofErr w:type="spellEnd"/>
      <w:r w:rsidRPr="00335F62">
        <w:rPr>
          <w:sz w:val="28"/>
          <w:szCs w:val="28"/>
        </w:rPr>
        <w:t xml:space="preserve"> manipulāciju ārstniecības iestādē;</w:t>
      </w:r>
    </w:p>
    <w:p w:rsidR="00D32506" w:rsidRPr="001848DB" w:rsidRDefault="00D32506" w:rsidP="004914EC">
      <w:pPr>
        <w:pStyle w:val="naisf"/>
        <w:spacing w:before="0" w:after="120"/>
        <w:ind w:firstLine="720"/>
        <w:rPr>
          <w:sz w:val="28"/>
          <w:szCs w:val="28"/>
        </w:rPr>
      </w:pPr>
      <w:r w:rsidRPr="001848DB">
        <w:rPr>
          <w:sz w:val="28"/>
          <w:szCs w:val="28"/>
        </w:rPr>
        <w:t>1</w:t>
      </w:r>
      <w:r>
        <w:rPr>
          <w:sz w:val="28"/>
          <w:szCs w:val="28"/>
        </w:rPr>
        <w:t>5</w:t>
      </w:r>
      <w:r w:rsidRPr="001848DB">
        <w:rPr>
          <w:sz w:val="28"/>
          <w:szCs w:val="28"/>
        </w:rPr>
        <w:t xml:space="preserve">.5.2. ja ir iegūti pierādījumi par attiecīgās </w:t>
      </w:r>
      <w:proofErr w:type="spellStart"/>
      <w:r w:rsidRPr="001848DB">
        <w:rPr>
          <w:sz w:val="28"/>
          <w:szCs w:val="28"/>
        </w:rPr>
        <w:t>radioloģiskās</w:t>
      </w:r>
      <w:proofErr w:type="spellEnd"/>
      <w:r w:rsidRPr="001848DB">
        <w:rPr>
          <w:sz w:val="28"/>
          <w:szCs w:val="28"/>
        </w:rPr>
        <w:t xml:space="preserve"> </w:t>
      </w:r>
      <w:r>
        <w:rPr>
          <w:sz w:val="28"/>
          <w:szCs w:val="28"/>
        </w:rPr>
        <w:t>manipulācij</w:t>
      </w:r>
      <w:r w:rsidRPr="001848DB">
        <w:rPr>
          <w:sz w:val="28"/>
          <w:szCs w:val="28"/>
        </w:rPr>
        <w:t>as nepietiekamu efektivitāti vai iespējamām nelabvēlīgām blakusparādībām;</w:t>
      </w:r>
    </w:p>
    <w:p w:rsidR="00D32506" w:rsidRPr="00C96EA0" w:rsidRDefault="00D32506" w:rsidP="004914EC">
      <w:pPr>
        <w:pStyle w:val="naisf"/>
        <w:spacing w:before="0" w:after="120"/>
        <w:ind w:firstLine="720"/>
        <w:rPr>
          <w:sz w:val="28"/>
          <w:szCs w:val="28"/>
        </w:rPr>
      </w:pPr>
      <w:r w:rsidRPr="001848DB">
        <w:rPr>
          <w:sz w:val="28"/>
          <w:szCs w:val="28"/>
        </w:rPr>
        <w:t>1</w:t>
      </w:r>
      <w:r>
        <w:rPr>
          <w:sz w:val="28"/>
          <w:szCs w:val="28"/>
        </w:rPr>
        <w:t>5</w:t>
      </w:r>
      <w:r w:rsidRPr="001848DB">
        <w:rPr>
          <w:sz w:val="28"/>
          <w:szCs w:val="28"/>
        </w:rPr>
        <w:t xml:space="preserve">.5.3. ja no medicīniskās apstarošanas personas veselībai nav tieša </w:t>
      </w:r>
      <w:r>
        <w:rPr>
          <w:sz w:val="28"/>
          <w:szCs w:val="28"/>
        </w:rPr>
        <w:t xml:space="preserve">diagnostiska vai terapeitiska </w:t>
      </w:r>
      <w:r w:rsidRPr="001848DB">
        <w:rPr>
          <w:sz w:val="28"/>
          <w:szCs w:val="28"/>
        </w:rPr>
        <w:t xml:space="preserve">labuma (arī ja persona pati pieprasa to veikt). Šādos gadījumos medicīnisko apstarošanu var veikt, ņemot vērā </w:t>
      </w:r>
      <w:r>
        <w:rPr>
          <w:sz w:val="28"/>
          <w:szCs w:val="28"/>
        </w:rPr>
        <w:t xml:space="preserve">praktizējoša </w:t>
      </w:r>
      <w:r w:rsidRPr="001848DB">
        <w:rPr>
          <w:sz w:val="28"/>
          <w:szCs w:val="28"/>
        </w:rPr>
        <w:t>ārsta noteiktos ierobežojumus, izņemot gadījumu, ja šāds apstarojums rada apdraudējumu personas veselībai vai dzīvībai.</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6</w:t>
      </w:r>
      <w:r w:rsidRPr="00C96EA0">
        <w:rPr>
          <w:sz w:val="28"/>
          <w:szCs w:val="28"/>
        </w:rPr>
        <w:t>. </w:t>
      </w:r>
      <w:r>
        <w:rPr>
          <w:sz w:val="28"/>
          <w:szCs w:val="28"/>
        </w:rPr>
        <w:t>Praktizējošais ārsts</w:t>
      </w:r>
      <w:r w:rsidRPr="00C96EA0">
        <w:rPr>
          <w:sz w:val="28"/>
          <w:szCs w:val="28"/>
        </w:rPr>
        <w:t>, pamatojot brīvprātīgā palīga medicīnisko apstarošanu, ņem vērā tiešo labumu pacienta veselībai un iespējamo apstarošanas radīto kaitējumu brīvprātīgajam palīgam un pacientam.</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7</w:t>
      </w:r>
      <w:r w:rsidRPr="00C96EA0">
        <w:rPr>
          <w:sz w:val="28"/>
          <w:szCs w:val="28"/>
        </w:rPr>
        <w:t xml:space="preserve">. Ja kādas </w:t>
      </w:r>
      <w:proofErr w:type="spellStart"/>
      <w:r w:rsidRPr="00C96EA0">
        <w:rPr>
          <w:sz w:val="28"/>
          <w:szCs w:val="28"/>
        </w:rPr>
        <w:t>radioloģiskās</w:t>
      </w:r>
      <w:proofErr w:type="spellEnd"/>
      <w:r w:rsidRPr="00C96EA0">
        <w:rPr>
          <w:sz w:val="28"/>
          <w:szCs w:val="28"/>
        </w:rPr>
        <w:t xml:space="preserve"> </w:t>
      </w:r>
      <w:r w:rsidRPr="00A31945">
        <w:rPr>
          <w:sz w:val="28"/>
          <w:szCs w:val="28"/>
        </w:rPr>
        <w:t>manipulācijas</w:t>
      </w:r>
      <w:r w:rsidRPr="00C96EA0">
        <w:rPr>
          <w:sz w:val="28"/>
          <w:szCs w:val="28"/>
        </w:rPr>
        <w:t xml:space="preserve"> izmantošana kopumā nav pamatota, ārstu konsilijs atsevišķos gadījumos var pieņemt lēmumu </w:t>
      </w:r>
      <w:r>
        <w:rPr>
          <w:sz w:val="28"/>
          <w:szCs w:val="28"/>
        </w:rPr>
        <w:t>atļaut</w:t>
      </w:r>
      <w:r w:rsidRPr="00C96EA0">
        <w:rPr>
          <w:sz w:val="28"/>
          <w:szCs w:val="28"/>
        </w:rPr>
        <w:t xml:space="preserve"> medicīnisko apstarošanu.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9004BC">
        <w:rPr>
          <w:sz w:val="28"/>
          <w:szCs w:val="28"/>
        </w:rPr>
        <w:t>1</w:t>
      </w:r>
      <w:r>
        <w:rPr>
          <w:sz w:val="28"/>
          <w:szCs w:val="28"/>
        </w:rPr>
        <w:t>8</w:t>
      </w:r>
      <w:r w:rsidRPr="009004BC">
        <w:rPr>
          <w:sz w:val="28"/>
          <w:szCs w:val="28"/>
        </w:rPr>
        <w:t xml:space="preserve">. Ja personai nav konstatētas tādas slimības klīniskās izpausmes, kuras ārstēšanā ir nepieciešama radioloģiskā </w:t>
      </w:r>
      <w:r>
        <w:rPr>
          <w:sz w:val="28"/>
          <w:szCs w:val="28"/>
        </w:rPr>
        <w:t>manipulācij</w:t>
      </w:r>
      <w:r w:rsidRPr="009004BC">
        <w:rPr>
          <w:sz w:val="28"/>
          <w:szCs w:val="28"/>
        </w:rPr>
        <w:t xml:space="preserve">a, šāda </w:t>
      </w:r>
      <w:r>
        <w:rPr>
          <w:sz w:val="28"/>
          <w:szCs w:val="28"/>
        </w:rPr>
        <w:t>manipulācij</w:t>
      </w:r>
      <w:r w:rsidRPr="009004BC">
        <w:rPr>
          <w:sz w:val="28"/>
          <w:szCs w:val="28"/>
        </w:rPr>
        <w:t>a tiesu medicīniskajā ekspertīzē vai veselības apdrošināšanā ir pamatota tikai tad, ja pēc tās veikšanas ir iespējams saņemt izmeklējamās personas ārstēšanā izmantojamu informāciju par viņas veselības stāvokli.</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1</w:t>
      </w:r>
      <w:r>
        <w:rPr>
          <w:sz w:val="28"/>
          <w:szCs w:val="28"/>
        </w:rPr>
        <w:t>9</w:t>
      </w:r>
      <w:r w:rsidRPr="00C96EA0">
        <w:rPr>
          <w:sz w:val="28"/>
          <w:szCs w:val="28"/>
        </w:rPr>
        <w:t>. </w:t>
      </w:r>
      <w:proofErr w:type="spellStart"/>
      <w:r w:rsidRPr="00C96EA0">
        <w:rPr>
          <w:sz w:val="28"/>
          <w:szCs w:val="28"/>
        </w:rPr>
        <w:t>Skrīninga</w:t>
      </w:r>
      <w:proofErr w:type="spellEnd"/>
      <w:r w:rsidRPr="00C96EA0">
        <w:rPr>
          <w:sz w:val="28"/>
          <w:szCs w:val="28"/>
        </w:rPr>
        <w:t xml:space="preserve"> izmeklējumi ir atļauti tikai tad, ja paredzamie medicīniskās apstarošanas ieguvumi attiecīgajai iedzīvotāju grupai vai visam iedzīvotāju kopumam kompensē ekonomiskās un sociālās izmaksas, kuras var radīt jonizējošā starojuma kaitīgā iedarbība, un ir ņemtas vērā šādas apstarošanas iespējas slimību atklāšanā, atklāto slimību ārstēšanas iespējas un sabiedrības ieguvums no šo slimību izplatības ierobežošanas. Šādas medicīniskās a</w:t>
      </w:r>
      <w:r>
        <w:rPr>
          <w:sz w:val="28"/>
          <w:szCs w:val="28"/>
        </w:rPr>
        <w:t xml:space="preserve">pstarošanas </w:t>
      </w:r>
      <w:r w:rsidRPr="00A04B96">
        <w:rPr>
          <w:sz w:val="28"/>
          <w:szCs w:val="28"/>
        </w:rPr>
        <w:t>nepieciešamību izvērtē</w:t>
      </w:r>
      <w:r w:rsidRPr="00C96EA0">
        <w:rPr>
          <w:sz w:val="28"/>
          <w:szCs w:val="28"/>
        </w:rPr>
        <w:t xml:space="preserve"> Veselības ministrija.</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20</w:t>
      </w:r>
      <w:r w:rsidRPr="00C96EA0">
        <w:rPr>
          <w:sz w:val="28"/>
          <w:szCs w:val="28"/>
        </w:rPr>
        <w:t xml:space="preserve">. Aizliegts apstarot personu medicīniskajā vai </w:t>
      </w:r>
      <w:proofErr w:type="spellStart"/>
      <w:r w:rsidRPr="00C96EA0">
        <w:rPr>
          <w:sz w:val="28"/>
          <w:szCs w:val="28"/>
        </w:rPr>
        <w:t>biomedicīniskajā</w:t>
      </w:r>
      <w:proofErr w:type="spellEnd"/>
      <w:r w:rsidRPr="00C96EA0">
        <w:rPr>
          <w:sz w:val="28"/>
          <w:szCs w:val="28"/>
        </w:rPr>
        <w:t xml:space="preserve"> pētījumā (turpmāk – pētījums), izņemot gadījumu, ja </w:t>
      </w:r>
      <w:r w:rsidRPr="00335F62">
        <w:rPr>
          <w:sz w:val="28"/>
          <w:szCs w:val="28"/>
        </w:rPr>
        <w:t>ir medicīnas ētikas komitejas piekrišana pētījumu programmas uzsākšanai un apstarojamā persona ir informēta par sagaidāmo risku un rakstiski devusi piekrišanu</w:t>
      </w:r>
      <w:r w:rsidRPr="00C96EA0">
        <w:rPr>
          <w:sz w:val="28"/>
          <w:szCs w:val="28"/>
        </w:rPr>
        <w:t xml:space="preserve"> piedalīties pētījumā. </w:t>
      </w:r>
      <w:r w:rsidRPr="00335F62">
        <w:rPr>
          <w:sz w:val="28"/>
          <w:szCs w:val="28"/>
        </w:rPr>
        <w:t xml:space="preserve">Medicīnas ētikas komiteja uzrauga, lai pētījumos iesaistīto un </w:t>
      </w:r>
      <w:r w:rsidRPr="00335F62">
        <w:rPr>
          <w:sz w:val="28"/>
          <w:szCs w:val="28"/>
        </w:rPr>
        <w:lastRenderedPageBreak/>
        <w:t>medicīniskai apstarošanai pakļauto personu skaits būtu pēc iespējas mazāks, bet pietiekams, lai iegūtu precīzu un ticamu informāciju</w:t>
      </w:r>
      <w:r w:rsidRPr="00C96EA0">
        <w:rPr>
          <w:sz w:val="28"/>
          <w:szCs w:val="28"/>
        </w:rPr>
        <w:t>.</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Pr>
          <w:sz w:val="28"/>
          <w:szCs w:val="28"/>
        </w:rPr>
        <w:t>21</w:t>
      </w:r>
      <w:r w:rsidRPr="00C96EA0">
        <w:rPr>
          <w:sz w:val="28"/>
          <w:szCs w:val="28"/>
        </w:rPr>
        <w:t xml:space="preserve">. Pirms </w:t>
      </w:r>
      <w:r w:rsidR="00CF241E">
        <w:rPr>
          <w:sz w:val="28"/>
          <w:szCs w:val="28"/>
        </w:rPr>
        <w:t>personas</w:t>
      </w:r>
      <w:r w:rsidRPr="00C96EA0">
        <w:rPr>
          <w:sz w:val="28"/>
          <w:szCs w:val="28"/>
        </w:rPr>
        <w:t xml:space="preserve"> apstarošanas pētījumā nepieciešams novērtēt iespējamo diagnostisko vai terapeitisko labumu, ko </w:t>
      </w:r>
      <w:r w:rsidR="00CF241E">
        <w:rPr>
          <w:sz w:val="28"/>
          <w:szCs w:val="28"/>
        </w:rPr>
        <w:t>persona</w:t>
      </w:r>
      <w:r w:rsidRPr="00C96EA0">
        <w:rPr>
          <w:sz w:val="28"/>
          <w:szCs w:val="28"/>
        </w:rPr>
        <w:t xml:space="preserve"> varētu gūt, piedaloties šajā pētījumā, un saņemt viņa ārstējošā ārsta rakstisku piekrišanu.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335F62" w:rsidRDefault="00D32506" w:rsidP="004914EC">
      <w:pPr>
        <w:pStyle w:val="naisf"/>
        <w:spacing w:before="0" w:after="120"/>
        <w:ind w:firstLine="720"/>
        <w:rPr>
          <w:sz w:val="28"/>
          <w:szCs w:val="28"/>
        </w:rPr>
      </w:pPr>
      <w:r w:rsidRPr="00C96EA0">
        <w:rPr>
          <w:sz w:val="28"/>
          <w:szCs w:val="28"/>
        </w:rPr>
        <w:t>2</w:t>
      </w:r>
      <w:r>
        <w:rPr>
          <w:sz w:val="28"/>
          <w:szCs w:val="28"/>
        </w:rPr>
        <w:t>2</w:t>
      </w:r>
      <w:r w:rsidRPr="00C96EA0">
        <w:rPr>
          <w:sz w:val="28"/>
          <w:szCs w:val="28"/>
        </w:rPr>
        <w:t xml:space="preserve">. </w:t>
      </w:r>
      <w:r w:rsidRPr="00335F62">
        <w:rPr>
          <w:sz w:val="28"/>
          <w:szCs w:val="28"/>
        </w:rPr>
        <w:t xml:space="preserve">Medicīnas ētikas komiteja pirms lēmuma pieņemšanas par personas apstarošanu pētījumā pārbauda, vai persona, kuru paredzēts iesaistīt pētījumā un pakļaut medicīniskajai apstarošanai: </w:t>
      </w:r>
    </w:p>
    <w:p w:rsidR="00D32506" w:rsidRPr="00335F62" w:rsidRDefault="00D32506" w:rsidP="004914EC">
      <w:pPr>
        <w:pStyle w:val="naisf"/>
        <w:spacing w:before="0" w:after="120"/>
        <w:ind w:firstLine="720"/>
        <w:rPr>
          <w:sz w:val="28"/>
          <w:szCs w:val="28"/>
        </w:rPr>
      </w:pPr>
      <w:r w:rsidRPr="00335F62">
        <w:rPr>
          <w:sz w:val="28"/>
          <w:szCs w:val="28"/>
        </w:rPr>
        <w:t>2</w:t>
      </w:r>
      <w:r>
        <w:rPr>
          <w:sz w:val="28"/>
          <w:szCs w:val="28"/>
        </w:rPr>
        <w:t>2</w:t>
      </w:r>
      <w:r w:rsidRPr="00335F62">
        <w:rPr>
          <w:sz w:val="28"/>
          <w:szCs w:val="28"/>
        </w:rPr>
        <w:t>.1. nav atkarīga no pētījuma veicēja;</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2</w:t>
      </w:r>
      <w:r w:rsidRPr="00C96EA0">
        <w:rPr>
          <w:sz w:val="28"/>
          <w:szCs w:val="28"/>
        </w:rPr>
        <w:t>.2. nav piekritusi piedalīties pētījumā par samaksu, izņemot tiešo kompensāciju par piedalīšanos pētījumā, vai tikusi kā citādi ietekmēta.</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 Pētījumu veicējs ir atbildīgs, lai:</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.1. persona, kuru paredzēts iesaistīt pētījumā un pakļaut medicīniskajai apstarošanai, vismaz dienu pirms apstarošanas tiktu rakstiski viņai saprotamā veidā informēta par iespējamo risku;</w:t>
      </w:r>
      <w:r w:rsidRPr="00CC0710">
        <w:rPr>
          <w:color w:val="00B050"/>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.2. persona, kuru paredzēts iesaistīt pētījumā un pakļaut medicīniskajai apstarošanai, saņemtu informāciju par pētījuma iespējamo ietekmi uz veselību, kā arī par blakusparādībām, kas var rasties pētījuma laikā vai pēc tā;</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.3. tiktu nodrošināta informācijas konfidencialitāte par pētījumā iesaistītajām personām;</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3</w:t>
      </w:r>
      <w:r w:rsidRPr="00C96EA0">
        <w:rPr>
          <w:sz w:val="28"/>
          <w:szCs w:val="28"/>
        </w:rPr>
        <w:t>.4. tiktu nodrošināta iespēja pētījumā iesaistītajām personām jebkurā brīdī atteikties no piedalīšanās pētījumā, nesniedzot atteikšanās pamatojumu.</w:t>
      </w:r>
    </w:p>
    <w:p w:rsidR="00D32506" w:rsidRPr="00C96EA0" w:rsidRDefault="00D32506" w:rsidP="004914EC">
      <w:pPr>
        <w:pStyle w:val="naisf"/>
        <w:spacing w:before="0" w:after="120"/>
        <w:rPr>
          <w:sz w:val="28"/>
          <w:szCs w:val="28"/>
        </w:rPr>
      </w:pPr>
      <w:r w:rsidRPr="00C96EA0">
        <w:rPr>
          <w:sz w:val="28"/>
          <w:szCs w:val="28"/>
        </w:rPr>
        <w:t> </w:t>
      </w:r>
    </w:p>
    <w:p w:rsidR="00D32506" w:rsidRPr="003C713E" w:rsidRDefault="00D32506" w:rsidP="004914EC">
      <w:pPr>
        <w:pStyle w:val="naisnod"/>
        <w:spacing w:before="0" w:after="120"/>
        <w:rPr>
          <w:sz w:val="28"/>
          <w:szCs w:val="28"/>
        </w:rPr>
      </w:pPr>
      <w:r w:rsidRPr="003C713E">
        <w:rPr>
          <w:sz w:val="28"/>
          <w:szCs w:val="28"/>
        </w:rPr>
        <w:t xml:space="preserve">4. </w:t>
      </w:r>
      <w:proofErr w:type="spellStart"/>
      <w:r>
        <w:rPr>
          <w:sz w:val="28"/>
          <w:szCs w:val="28"/>
        </w:rPr>
        <w:t>R</w:t>
      </w:r>
      <w:r w:rsidRPr="003C713E">
        <w:rPr>
          <w:sz w:val="28"/>
          <w:szCs w:val="28"/>
        </w:rPr>
        <w:t>adioloģiskās</w:t>
      </w:r>
      <w:proofErr w:type="spellEnd"/>
      <w:r w:rsidRPr="00F44690">
        <w:rPr>
          <w:rFonts w:ascii="Times New Roman Bold" w:hAnsi="Times New Roman Bold"/>
          <w:color w:val="FF0000"/>
          <w:sz w:val="28"/>
          <w:szCs w:val="28"/>
        </w:rPr>
        <w:t> </w:t>
      </w:r>
      <w:r w:rsidRPr="0036695A">
        <w:rPr>
          <w:rFonts w:ascii="Times New Roman Bold" w:hAnsi="Times New Roman Bold"/>
          <w:sz w:val="28"/>
          <w:szCs w:val="28"/>
        </w:rPr>
        <w:t>manipulācijas</w:t>
      </w:r>
    </w:p>
    <w:p w:rsidR="00D32506" w:rsidRPr="00C96EA0" w:rsidRDefault="00D32506" w:rsidP="004914EC">
      <w:pPr>
        <w:pStyle w:val="naisc"/>
        <w:spacing w:before="0" w:after="120"/>
        <w:rPr>
          <w:sz w:val="28"/>
          <w:szCs w:val="28"/>
        </w:rPr>
      </w:pPr>
      <w:r w:rsidRPr="00C96EA0">
        <w:rPr>
          <w:b/>
          <w:bCs/>
          <w:sz w:val="28"/>
          <w:szCs w:val="28"/>
        </w:rPr>
        <w:t>4.1. Vispārīgās prasības</w:t>
      </w:r>
    </w:p>
    <w:p w:rsidR="00D32506" w:rsidRDefault="00D32506" w:rsidP="004914EC">
      <w:pPr>
        <w:pStyle w:val="naisf"/>
        <w:spacing w:before="0" w:after="120"/>
        <w:ind w:firstLine="720"/>
        <w:rPr>
          <w:b/>
          <w:color w:val="FF0000"/>
        </w:rPr>
      </w:pPr>
    </w:p>
    <w:p w:rsidR="00D32506" w:rsidRPr="00A04B96" w:rsidRDefault="00D32506" w:rsidP="00A04B96">
      <w:pPr>
        <w:pStyle w:val="naisf"/>
        <w:spacing w:before="0" w:after="120"/>
        <w:ind w:firstLine="720"/>
        <w:rPr>
          <w:color w:val="000000"/>
          <w:sz w:val="28"/>
          <w:szCs w:val="28"/>
        </w:rPr>
      </w:pPr>
      <w:r w:rsidRPr="00A04B96">
        <w:rPr>
          <w:sz w:val="28"/>
          <w:szCs w:val="28"/>
        </w:rPr>
        <w:t>2</w:t>
      </w:r>
      <w:r>
        <w:rPr>
          <w:sz w:val="28"/>
          <w:szCs w:val="28"/>
        </w:rPr>
        <w:t>4</w:t>
      </w:r>
      <w:r w:rsidRPr="00A04B96">
        <w:rPr>
          <w:sz w:val="28"/>
          <w:szCs w:val="28"/>
        </w:rPr>
        <w:t>.</w:t>
      </w:r>
      <w:r w:rsidRPr="00A04B96">
        <w:rPr>
          <w:color w:val="000000"/>
          <w:sz w:val="28"/>
          <w:szCs w:val="28"/>
        </w:rPr>
        <w:t xml:space="preserve"> Atkarībā no apstarošanas nolūka un apstarojamā orgāna vai audiem </w:t>
      </w:r>
      <w:proofErr w:type="spellStart"/>
      <w:r w:rsidRPr="00A04B96">
        <w:rPr>
          <w:color w:val="000000"/>
          <w:sz w:val="28"/>
          <w:szCs w:val="28"/>
        </w:rPr>
        <w:t>radioloģiskajā</w:t>
      </w:r>
      <w:proofErr w:type="spellEnd"/>
      <w:r w:rsidRPr="00A04B96">
        <w:rPr>
          <w:color w:val="000000"/>
          <w:sz w:val="28"/>
          <w:szCs w:val="28"/>
        </w:rPr>
        <w:t xml:space="preserve"> </w:t>
      </w:r>
      <w:r>
        <w:rPr>
          <w:color w:val="000000"/>
          <w:sz w:val="28"/>
          <w:szCs w:val="28"/>
        </w:rPr>
        <w:t>manipulācij</w:t>
      </w:r>
      <w:r w:rsidRPr="00A04B96">
        <w:rPr>
          <w:color w:val="000000"/>
          <w:sz w:val="28"/>
          <w:szCs w:val="28"/>
        </w:rPr>
        <w:t>ā aizsargā pret jonizējošo starojumu jutīgos orgānus, kas ir apstarojamās ķermeņa daļas tuvumā un kurus var skart jonizējošais starojums (mazā iegurņa orgānus, piena dziedzerus vai vairogdziedzeri).</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5</w:t>
      </w:r>
      <w:r w:rsidRPr="00C96EA0">
        <w:rPr>
          <w:sz w:val="28"/>
          <w:szCs w:val="28"/>
        </w:rPr>
        <w:t>. </w:t>
      </w:r>
      <w:r>
        <w:rPr>
          <w:sz w:val="28"/>
          <w:szCs w:val="28"/>
        </w:rPr>
        <w:t>Praktizējošais ārsts</w:t>
      </w:r>
      <w:r w:rsidRPr="00C96EA0">
        <w:rPr>
          <w:sz w:val="28"/>
          <w:szCs w:val="28"/>
        </w:rPr>
        <w:t>:</w:t>
      </w:r>
    </w:p>
    <w:p w:rsidR="00D32506" w:rsidRDefault="00D32506" w:rsidP="004914EC">
      <w:pPr>
        <w:pStyle w:val="naisf"/>
        <w:spacing w:before="0" w:after="120"/>
        <w:ind w:firstLine="720"/>
        <w:rPr>
          <w:sz w:val="28"/>
          <w:szCs w:val="28"/>
        </w:rPr>
      </w:pPr>
      <w:r w:rsidRPr="00C96EA0">
        <w:rPr>
          <w:sz w:val="28"/>
          <w:szCs w:val="28"/>
        </w:rPr>
        <w:lastRenderedPageBreak/>
        <w:t>2</w:t>
      </w:r>
      <w:r>
        <w:rPr>
          <w:sz w:val="28"/>
          <w:szCs w:val="28"/>
        </w:rPr>
        <w:t>5</w:t>
      </w:r>
      <w:r w:rsidRPr="00C96EA0">
        <w:rPr>
          <w:sz w:val="28"/>
          <w:szCs w:val="28"/>
        </w:rPr>
        <w:t>.1.</w:t>
      </w:r>
      <w:r>
        <w:rPr>
          <w:sz w:val="28"/>
          <w:szCs w:val="28"/>
        </w:rPr>
        <w:t xml:space="preserve"> ir atbildīgs par</w:t>
      </w:r>
      <w:r w:rsidRPr="000514CF">
        <w:rPr>
          <w:sz w:val="28"/>
          <w:szCs w:val="28"/>
        </w:rPr>
        <w:t xml:space="preserve"> </w:t>
      </w:r>
      <w:r>
        <w:rPr>
          <w:sz w:val="28"/>
          <w:szCs w:val="28"/>
        </w:rPr>
        <w:t xml:space="preserve">lēmuma pieņemšanu atļaut vai neatļaut attiecīgo </w:t>
      </w:r>
      <w:proofErr w:type="spellStart"/>
      <w:r>
        <w:rPr>
          <w:sz w:val="28"/>
          <w:szCs w:val="28"/>
        </w:rPr>
        <w:t>radioloģisko</w:t>
      </w:r>
      <w:proofErr w:type="spellEnd"/>
      <w:r>
        <w:rPr>
          <w:sz w:val="28"/>
          <w:szCs w:val="28"/>
        </w:rPr>
        <w:t xml:space="preserve"> manipulāciju;</w:t>
      </w:r>
    </w:p>
    <w:p w:rsidR="00D32506" w:rsidRPr="00C96EA0" w:rsidRDefault="00D32506" w:rsidP="004914EC">
      <w:pPr>
        <w:pStyle w:val="naisf"/>
        <w:spacing w:before="0" w:after="120"/>
        <w:ind w:firstLine="720"/>
        <w:rPr>
          <w:sz w:val="28"/>
          <w:szCs w:val="28"/>
        </w:rPr>
      </w:pPr>
      <w:r>
        <w:rPr>
          <w:sz w:val="28"/>
          <w:szCs w:val="28"/>
        </w:rPr>
        <w:t>25.2.</w:t>
      </w:r>
      <w:r w:rsidRPr="00C96EA0">
        <w:rPr>
          <w:sz w:val="28"/>
          <w:szCs w:val="28"/>
        </w:rPr>
        <w:t xml:space="preserve"> veic nepieciešamās korekcijas medicīniskās apstarošanas izpildē, ja radioloģiskā </w:t>
      </w:r>
      <w:r>
        <w:rPr>
          <w:sz w:val="28"/>
          <w:szCs w:val="28"/>
        </w:rPr>
        <w:t>manipulācij</w:t>
      </w:r>
      <w:r w:rsidRPr="00C96EA0">
        <w:rPr>
          <w:sz w:val="28"/>
          <w:szCs w:val="28"/>
        </w:rPr>
        <w:t xml:space="preserve">a nenodrošina </w:t>
      </w:r>
      <w:proofErr w:type="spellStart"/>
      <w:r w:rsidRPr="00C96EA0">
        <w:rPr>
          <w:sz w:val="28"/>
          <w:szCs w:val="28"/>
        </w:rPr>
        <w:t>radiodiagnostisko</w:t>
      </w:r>
      <w:proofErr w:type="spellEnd"/>
      <w:r w:rsidRPr="00C96EA0">
        <w:rPr>
          <w:sz w:val="28"/>
          <w:szCs w:val="28"/>
        </w:rPr>
        <w:t xml:space="preserve"> informāciju vai </w:t>
      </w:r>
      <w:proofErr w:type="spellStart"/>
      <w:r w:rsidRPr="00C96EA0">
        <w:rPr>
          <w:sz w:val="28"/>
          <w:szCs w:val="28"/>
        </w:rPr>
        <w:t>radioterapeitisko</w:t>
      </w:r>
      <w:proofErr w:type="spellEnd"/>
      <w:r w:rsidRPr="00C96EA0">
        <w:rPr>
          <w:sz w:val="28"/>
          <w:szCs w:val="28"/>
        </w:rPr>
        <w:t xml:space="preserve"> rezultātu pacientam un pacienta doza ir būtiski zemāka par diagnostikas </w:t>
      </w:r>
      <w:proofErr w:type="spellStart"/>
      <w:r w:rsidRPr="00C96EA0">
        <w:rPr>
          <w:sz w:val="28"/>
          <w:szCs w:val="28"/>
        </w:rPr>
        <w:t>standartlīmeņiem</w:t>
      </w:r>
      <w:proofErr w:type="spellEnd"/>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 2</w:t>
      </w:r>
      <w:r>
        <w:rPr>
          <w:sz w:val="28"/>
          <w:szCs w:val="28"/>
        </w:rPr>
        <w:t>5</w:t>
      </w:r>
      <w:r w:rsidRPr="00C96EA0">
        <w:rPr>
          <w:sz w:val="28"/>
          <w:szCs w:val="28"/>
        </w:rPr>
        <w:t>.</w:t>
      </w:r>
      <w:r>
        <w:rPr>
          <w:sz w:val="28"/>
          <w:szCs w:val="28"/>
        </w:rPr>
        <w:t>3</w:t>
      </w:r>
      <w:r w:rsidRPr="00C96EA0">
        <w:rPr>
          <w:sz w:val="28"/>
          <w:szCs w:val="28"/>
        </w:rPr>
        <w:t xml:space="preserve">. veic pasākumus, lai turpmāk samazinātu personas medicīnisko apstarošanu, ja </w:t>
      </w:r>
      <w:proofErr w:type="spellStart"/>
      <w:r w:rsidRPr="00C96EA0">
        <w:rPr>
          <w:sz w:val="28"/>
          <w:szCs w:val="28"/>
        </w:rPr>
        <w:t>radiodiagnostiskajā</w:t>
      </w:r>
      <w:proofErr w:type="spellEnd"/>
      <w:r w:rsidRPr="00C96EA0">
        <w:rPr>
          <w:sz w:val="28"/>
          <w:szCs w:val="28"/>
        </w:rPr>
        <w:t xml:space="preserve"> </w:t>
      </w:r>
      <w:r>
        <w:rPr>
          <w:sz w:val="28"/>
          <w:szCs w:val="28"/>
        </w:rPr>
        <w:t>manipulācij</w:t>
      </w:r>
      <w:r w:rsidRPr="00C96EA0">
        <w:rPr>
          <w:sz w:val="28"/>
          <w:szCs w:val="28"/>
        </w:rPr>
        <w:t xml:space="preserve">ā pacienta doza pastāvīgi pārsniedz diagnostikas </w:t>
      </w:r>
      <w:proofErr w:type="spellStart"/>
      <w:r w:rsidRPr="00C96EA0">
        <w:rPr>
          <w:sz w:val="28"/>
          <w:szCs w:val="28"/>
        </w:rPr>
        <w:t>standartlīmeni</w:t>
      </w:r>
      <w:proofErr w:type="spellEnd"/>
      <w:r w:rsidRPr="00C96EA0">
        <w:rPr>
          <w:sz w:val="28"/>
          <w:szCs w:val="28"/>
        </w:rPr>
        <w:t xml:space="preserve"> vai personai tiek veikts nestandarta izmeklējums;</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5</w:t>
      </w:r>
      <w:r w:rsidRPr="00C96EA0">
        <w:rPr>
          <w:sz w:val="28"/>
          <w:szCs w:val="28"/>
        </w:rPr>
        <w:t>.</w:t>
      </w:r>
      <w:r>
        <w:rPr>
          <w:sz w:val="28"/>
          <w:szCs w:val="28"/>
        </w:rPr>
        <w:t>4</w:t>
      </w:r>
      <w:r w:rsidRPr="00C96EA0">
        <w:rPr>
          <w:sz w:val="28"/>
          <w:szCs w:val="28"/>
        </w:rPr>
        <w:t xml:space="preserve">. nodrošina, lai brīvprātīgā palīga saņemtā jonizējošā starojuma doza nepārsniedz </w:t>
      </w:r>
      <w:r w:rsidRPr="00C27DC2">
        <w:rPr>
          <w:sz w:val="28"/>
          <w:szCs w:val="28"/>
        </w:rPr>
        <w:t xml:space="preserve">5 </w:t>
      </w:r>
      <w:proofErr w:type="spellStart"/>
      <w:r w:rsidRPr="00C27DC2">
        <w:rPr>
          <w:sz w:val="28"/>
          <w:szCs w:val="28"/>
        </w:rPr>
        <w:t>mSv</w:t>
      </w:r>
      <w:proofErr w:type="spellEnd"/>
      <w:r w:rsidRPr="00C27DC2">
        <w:rPr>
          <w:sz w:val="28"/>
          <w:szCs w:val="28"/>
        </w:rPr>
        <w:t xml:space="preserve"> gadā.</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2</w:t>
      </w:r>
      <w:r>
        <w:rPr>
          <w:sz w:val="28"/>
          <w:szCs w:val="28"/>
        </w:rPr>
        <w:t>6</w:t>
      </w:r>
      <w:r w:rsidRPr="00C96EA0">
        <w:rPr>
          <w:sz w:val="28"/>
          <w:szCs w:val="28"/>
        </w:rPr>
        <w:t xml:space="preserve">. Ja brīvprātīgā palīga novērtētā jonizējošā starojuma doza var pārsniegt 5 </w:t>
      </w:r>
      <w:proofErr w:type="spellStart"/>
      <w:r w:rsidRPr="00C96EA0">
        <w:rPr>
          <w:sz w:val="28"/>
          <w:szCs w:val="28"/>
        </w:rPr>
        <w:t>mSv</w:t>
      </w:r>
      <w:proofErr w:type="spellEnd"/>
      <w:r w:rsidRPr="00C96EA0">
        <w:rPr>
          <w:sz w:val="28"/>
          <w:szCs w:val="28"/>
        </w:rPr>
        <w:t xml:space="preserve"> gadā, brīvprātīgo palīgu pielīdzina darbiniekam, kurš veic darbības ar jonizējošā starojuma avotiem, un operators viņam nodrošina individuālo </w:t>
      </w:r>
      <w:proofErr w:type="spellStart"/>
      <w:r w:rsidRPr="00C96EA0">
        <w:rPr>
          <w:sz w:val="28"/>
          <w:szCs w:val="28"/>
        </w:rPr>
        <w:t>dozimetriju</w:t>
      </w:r>
      <w:proofErr w:type="spellEnd"/>
      <w:r w:rsidRPr="00C96EA0">
        <w:rPr>
          <w:sz w:val="28"/>
          <w:szCs w:val="28"/>
        </w:rPr>
        <w:t>.</w:t>
      </w:r>
    </w:p>
    <w:p w:rsidR="00D32506" w:rsidRPr="00C96EA0" w:rsidRDefault="00D32506" w:rsidP="004914EC">
      <w:pPr>
        <w:pStyle w:val="naisf"/>
        <w:spacing w:before="0" w:after="120"/>
        <w:ind w:firstLine="720"/>
        <w:rPr>
          <w:sz w:val="28"/>
          <w:szCs w:val="28"/>
        </w:rPr>
      </w:pPr>
    </w:p>
    <w:p w:rsidR="00D32506" w:rsidRPr="0036695A" w:rsidRDefault="00D32506" w:rsidP="004914EC">
      <w:pPr>
        <w:autoSpaceDE w:val="0"/>
        <w:autoSpaceDN w:val="0"/>
        <w:adjustRightInd w:val="0"/>
        <w:spacing w:after="120"/>
        <w:jc w:val="both"/>
        <w:rPr>
          <w:sz w:val="28"/>
          <w:szCs w:val="28"/>
        </w:rPr>
      </w:pPr>
      <w:r w:rsidRPr="007E68F8">
        <w:t xml:space="preserve">   </w:t>
      </w:r>
      <w:r>
        <w:tab/>
      </w:r>
      <w:r w:rsidRPr="0036695A">
        <w:rPr>
          <w:sz w:val="28"/>
          <w:szCs w:val="28"/>
        </w:rPr>
        <w:t>2</w:t>
      </w:r>
      <w:r>
        <w:rPr>
          <w:sz w:val="28"/>
          <w:szCs w:val="28"/>
        </w:rPr>
        <w:t>7</w:t>
      </w:r>
      <w:r w:rsidRPr="0036695A">
        <w:rPr>
          <w:sz w:val="28"/>
          <w:szCs w:val="28"/>
        </w:rPr>
        <w:t xml:space="preserve">. Studenti, rezidenti un nesertificētas ārstniecības personas, kuras apgūst atbilstošas mācību programmas, var veikt </w:t>
      </w:r>
      <w:proofErr w:type="spellStart"/>
      <w:r w:rsidRPr="0036695A">
        <w:rPr>
          <w:sz w:val="28"/>
          <w:szCs w:val="28"/>
        </w:rPr>
        <w:t>radioloģisko</w:t>
      </w:r>
      <w:proofErr w:type="spellEnd"/>
      <w:r w:rsidRPr="0036695A">
        <w:rPr>
          <w:sz w:val="28"/>
          <w:szCs w:val="28"/>
        </w:rPr>
        <w:t xml:space="preserve"> manipulāciju vai daļu no tās atbilstoši normatīvajos aktos par ārstniecības personu un studējošo, kuri apgūst pirmā vai otrā līmeņa profesionālās augstākās medicīniskās izglītības programmas, kompetenci ārstniecībā un šo personu teorētisko un praktisko zināšanu apjomu noteiktajam.</w:t>
      </w:r>
    </w:p>
    <w:p w:rsidR="00D32506" w:rsidRPr="00C96EA0" w:rsidRDefault="00D32506" w:rsidP="004914EC">
      <w:pPr>
        <w:pStyle w:val="naisf"/>
        <w:spacing w:before="0" w:after="120"/>
        <w:ind w:firstLine="720"/>
        <w:rPr>
          <w:sz w:val="28"/>
          <w:szCs w:val="28"/>
        </w:rPr>
      </w:pPr>
    </w:p>
    <w:p w:rsidR="00D32506" w:rsidRPr="001A1524" w:rsidRDefault="00D32506" w:rsidP="00B630BA">
      <w:pPr>
        <w:pStyle w:val="naisf"/>
        <w:spacing w:before="0" w:after="120"/>
        <w:ind w:firstLine="720"/>
        <w:rPr>
          <w:sz w:val="28"/>
          <w:szCs w:val="28"/>
        </w:rPr>
      </w:pPr>
      <w:r>
        <w:rPr>
          <w:sz w:val="28"/>
          <w:szCs w:val="28"/>
        </w:rPr>
        <w:t>28</w:t>
      </w:r>
      <w:r w:rsidRPr="00C96EA0">
        <w:rPr>
          <w:sz w:val="28"/>
          <w:szCs w:val="28"/>
        </w:rPr>
        <w:t xml:space="preserve">. </w:t>
      </w:r>
      <w:r>
        <w:rPr>
          <w:sz w:val="28"/>
          <w:szCs w:val="28"/>
        </w:rPr>
        <w:t>Praktizējošais ārsts</w:t>
      </w:r>
      <w:r w:rsidRPr="00C96EA0">
        <w:rPr>
          <w:sz w:val="28"/>
          <w:szCs w:val="28"/>
        </w:rPr>
        <w:t xml:space="preserve">, radiologa asistents un medicīnas fiziķis kontrolē pacienta medicīniskās apstarošanas izpildi un nodrošina attiecīgās </w:t>
      </w:r>
      <w:proofErr w:type="spellStart"/>
      <w:r w:rsidRPr="001A1524">
        <w:rPr>
          <w:sz w:val="28"/>
          <w:szCs w:val="28"/>
        </w:rPr>
        <w:t>radioloģiskās</w:t>
      </w:r>
      <w:proofErr w:type="spellEnd"/>
      <w:r w:rsidRPr="001A1524">
        <w:rPr>
          <w:sz w:val="28"/>
          <w:szCs w:val="28"/>
        </w:rPr>
        <w:t xml:space="preserve"> manipulācijas dokumentēšanu attiecīgajās medicīnisko dokumentu veidlapās atbilstoši normatīvajos aktos par medicīnisko dokumentu lietvedības kārtību noteiktajām prasībām.</w:t>
      </w:r>
    </w:p>
    <w:p w:rsidR="00D32506" w:rsidRDefault="00D32506" w:rsidP="00335F62">
      <w:pPr>
        <w:spacing w:after="120"/>
        <w:ind w:firstLine="720"/>
        <w:jc w:val="both"/>
        <w:rPr>
          <w:sz w:val="28"/>
          <w:szCs w:val="28"/>
        </w:rPr>
      </w:pPr>
    </w:p>
    <w:p w:rsidR="00D32506" w:rsidRPr="00013F98" w:rsidRDefault="00D32506" w:rsidP="00335F62">
      <w:pPr>
        <w:spacing w:after="120"/>
        <w:ind w:firstLine="720"/>
        <w:jc w:val="both"/>
        <w:rPr>
          <w:sz w:val="28"/>
          <w:szCs w:val="28"/>
        </w:rPr>
      </w:pPr>
      <w:r w:rsidRPr="00525F22">
        <w:rPr>
          <w:sz w:val="28"/>
          <w:szCs w:val="28"/>
        </w:rPr>
        <w:t>2</w:t>
      </w:r>
      <w:r>
        <w:rPr>
          <w:sz w:val="28"/>
          <w:szCs w:val="28"/>
        </w:rPr>
        <w:t>9</w:t>
      </w:r>
      <w:r w:rsidRPr="00525F22">
        <w:rPr>
          <w:sz w:val="28"/>
          <w:szCs w:val="28"/>
        </w:rPr>
        <w:t>.</w:t>
      </w:r>
      <w:r w:rsidRPr="00525F22">
        <w:rPr>
          <w:sz w:val="28"/>
          <w:szCs w:val="28"/>
          <w:vertAlign w:val="superscript"/>
        </w:rPr>
        <w:t xml:space="preserve"> </w:t>
      </w:r>
      <w:r w:rsidRPr="00525F22">
        <w:rPr>
          <w:sz w:val="28"/>
          <w:szCs w:val="28"/>
        </w:rPr>
        <w:t>Operators nodrošina, ka</w:t>
      </w:r>
      <w:r w:rsidRPr="0036695A">
        <w:rPr>
          <w:sz w:val="28"/>
          <w:szCs w:val="28"/>
        </w:rPr>
        <w:t xml:space="preserve"> individuālo aizsarglīdzekļu pārbaudi </w:t>
      </w:r>
      <w:r w:rsidRPr="00013F98">
        <w:rPr>
          <w:sz w:val="28"/>
          <w:szCs w:val="28"/>
        </w:rPr>
        <w:t xml:space="preserve">pēc svina ekvivalenta veic ražotāja noteiktajā termiņā, bet, ja nav noteikts, ne retāk kā reizi divos gados, laboratorija, kas akreditēta sabiedrības ar ierobežotu atbildību "Standartizācijas, akreditācijas un metroloģijas centrs" Latvijas Nacionālajā akreditācijas birojā (turpmāk – akreditācijas birojs) vai citas Eiropas Savienības dalībvalsts akreditācijas institūcijā atbilstoši standartā LVS EN ISO/IEC 17025 : 2005 "Testēšanas un kalibrēšanas laboratoriju kompetences vispārīgās prasības" noteiktajām prasībām.  </w:t>
      </w:r>
    </w:p>
    <w:p w:rsidR="00D32506" w:rsidRDefault="00D32506" w:rsidP="004914EC">
      <w:pPr>
        <w:pStyle w:val="naisc"/>
        <w:spacing w:before="0" w:after="120"/>
        <w:rPr>
          <w:b/>
          <w:bCs/>
          <w:sz w:val="28"/>
          <w:szCs w:val="28"/>
        </w:rPr>
      </w:pPr>
    </w:p>
    <w:p w:rsidR="00D32506" w:rsidRDefault="00D32506" w:rsidP="004914EC">
      <w:pPr>
        <w:pStyle w:val="naisc"/>
        <w:spacing w:before="0" w:after="120"/>
        <w:rPr>
          <w:b/>
          <w:bCs/>
          <w:sz w:val="28"/>
          <w:szCs w:val="28"/>
        </w:rPr>
      </w:pPr>
      <w:r w:rsidRPr="00C96EA0">
        <w:rPr>
          <w:b/>
          <w:bCs/>
          <w:sz w:val="28"/>
          <w:szCs w:val="28"/>
        </w:rPr>
        <w:t xml:space="preserve">4.2. Medicīniskā apstarošana </w:t>
      </w:r>
      <w:proofErr w:type="spellStart"/>
      <w:r w:rsidRPr="00C96EA0">
        <w:rPr>
          <w:b/>
          <w:bCs/>
          <w:sz w:val="28"/>
          <w:szCs w:val="28"/>
        </w:rPr>
        <w:t>radiodiagnostiskos</w:t>
      </w:r>
      <w:proofErr w:type="spellEnd"/>
      <w:r w:rsidRPr="00C96EA0">
        <w:rPr>
          <w:b/>
          <w:bCs/>
          <w:sz w:val="28"/>
          <w:szCs w:val="28"/>
        </w:rPr>
        <w:t xml:space="preserve"> nolūkos</w:t>
      </w:r>
    </w:p>
    <w:p w:rsidR="00D32506" w:rsidRPr="00C96EA0" w:rsidRDefault="00D32506" w:rsidP="004914EC">
      <w:pPr>
        <w:pStyle w:val="naisc"/>
        <w:spacing w:before="0" w:after="120"/>
        <w:rPr>
          <w:sz w:val="28"/>
          <w:szCs w:val="28"/>
        </w:rPr>
      </w:pPr>
    </w:p>
    <w:p w:rsidR="00D32506" w:rsidRPr="00C96EA0" w:rsidRDefault="00D32506" w:rsidP="004914EC">
      <w:pPr>
        <w:pStyle w:val="naisf"/>
        <w:spacing w:before="0" w:after="120"/>
        <w:ind w:firstLine="720"/>
        <w:rPr>
          <w:sz w:val="28"/>
          <w:szCs w:val="28"/>
        </w:rPr>
      </w:pPr>
      <w:r>
        <w:rPr>
          <w:sz w:val="28"/>
          <w:szCs w:val="28"/>
        </w:rPr>
        <w:t>30</w:t>
      </w:r>
      <w:r w:rsidRPr="00C96EA0">
        <w:rPr>
          <w:sz w:val="28"/>
          <w:szCs w:val="28"/>
        </w:rPr>
        <w:t xml:space="preserve">. </w:t>
      </w:r>
      <w:r>
        <w:rPr>
          <w:sz w:val="28"/>
          <w:szCs w:val="28"/>
        </w:rPr>
        <w:t xml:space="preserve">Praktizējošais ārsts </w:t>
      </w:r>
      <w:r w:rsidRPr="00C96EA0">
        <w:rPr>
          <w:sz w:val="28"/>
          <w:szCs w:val="28"/>
        </w:rPr>
        <w:t xml:space="preserve">ir atbildīgs, lai </w:t>
      </w:r>
      <w:proofErr w:type="spellStart"/>
      <w:r w:rsidRPr="00C96EA0">
        <w:rPr>
          <w:sz w:val="28"/>
          <w:szCs w:val="28"/>
        </w:rPr>
        <w:t>radiodiagnostiskajā</w:t>
      </w:r>
      <w:proofErr w:type="spellEnd"/>
      <w:r w:rsidRPr="00C96EA0">
        <w:rPr>
          <w:sz w:val="28"/>
          <w:szCs w:val="28"/>
        </w:rPr>
        <w:t xml:space="preserve"> </w:t>
      </w:r>
      <w:r>
        <w:rPr>
          <w:sz w:val="28"/>
          <w:szCs w:val="28"/>
        </w:rPr>
        <w:t>manipulācij</w:t>
      </w:r>
      <w:r w:rsidRPr="00C96EA0">
        <w:rPr>
          <w:sz w:val="28"/>
          <w:szCs w:val="28"/>
        </w:rPr>
        <w:t>ā:</w:t>
      </w:r>
    </w:p>
    <w:p w:rsidR="00D32506" w:rsidRPr="00C96EA0" w:rsidRDefault="00D32506" w:rsidP="004914EC">
      <w:pPr>
        <w:pStyle w:val="naisf"/>
        <w:spacing w:before="0" w:after="120"/>
        <w:ind w:firstLine="720"/>
        <w:rPr>
          <w:sz w:val="28"/>
          <w:szCs w:val="28"/>
        </w:rPr>
      </w:pPr>
      <w:r>
        <w:rPr>
          <w:sz w:val="28"/>
          <w:szCs w:val="28"/>
        </w:rPr>
        <w:t>30</w:t>
      </w:r>
      <w:r w:rsidRPr="00C96EA0">
        <w:rPr>
          <w:sz w:val="28"/>
          <w:szCs w:val="28"/>
        </w:rPr>
        <w:t>.1. pacients tiktu apstarots ar iespējami mazāku medicīniskās apstarošanas dozu, ņemot vērā ekonomiskos un sociālos faktorus un izvēloties tādus medicīniskās apstarošanas parametrus, kas nodrošina kvalitatīva attēla iegūšanu;</w:t>
      </w:r>
    </w:p>
    <w:p w:rsidR="00D32506" w:rsidRPr="00C96EA0" w:rsidRDefault="00D32506" w:rsidP="004914EC">
      <w:pPr>
        <w:pStyle w:val="naisf"/>
        <w:spacing w:before="0" w:after="120"/>
        <w:ind w:firstLine="720"/>
        <w:rPr>
          <w:sz w:val="28"/>
          <w:szCs w:val="28"/>
        </w:rPr>
      </w:pPr>
      <w:r>
        <w:rPr>
          <w:sz w:val="28"/>
          <w:szCs w:val="28"/>
        </w:rPr>
        <w:t>30</w:t>
      </w:r>
      <w:r w:rsidRPr="00C96EA0">
        <w:rPr>
          <w:sz w:val="28"/>
          <w:szCs w:val="28"/>
        </w:rPr>
        <w:t>.2. tiktu ņemti vērā att</w:t>
      </w:r>
      <w:r>
        <w:rPr>
          <w:sz w:val="28"/>
          <w:szCs w:val="28"/>
        </w:rPr>
        <w:t xml:space="preserve">iecīgās </w:t>
      </w:r>
      <w:proofErr w:type="spellStart"/>
      <w:r>
        <w:rPr>
          <w:sz w:val="28"/>
          <w:szCs w:val="28"/>
        </w:rPr>
        <w:t>radioloģiskās</w:t>
      </w:r>
      <w:proofErr w:type="spellEnd"/>
      <w:r>
        <w:rPr>
          <w:sz w:val="28"/>
          <w:szCs w:val="28"/>
        </w:rPr>
        <w:t xml:space="preserve"> ierīces</w:t>
      </w:r>
      <w:r w:rsidRPr="00C96EA0">
        <w:rPr>
          <w:sz w:val="28"/>
          <w:szCs w:val="28"/>
        </w:rPr>
        <w:t xml:space="preserve"> tehniskie parametri;</w:t>
      </w:r>
    </w:p>
    <w:p w:rsidR="00D32506" w:rsidRDefault="00D32506" w:rsidP="004914EC">
      <w:pPr>
        <w:pStyle w:val="naisf"/>
        <w:spacing w:before="0" w:after="120"/>
        <w:ind w:firstLine="720"/>
        <w:rPr>
          <w:sz w:val="28"/>
          <w:szCs w:val="28"/>
        </w:rPr>
      </w:pPr>
      <w:r>
        <w:rPr>
          <w:sz w:val="28"/>
          <w:szCs w:val="28"/>
        </w:rPr>
        <w:t>30</w:t>
      </w:r>
      <w:r w:rsidRPr="00C96EA0">
        <w:rPr>
          <w:sz w:val="28"/>
          <w:szCs w:val="28"/>
        </w:rPr>
        <w:t xml:space="preserve">.3. izvairās no papildu medicīniskās apstarošanas, maksimāli izmantojot iepriekšējā medicīniskajā apstarošanā gūto </w:t>
      </w:r>
      <w:proofErr w:type="spellStart"/>
      <w:r w:rsidRPr="00C96EA0">
        <w:rPr>
          <w:sz w:val="28"/>
          <w:szCs w:val="28"/>
        </w:rPr>
        <w:t>radiodiagnostisko</w:t>
      </w:r>
      <w:proofErr w:type="spellEnd"/>
      <w:r w:rsidRPr="00C96EA0">
        <w:rPr>
          <w:sz w:val="28"/>
          <w:szCs w:val="28"/>
        </w:rPr>
        <w:t xml:space="preserve"> informāciju.</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 xml:space="preserve">. Lai samazinātu pacienta dozu un vienlaikus nodrošinātu nepieciešamo </w:t>
      </w:r>
      <w:proofErr w:type="spellStart"/>
      <w:r w:rsidRPr="00C96EA0">
        <w:rPr>
          <w:sz w:val="28"/>
          <w:szCs w:val="28"/>
        </w:rPr>
        <w:t>radiodiagnostisko</w:t>
      </w:r>
      <w:proofErr w:type="spellEnd"/>
      <w:r w:rsidRPr="00C96EA0">
        <w:rPr>
          <w:sz w:val="28"/>
          <w:szCs w:val="28"/>
        </w:rPr>
        <w:t xml:space="preserve"> informāciju, plānojot un veicot </w:t>
      </w:r>
      <w:proofErr w:type="spellStart"/>
      <w:r w:rsidRPr="00C96EA0">
        <w:rPr>
          <w:sz w:val="28"/>
          <w:szCs w:val="28"/>
        </w:rPr>
        <w:t>radiodiagnostisko</w:t>
      </w:r>
      <w:proofErr w:type="spellEnd"/>
      <w:r w:rsidRPr="00C96EA0">
        <w:rPr>
          <w:sz w:val="28"/>
          <w:szCs w:val="28"/>
        </w:rPr>
        <w:t xml:space="preserve"> </w:t>
      </w:r>
      <w:r>
        <w:rPr>
          <w:sz w:val="28"/>
          <w:szCs w:val="28"/>
        </w:rPr>
        <w:t>manipulācij</w:t>
      </w:r>
      <w:r w:rsidRPr="00C96EA0">
        <w:rPr>
          <w:sz w:val="28"/>
          <w:szCs w:val="28"/>
        </w:rPr>
        <w:t>u, ņem vērā šādus medicīniskās apstarošanas parametrus:</w:t>
      </w: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.1. izmeklējamā lauka lielums;</w:t>
      </w:r>
    </w:p>
    <w:p w:rsidR="00D32506" w:rsidRPr="00C96EA0" w:rsidRDefault="00D32506" w:rsidP="004914EC">
      <w:pPr>
        <w:pStyle w:val="naisf"/>
        <w:spacing w:before="0" w:after="120"/>
        <w:ind w:firstLine="720"/>
        <w:rPr>
          <w:sz w:val="28"/>
          <w:szCs w:val="28"/>
        </w:rPr>
      </w:pPr>
      <w:r w:rsidRPr="008A4D81">
        <w:rPr>
          <w:sz w:val="28"/>
          <w:szCs w:val="28"/>
        </w:rPr>
        <w:t>3</w:t>
      </w:r>
      <w:r>
        <w:rPr>
          <w:sz w:val="28"/>
          <w:szCs w:val="28"/>
        </w:rPr>
        <w:t>1</w:t>
      </w:r>
      <w:r w:rsidRPr="008A4D81">
        <w:rPr>
          <w:sz w:val="28"/>
          <w:szCs w:val="28"/>
        </w:rPr>
        <w:t>.2. digitālo</w:t>
      </w:r>
      <w:r w:rsidRPr="003E6B99">
        <w:rPr>
          <w:sz w:val="28"/>
          <w:szCs w:val="28"/>
        </w:rPr>
        <w:t xml:space="preserve"> attēlu skaits un uzņēmumu lielums un skaits</w:t>
      </w:r>
      <w:r w:rsidRPr="00C96EA0">
        <w:rPr>
          <w:sz w:val="28"/>
          <w:szCs w:val="28"/>
        </w:rPr>
        <w:t xml:space="preserve"> izmeklējuma laikā vai griezumu skaits datortomogrāfijā;</w:t>
      </w:r>
    </w:p>
    <w:p w:rsidR="00D32506" w:rsidRDefault="00D32506" w:rsidP="004914EC">
      <w:pPr>
        <w:pStyle w:val="naisf"/>
        <w:spacing w:before="0" w:after="120"/>
        <w:ind w:firstLine="720"/>
        <w:rPr>
          <w:sz w:val="28"/>
          <w:szCs w:val="28"/>
        </w:rPr>
      </w:pPr>
      <w:r>
        <w:rPr>
          <w:sz w:val="28"/>
          <w:szCs w:val="28"/>
        </w:rPr>
        <w:t>31</w:t>
      </w:r>
      <w:r w:rsidRPr="00BF2722">
        <w:rPr>
          <w:sz w:val="28"/>
          <w:szCs w:val="28"/>
        </w:rPr>
        <w:t>.3. attēla uztvērēja veids, tā jūtīgums un izšķirtspējas;</w:t>
      </w:r>
      <w:r>
        <w:rPr>
          <w:sz w:val="28"/>
          <w:szCs w:val="28"/>
        </w:rPr>
        <w:t xml:space="preserve"> </w:t>
      </w:r>
    </w:p>
    <w:p w:rsidR="00D32506" w:rsidRPr="000E6E37" w:rsidRDefault="00D32506" w:rsidP="004914EC">
      <w:pPr>
        <w:pStyle w:val="naisf"/>
        <w:spacing w:before="0" w:after="120"/>
        <w:ind w:firstLine="720"/>
        <w:rPr>
          <w:sz w:val="28"/>
          <w:szCs w:val="28"/>
        </w:rPr>
      </w:pPr>
      <w:r>
        <w:rPr>
          <w:sz w:val="28"/>
          <w:szCs w:val="28"/>
        </w:rPr>
        <w:t>31</w:t>
      </w:r>
      <w:r w:rsidRPr="00C96EA0">
        <w:rPr>
          <w:sz w:val="28"/>
          <w:szCs w:val="28"/>
        </w:rPr>
        <w:t xml:space="preserve">.4. </w:t>
      </w:r>
      <w:r w:rsidRPr="000E6E37">
        <w:rPr>
          <w:sz w:val="28"/>
          <w:szCs w:val="28"/>
        </w:rPr>
        <w:t xml:space="preserve">izkliedētā jonizējošā starojuma </w:t>
      </w:r>
      <w:r w:rsidRPr="007636A6">
        <w:rPr>
          <w:sz w:val="28"/>
          <w:szCs w:val="28"/>
        </w:rPr>
        <w:t>uztveršanas režģa esamība;</w:t>
      </w:r>
    </w:p>
    <w:p w:rsidR="00D32506" w:rsidRPr="00C96EA0" w:rsidRDefault="00D32506" w:rsidP="004914EC">
      <w:pPr>
        <w:pStyle w:val="naisf"/>
        <w:spacing w:before="0" w:after="120"/>
        <w:ind w:firstLine="720"/>
        <w:rPr>
          <w:sz w:val="28"/>
          <w:szCs w:val="28"/>
        </w:rPr>
      </w:pPr>
      <w:r>
        <w:rPr>
          <w:sz w:val="28"/>
          <w:szCs w:val="28"/>
        </w:rPr>
        <w:t>31</w:t>
      </w:r>
      <w:r w:rsidRPr="000E6E37">
        <w:rPr>
          <w:sz w:val="28"/>
          <w:szCs w:val="28"/>
        </w:rPr>
        <w:t xml:space="preserve">.5. primārā staru </w:t>
      </w:r>
      <w:r w:rsidRPr="002B00B8">
        <w:rPr>
          <w:sz w:val="28"/>
          <w:szCs w:val="28"/>
        </w:rPr>
        <w:t xml:space="preserve">kūļa </w:t>
      </w:r>
      <w:proofErr w:type="spellStart"/>
      <w:r w:rsidRPr="002B00B8">
        <w:rPr>
          <w:sz w:val="28"/>
          <w:szCs w:val="28"/>
        </w:rPr>
        <w:t>kolimācija</w:t>
      </w:r>
      <w:proofErr w:type="spellEnd"/>
      <w:r w:rsidRPr="002B00B8">
        <w:rPr>
          <w:sz w:val="28"/>
          <w:szCs w:val="28"/>
        </w:rPr>
        <w:t>;</w:t>
      </w: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.6. attēla uzlabošanas tehnika dinamiskajā attēlošanā, tai skaitā attēlu skaits sekundē;</w:t>
      </w: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.7. attīstītāja temperatūra, attēla rekonstrukcijas algoritms un citi attēla apstrādāšanas faktori;</w:t>
      </w:r>
    </w:p>
    <w:p w:rsidR="00D32506" w:rsidRPr="00C96EA0" w:rsidRDefault="00D32506" w:rsidP="004914EC">
      <w:pPr>
        <w:pStyle w:val="naisf"/>
        <w:spacing w:before="0" w:after="120"/>
        <w:ind w:firstLine="720"/>
        <w:rPr>
          <w:sz w:val="28"/>
          <w:szCs w:val="28"/>
        </w:rPr>
      </w:pPr>
      <w:r>
        <w:rPr>
          <w:sz w:val="28"/>
          <w:szCs w:val="28"/>
        </w:rPr>
        <w:t>31</w:t>
      </w:r>
      <w:r w:rsidRPr="00C96EA0">
        <w:rPr>
          <w:sz w:val="28"/>
          <w:szCs w:val="28"/>
        </w:rPr>
        <w:t>.8. </w:t>
      </w:r>
      <w:proofErr w:type="spellStart"/>
      <w:r w:rsidRPr="00C96EA0">
        <w:rPr>
          <w:sz w:val="28"/>
          <w:szCs w:val="28"/>
        </w:rPr>
        <w:t>rentgenspuldzei</w:t>
      </w:r>
      <w:proofErr w:type="spellEnd"/>
      <w:r w:rsidRPr="00C96EA0">
        <w:rPr>
          <w:sz w:val="28"/>
          <w:szCs w:val="28"/>
        </w:rPr>
        <w:t xml:space="preserve"> pievadītais augstspriegums, strāvas stiprums, izmeklēšanas laiks un citi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tehniskie parametri.</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autoSpaceDE w:val="0"/>
        <w:autoSpaceDN w:val="0"/>
        <w:adjustRightInd w:val="0"/>
        <w:spacing w:after="120"/>
        <w:jc w:val="both"/>
        <w:rPr>
          <w:sz w:val="28"/>
          <w:szCs w:val="28"/>
        </w:rPr>
      </w:pPr>
      <w:r w:rsidRPr="00ED52E4">
        <w:t xml:space="preserve">   </w:t>
      </w:r>
      <w:r>
        <w:tab/>
      </w:r>
      <w:r w:rsidRPr="00C96EA0">
        <w:rPr>
          <w:sz w:val="28"/>
          <w:szCs w:val="28"/>
        </w:rPr>
        <w:t>3</w:t>
      </w:r>
      <w:r>
        <w:rPr>
          <w:sz w:val="28"/>
          <w:szCs w:val="28"/>
        </w:rPr>
        <w:t>2</w:t>
      </w:r>
      <w:r w:rsidRPr="00C96EA0">
        <w:rPr>
          <w:sz w:val="28"/>
          <w:szCs w:val="28"/>
        </w:rPr>
        <w:t xml:space="preserve">. Mobilo </w:t>
      </w:r>
      <w:proofErr w:type="spellStart"/>
      <w:r w:rsidRPr="00C96EA0">
        <w:rPr>
          <w:sz w:val="28"/>
          <w:szCs w:val="28"/>
        </w:rPr>
        <w:t>radioloģisko</w:t>
      </w:r>
      <w:proofErr w:type="spellEnd"/>
      <w:r w:rsidRPr="00C96EA0">
        <w:rPr>
          <w:sz w:val="28"/>
          <w:szCs w:val="28"/>
        </w:rPr>
        <w:t xml:space="preserve"> </w:t>
      </w:r>
      <w:r>
        <w:rPr>
          <w:sz w:val="28"/>
          <w:szCs w:val="28"/>
        </w:rPr>
        <w:t xml:space="preserve">ierīci </w:t>
      </w:r>
      <w:r w:rsidRPr="007636A6">
        <w:rPr>
          <w:sz w:val="28"/>
          <w:szCs w:val="28"/>
        </w:rPr>
        <w:t xml:space="preserve">ārpus </w:t>
      </w:r>
      <w:proofErr w:type="spellStart"/>
      <w:r w:rsidRPr="007636A6">
        <w:rPr>
          <w:sz w:val="28"/>
          <w:szCs w:val="28"/>
        </w:rPr>
        <w:t>radiodiagnostiskā</w:t>
      </w:r>
      <w:proofErr w:type="spellEnd"/>
      <w:r w:rsidRPr="007636A6">
        <w:rPr>
          <w:sz w:val="28"/>
          <w:szCs w:val="28"/>
        </w:rPr>
        <w:t xml:space="preserve"> kabineta </w:t>
      </w:r>
      <w:proofErr w:type="spellStart"/>
      <w:r w:rsidRPr="007636A6">
        <w:rPr>
          <w:sz w:val="28"/>
          <w:szCs w:val="28"/>
        </w:rPr>
        <w:t>radiodiagnostiskajā</w:t>
      </w:r>
      <w:proofErr w:type="spellEnd"/>
      <w:r w:rsidRPr="007636A6">
        <w:rPr>
          <w:sz w:val="28"/>
          <w:szCs w:val="28"/>
        </w:rPr>
        <w:t xml:space="preserve"> </w:t>
      </w:r>
      <w:r>
        <w:rPr>
          <w:sz w:val="28"/>
          <w:szCs w:val="28"/>
        </w:rPr>
        <w:t>manipulācij</w:t>
      </w:r>
      <w:r w:rsidRPr="007636A6">
        <w:rPr>
          <w:sz w:val="28"/>
          <w:szCs w:val="28"/>
        </w:rPr>
        <w:t>ā lieto tikai tad, ja medicīnisku</w:t>
      </w:r>
      <w:r w:rsidRPr="00C96EA0">
        <w:rPr>
          <w:sz w:val="28"/>
          <w:szCs w:val="28"/>
        </w:rPr>
        <w:t xml:space="preserve"> kontrindikāciju dēļ pacientu nav iespējams pārvietot uz </w:t>
      </w:r>
      <w:proofErr w:type="spellStart"/>
      <w:r w:rsidRPr="00C96EA0">
        <w:rPr>
          <w:sz w:val="28"/>
          <w:szCs w:val="28"/>
        </w:rPr>
        <w:t>radiodiagnostisko</w:t>
      </w:r>
      <w:proofErr w:type="spellEnd"/>
      <w:r w:rsidRPr="00C96EA0">
        <w:rPr>
          <w:sz w:val="28"/>
          <w:szCs w:val="28"/>
        </w:rPr>
        <w:t xml:space="preserve"> kabinetu.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c"/>
        <w:spacing w:before="0" w:after="120"/>
        <w:rPr>
          <w:sz w:val="28"/>
          <w:szCs w:val="28"/>
        </w:rPr>
      </w:pPr>
      <w:r w:rsidRPr="00C96EA0">
        <w:rPr>
          <w:b/>
          <w:bCs/>
          <w:sz w:val="28"/>
          <w:szCs w:val="28"/>
        </w:rPr>
        <w:t xml:space="preserve">4.3. Medicīniskā apstarošana </w:t>
      </w:r>
      <w:proofErr w:type="spellStart"/>
      <w:r w:rsidRPr="00C96EA0">
        <w:rPr>
          <w:b/>
          <w:sz w:val="28"/>
          <w:szCs w:val="28"/>
        </w:rPr>
        <w:t>kodolmedicīnas</w:t>
      </w:r>
      <w:proofErr w:type="spellEnd"/>
      <w:r w:rsidRPr="00C96EA0">
        <w:rPr>
          <w:b/>
          <w:sz w:val="28"/>
          <w:szCs w:val="28"/>
        </w:rPr>
        <w:t xml:space="preserve"> diagnostiskajās </w:t>
      </w:r>
      <w:r>
        <w:rPr>
          <w:b/>
          <w:sz w:val="28"/>
          <w:szCs w:val="28"/>
        </w:rPr>
        <w:t>manipulācij</w:t>
      </w:r>
      <w:r w:rsidRPr="00C96EA0">
        <w:rPr>
          <w:b/>
          <w:sz w:val="28"/>
          <w:szCs w:val="28"/>
        </w:rPr>
        <w:t>ās un</w:t>
      </w:r>
      <w:r w:rsidRPr="00C96EA0">
        <w:rPr>
          <w:b/>
          <w:bCs/>
          <w:sz w:val="28"/>
          <w:szCs w:val="28"/>
        </w:rPr>
        <w:t xml:space="preserve"> </w:t>
      </w:r>
      <w:proofErr w:type="spellStart"/>
      <w:r w:rsidRPr="00C96EA0">
        <w:rPr>
          <w:b/>
          <w:bCs/>
          <w:sz w:val="28"/>
          <w:szCs w:val="28"/>
        </w:rPr>
        <w:t>radioterapeitiskos</w:t>
      </w:r>
      <w:proofErr w:type="spellEnd"/>
      <w:r w:rsidRPr="00C96EA0">
        <w:rPr>
          <w:b/>
          <w:bCs/>
          <w:sz w:val="28"/>
          <w:szCs w:val="28"/>
        </w:rPr>
        <w:t xml:space="preserve"> nolūkos</w:t>
      </w:r>
    </w:p>
    <w:p w:rsidR="00D32506" w:rsidRDefault="00D32506" w:rsidP="00DB57F8">
      <w:pPr>
        <w:pStyle w:val="naisf"/>
        <w:spacing w:before="0" w:after="120"/>
        <w:rPr>
          <w:sz w:val="28"/>
          <w:szCs w:val="28"/>
        </w:rPr>
      </w:pPr>
      <w:r w:rsidRPr="00C96EA0">
        <w:rPr>
          <w:sz w:val="28"/>
          <w:szCs w:val="28"/>
        </w:rPr>
        <w:t> </w:t>
      </w:r>
    </w:p>
    <w:p w:rsidR="00D32506" w:rsidRDefault="00D32506" w:rsidP="004914EC">
      <w:pPr>
        <w:pStyle w:val="naisf"/>
        <w:spacing w:before="0" w:after="120"/>
        <w:ind w:firstLine="720"/>
        <w:rPr>
          <w:sz w:val="28"/>
          <w:szCs w:val="28"/>
        </w:rPr>
      </w:pPr>
      <w:r w:rsidRPr="000E1A3D">
        <w:rPr>
          <w:sz w:val="28"/>
          <w:szCs w:val="28"/>
        </w:rPr>
        <w:lastRenderedPageBreak/>
        <w:t>3</w:t>
      </w:r>
      <w:r>
        <w:rPr>
          <w:sz w:val="28"/>
          <w:szCs w:val="28"/>
        </w:rPr>
        <w:t>3</w:t>
      </w:r>
      <w:r w:rsidRPr="000E1A3D">
        <w:rPr>
          <w:sz w:val="28"/>
          <w:szCs w:val="28"/>
        </w:rPr>
        <w:t xml:space="preserve">. Radiologs </w:t>
      </w:r>
      <w:proofErr w:type="spellStart"/>
      <w:r w:rsidRPr="000E1A3D">
        <w:rPr>
          <w:sz w:val="28"/>
          <w:szCs w:val="28"/>
        </w:rPr>
        <w:t>diagnosts</w:t>
      </w:r>
      <w:proofErr w:type="spellEnd"/>
      <w:r w:rsidRPr="000E1A3D">
        <w:rPr>
          <w:sz w:val="28"/>
          <w:szCs w:val="28"/>
        </w:rPr>
        <w:t xml:space="preserve"> </w:t>
      </w:r>
      <w:proofErr w:type="spellStart"/>
      <w:r w:rsidRPr="000E1A3D">
        <w:rPr>
          <w:sz w:val="28"/>
          <w:szCs w:val="28"/>
        </w:rPr>
        <w:t>kodolmedicīnas</w:t>
      </w:r>
      <w:proofErr w:type="spellEnd"/>
      <w:r w:rsidRPr="000E1A3D">
        <w:rPr>
          <w:sz w:val="28"/>
          <w:szCs w:val="28"/>
        </w:rPr>
        <w:t xml:space="preserve"> diagnostiskajā </w:t>
      </w:r>
      <w:r>
        <w:rPr>
          <w:sz w:val="28"/>
          <w:szCs w:val="28"/>
        </w:rPr>
        <w:t>manipulācij</w:t>
      </w:r>
      <w:r w:rsidRPr="000E1A3D">
        <w:rPr>
          <w:sz w:val="28"/>
          <w:szCs w:val="28"/>
        </w:rPr>
        <w:t>ā:</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 xml:space="preserve">.1. izvēlas radionuklīdu ar </w:t>
      </w:r>
      <w:r>
        <w:rPr>
          <w:sz w:val="28"/>
          <w:szCs w:val="28"/>
        </w:rPr>
        <w:t xml:space="preserve">pēc iespējas īsāku </w:t>
      </w:r>
      <w:r w:rsidRPr="00C96EA0">
        <w:rPr>
          <w:sz w:val="28"/>
          <w:szCs w:val="28"/>
        </w:rPr>
        <w:t>pussabrukšanas periodu;</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.2. izvēlas tādu ievadāmās devas kopējo radioaktivitāti un attēla iegūšanas algoritmu, lai to kombinācija nodrošinātu minimālu pacienta dozu un kvalitatīvu attēlu;</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 xml:space="preserve">.3. ņem vērā kopējās radioaktivitātes diagnostikas </w:t>
      </w:r>
      <w:proofErr w:type="spellStart"/>
      <w:r w:rsidRPr="00C96EA0">
        <w:rPr>
          <w:sz w:val="28"/>
          <w:szCs w:val="28"/>
        </w:rPr>
        <w:t>standartlīmeņus</w:t>
      </w:r>
      <w:proofErr w:type="spellEnd"/>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.4. iev</w:t>
      </w:r>
      <w:r>
        <w:rPr>
          <w:sz w:val="28"/>
          <w:szCs w:val="28"/>
        </w:rPr>
        <w:t>ieš nepieciešamās</w:t>
      </w:r>
      <w:r w:rsidRPr="00C96EA0">
        <w:rPr>
          <w:sz w:val="28"/>
          <w:szCs w:val="28"/>
        </w:rPr>
        <w:t xml:space="preserve"> </w:t>
      </w:r>
      <w:r>
        <w:rPr>
          <w:sz w:val="28"/>
          <w:szCs w:val="28"/>
        </w:rPr>
        <w:t>papildus</w:t>
      </w:r>
      <w:r w:rsidRPr="00C96EA0">
        <w:rPr>
          <w:sz w:val="28"/>
          <w:szCs w:val="28"/>
        </w:rPr>
        <w:t xml:space="preserve"> prasības pacientiem ar orgānu vai orgānu sistēmu funkciju traucējumiem;</w:t>
      </w:r>
    </w:p>
    <w:p w:rsidR="00D32506" w:rsidRPr="00C406E3" w:rsidRDefault="00D32506" w:rsidP="004914EC">
      <w:pPr>
        <w:pStyle w:val="naisf"/>
        <w:spacing w:before="0" w:after="120"/>
        <w:ind w:firstLine="720"/>
        <w:rPr>
          <w:sz w:val="28"/>
          <w:szCs w:val="28"/>
        </w:rPr>
      </w:pPr>
      <w:r w:rsidRPr="00C96EA0">
        <w:rPr>
          <w:sz w:val="28"/>
          <w:szCs w:val="28"/>
        </w:rPr>
        <w:t>3</w:t>
      </w:r>
      <w:r>
        <w:rPr>
          <w:sz w:val="28"/>
          <w:szCs w:val="28"/>
        </w:rPr>
        <w:t>3</w:t>
      </w:r>
      <w:r w:rsidRPr="00C96EA0">
        <w:rPr>
          <w:sz w:val="28"/>
          <w:szCs w:val="28"/>
        </w:rPr>
        <w:t>.5. izmanto me</w:t>
      </w:r>
      <w:r>
        <w:rPr>
          <w:sz w:val="28"/>
          <w:szCs w:val="28"/>
        </w:rPr>
        <w:t xml:space="preserve">todes, kas paātrina </w:t>
      </w:r>
      <w:proofErr w:type="spellStart"/>
      <w:r w:rsidRPr="00C406E3">
        <w:rPr>
          <w:sz w:val="28"/>
          <w:szCs w:val="28"/>
        </w:rPr>
        <w:t>radiofarmaceitiskā</w:t>
      </w:r>
      <w:proofErr w:type="spellEnd"/>
      <w:r w:rsidRPr="00C406E3">
        <w:rPr>
          <w:sz w:val="28"/>
          <w:szCs w:val="28"/>
        </w:rPr>
        <w:t xml:space="preserve"> preparāta izvadīšanu;</w:t>
      </w:r>
    </w:p>
    <w:p w:rsidR="00D32506" w:rsidRPr="00C406E3" w:rsidRDefault="00D32506" w:rsidP="004914EC">
      <w:pPr>
        <w:pStyle w:val="naisf"/>
        <w:spacing w:before="0" w:after="120"/>
        <w:ind w:firstLine="720"/>
        <w:rPr>
          <w:sz w:val="28"/>
          <w:szCs w:val="28"/>
        </w:rPr>
      </w:pPr>
      <w:r w:rsidRPr="00C406E3">
        <w:rPr>
          <w:sz w:val="28"/>
          <w:szCs w:val="28"/>
        </w:rPr>
        <w:t>3</w:t>
      </w:r>
      <w:r>
        <w:rPr>
          <w:sz w:val="28"/>
          <w:szCs w:val="28"/>
        </w:rPr>
        <w:t>3</w:t>
      </w:r>
      <w:r w:rsidRPr="00C406E3">
        <w:rPr>
          <w:sz w:val="28"/>
          <w:szCs w:val="28"/>
        </w:rPr>
        <w:t xml:space="preserve">.6. ja </w:t>
      </w:r>
      <w:proofErr w:type="spellStart"/>
      <w:r w:rsidRPr="00C406E3">
        <w:rPr>
          <w:sz w:val="28"/>
          <w:szCs w:val="28"/>
        </w:rPr>
        <w:t>kodolmedicīnas</w:t>
      </w:r>
      <w:proofErr w:type="spellEnd"/>
      <w:r w:rsidRPr="00C406E3">
        <w:rPr>
          <w:sz w:val="28"/>
          <w:szCs w:val="28"/>
        </w:rPr>
        <w:t xml:space="preserve"> diagnostiskā </w:t>
      </w:r>
      <w:r>
        <w:rPr>
          <w:sz w:val="28"/>
          <w:szCs w:val="28"/>
        </w:rPr>
        <w:t>manipulācij</w:t>
      </w:r>
      <w:r w:rsidRPr="00C406E3">
        <w:rPr>
          <w:sz w:val="28"/>
          <w:szCs w:val="28"/>
        </w:rPr>
        <w:t xml:space="preserve">a nepieciešama bērnam, veic pacientam ievadāmās devas kopējās radioaktivitātes korekciju, ņemot vērā bērna fizikālos parametrus, un izvēlas attiecīgu lielumu starp minimālo </w:t>
      </w:r>
      <w:proofErr w:type="spellStart"/>
      <w:r w:rsidRPr="00C406E3">
        <w:rPr>
          <w:sz w:val="28"/>
          <w:szCs w:val="28"/>
        </w:rPr>
        <w:t>radiofarmaceitiskā</w:t>
      </w:r>
      <w:proofErr w:type="spellEnd"/>
      <w:r w:rsidRPr="00C406E3">
        <w:rPr>
          <w:sz w:val="28"/>
          <w:szCs w:val="28"/>
        </w:rPr>
        <w:t xml:space="preserve"> preparāta devu bērnam (1.pielikuma 7. un 8.punkts) un maksimālo devu pieaugušajam (1.pielikuma 6.punkts);</w:t>
      </w:r>
    </w:p>
    <w:p w:rsidR="00D32506" w:rsidRPr="00C406E3" w:rsidRDefault="00D32506" w:rsidP="004914EC">
      <w:pPr>
        <w:pStyle w:val="naisf"/>
        <w:spacing w:before="0" w:after="120"/>
        <w:ind w:firstLine="720"/>
        <w:rPr>
          <w:sz w:val="28"/>
          <w:szCs w:val="28"/>
        </w:rPr>
      </w:pPr>
      <w:r w:rsidRPr="00C406E3">
        <w:rPr>
          <w:sz w:val="28"/>
          <w:szCs w:val="28"/>
        </w:rPr>
        <w:t>3</w:t>
      </w:r>
      <w:r>
        <w:rPr>
          <w:sz w:val="28"/>
          <w:szCs w:val="28"/>
        </w:rPr>
        <w:t>3</w:t>
      </w:r>
      <w:r w:rsidRPr="00C406E3">
        <w:rPr>
          <w:sz w:val="28"/>
          <w:szCs w:val="28"/>
        </w:rPr>
        <w:t xml:space="preserve">.7. atbild, lai radioaktīvo farmaceitisko preparātu sagatavo, pacientam ievadāmās devas kopējo radioaktivitāti mēra un tās lielumu protokolē tieši pirms </w:t>
      </w:r>
      <w:proofErr w:type="spellStart"/>
      <w:r w:rsidRPr="00C406E3">
        <w:rPr>
          <w:sz w:val="28"/>
          <w:szCs w:val="28"/>
        </w:rPr>
        <w:t>radioloģiskās</w:t>
      </w:r>
      <w:proofErr w:type="spellEnd"/>
      <w:r w:rsidRPr="00C406E3">
        <w:rPr>
          <w:sz w:val="28"/>
          <w:szCs w:val="28"/>
        </w:rPr>
        <w:t xml:space="preserve"> </w:t>
      </w:r>
      <w:r>
        <w:rPr>
          <w:sz w:val="28"/>
          <w:szCs w:val="28"/>
        </w:rPr>
        <w:t>manipulācij</w:t>
      </w:r>
      <w:r w:rsidRPr="00C406E3">
        <w:rPr>
          <w:sz w:val="28"/>
          <w:szCs w:val="28"/>
        </w:rPr>
        <w:t>as izpildes;</w:t>
      </w:r>
    </w:p>
    <w:p w:rsidR="00D32506" w:rsidRPr="00C406E3" w:rsidRDefault="00D32506" w:rsidP="004914EC">
      <w:pPr>
        <w:pStyle w:val="naisf"/>
        <w:spacing w:before="0" w:after="120"/>
        <w:ind w:firstLine="720"/>
        <w:rPr>
          <w:sz w:val="28"/>
          <w:szCs w:val="28"/>
        </w:rPr>
      </w:pPr>
      <w:r w:rsidRPr="00C406E3">
        <w:rPr>
          <w:sz w:val="28"/>
          <w:szCs w:val="28"/>
        </w:rPr>
        <w:t>3</w:t>
      </w:r>
      <w:r>
        <w:rPr>
          <w:sz w:val="28"/>
          <w:szCs w:val="28"/>
        </w:rPr>
        <w:t>3</w:t>
      </w:r>
      <w:r w:rsidRPr="00C406E3">
        <w:rPr>
          <w:sz w:val="28"/>
          <w:szCs w:val="28"/>
        </w:rPr>
        <w:t xml:space="preserve">.8. izvieto pacientus, kuriem ievadīts </w:t>
      </w:r>
      <w:proofErr w:type="spellStart"/>
      <w:r w:rsidRPr="00C406E3">
        <w:rPr>
          <w:sz w:val="28"/>
          <w:szCs w:val="28"/>
        </w:rPr>
        <w:t>radiofarmaceitiskais</w:t>
      </w:r>
      <w:proofErr w:type="spellEnd"/>
      <w:r w:rsidRPr="00C406E3">
        <w:rPr>
          <w:b/>
          <w:sz w:val="28"/>
          <w:szCs w:val="28"/>
        </w:rPr>
        <w:t xml:space="preserve"> </w:t>
      </w:r>
      <w:r w:rsidRPr="00C406E3">
        <w:rPr>
          <w:sz w:val="28"/>
          <w:szCs w:val="28"/>
        </w:rPr>
        <w:t>preparāts, speciāli aprīkotās telpās.</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4</w:t>
      </w:r>
      <w:r w:rsidRPr="00C96EA0">
        <w:rPr>
          <w:sz w:val="28"/>
          <w:szCs w:val="28"/>
        </w:rPr>
        <w:t>. </w:t>
      </w:r>
      <w:r>
        <w:rPr>
          <w:sz w:val="28"/>
          <w:szCs w:val="28"/>
        </w:rPr>
        <w:t>Radiologs terapeits</w:t>
      </w:r>
      <w:r w:rsidRPr="008E16A4">
        <w:rPr>
          <w:sz w:val="28"/>
          <w:szCs w:val="28"/>
        </w:rPr>
        <w:t xml:space="preserve"> </w:t>
      </w:r>
      <w:r w:rsidRPr="00C96EA0">
        <w:rPr>
          <w:sz w:val="28"/>
          <w:szCs w:val="28"/>
        </w:rPr>
        <w:t xml:space="preserve">sadarbībā ar medicīnas fiziķi ķermeņa daļas medicīnisko apstarošanu </w:t>
      </w:r>
      <w:proofErr w:type="spellStart"/>
      <w:r w:rsidRPr="00C96EA0">
        <w:rPr>
          <w:sz w:val="28"/>
          <w:szCs w:val="28"/>
        </w:rPr>
        <w:t>radioterapeitiskajā</w:t>
      </w:r>
      <w:proofErr w:type="spellEnd"/>
      <w:r w:rsidRPr="00C96EA0">
        <w:rPr>
          <w:sz w:val="28"/>
          <w:szCs w:val="28"/>
        </w:rPr>
        <w:t xml:space="preserve"> </w:t>
      </w:r>
      <w:r>
        <w:rPr>
          <w:sz w:val="28"/>
          <w:szCs w:val="28"/>
        </w:rPr>
        <w:t>manipulācij</w:t>
      </w:r>
      <w:r w:rsidRPr="00C96EA0">
        <w:rPr>
          <w:sz w:val="28"/>
          <w:szCs w:val="28"/>
        </w:rPr>
        <w:t xml:space="preserve">ā plāno individuāli, lai jonizējošā starojuma dozas apkārtējos audos, kas nav medicīniskās apstarošanas objekti, būtu tik zemas, cik tas praktiski ir iespējams atbilstoši paredzētajam </w:t>
      </w:r>
      <w:proofErr w:type="spellStart"/>
      <w:r w:rsidRPr="00C96EA0">
        <w:rPr>
          <w:sz w:val="28"/>
          <w:szCs w:val="28"/>
        </w:rPr>
        <w:t>radioterapeitiskajam</w:t>
      </w:r>
      <w:proofErr w:type="spellEnd"/>
      <w:r w:rsidRPr="00C96EA0">
        <w:rPr>
          <w:sz w:val="28"/>
          <w:szCs w:val="28"/>
        </w:rPr>
        <w:t xml:space="preserve"> mērķim.</w:t>
      </w:r>
    </w:p>
    <w:p w:rsidR="00D32506" w:rsidRDefault="00D32506" w:rsidP="004914EC">
      <w:pPr>
        <w:pStyle w:val="naisf"/>
        <w:spacing w:before="0" w:after="120"/>
        <w:ind w:firstLine="0"/>
        <w:rPr>
          <w:sz w:val="28"/>
          <w:szCs w:val="28"/>
        </w:rPr>
      </w:pPr>
    </w:p>
    <w:p w:rsidR="00D32506" w:rsidRPr="00C96EA0" w:rsidRDefault="00D32506" w:rsidP="004914EC">
      <w:pPr>
        <w:pStyle w:val="naisf"/>
        <w:spacing w:before="0" w:after="120"/>
        <w:ind w:firstLine="720"/>
        <w:rPr>
          <w:sz w:val="28"/>
          <w:szCs w:val="28"/>
        </w:rPr>
      </w:pPr>
      <w:r w:rsidRPr="00C42E26">
        <w:rPr>
          <w:sz w:val="28"/>
          <w:szCs w:val="28"/>
        </w:rPr>
        <w:t>3</w:t>
      </w:r>
      <w:r>
        <w:rPr>
          <w:sz w:val="28"/>
          <w:szCs w:val="28"/>
        </w:rPr>
        <w:t>5</w:t>
      </w:r>
      <w:r w:rsidRPr="00C42E26">
        <w:rPr>
          <w:sz w:val="28"/>
          <w:szCs w:val="28"/>
        </w:rPr>
        <w:t>. </w:t>
      </w:r>
      <w:proofErr w:type="spellStart"/>
      <w:r w:rsidRPr="00C42E26">
        <w:rPr>
          <w:sz w:val="28"/>
          <w:szCs w:val="28"/>
        </w:rPr>
        <w:t>Radioterapeitiskā</w:t>
      </w:r>
      <w:proofErr w:type="spellEnd"/>
      <w:r w:rsidRPr="00C42E26">
        <w:rPr>
          <w:sz w:val="28"/>
          <w:szCs w:val="28"/>
        </w:rPr>
        <w:t xml:space="preserve"> </w:t>
      </w:r>
      <w:r>
        <w:rPr>
          <w:sz w:val="28"/>
          <w:szCs w:val="28"/>
        </w:rPr>
        <w:t>manipulācij</w:t>
      </w:r>
      <w:r w:rsidRPr="00C42E26">
        <w:rPr>
          <w:sz w:val="28"/>
          <w:szCs w:val="28"/>
        </w:rPr>
        <w:t xml:space="preserve">ā katram pacientam medicīnas fiziķis vai fizikas tehniķis sagatavo medicīniskās </w:t>
      </w:r>
      <w:r w:rsidRPr="0033586A">
        <w:rPr>
          <w:sz w:val="28"/>
          <w:szCs w:val="28"/>
        </w:rPr>
        <w:t>apstarošanas plānu, kuru pārbauda cits medicīnas fiziķis vai medicīnas fizikas eksperts.</w:t>
      </w:r>
      <w:r w:rsidRPr="00C96EA0">
        <w:rPr>
          <w:sz w:val="28"/>
          <w:szCs w:val="28"/>
        </w:rPr>
        <w:t xml:space="preserve"> Plānu apstiprina </w:t>
      </w:r>
      <w:r>
        <w:rPr>
          <w:sz w:val="28"/>
          <w:szCs w:val="28"/>
        </w:rPr>
        <w:t>radiologs terapeits</w:t>
      </w:r>
      <w:r w:rsidRPr="00C96EA0">
        <w:rPr>
          <w:sz w:val="28"/>
          <w:szCs w:val="28"/>
        </w:rPr>
        <w:t>. Medicīniskās apstarošanas plānā ietver:</w:t>
      </w:r>
      <w:r>
        <w:rPr>
          <w:sz w:val="28"/>
          <w:szCs w:val="28"/>
        </w:rPr>
        <w:t xml:space="preserve">   </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.1. kopējo jonizējošā starojuma dozu medicīniskās apstarošanas mērķa tilpumā, apkārtējos audos un pret jonizējošo starojumu jutīgajos orgānos;</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.2. medicīniskās apstarošanas topogrāfisko shēmu;</w:t>
      </w:r>
    </w:p>
    <w:p w:rsidR="00D32506" w:rsidRPr="00C96EA0" w:rsidRDefault="00D32506" w:rsidP="004914EC">
      <w:pPr>
        <w:pStyle w:val="naisf"/>
        <w:spacing w:before="0" w:after="120"/>
        <w:ind w:firstLine="720"/>
        <w:rPr>
          <w:sz w:val="28"/>
          <w:szCs w:val="28"/>
        </w:rPr>
      </w:pPr>
      <w:r>
        <w:rPr>
          <w:sz w:val="28"/>
          <w:szCs w:val="28"/>
        </w:rPr>
        <w:t>35</w:t>
      </w:r>
      <w:r w:rsidRPr="00C96EA0">
        <w:rPr>
          <w:sz w:val="28"/>
          <w:szCs w:val="28"/>
        </w:rPr>
        <w:t xml:space="preserve">.3. jonizējošā starojuma avotu, jonizējošā starojuma veidu un enerģiju, apstarojamā lauka ģeometriskos parametrus, lauka modifikatorus, </w:t>
      </w:r>
      <w:proofErr w:type="spellStart"/>
      <w:r w:rsidRPr="00C96EA0">
        <w:rPr>
          <w:sz w:val="28"/>
          <w:szCs w:val="28"/>
        </w:rPr>
        <w:t>monitorvienības</w:t>
      </w:r>
      <w:proofErr w:type="spellEnd"/>
      <w:r w:rsidRPr="00C96EA0">
        <w:rPr>
          <w:sz w:val="28"/>
          <w:szCs w:val="28"/>
        </w:rPr>
        <w:t xml:space="preserve"> un citus apstarojamā lauka parametrus;</w:t>
      </w:r>
    </w:p>
    <w:p w:rsidR="00D32506" w:rsidRPr="00C96EA0" w:rsidRDefault="00D32506" w:rsidP="004914EC">
      <w:pPr>
        <w:pStyle w:val="naisf"/>
        <w:spacing w:before="0" w:after="120"/>
        <w:ind w:firstLine="720"/>
        <w:rPr>
          <w:sz w:val="28"/>
          <w:szCs w:val="28"/>
        </w:rPr>
      </w:pPr>
      <w:r>
        <w:rPr>
          <w:sz w:val="28"/>
          <w:szCs w:val="28"/>
        </w:rPr>
        <w:lastRenderedPageBreak/>
        <w:t>35</w:t>
      </w:r>
      <w:r w:rsidRPr="00C96EA0">
        <w:rPr>
          <w:sz w:val="28"/>
          <w:szCs w:val="28"/>
        </w:rPr>
        <w:t>.4. medicīniskās apstarošanas frakciju skaitu, jonizējošā starojuma dozas jaudu un laiku katrā apstarošanas frakcijā.</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 xml:space="preserve">. </w:t>
      </w:r>
      <w:r>
        <w:rPr>
          <w:sz w:val="28"/>
          <w:szCs w:val="28"/>
        </w:rPr>
        <w:t xml:space="preserve">Radiologs terapeits </w:t>
      </w:r>
      <w:proofErr w:type="spellStart"/>
      <w:r w:rsidRPr="00C96EA0">
        <w:rPr>
          <w:sz w:val="28"/>
          <w:szCs w:val="28"/>
        </w:rPr>
        <w:t>kodolmedicīnas</w:t>
      </w:r>
      <w:proofErr w:type="spellEnd"/>
      <w:r w:rsidRPr="00C96EA0">
        <w:rPr>
          <w:sz w:val="28"/>
          <w:szCs w:val="28"/>
        </w:rPr>
        <w:t xml:space="preserve"> terapeitiskajā </w:t>
      </w:r>
      <w:r>
        <w:rPr>
          <w:sz w:val="28"/>
          <w:szCs w:val="28"/>
        </w:rPr>
        <w:t>manipulācij</w:t>
      </w:r>
      <w:r w:rsidRPr="00C96EA0">
        <w:rPr>
          <w:sz w:val="28"/>
          <w:szCs w:val="28"/>
        </w:rPr>
        <w:t>ā:</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.1. izvēlas atbilstošu radionuklīdu;</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.2. ievēro īpašas prasības pacientam ar orgānu vai orgānu sistēmu funkciju traucējumiem.</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.3. ir atbildīgs, lai:</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.3.1. medicīniskās apstarošanas plānotais mērķa tilpums saņem nepieciešamo jonizējošā starojuma dozu, maksimāli aizsargājot citus orgānus un audus;</w:t>
      </w:r>
    </w:p>
    <w:p w:rsidR="00D32506" w:rsidRPr="00C96EA0"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w:t>
      </w:r>
      <w:r>
        <w:rPr>
          <w:sz w:val="28"/>
          <w:szCs w:val="28"/>
        </w:rPr>
        <w:t>3.</w:t>
      </w:r>
      <w:r w:rsidRPr="00C96EA0">
        <w:rPr>
          <w:sz w:val="28"/>
          <w:szCs w:val="28"/>
        </w:rPr>
        <w:t>2</w:t>
      </w:r>
      <w:r>
        <w:rPr>
          <w:sz w:val="28"/>
          <w:szCs w:val="28"/>
        </w:rPr>
        <w:t>.  lietojamo</w:t>
      </w:r>
      <w:r w:rsidRPr="0033586A">
        <w:rPr>
          <w:sz w:val="28"/>
          <w:szCs w:val="28"/>
        </w:rPr>
        <w:t xml:space="preserve"> </w:t>
      </w:r>
      <w:proofErr w:type="spellStart"/>
      <w:r w:rsidRPr="0033586A">
        <w:rPr>
          <w:sz w:val="28"/>
          <w:szCs w:val="28"/>
        </w:rPr>
        <w:t>radiofarmaceitisko</w:t>
      </w:r>
      <w:proofErr w:type="spellEnd"/>
      <w:r w:rsidRPr="00C96EA0">
        <w:rPr>
          <w:sz w:val="28"/>
          <w:szCs w:val="28"/>
        </w:rPr>
        <w:t xml:space="preserve"> preparātu sagatavo, pacientam ievadāmās devas kopējo radioaktivitāti mēra un tās lielumu protokolē tieši pirms </w:t>
      </w:r>
      <w:r>
        <w:rPr>
          <w:sz w:val="28"/>
          <w:szCs w:val="28"/>
        </w:rPr>
        <w:t>manipulācij</w:t>
      </w:r>
      <w:r w:rsidRPr="00C96EA0">
        <w:rPr>
          <w:sz w:val="28"/>
          <w:szCs w:val="28"/>
        </w:rPr>
        <w:t>as izpildes;</w:t>
      </w:r>
    </w:p>
    <w:p w:rsidR="00D32506" w:rsidRDefault="00D32506" w:rsidP="004914EC">
      <w:pPr>
        <w:pStyle w:val="naisf"/>
        <w:spacing w:before="0" w:after="120"/>
        <w:ind w:firstLine="720"/>
        <w:rPr>
          <w:sz w:val="28"/>
          <w:szCs w:val="28"/>
        </w:rPr>
      </w:pPr>
      <w:r w:rsidRPr="00C96EA0">
        <w:rPr>
          <w:sz w:val="28"/>
          <w:szCs w:val="28"/>
        </w:rPr>
        <w:t>3</w:t>
      </w:r>
      <w:r>
        <w:rPr>
          <w:sz w:val="28"/>
          <w:szCs w:val="28"/>
        </w:rPr>
        <w:t>6</w:t>
      </w:r>
      <w:r w:rsidRPr="00C96EA0">
        <w:rPr>
          <w:sz w:val="28"/>
          <w:szCs w:val="28"/>
        </w:rPr>
        <w:t>.</w:t>
      </w:r>
      <w:r>
        <w:rPr>
          <w:sz w:val="28"/>
          <w:szCs w:val="28"/>
        </w:rPr>
        <w:t>3.</w:t>
      </w:r>
      <w:r w:rsidRPr="00C96EA0">
        <w:rPr>
          <w:sz w:val="28"/>
          <w:szCs w:val="28"/>
        </w:rPr>
        <w:t xml:space="preserve">3. pacientu, kuram ir veikta </w:t>
      </w:r>
      <w:r>
        <w:rPr>
          <w:sz w:val="28"/>
          <w:szCs w:val="28"/>
        </w:rPr>
        <w:t>manipulācij</w:t>
      </w:r>
      <w:r w:rsidRPr="00C96EA0">
        <w:rPr>
          <w:sz w:val="28"/>
          <w:szCs w:val="28"/>
        </w:rPr>
        <w:t>a, ievieto īpašā palātā, lai aizsargātu darbiniekus, kuri saistīti ar medicīnisko apstarošanu, pārējos pacientus un apmeklētājus pret jonizējošo starojumu</w:t>
      </w:r>
      <w:r>
        <w:rPr>
          <w:sz w:val="28"/>
          <w:szCs w:val="28"/>
        </w:rPr>
        <w:t xml:space="preserve">, un nosaka </w:t>
      </w:r>
      <w:r w:rsidRPr="003E035D">
        <w:rPr>
          <w:sz w:val="28"/>
          <w:szCs w:val="28"/>
        </w:rPr>
        <w:t>dozas ierobežojum</w:t>
      </w:r>
      <w:r>
        <w:rPr>
          <w:sz w:val="28"/>
          <w:szCs w:val="28"/>
        </w:rPr>
        <w:t>us:</w:t>
      </w:r>
    </w:p>
    <w:p w:rsidR="00D32506" w:rsidRDefault="00D32506" w:rsidP="004914EC">
      <w:pPr>
        <w:pStyle w:val="naisf"/>
        <w:spacing w:before="0" w:after="120"/>
        <w:ind w:firstLine="720"/>
        <w:rPr>
          <w:sz w:val="28"/>
          <w:szCs w:val="28"/>
        </w:rPr>
      </w:pPr>
      <w:r w:rsidRPr="00B046C8">
        <w:rPr>
          <w:sz w:val="28"/>
          <w:szCs w:val="28"/>
        </w:rPr>
        <w:t>3</w:t>
      </w:r>
      <w:r>
        <w:rPr>
          <w:sz w:val="28"/>
          <w:szCs w:val="28"/>
        </w:rPr>
        <w:t>6</w:t>
      </w:r>
      <w:r w:rsidRPr="00B046C8">
        <w:rPr>
          <w:sz w:val="28"/>
          <w:szCs w:val="28"/>
        </w:rPr>
        <w:t>.3.3.1.</w:t>
      </w:r>
      <w:r>
        <w:rPr>
          <w:sz w:val="28"/>
          <w:szCs w:val="28"/>
        </w:rPr>
        <w:t xml:space="preserve"> a</w:t>
      </w:r>
      <w:r w:rsidRPr="00C96EA0">
        <w:rPr>
          <w:sz w:val="28"/>
          <w:szCs w:val="28"/>
        </w:rPr>
        <w:t xml:space="preserve">pmeklētāja saņemtā jonizējošā starojuma doza no pacienta, kurš ir vai ir bijis pakļauts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radioloģiskajai</w:t>
      </w:r>
      <w:proofErr w:type="spellEnd"/>
      <w:r w:rsidRPr="00C96EA0">
        <w:rPr>
          <w:sz w:val="28"/>
          <w:szCs w:val="28"/>
        </w:rPr>
        <w:t xml:space="preserve"> </w:t>
      </w:r>
      <w:r>
        <w:rPr>
          <w:sz w:val="28"/>
          <w:szCs w:val="28"/>
        </w:rPr>
        <w:t>manipulācij</w:t>
      </w:r>
      <w:r w:rsidRPr="00C96EA0">
        <w:rPr>
          <w:sz w:val="28"/>
          <w:szCs w:val="28"/>
        </w:rPr>
        <w:t xml:space="preserve">ai, nedrīkst </w:t>
      </w:r>
      <w:r w:rsidRPr="00C27DC2">
        <w:rPr>
          <w:sz w:val="28"/>
          <w:szCs w:val="28"/>
        </w:rPr>
        <w:t>pārsniegt</w:t>
      </w:r>
      <w:r w:rsidRPr="00FE7AE9">
        <w:rPr>
          <w:color w:val="008000"/>
          <w:sz w:val="28"/>
          <w:szCs w:val="28"/>
        </w:rPr>
        <w:t xml:space="preserve"> </w:t>
      </w:r>
      <w:r w:rsidRPr="0033586A">
        <w:rPr>
          <w:sz w:val="28"/>
          <w:szCs w:val="28"/>
        </w:rPr>
        <w:t>5 </w:t>
      </w:r>
      <w:proofErr w:type="spellStart"/>
      <w:r w:rsidRPr="0033586A">
        <w:rPr>
          <w:sz w:val="28"/>
          <w:szCs w:val="28"/>
        </w:rPr>
        <w:t>mSv</w:t>
      </w:r>
      <w:proofErr w:type="spellEnd"/>
      <w:r w:rsidRPr="0033586A">
        <w:rPr>
          <w:sz w:val="28"/>
          <w:szCs w:val="28"/>
        </w:rPr>
        <w:t xml:space="preserve"> gadā</w:t>
      </w:r>
      <w:r w:rsidRPr="00C27DC2">
        <w:rPr>
          <w:sz w:val="28"/>
          <w:szCs w:val="28"/>
        </w:rPr>
        <w:t xml:space="preserve"> visam ķermenim;</w:t>
      </w:r>
    </w:p>
    <w:p w:rsidR="00D32506" w:rsidRDefault="00D32506" w:rsidP="004914EC">
      <w:pPr>
        <w:pStyle w:val="naisf"/>
        <w:spacing w:before="0" w:after="120"/>
        <w:ind w:firstLine="720"/>
        <w:rPr>
          <w:sz w:val="28"/>
          <w:szCs w:val="28"/>
        </w:rPr>
      </w:pPr>
      <w:r w:rsidRPr="00B046C8">
        <w:rPr>
          <w:sz w:val="28"/>
          <w:szCs w:val="28"/>
        </w:rPr>
        <w:t>3</w:t>
      </w:r>
      <w:r>
        <w:rPr>
          <w:sz w:val="28"/>
          <w:szCs w:val="28"/>
        </w:rPr>
        <w:t>6</w:t>
      </w:r>
      <w:r w:rsidRPr="00B046C8">
        <w:rPr>
          <w:sz w:val="28"/>
          <w:szCs w:val="28"/>
        </w:rPr>
        <w:t>.3.3.2.</w:t>
      </w:r>
      <w:r w:rsidRPr="00B6531E">
        <w:rPr>
          <w:sz w:val="28"/>
          <w:szCs w:val="28"/>
        </w:rPr>
        <w:t xml:space="preserve"> </w:t>
      </w:r>
      <w:r>
        <w:rPr>
          <w:sz w:val="28"/>
          <w:szCs w:val="28"/>
        </w:rPr>
        <w:t>j</w:t>
      </w:r>
      <w:r w:rsidRPr="00C96EA0">
        <w:rPr>
          <w:sz w:val="28"/>
          <w:szCs w:val="28"/>
        </w:rPr>
        <w:t>a apmeklētājs nav sasniedzis 18 gadu vecumu, saņemtā jonizējošā starojuma doza nedrīkst pārsniegt 1 </w:t>
      </w:r>
      <w:proofErr w:type="spellStart"/>
      <w:r w:rsidRPr="00C96EA0">
        <w:rPr>
          <w:sz w:val="28"/>
          <w:szCs w:val="28"/>
        </w:rPr>
        <w:t>mSv</w:t>
      </w:r>
      <w:proofErr w:type="spellEnd"/>
      <w:r w:rsidRPr="00C96EA0">
        <w:rPr>
          <w:sz w:val="28"/>
          <w:szCs w:val="28"/>
        </w:rPr>
        <w:t xml:space="preserve"> gadā visam ķermenim.</w:t>
      </w:r>
    </w:p>
    <w:p w:rsidR="00D32506" w:rsidRPr="00156988" w:rsidRDefault="00D32506" w:rsidP="004914EC">
      <w:pPr>
        <w:pStyle w:val="naisf"/>
        <w:spacing w:before="0" w:after="120"/>
        <w:ind w:firstLine="720"/>
        <w:rPr>
          <w:color w:val="FF0000"/>
          <w:sz w:val="28"/>
          <w:szCs w:val="28"/>
        </w:rPr>
      </w:pPr>
    </w:p>
    <w:p w:rsidR="00D32506" w:rsidRPr="00C406E3" w:rsidRDefault="00D32506" w:rsidP="004914EC">
      <w:pPr>
        <w:pStyle w:val="naisf"/>
        <w:spacing w:before="0" w:after="120"/>
        <w:ind w:firstLine="720"/>
        <w:rPr>
          <w:sz w:val="28"/>
          <w:szCs w:val="28"/>
        </w:rPr>
      </w:pPr>
      <w:r w:rsidRPr="00C96EA0">
        <w:rPr>
          <w:sz w:val="28"/>
          <w:szCs w:val="28"/>
        </w:rPr>
        <w:t>3</w:t>
      </w:r>
      <w:r>
        <w:rPr>
          <w:sz w:val="28"/>
          <w:szCs w:val="28"/>
        </w:rPr>
        <w:t>7</w:t>
      </w:r>
      <w:r w:rsidRPr="00C96EA0">
        <w:rPr>
          <w:sz w:val="28"/>
          <w:szCs w:val="28"/>
        </w:rPr>
        <w:t xml:space="preserve">. Lai ierobežotu citu personu apstarošanu no pacienta, kuram ir veikta </w:t>
      </w:r>
      <w:proofErr w:type="spellStart"/>
      <w:r w:rsidRPr="00C96EA0">
        <w:rPr>
          <w:sz w:val="28"/>
          <w:szCs w:val="28"/>
        </w:rPr>
        <w:t>kodolmedicīnas</w:t>
      </w:r>
      <w:proofErr w:type="spellEnd"/>
      <w:r w:rsidRPr="00C96EA0">
        <w:rPr>
          <w:sz w:val="28"/>
          <w:szCs w:val="28"/>
        </w:rPr>
        <w:t xml:space="preserve"> terapeitiskā </w:t>
      </w:r>
      <w:r>
        <w:rPr>
          <w:sz w:val="28"/>
          <w:szCs w:val="28"/>
        </w:rPr>
        <w:t>manipulācij</w:t>
      </w:r>
      <w:r w:rsidRPr="00C96EA0">
        <w:rPr>
          <w:sz w:val="28"/>
          <w:szCs w:val="28"/>
        </w:rPr>
        <w:t xml:space="preserve">a, operators nodrošina, ka pacientu neizraksta un neizlaiž no ārstniecības iestādes līdz kopējā radioaktivitāte viņa ķermenī nav mazāka par 400 </w:t>
      </w:r>
      <w:proofErr w:type="spellStart"/>
      <w:r w:rsidRPr="00C96EA0">
        <w:rPr>
          <w:sz w:val="28"/>
          <w:szCs w:val="28"/>
        </w:rPr>
        <w:t>MBq</w:t>
      </w:r>
      <w:proofErr w:type="spellEnd"/>
      <w:r w:rsidRPr="00C96EA0">
        <w:rPr>
          <w:sz w:val="28"/>
          <w:szCs w:val="28"/>
        </w:rPr>
        <w:t xml:space="preserve"> I-131, bet, ja pacients dzīvo kopā (vienā istabā) ar </w:t>
      </w:r>
      <w:r w:rsidRPr="00C406E3">
        <w:rPr>
          <w:sz w:val="28"/>
          <w:szCs w:val="28"/>
        </w:rPr>
        <w:t xml:space="preserve">bērniem līdz 14 gadu vecumam, – 200 </w:t>
      </w:r>
      <w:proofErr w:type="spellStart"/>
      <w:r w:rsidRPr="00C406E3">
        <w:rPr>
          <w:sz w:val="28"/>
          <w:szCs w:val="28"/>
        </w:rPr>
        <w:t>MBq</w:t>
      </w:r>
      <w:proofErr w:type="spellEnd"/>
      <w:r w:rsidRPr="00C406E3">
        <w:rPr>
          <w:sz w:val="28"/>
          <w:szCs w:val="28"/>
        </w:rPr>
        <w:t xml:space="preserve"> I-131. Ja tiek lietoti citi radionuklīdi, konkrēto kopējās radioaktivitātes lielumu nosaka radiologs terapeits, ņemot vērā to personu aizsardzību pret jonizējošo starojumu, ar kuriem pacients dzīvo vai strādā kopā, un ievērojot to, ka sagaidāmā doza nedrīkst pārsniegt 0,1 </w:t>
      </w:r>
      <w:proofErr w:type="spellStart"/>
      <w:r w:rsidRPr="00C406E3">
        <w:rPr>
          <w:sz w:val="28"/>
          <w:szCs w:val="28"/>
        </w:rPr>
        <w:t>mSv</w:t>
      </w:r>
      <w:proofErr w:type="spellEnd"/>
      <w:r w:rsidRPr="00C406E3">
        <w:rPr>
          <w:sz w:val="28"/>
          <w:szCs w:val="28"/>
        </w:rPr>
        <w:t>/gadā, ja pacients izpilda ārstniecības iestādes noteiktos nosacījumus.</w:t>
      </w:r>
    </w:p>
    <w:p w:rsidR="00D32506" w:rsidRPr="00C96EA0" w:rsidRDefault="00D32506" w:rsidP="004914EC">
      <w:pPr>
        <w:pStyle w:val="naisf"/>
        <w:spacing w:before="0" w:after="120"/>
        <w:ind w:firstLine="720"/>
        <w:rPr>
          <w:sz w:val="28"/>
          <w:szCs w:val="28"/>
        </w:rPr>
      </w:pPr>
    </w:p>
    <w:p w:rsidR="00D32506" w:rsidRPr="00E37A65" w:rsidRDefault="00D32506" w:rsidP="004914EC">
      <w:pPr>
        <w:autoSpaceDE w:val="0"/>
        <w:autoSpaceDN w:val="0"/>
        <w:adjustRightInd w:val="0"/>
        <w:spacing w:after="120"/>
        <w:ind w:firstLine="720"/>
        <w:jc w:val="both"/>
        <w:rPr>
          <w:sz w:val="28"/>
          <w:szCs w:val="28"/>
        </w:rPr>
      </w:pPr>
      <w:r>
        <w:rPr>
          <w:sz w:val="28"/>
          <w:szCs w:val="28"/>
        </w:rPr>
        <w:t>38</w:t>
      </w:r>
      <w:r w:rsidRPr="00C96EA0">
        <w:rPr>
          <w:sz w:val="28"/>
          <w:szCs w:val="28"/>
        </w:rPr>
        <w:t>. </w:t>
      </w:r>
      <w:r>
        <w:rPr>
          <w:sz w:val="28"/>
          <w:szCs w:val="28"/>
        </w:rPr>
        <w:t>Ja pacients</w:t>
      </w:r>
      <w:r w:rsidRPr="00E37A65">
        <w:rPr>
          <w:sz w:val="28"/>
          <w:szCs w:val="28"/>
        </w:rPr>
        <w:t xml:space="preserve"> bijis pakļauts </w:t>
      </w:r>
      <w:proofErr w:type="spellStart"/>
      <w:r w:rsidRPr="00E37A65">
        <w:rPr>
          <w:sz w:val="28"/>
          <w:szCs w:val="28"/>
        </w:rPr>
        <w:t>kodolmedicīnas</w:t>
      </w:r>
      <w:proofErr w:type="spellEnd"/>
      <w:r w:rsidRPr="00E37A65">
        <w:rPr>
          <w:sz w:val="28"/>
          <w:szCs w:val="28"/>
        </w:rPr>
        <w:t xml:space="preserve"> </w:t>
      </w:r>
      <w:proofErr w:type="spellStart"/>
      <w:r w:rsidRPr="00E37A65">
        <w:rPr>
          <w:sz w:val="28"/>
          <w:szCs w:val="28"/>
        </w:rPr>
        <w:t>radioloģiskajai</w:t>
      </w:r>
      <w:proofErr w:type="spellEnd"/>
      <w:r w:rsidRPr="00E37A65">
        <w:rPr>
          <w:sz w:val="28"/>
          <w:szCs w:val="28"/>
        </w:rPr>
        <w:t xml:space="preserve"> </w:t>
      </w:r>
      <w:r>
        <w:rPr>
          <w:sz w:val="28"/>
          <w:szCs w:val="28"/>
        </w:rPr>
        <w:t>manipulācij</w:t>
      </w:r>
      <w:r w:rsidRPr="00E37A65">
        <w:rPr>
          <w:sz w:val="28"/>
          <w:szCs w:val="28"/>
        </w:rPr>
        <w:t>ai, radiologs:</w:t>
      </w:r>
      <w:r>
        <w:rPr>
          <w:sz w:val="28"/>
          <w:szCs w:val="28"/>
        </w:rPr>
        <w:t xml:space="preserve">  </w:t>
      </w:r>
      <w:r w:rsidRPr="007C0D71">
        <w:rPr>
          <w:i/>
          <w:sz w:val="28"/>
          <w:szCs w:val="28"/>
        </w:rPr>
        <w:t xml:space="preserve"> </w:t>
      </w:r>
    </w:p>
    <w:p w:rsidR="00D32506" w:rsidRPr="00C406E3" w:rsidRDefault="00D32506" w:rsidP="004914EC">
      <w:pPr>
        <w:pStyle w:val="naisf"/>
        <w:spacing w:before="0" w:after="120"/>
        <w:ind w:firstLine="720"/>
        <w:rPr>
          <w:b/>
          <w:i/>
          <w:sz w:val="28"/>
          <w:szCs w:val="28"/>
        </w:rPr>
      </w:pPr>
      <w:r w:rsidRPr="00C406E3">
        <w:rPr>
          <w:sz w:val="28"/>
          <w:szCs w:val="28"/>
        </w:rPr>
        <w:lastRenderedPageBreak/>
        <w:t>3</w:t>
      </w:r>
      <w:r>
        <w:rPr>
          <w:sz w:val="28"/>
          <w:szCs w:val="28"/>
        </w:rPr>
        <w:t>8</w:t>
      </w:r>
      <w:r w:rsidRPr="00C406E3">
        <w:rPr>
          <w:sz w:val="28"/>
          <w:szCs w:val="28"/>
        </w:rPr>
        <w:t xml:space="preserve">.1. informē pacientu par uzturēšanās noteikumiem līdz </w:t>
      </w:r>
      <w:proofErr w:type="spellStart"/>
      <w:r w:rsidRPr="00C406E3">
        <w:rPr>
          <w:sz w:val="28"/>
          <w:szCs w:val="28"/>
        </w:rPr>
        <w:t>radiodiagnostiskās</w:t>
      </w:r>
      <w:proofErr w:type="spellEnd"/>
      <w:r w:rsidRPr="00C406E3">
        <w:rPr>
          <w:sz w:val="28"/>
          <w:szCs w:val="28"/>
        </w:rPr>
        <w:t xml:space="preserve"> </w:t>
      </w:r>
      <w:r>
        <w:rPr>
          <w:sz w:val="28"/>
          <w:szCs w:val="28"/>
        </w:rPr>
        <w:t>manipulācij</w:t>
      </w:r>
      <w:r w:rsidRPr="00C406E3">
        <w:rPr>
          <w:sz w:val="28"/>
          <w:szCs w:val="28"/>
        </w:rPr>
        <w:t xml:space="preserve">as beigām; </w:t>
      </w:r>
    </w:p>
    <w:p w:rsidR="00D32506" w:rsidRDefault="00D32506" w:rsidP="004914EC">
      <w:pPr>
        <w:pStyle w:val="naisf"/>
        <w:spacing w:before="0" w:after="120"/>
        <w:ind w:firstLine="720"/>
        <w:rPr>
          <w:sz w:val="28"/>
          <w:szCs w:val="28"/>
        </w:rPr>
      </w:pPr>
      <w:r w:rsidRPr="00E37A65">
        <w:rPr>
          <w:sz w:val="28"/>
          <w:szCs w:val="28"/>
        </w:rPr>
        <w:t>3</w:t>
      </w:r>
      <w:r>
        <w:rPr>
          <w:sz w:val="28"/>
          <w:szCs w:val="28"/>
        </w:rPr>
        <w:t>8</w:t>
      </w:r>
      <w:r w:rsidRPr="00E37A65">
        <w:rPr>
          <w:sz w:val="28"/>
          <w:szCs w:val="28"/>
        </w:rPr>
        <w:t>.</w:t>
      </w:r>
      <w:r>
        <w:rPr>
          <w:sz w:val="28"/>
          <w:szCs w:val="28"/>
        </w:rPr>
        <w:t>2</w:t>
      </w:r>
      <w:r w:rsidRPr="00E37A65">
        <w:rPr>
          <w:sz w:val="28"/>
          <w:szCs w:val="28"/>
        </w:rPr>
        <w:t>. nodrošina pacienta apmeklētājus ar informāciju par jonizējošā starojuma iespējamo kaitīgo ietekmi;</w:t>
      </w:r>
    </w:p>
    <w:p w:rsidR="00D32506" w:rsidRPr="00C96EA0" w:rsidRDefault="00D32506" w:rsidP="004914EC">
      <w:pPr>
        <w:pStyle w:val="naisf"/>
        <w:spacing w:before="0" w:after="120"/>
        <w:ind w:firstLine="720"/>
        <w:rPr>
          <w:sz w:val="28"/>
          <w:szCs w:val="28"/>
        </w:rPr>
      </w:pPr>
      <w:r w:rsidRPr="00E37A65">
        <w:rPr>
          <w:sz w:val="28"/>
          <w:szCs w:val="28"/>
        </w:rPr>
        <w:t>3</w:t>
      </w:r>
      <w:r>
        <w:rPr>
          <w:sz w:val="28"/>
          <w:szCs w:val="28"/>
        </w:rPr>
        <w:t>8</w:t>
      </w:r>
      <w:r w:rsidRPr="00E37A65">
        <w:rPr>
          <w:sz w:val="28"/>
          <w:szCs w:val="28"/>
        </w:rPr>
        <w:t>.</w:t>
      </w:r>
      <w:r>
        <w:rPr>
          <w:sz w:val="28"/>
          <w:szCs w:val="28"/>
        </w:rPr>
        <w:t>3</w:t>
      </w:r>
      <w:r w:rsidRPr="00E37A65">
        <w:rPr>
          <w:sz w:val="28"/>
          <w:szCs w:val="28"/>
        </w:rPr>
        <w:t>.</w:t>
      </w:r>
      <w:r w:rsidRPr="0033586A">
        <w:t xml:space="preserve"> </w:t>
      </w:r>
      <w:r w:rsidRPr="0033586A">
        <w:rPr>
          <w:sz w:val="28"/>
          <w:szCs w:val="28"/>
        </w:rPr>
        <w:t>izrakstot pacientu no ārstniecības iestādes,</w:t>
      </w:r>
      <w:r w:rsidRPr="00E37A65">
        <w:rPr>
          <w:sz w:val="28"/>
          <w:szCs w:val="28"/>
        </w:rPr>
        <w:t xml:space="preserve"> izsniedz pacientam vai viņa ģimenes loceklim, aizgādnim vai aizbildnim rakstiskus norādījumus par pasākumiem aizsardzībai pret jonizējošo starojumu un informāciju par iespējamo jonizējošā</w:t>
      </w:r>
      <w:r w:rsidRPr="00C96EA0">
        <w:rPr>
          <w:sz w:val="28"/>
          <w:szCs w:val="28"/>
        </w:rPr>
        <w:t xml:space="preserve"> starojuma dozu, ko citas personas var saņemt no attiecīgā pacienta.</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39</w:t>
      </w:r>
      <w:r w:rsidRPr="00C96EA0">
        <w:rPr>
          <w:sz w:val="28"/>
          <w:szCs w:val="28"/>
        </w:rPr>
        <w:t xml:space="preserve">. Operators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manipulācij</w:t>
      </w:r>
      <w:r w:rsidRPr="00C96EA0">
        <w:rPr>
          <w:sz w:val="28"/>
          <w:szCs w:val="28"/>
        </w:rPr>
        <w:t>ās ir atbildīgs:</w:t>
      </w:r>
    </w:p>
    <w:p w:rsidR="00D32506" w:rsidRDefault="00D32506" w:rsidP="004914EC">
      <w:pPr>
        <w:pStyle w:val="naisf"/>
        <w:spacing w:before="0" w:after="120"/>
        <w:ind w:firstLine="720"/>
        <w:rPr>
          <w:sz w:val="28"/>
          <w:szCs w:val="28"/>
        </w:rPr>
      </w:pPr>
      <w:r w:rsidRPr="004368F7">
        <w:rPr>
          <w:sz w:val="28"/>
          <w:szCs w:val="28"/>
        </w:rPr>
        <w:t>3</w:t>
      </w:r>
      <w:r>
        <w:rPr>
          <w:sz w:val="28"/>
          <w:szCs w:val="28"/>
        </w:rPr>
        <w:t>9</w:t>
      </w:r>
      <w:r w:rsidRPr="004368F7">
        <w:rPr>
          <w:sz w:val="28"/>
          <w:szCs w:val="28"/>
        </w:rPr>
        <w:t xml:space="preserve">.1. par tādu </w:t>
      </w:r>
      <w:r w:rsidRPr="004368F7">
        <w:rPr>
          <w:color w:val="000000"/>
          <w:sz w:val="28"/>
          <w:szCs w:val="28"/>
        </w:rPr>
        <w:t xml:space="preserve">operatora kontrolētajā zonā radušos </w:t>
      </w:r>
      <w:r w:rsidRPr="004368F7">
        <w:rPr>
          <w:sz w:val="28"/>
          <w:szCs w:val="28"/>
        </w:rPr>
        <w:t xml:space="preserve">radioaktīvo atkritumu (piemēram, pacientu izdalījumi), radioaktīvi piesārņoto materiālu un atkārtoti izmantojamo priekšmetu uzskaiti, savākšanu, marķēšanu, uzglabāšanu sabrukšanas glabāšanai vai izvadīšanai vidē, kuri rodas no pacientiem vai saistībā ar pacientiem, kam veic vai ir veiktas </w:t>
      </w:r>
      <w:proofErr w:type="spellStart"/>
      <w:r w:rsidRPr="004368F7">
        <w:rPr>
          <w:sz w:val="28"/>
          <w:szCs w:val="28"/>
        </w:rPr>
        <w:t>kodolmedicīnas</w:t>
      </w:r>
      <w:proofErr w:type="spellEnd"/>
      <w:r w:rsidRPr="004368F7">
        <w:rPr>
          <w:sz w:val="28"/>
          <w:szCs w:val="28"/>
        </w:rPr>
        <w:t xml:space="preserve"> </w:t>
      </w:r>
      <w:proofErr w:type="spellStart"/>
      <w:r w:rsidRPr="004368F7">
        <w:rPr>
          <w:sz w:val="28"/>
          <w:szCs w:val="28"/>
        </w:rPr>
        <w:t>radioloģiskās</w:t>
      </w:r>
      <w:proofErr w:type="spellEnd"/>
      <w:r w:rsidRPr="004368F7">
        <w:rPr>
          <w:sz w:val="28"/>
          <w:szCs w:val="28"/>
        </w:rPr>
        <w:t xml:space="preserve"> manipulācijas;</w:t>
      </w:r>
    </w:p>
    <w:p w:rsidR="00D32506" w:rsidRPr="00C96EA0" w:rsidRDefault="00D32506" w:rsidP="004914EC">
      <w:pPr>
        <w:pStyle w:val="naisf"/>
        <w:spacing w:before="0" w:after="120"/>
        <w:ind w:firstLine="720"/>
        <w:rPr>
          <w:sz w:val="28"/>
          <w:szCs w:val="28"/>
        </w:rPr>
      </w:pPr>
      <w:r>
        <w:rPr>
          <w:sz w:val="28"/>
          <w:szCs w:val="28"/>
        </w:rPr>
        <w:t>39</w:t>
      </w:r>
      <w:r w:rsidRPr="00C96EA0">
        <w:rPr>
          <w:sz w:val="28"/>
          <w:szCs w:val="28"/>
        </w:rPr>
        <w:t xml:space="preserve">.2. par regulāriem dozimetriskajiem mērījumiem telpās, kurās veic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manipulācij</w:t>
      </w:r>
      <w:r w:rsidRPr="00C96EA0">
        <w:rPr>
          <w:sz w:val="28"/>
          <w:szCs w:val="28"/>
        </w:rPr>
        <w:t xml:space="preserve">as vai atrodas pacienti, kuriem veic vai ir veiktas </w:t>
      </w:r>
      <w:proofErr w:type="spellStart"/>
      <w:r w:rsidRPr="00C96EA0">
        <w:rPr>
          <w:sz w:val="28"/>
          <w:szCs w:val="28"/>
        </w:rPr>
        <w:t>kodolmedicīnas</w:t>
      </w:r>
      <w:proofErr w:type="spellEnd"/>
      <w:r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manipulācij</w:t>
      </w:r>
      <w:r w:rsidRPr="00C96EA0">
        <w:rPr>
          <w:sz w:val="28"/>
          <w:szCs w:val="28"/>
        </w:rPr>
        <w:t>as.</w:t>
      </w:r>
    </w:p>
    <w:p w:rsidR="00D32506" w:rsidRPr="00C96EA0" w:rsidRDefault="00D32506" w:rsidP="004914EC">
      <w:pPr>
        <w:pStyle w:val="naisf"/>
        <w:numPr>
          <w:ins w:id="0" w:author="Administrators" w:date="2010-02-24T12:10:00Z"/>
        </w:numPr>
        <w:spacing w:before="0" w:after="120"/>
        <w:ind w:firstLine="720"/>
        <w:rPr>
          <w:sz w:val="28"/>
          <w:szCs w:val="28"/>
        </w:rPr>
      </w:pPr>
    </w:p>
    <w:p w:rsidR="00D32506" w:rsidRDefault="00D32506" w:rsidP="004914EC">
      <w:pPr>
        <w:pStyle w:val="naisnod"/>
        <w:spacing w:before="0" w:after="120"/>
        <w:rPr>
          <w:sz w:val="28"/>
          <w:szCs w:val="28"/>
        </w:rPr>
      </w:pPr>
      <w:r>
        <w:rPr>
          <w:sz w:val="28"/>
          <w:szCs w:val="28"/>
        </w:rPr>
        <w:t>5</w:t>
      </w:r>
      <w:r w:rsidRPr="00C96EA0">
        <w:rPr>
          <w:sz w:val="28"/>
          <w:szCs w:val="28"/>
        </w:rPr>
        <w:t xml:space="preserve">. Radioloģiskā </w:t>
      </w:r>
      <w:r w:rsidRPr="00CB1B3B">
        <w:rPr>
          <w:sz w:val="28"/>
          <w:szCs w:val="28"/>
        </w:rPr>
        <w:t>ierīce</w:t>
      </w:r>
    </w:p>
    <w:p w:rsidR="00D32506" w:rsidRPr="00C96EA0" w:rsidRDefault="00D32506" w:rsidP="004914EC">
      <w:pPr>
        <w:pStyle w:val="naisnod"/>
        <w:spacing w:before="0" w:after="120"/>
        <w:rPr>
          <w:sz w:val="28"/>
          <w:szCs w:val="28"/>
        </w:rPr>
      </w:pP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 xml:space="preserve">. Operators nodrošina, lai </w:t>
      </w:r>
      <w:proofErr w:type="spellStart"/>
      <w:r w:rsidRPr="00C96EA0">
        <w:rPr>
          <w:sz w:val="28"/>
          <w:szCs w:val="28"/>
        </w:rPr>
        <w:t>radiodiagnostiskajā</w:t>
      </w:r>
      <w:proofErr w:type="spellEnd"/>
      <w:r w:rsidRPr="00C96EA0">
        <w:rPr>
          <w:sz w:val="28"/>
          <w:szCs w:val="28"/>
        </w:rPr>
        <w:t xml:space="preserve"> </w:t>
      </w:r>
      <w:r>
        <w:rPr>
          <w:sz w:val="28"/>
          <w:szCs w:val="28"/>
        </w:rPr>
        <w:t>manipulācijā lietojamā radioloģiskā ierīce</w:t>
      </w:r>
      <w:r w:rsidRPr="00C96EA0">
        <w:rPr>
          <w:sz w:val="28"/>
          <w:szCs w:val="28"/>
        </w:rPr>
        <w:t xml:space="preserve"> un tās aprīkojums atbilstu šādām prasībām:</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 xml:space="preserve">.1. medicīnisko apstarošanu uzturētu atbilstoši diagnostikas </w:t>
      </w:r>
      <w:proofErr w:type="spellStart"/>
      <w:r w:rsidRPr="00C96EA0">
        <w:rPr>
          <w:sz w:val="28"/>
          <w:szCs w:val="28"/>
        </w:rPr>
        <w:t>standartlīmeņiem</w:t>
      </w:r>
      <w:proofErr w:type="spellEnd"/>
      <w:r w:rsidRPr="00C96EA0">
        <w:rPr>
          <w:sz w:val="28"/>
          <w:szCs w:val="28"/>
        </w:rPr>
        <w:t xml:space="preserve">, kas ļautu iegūt pietiekamu </w:t>
      </w:r>
      <w:proofErr w:type="spellStart"/>
      <w:r w:rsidRPr="00C96EA0">
        <w:rPr>
          <w:sz w:val="28"/>
          <w:szCs w:val="28"/>
        </w:rPr>
        <w:t>radiodiagnostisko</w:t>
      </w:r>
      <w:proofErr w:type="spellEnd"/>
      <w:r w:rsidRPr="00C96EA0">
        <w:rPr>
          <w:sz w:val="28"/>
          <w:szCs w:val="28"/>
        </w:rPr>
        <w:t xml:space="preserve"> informāciju;</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 xml:space="preserve">.2. </w:t>
      </w:r>
      <w:r>
        <w:rPr>
          <w:sz w:val="28"/>
          <w:szCs w:val="28"/>
        </w:rPr>
        <w:t xml:space="preserve">uz </w:t>
      </w:r>
      <w:proofErr w:type="spellStart"/>
      <w:r>
        <w:rPr>
          <w:sz w:val="28"/>
          <w:szCs w:val="28"/>
        </w:rPr>
        <w:t>radioloģiskās</w:t>
      </w:r>
      <w:proofErr w:type="spellEnd"/>
      <w:r>
        <w:rPr>
          <w:sz w:val="28"/>
          <w:szCs w:val="28"/>
        </w:rPr>
        <w:t xml:space="preserve"> ierīces vai ražotāja pievienotajā lietošanas instrukcijā </w:t>
      </w:r>
      <w:r w:rsidRPr="00C96EA0">
        <w:rPr>
          <w:sz w:val="28"/>
          <w:szCs w:val="28"/>
        </w:rPr>
        <w:t xml:space="preserve">ir norādīts </w:t>
      </w:r>
      <w:proofErr w:type="spellStart"/>
      <w:r>
        <w:rPr>
          <w:sz w:val="28"/>
          <w:szCs w:val="28"/>
        </w:rPr>
        <w:t>rentgenlampas</w:t>
      </w:r>
      <w:proofErr w:type="spellEnd"/>
      <w:r w:rsidRPr="00C96EA0">
        <w:rPr>
          <w:sz w:val="28"/>
          <w:szCs w:val="28"/>
        </w:rPr>
        <w:t xml:space="preserve"> augstspriegums, strāvas stiprums un ekspozīcijas laiks vai strāvas stipruma un ekspozīcijas laika reizinājums;</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w:t>
      </w:r>
      <w:r>
        <w:rPr>
          <w:sz w:val="28"/>
          <w:szCs w:val="28"/>
        </w:rPr>
        <w:t>3</w:t>
      </w:r>
      <w:r w:rsidRPr="00C96EA0">
        <w:rPr>
          <w:sz w:val="28"/>
          <w:szCs w:val="28"/>
        </w:rPr>
        <w:t xml:space="preserve">. </w:t>
      </w:r>
      <w:proofErr w:type="spellStart"/>
      <w:r w:rsidRPr="00C406E3">
        <w:rPr>
          <w:sz w:val="28"/>
          <w:szCs w:val="28"/>
        </w:rPr>
        <w:t>radioloģiskajai</w:t>
      </w:r>
      <w:proofErr w:type="spellEnd"/>
      <w:r w:rsidRPr="00C406E3">
        <w:rPr>
          <w:sz w:val="28"/>
          <w:szCs w:val="28"/>
        </w:rPr>
        <w:t xml:space="preserve"> ierīcei ir aprīkojums, kurš</w:t>
      </w:r>
      <w:r w:rsidRPr="00C96EA0">
        <w:rPr>
          <w:sz w:val="28"/>
          <w:szCs w:val="28"/>
        </w:rPr>
        <w:t xml:space="preserve"> automātiski pārtrauc jonizējošā starojuma ģenerēšanu pēc noteikta laika, kā arī pēc uzdotās jonizējošā starojuma dozas sasniegšanas;</w:t>
      </w:r>
    </w:p>
    <w:p w:rsidR="00D32506" w:rsidRPr="00C96EA0" w:rsidRDefault="00D32506" w:rsidP="004914EC">
      <w:pPr>
        <w:pStyle w:val="naisf"/>
        <w:spacing w:before="0" w:after="120"/>
        <w:ind w:firstLine="720"/>
        <w:rPr>
          <w:sz w:val="28"/>
          <w:szCs w:val="28"/>
        </w:rPr>
      </w:pPr>
      <w:r>
        <w:rPr>
          <w:sz w:val="28"/>
          <w:szCs w:val="28"/>
        </w:rPr>
        <w:t>40</w:t>
      </w:r>
      <w:r w:rsidRPr="00C96EA0">
        <w:rPr>
          <w:sz w:val="28"/>
          <w:szCs w:val="28"/>
        </w:rPr>
        <w:t>.</w:t>
      </w:r>
      <w:r>
        <w:rPr>
          <w:sz w:val="28"/>
          <w:szCs w:val="28"/>
        </w:rPr>
        <w:t>4</w:t>
      </w:r>
      <w:r w:rsidRPr="00C96EA0">
        <w:rPr>
          <w:sz w:val="28"/>
          <w:szCs w:val="28"/>
        </w:rPr>
        <w:t xml:space="preserve">. radioloģiskā </w:t>
      </w:r>
      <w:r>
        <w:rPr>
          <w:sz w:val="28"/>
          <w:szCs w:val="28"/>
        </w:rPr>
        <w:t xml:space="preserve">ierīce </w:t>
      </w:r>
      <w:r w:rsidRPr="00C96EA0">
        <w:rPr>
          <w:sz w:val="28"/>
          <w:szCs w:val="28"/>
        </w:rPr>
        <w:t xml:space="preserve">un tās aprīkojums ir piemērots un nodrošina iespējas pietiekami samazināt pacientu dozas, veicot medicīnisko apstarošanu veselības pārbaudēs, kā arī veicot tādu medicīnisko apstarošanu, kurā tiek saņemtas lielas pacienta dozas, tai skaitā </w:t>
      </w:r>
      <w:proofErr w:type="spellStart"/>
      <w:r w:rsidRPr="00C96EA0">
        <w:rPr>
          <w:sz w:val="28"/>
          <w:szCs w:val="28"/>
        </w:rPr>
        <w:t>invazīvajā</w:t>
      </w:r>
      <w:proofErr w:type="spellEnd"/>
      <w:r w:rsidRPr="00C96EA0">
        <w:rPr>
          <w:sz w:val="28"/>
          <w:szCs w:val="28"/>
        </w:rPr>
        <w:t xml:space="preserve"> radioloģijā un datortomogrāfijā;</w:t>
      </w:r>
    </w:p>
    <w:p w:rsidR="00D32506" w:rsidRPr="00C7007F" w:rsidRDefault="00D32506" w:rsidP="004914EC">
      <w:pPr>
        <w:pStyle w:val="naisf"/>
        <w:spacing w:before="0" w:after="120"/>
        <w:ind w:firstLine="720"/>
        <w:rPr>
          <w:color w:val="0000FF"/>
          <w:sz w:val="28"/>
          <w:szCs w:val="28"/>
        </w:rPr>
      </w:pPr>
      <w:r>
        <w:rPr>
          <w:sz w:val="28"/>
          <w:szCs w:val="28"/>
        </w:rPr>
        <w:lastRenderedPageBreak/>
        <w:t>40</w:t>
      </w:r>
      <w:r w:rsidRPr="00C96EA0">
        <w:rPr>
          <w:sz w:val="28"/>
          <w:szCs w:val="28"/>
        </w:rPr>
        <w:t>.</w:t>
      </w:r>
      <w:r>
        <w:rPr>
          <w:sz w:val="28"/>
          <w:szCs w:val="28"/>
        </w:rPr>
        <w:t>5</w:t>
      </w:r>
      <w:r w:rsidRPr="00C96EA0">
        <w:rPr>
          <w:sz w:val="28"/>
          <w:szCs w:val="28"/>
        </w:rPr>
        <w:t xml:space="preserve">. </w:t>
      </w:r>
      <w:proofErr w:type="spellStart"/>
      <w:r w:rsidRPr="00C96EA0">
        <w:rPr>
          <w:sz w:val="28"/>
          <w:szCs w:val="28"/>
        </w:rPr>
        <w:t>rentgendiagnostikas</w:t>
      </w:r>
      <w:proofErr w:type="spellEnd"/>
      <w:r w:rsidRPr="00C96EA0">
        <w:rPr>
          <w:sz w:val="28"/>
          <w:szCs w:val="28"/>
        </w:rPr>
        <w:t xml:space="preserve"> </w:t>
      </w:r>
      <w:r w:rsidRPr="0033586A">
        <w:rPr>
          <w:sz w:val="28"/>
          <w:szCs w:val="28"/>
        </w:rPr>
        <w:t>ierīce</w:t>
      </w:r>
      <w:r>
        <w:rPr>
          <w:sz w:val="28"/>
          <w:szCs w:val="28"/>
        </w:rPr>
        <w:t xml:space="preserve"> </w:t>
      </w:r>
      <w:r w:rsidRPr="00C96EA0">
        <w:rPr>
          <w:sz w:val="28"/>
          <w:szCs w:val="28"/>
        </w:rPr>
        <w:t xml:space="preserve">ir apgādāta ar pacienta dozas mērīšanas ierīci. Ja nav iespējams </w:t>
      </w:r>
      <w:proofErr w:type="spellStart"/>
      <w:r w:rsidRPr="00C96EA0">
        <w:rPr>
          <w:sz w:val="28"/>
          <w:szCs w:val="28"/>
        </w:rPr>
        <w:t>rentgendiagnostisko</w:t>
      </w:r>
      <w:proofErr w:type="spellEnd"/>
      <w:r w:rsidRPr="00C96EA0">
        <w:rPr>
          <w:sz w:val="28"/>
          <w:szCs w:val="28"/>
        </w:rPr>
        <w:t xml:space="preserve"> </w:t>
      </w:r>
      <w:r>
        <w:rPr>
          <w:sz w:val="28"/>
          <w:szCs w:val="28"/>
        </w:rPr>
        <w:t xml:space="preserve">ierīci </w:t>
      </w:r>
      <w:r w:rsidRPr="00C96EA0">
        <w:rPr>
          <w:sz w:val="28"/>
          <w:szCs w:val="28"/>
        </w:rPr>
        <w:t>apgādāt ar pacienta dozas mērīšanas ierīci, pacientu dozu novērtē ar citām metodēm.</w:t>
      </w:r>
      <w:r>
        <w:rPr>
          <w:sz w:val="28"/>
          <w:szCs w:val="28"/>
        </w:rPr>
        <w:t xml:space="preserve"> </w:t>
      </w:r>
    </w:p>
    <w:p w:rsidR="00D32506" w:rsidRPr="00C96EA0" w:rsidRDefault="00D32506" w:rsidP="004914EC">
      <w:pPr>
        <w:pStyle w:val="naisf"/>
        <w:spacing w:before="0" w:after="120"/>
        <w:ind w:firstLine="720"/>
        <w:rPr>
          <w:sz w:val="28"/>
          <w:szCs w:val="28"/>
        </w:rPr>
      </w:pPr>
    </w:p>
    <w:p w:rsidR="00D32506" w:rsidRPr="00B562D5" w:rsidRDefault="00D32506" w:rsidP="004914EC">
      <w:pPr>
        <w:pStyle w:val="naisf"/>
        <w:spacing w:before="0" w:after="120"/>
        <w:ind w:firstLine="720"/>
        <w:rPr>
          <w:sz w:val="28"/>
          <w:szCs w:val="28"/>
        </w:rPr>
      </w:pPr>
      <w:r>
        <w:rPr>
          <w:sz w:val="28"/>
          <w:szCs w:val="28"/>
        </w:rPr>
        <w:t>41.</w:t>
      </w:r>
      <w:r w:rsidRPr="00B562D5">
        <w:rPr>
          <w:sz w:val="28"/>
          <w:szCs w:val="28"/>
        </w:rPr>
        <w:t xml:space="preserve"> </w:t>
      </w:r>
      <w:r>
        <w:rPr>
          <w:sz w:val="28"/>
          <w:szCs w:val="28"/>
        </w:rPr>
        <w:t>L</w:t>
      </w:r>
      <w:r w:rsidRPr="00B562D5">
        <w:rPr>
          <w:sz w:val="28"/>
          <w:szCs w:val="28"/>
        </w:rPr>
        <w:t xml:space="preserve">ai </w:t>
      </w:r>
      <w:r>
        <w:rPr>
          <w:sz w:val="28"/>
          <w:szCs w:val="28"/>
        </w:rPr>
        <w:t>samazinātu medicīnisko apstarošanu bērniem,</w:t>
      </w:r>
      <w:r w:rsidRPr="00C23B47">
        <w:rPr>
          <w:sz w:val="28"/>
          <w:szCs w:val="28"/>
        </w:rPr>
        <w:t xml:space="preserve"> </w:t>
      </w:r>
      <w:r>
        <w:rPr>
          <w:sz w:val="28"/>
          <w:szCs w:val="28"/>
        </w:rPr>
        <w:t>o</w:t>
      </w:r>
      <w:r w:rsidRPr="00B562D5">
        <w:rPr>
          <w:sz w:val="28"/>
          <w:szCs w:val="28"/>
        </w:rPr>
        <w:t xml:space="preserve">perators nodrošina, ka </w:t>
      </w:r>
      <w:r>
        <w:rPr>
          <w:sz w:val="28"/>
          <w:szCs w:val="28"/>
        </w:rPr>
        <w:t>šādiem izmeklējumiem specializētās veselības aprūpes iestādēs izmanto</w:t>
      </w:r>
      <w:r w:rsidRPr="00B562D5">
        <w:rPr>
          <w:sz w:val="28"/>
          <w:szCs w:val="28"/>
        </w:rPr>
        <w:t>:</w:t>
      </w:r>
    </w:p>
    <w:p w:rsidR="00D32506" w:rsidRPr="00B562D5" w:rsidRDefault="00D32506" w:rsidP="004914EC">
      <w:pPr>
        <w:pStyle w:val="naisf"/>
        <w:spacing w:before="0" w:after="120"/>
        <w:ind w:firstLine="720"/>
        <w:rPr>
          <w:sz w:val="28"/>
          <w:szCs w:val="28"/>
        </w:rPr>
      </w:pPr>
      <w:r>
        <w:rPr>
          <w:sz w:val="28"/>
          <w:szCs w:val="28"/>
        </w:rPr>
        <w:t>41</w:t>
      </w:r>
      <w:r w:rsidRPr="00B562D5">
        <w:rPr>
          <w:sz w:val="28"/>
          <w:szCs w:val="28"/>
        </w:rPr>
        <w:t xml:space="preserve">.1. </w:t>
      </w:r>
      <w:proofErr w:type="spellStart"/>
      <w:r w:rsidRPr="00B562D5">
        <w:rPr>
          <w:sz w:val="28"/>
          <w:szCs w:val="28"/>
        </w:rPr>
        <w:t>radiodiagnostisk</w:t>
      </w:r>
      <w:r>
        <w:rPr>
          <w:sz w:val="28"/>
          <w:szCs w:val="28"/>
        </w:rPr>
        <w:t>o</w:t>
      </w:r>
      <w:proofErr w:type="spellEnd"/>
      <w:r w:rsidRPr="00B562D5">
        <w:rPr>
          <w:sz w:val="28"/>
          <w:szCs w:val="28"/>
        </w:rPr>
        <w:t xml:space="preserve"> </w:t>
      </w:r>
      <w:r>
        <w:rPr>
          <w:sz w:val="28"/>
          <w:szCs w:val="28"/>
        </w:rPr>
        <w:t xml:space="preserve">ierīci, kas </w:t>
      </w:r>
      <w:r w:rsidRPr="00B562D5">
        <w:rPr>
          <w:sz w:val="28"/>
          <w:szCs w:val="28"/>
        </w:rPr>
        <w:t xml:space="preserve">ir aprīkota ar </w:t>
      </w:r>
      <w:r>
        <w:rPr>
          <w:sz w:val="28"/>
          <w:szCs w:val="28"/>
        </w:rPr>
        <w:t xml:space="preserve">papildus (iekārtās izmantotajam 2,5 mm alumīnija filtram) 0,1 mm alumīnija un 0,1 mm </w:t>
      </w:r>
      <w:r w:rsidRPr="00B562D5">
        <w:rPr>
          <w:sz w:val="28"/>
          <w:szCs w:val="28"/>
        </w:rPr>
        <w:t xml:space="preserve">vara filtru vai 0,2 mm </w:t>
      </w:r>
      <w:r>
        <w:rPr>
          <w:sz w:val="28"/>
          <w:szCs w:val="28"/>
        </w:rPr>
        <w:t xml:space="preserve">vara filtru </w:t>
      </w:r>
      <w:r w:rsidRPr="00B562D5">
        <w:rPr>
          <w:sz w:val="28"/>
          <w:szCs w:val="28"/>
        </w:rPr>
        <w:t xml:space="preserve">un </w:t>
      </w:r>
      <w:r>
        <w:rPr>
          <w:sz w:val="28"/>
          <w:szCs w:val="28"/>
        </w:rPr>
        <w:t xml:space="preserve">ir </w:t>
      </w:r>
      <w:r w:rsidRPr="00B562D5">
        <w:rPr>
          <w:sz w:val="28"/>
          <w:szCs w:val="28"/>
        </w:rPr>
        <w:t>iespēja atslēgt dozas jaudas automātiskās regulēšanas ierīci;</w:t>
      </w:r>
    </w:p>
    <w:p w:rsidR="00D32506" w:rsidRPr="00C96EA0" w:rsidRDefault="00D32506" w:rsidP="004914EC">
      <w:pPr>
        <w:pStyle w:val="naisf"/>
        <w:spacing w:before="0" w:after="120"/>
        <w:ind w:firstLine="720"/>
        <w:rPr>
          <w:sz w:val="28"/>
          <w:szCs w:val="28"/>
        </w:rPr>
      </w:pPr>
      <w:r>
        <w:rPr>
          <w:sz w:val="28"/>
          <w:szCs w:val="28"/>
        </w:rPr>
        <w:t>41</w:t>
      </w:r>
      <w:r w:rsidRPr="00B562D5">
        <w:rPr>
          <w:sz w:val="28"/>
          <w:szCs w:val="28"/>
        </w:rPr>
        <w:t xml:space="preserve">.2. </w:t>
      </w:r>
      <w:proofErr w:type="spellStart"/>
      <w:r w:rsidRPr="00B562D5">
        <w:rPr>
          <w:sz w:val="28"/>
          <w:szCs w:val="28"/>
        </w:rPr>
        <w:t>datortomogrāf</w:t>
      </w:r>
      <w:r>
        <w:rPr>
          <w:sz w:val="28"/>
          <w:szCs w:val="28"/>
        </w:rPr>
        <w:t>u</w:t>
      </w:r>
      <w:proofErr w:type="spellEnd"/>
      <w:r>
        <w:rPr>
          <w:sz w:val="28"/>
          <w:szCs w:val="28"/>
        </w:rPr>
        <w:t>, kas nodrošina, lai</w:t>
      </w:r>
      <w:r w:rsidRPr="00B562D5">
        <w:rPr>
          <w:sz w:val="28"/>
          <w:szCs w:val="28"/>
        </w:rPr>
        <w:t xml:space="preserve"> pacienta doza neatšķiras no ražotāja noteiktās</w:t>
      </w:r>
      <w:r>
        <w:rPr>
          <w:sz w:val="28"/>
          <w:szCs w:val="28"/>
        </w:rPr>
        <w:t xml:space="preserve"> </w:t>
      </w:r>
      <w:r w:rsidRPr="00B876E0">
        <w:rPr>
          <w:sz w:val="28"/>
          <w:szCs w:val="28"/>
        </w:rPr>
        <w:t>dozas vairāk</w:t>
      </w:r>
      <w:r w:rsidRPr="00B562D5">
        <w:rPr>
          <w:sz w:val="28"/>
          <w:szCs w:val="28"/>
        </w:rPr>
        <w:t xml:space="preserve"> par ±15%</w:t>
      </w:r>
      <w:r>
        <w:rPr>
          <w:sz w:val="28"/>
          <w:szCs w:val="28"/>
        </w:rPr>
        <w:t xml:space="preserve"> </w:t>
      </w:r>
      <w:r w:rsidRPr="00B562D5">
        <w:rPr>
          <w:sz w:val="28"/>
          <w:szCs w:val="28"/>
        </w:rPr>
        <w:t>pie diagnostikas parametriem, kas paredzēti bērnu izmeklējum</w:t>
      </w:r>
      <w:r>
        <w:rPr>
          <w:sz w:val="28"/>
          <w:szCs w:val="28"/>
        </w:rPr>
        <w:t>iem.</w:t>
      </w:r>
      <w:r w:rsidRPr="00B562D5">
        <w:rPr>
          <w:sz w:val="28"/>
          <w:szCs w:val="28"/>
        </w:rPr>
        <w:t xml:space="preserve"> </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 </w:t>
      </w:r>
      <w:proofErr w:type="spellStart"/>
      <w:r w:rsidRPr="00C96EA0">
        <w:rPr>
          <w:sz w:val="28"/>
          <w:szCs w:val="28"/>
        </w:rPr>
        <w:t>Rentgenoskopiskie</w:t>
      </w:r>
      <w:proofErr w:type="spellEnd"/>
      <w:r w:rsidRPr="00C96EA0">
        <w:rPr>
          <w:sz w:val="28"/>
          <w:szCs w:val="28"/>
        </w:rPr>
        <w:t xml:space="preserve"> izmeklējumi: </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.1. ir aizliegti: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.1.1. bez </w:t>
      </w:r>
      <w:proofErr w:type="spellStart"/>
      <w:r w:rsidRPr="00C96EA0">
        <w:rPr>
          <w:sz w:val="28"/>
          <w:szCs w:val="28"/>
        </w:rPr>
        <w:t>elektronoptiskas</w:t>
      </w:r>
      <w:proofErr w:type="spellEnd"/>
      <w:r w:rsidRPr="00C96EA0">
        <w:rPr>
          <w:sz w:val="28"/>
          <w:szCs w:val="28"/>
        </w:rPr>
        <w:t xml:space="preserve"> attēla pastiprināšanas ierīces vai līdzvērtīgas iekārtas;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.1.2. bez digitālās attēla apstrādes ierīces </w:t>
      </w:r>
      <w:proofErr w:type="spellStart"/>
      <w:r w:rsidRPr="00C96EA0">
        <w:rPr>
          <w:sz w:val="28"/>
          <w:szCs w:val="28"/>
        </w:rPr>
        <w:t>skrīninga</w:t>
      </w:r>
      <w:proofErr w:type="spellEnd"/>
      <w:r w:rsidRPr="00C96EA0">
        <w:rPr>
          <w:sz w:val="28"/>
          <w:szCs w:val="28"/>
        </w:rPr>
        <w:t xml:space="preserve"> izmeklējumu programmās; </w:t>
      </w:r>
    </w:p>
    <w:p w:rsidR="00D32506" w:rsidRPr="00C96EA0" w:rsidRDefault="00D32506" w:rsidP="004914EC">
      <w:pPr>
        <w:pStyle w:val="naisf"/>
        <w:spacing w:before="0" w:after="120"/>
        <w:ind w:firstLine="720"/>
        <w:rPr>
          <w:sz w:val="28"/>
          <w:szCs w:val="28"/>
        </w:rPr>
      </w:pPr>
      <w:r w:rsidRPr="005447FE">
        <w:rPr>
          <w:sz w:val="28"/>
          <w:szCs w:val="28"/>
        </w:rPr>
        <w:t>4</w:t>
      </w:r>
      <w:r>
        <w:rPr>
          <w:sz w:val="28"/>
          <w:szCs w:val="28"/>
        </w:rPr>
        <w:t>2</w:t>
      </w:r>
      <w:r w:rsidRPr="005447FE">
        <w:rPr>
          <w:sz w:val="28"/>
          <w:szCs w:val="28"/>
        </w:rPr>
        <w:t>.1.3. bez</w:t>
      </w:r>
      <w:r w:rsidRPr="00C96EA0">
        <w:rPr>
          <w:sz w:val="28"/>
          <w:szCs w:val="28"/>
        </w:rPr>
        <w:t xml:space="preserve"> dozas jaudas automātiskās regulēšanas ierīces</w:t>
      </w:r>
      <w:r w:rsidRPr="005447FE">
        <w:rPr>
          <w:sz w:val="28"/>
          <w:szCs w:val="28"/>
        </w:rPr>
        <w:t xml:space="preserve"> </w:t>
      </w:r>
      <w:r w:rsidRPr="00C96EA0">
        <w:rPr>
          <w:sz w:val="28"/>
          <w:szCs w:val="28"/>
        </w:rPr>
        <w:t>caurskatēs;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.2. ar izslēgtu dozas jaudas automātiskās regulēšanas ierīci ir atļauti: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.2.1. izmeklējot nelielas ķermeņa daļas, tai skaitā ekstremitātes;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.2.2. izmeklējot bērnu, kurš nav vecāks par 5 gadiem vai kura svars nepārsniedz 12 kilogramu;</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2</w:t>
      </w:r>
      <w:r w:rsidRPr="00C96EA0">
        <w:rPr>
          <w:sz w:val="28"/>
          <w:szCs w:val="28"/>
        </w:rPr>
        <w:t xml:space="preserve">.2.3. citos gadījumos, </w:t>
      </w:r>
      <w:r w:rsidR="00CF241E">
        <w:rPr>
          <w:sz w:val="28"/>
          <w:szCs w:val="28"/>
        </w:rPr>
        <w:t>ja</w:t>
      </w:r>
      <w:r w:rsidRPr="00C96EA0">
        <w:rPr>
          <w:sz w:val="28"/>
          <w:szCs w:val="28"/>
        </w:rPr>
        <w:t xml:space="preserve"> </w:t>
      </w:r>
      <w:r w:rsidR="00CF241E">
        <w:rPr>
          <w:sz w:val="28"/>
          <w:szCs w:val="28"/>
        </w:rPr>
        <w:t>to pieļauj</w:t>
      </w:r>
      <w:r w:rsidR="00CF241E" w:rsidRPr="00C96EA0">
        <w:rPr>
          <w:sz w:val="28"/>
          <w:szCs w:val="28"/>
        </w:rPr>
        <w:t xml:space="preserve">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tehniskās iespējas.</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 Operators nodrošina, lai </w:t>
      </w:r>
      <w:proofErr w:type="spellStart"/>
      <w:r w:rsidRPr="00C96EA0">
        <w:rPr>
          <w:sz w:val="28"/>
          <w:szCs w:val="28"/>
        </w:rPr>
        <w:t>radioterapeitiskajā</w:t>
      </w:r>
      <w:proofErr w:type="spellEnd"/>
      <w:r w:rsidRPr="00C96EA0">
        <w:rPr>
          <w:sz w:val="28"/>
          <w:szCs w:val="28"/>
        </w:rPr>
        <w:t xml:space="preserve"> </w:t>
      </w:r>
      <w:r>
        <w:rPr>
          <w:sz w:val="28"/>
          <w:szCs w:val="28"/>
        </w:rPr>
        <w:t xml:space="preserve">manipulācijā </w:t>
      </w:r>
      <w:r w:rsidRPr="00C96EA0">
        <w:rPr>
          <w:sz w:val="28"/>
          <w:szCs w:val="28"/>
        </w:rPr>
        <w:t xml:space="preserve">lietojamā radioloģiskā </w:t>
      </w:r>
      <w:r>
        <w:rPr>
          <w:sz w:val="28"/>
          <w:szCs w:val="28"/>
        </w:rPr>
        <w:t xml:space="preserve">ierīce </w:t>
      </w:r>
      <w:r w:rsidRPr="00C96EA0">
        <w:rPr>
          <w:sz w:val="28"/>
          <w:szCs w:val="28"/>
        </w:rPr>
        <w:t>un tās aprīkojums atbilstu šādām prasībām:</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.1. </w:t>
      </w:r>
      <w:r>
        <w:rPr>
          <w:sz w:val="28"/>
          <w:szCs w:val="28"/>
        </w:rPr>
        <w:t xml:space="preserve">ierīce </w:t>
      </w:r>
      <w:r w:rsidRPr="00C96EA0">
        <w:rPr>
          <w:sz w:val="28"/>
          <w:szCs w:val="28"/>
        </w:rPr>
        <w:t xml:space="preserve">un tās aprīkojums ir apgādāts ar ierīcēm, kas nodrošina medicīniskās apstarošanas izvēli un ekspluatācijas parametru uzturēšanu atbilstoši lietošanas mērķim, kā arī nepārtrauktu un nepārprotamu indikāciju par tādiem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 xml:space="preserve">tehniskajiem parametriem kā jonizējošā starojuma veids, enerģija, primārā kūļa modifikatori, tai skaitā filtri, attālums līdz </w:t>
      </w:r>
      <w:r w:rsidRPr="00C96EA0">
        <w:rPr>
          <w:sz w:val="28"/>
          <w:szCs w:val="28"/>
        </w:rPr>
        <w:lastRenderedPageBreak/>
        <w:t>pacientam, apstarojamā lauka izmēri, kūļa orientācija, medicīniskās apstarošanas laiks un pacienta doza;</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.2. jonizējošā starojuma avots </w:t>
      </w:r>
      <w:proofErr w:type="spellStart"/>
      <w:r w:rsidRPr="00C96EA0">
        <w:rPr>
          <w:sz w:val="28"/>
          <w:szCs w:val="28"/>
        </w:rPr>
        <w:t>radioloģiskajā</w:t>
      </w:r>
      <w:proofErr w:type="spellEnd"/>
      <w:r w:rsidRPr="00C96EA0">
        <w:rPr>
          <w:sz w:val="28"/>
          <w:szCs w:val="28"/>
        </w:rPr>
        <w:t xml:space="preserve"> </w:t>
      </w:r>
      <w:r>
        <w:rPr>
          <w:sz w:val="28"/>
          <w:szCs w:val="28"/>
        </w:rPr>
        <w:t xml:space="preserve">ierīcē </w:t>
      </w:r>
      <w:r w:rsidRPr="00C96EA0">
        <w:rPr>
          <w:sz w:val="28"/>
          <w:szCs w:val="28"/>
        </w:rPr>
        <w:t>automātiski tiek izslēgts (</w:t>
      </w:r>
      <w:r w:rsidRPr="005447FE">
        <w:rPr>
          <w:sz w:val="28"/>
          <w:szCs w:val="28"/>
        </w:rPr>
        <w:t>tiek izslēgta jonizējošā starojuma ģenerācija vai jonizējošā starojuma avots tiek pārvietots no darba stāvokļa uz drošas glabāšanas stāvokli vai kādā citā veidā tiek nodrošināta apstarojuma pārtraukšana vai būtiska samazināšana</w:t>
      </w:r>
      <w:r w:rsidRPr="00C96EA0">
        <w:rPr>
          <w:sz w:val="28"/>
          <w:szCs w:val="28"/>
        </w:rPr>
        <w:t>), gadījumā, ja tiek pārtraukta elektriskās strāvas piegāde, tā, lai kūļa kontroles mehānismu var atkārtoti ieslēgt tikai no vadības pults;</w:t>
      </w:r>
    </w:p>
    <w:p w:rsidR="00D32506" w:rsidRPr="00C96EA0" w:rsidRDefault="00D32506" w:rsidP="004914EC">
      <w:pPr>
        <w:pStyle w:val="naisf"/>
        <w:spacing w:before="0" w:after="120"/>
        <w:ind w:firstLine="720"/>
        <w:rPr>
          <w:sz w:val="28"/>
          <w:szCs w:val="28"/>
        </w:rPr>
      </w:pPr>
      <w:r w:rsidRPr="004E0718">
        <w:rPr>
          <w:sz w:val="28"/>
          <w:szCs w:val="28"/>
        </w:rPr>
        <w:t>4</w:t>
      </w:r>
      <w:r>
        <w:rPr>
          <w:sz w:val="28"/>
          <w:szCs w:val="28"/>
        </w:rPr>
        <w:t>3</w:t>
      </w:r>
      <w:r w:rsidRPr="004E0718">
        <w:rPr>
          <w:sz w:val="28"/>
          <w:szCs w:val="28"/>
        </w:rPr>
        <w:t>.3. radioloģiskā ierīce, kas ir lieljaudas jonizējošā starojuma avots, ir apgādāta ar drošības blokatoriem vai citiem līdzekļiem, kas</w:t>
      </w:r>
      <w:r w:rsidRPr="00C96EA0">
        <w:rPr>
          <w:sz w:val="28"/>
          <w:szCs w:val="28"/>
        </w:rPr>
        <w:t xml:space="preserve"> nepieļauj </w:t>
      </w:r>
      <w:proofErr w:type="spellStart"/>
      <w:r w:rsidRPr="00C96EA0">
        <w:rPr>
          <w:sz w:val="28"/>
          <w:szCs w:val="28"/>
        </w:rPr>
        <w:t>radioloģisko</w:t>
      </w:r>
      <w:proofErr w:type="spellEnd"/>
      <w:r w:rsidRPr="00C96EA0">
        <w:rPr>
          <w:sz w:val="28"/>
          <w:szCs w:val="28"/>
        </w:rPr>
        <w:t xml:space="preserve"> </w:t>
      </w:r>
      <w:r>
        <w:rPr>
          <w:sz w:val="28"/>
          <w:szCs w:val="28"/>
        </w:rPr>
        <w:t xml:space="preserve">ierīci </w:t>
      </w:r>
      <w:r w:rsidRPr="00C96EA0">
        <w:rPr>
          <w:sz w:val="28"/>
          <w:szCs w:val="28"/>
        </w:rPr>
        <w:t xml:space="preserve">izmantot citādi, kā tas norādīts uz vadības pults, un tā ir nodrošināta vismaz ar divām savstarpēji neatkarīgām drošības sistēmām </w:t>
      </w:r>
      <w:r>
        <w:rPr>
          <w:sz w:val="28"/>
          <w:szCs w:val="28"/>
        </w:rPr>
        <w:t xml:space="preserve">ierīces </w:t>
      </w:r>
      <w:r w:rsidRPr="00C96EA0">
        <w:rPr>
          <w:sz w:val="28"/>
          <w:szCs w:val="28"/>
        </w:rPr>
        <w:t>darbības pārtraukšanai;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.4. drošības blokatoru konstrukcijā lieto tādas fiziskās aizsardzības sistēmas kā kodus un atslēgas, kas garantē, ka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ekspluatācija ar izslēgtu bloķēšanu, veicot remontdarbus vai kalibrēšanu, ir iespējama tikai ekspluatācijas darbinieku tiešā kontrolē, izmantojot bloķēšanai divas savstarpēji neatkarīgas sistēmas, kuras izslēdz divi speciālisti vienlaikus;</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3</w:t>
      </w:r>
      <w:r w:rsidRPr="00C96EA0">
        <w:rPr>
          <w:sz w:val="28"/>
          <w:szCs w:val="28"/>
        </w:rPr>
        <w:t xml:space="preserve">.5. kontroles iekārtas nekavējoties brīdina par jebkurām novirzēm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darbībā un pārtrauc tās darbību, ja šīs novirzes pārsniedz drošas ekspluatācijas parametrus.</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4</w:t>
      </w:r>
      <w:r w:rsidRPr="00C96EA0">
        <w:rPr>
          <w:sz w:val="28"/>
          <w:szCs w:val="28"/>
        </w:rPr>
        <w:t>. Operators nodrošina, lai:</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4</w:t>
      </w:r>
      <w:r w:rsidRPr="00C96EA0">
        <w:rPr>
          <w:sz w:val="28"/>
          <w:szCs w:val="28"/>
        </w:rPr>
        <w:t xml:space="preserve">.1. jebkurš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komponenta bojājums tiktu konstatēts pēc iespējas ātrāk, bet tāds bojājums, kas var radīt lielas jonizējošā starojuma dozas, tiktu konstatēts nekavējoties un, ja tas ir tehniski iespējams, nodrošina, lai jonizējošā starojuma avots nebūtu darba stāvoklī;</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4</w:t>
      </w:r>
      <w:r w:rsidRPr="00C96EA0">
        <w:rPr>
          <w:sz w:val="28"/>
          <w:szCs w:val="28"/>
        </w:rPr>
        <w:t>.2. cilvēka kļūdas iespējamība jonizējošā starojuma avotu darbībā būtu samazināta līdz minimumam;</w:t>
      </w:r>
    </w:p>
    <w:p w:rsidR="00D32506" w:rsidRPr="009515EB" w:rsidRDefault="00D32506" w:rsidP="004914EC">
      <w:pPr>
        <w:pStyle w:val="naisf"/>
        <w:spacing w:before="0" w:after="120"/>
        <w:ind w:firstLine="720"/>
        <w:rPr>
          <w:i/>
          <w:sz w:val="28"/>
          <w:szCs w:val="28"/>
        </w:rPr>
      </w:pPr>
      <w:r w:rsidRPr="00C96EA0">
        <w:rPr>
          <w:sz w:val="28"/>
          <w:szCs w:val="28"/>
        </w:rPr>
        <w:t>4</w:t>
      </w:r>
      <w:r>
        <w:rPr>
          <w:sz w:val="28"/>
          <w:szCs w:val="28"/>
        </w:rPr>
        <w:t>4</w:t>
      </w:r>
      <w:r w:rsidRPr="00C96EA0">
        <w:rPr>
          <w:sz w:val="28"/>
          <w:szCs w:val="28"/>
        </w:rPr>
        <w:t>.3. </w:t>
      </w:r>
      <w:proofErr w:type="spellStart"/>
      <w:r w:rsidRPr="00C96EA0">
        <w:rPr>
          <w:sz w:val="28"/>
          <w:szCs w:val="28"/>
        </w:rPr>
        <w:t>radioloģiskai</w:t>
      </w:r>
      <w:proofErr w:type="spellEnd"/>
      <w:r w:rsidRPr="00C96EA0">
        <w:rPr>
          <w:sz w:val="28"/>
          <w:szCs w:val="28"/>
        </w:rPr>
        <w:t xml:space="preserve"> </w:t>
      </w:r>
      <w:r>
        <w:rPr>
          <w:sz w:val="28"/>
          <w:szCs w:val="28"/>
        </w:rPr>
        <w:t xml:space="preserve">ierīcei </w:t>
      </w:r>
      <w:r w:rsidRPr="00C96EA0">
        <w:rPr>
          <w:sz w:val="28"/>
          <w:szCs w:val="28"/>
        </w:rPr>
        <w:t xml:space="preserve">tiktu veikta </w:t>
      </w:r>
      <w:r w:rsidRPr="00083649">
        <w:rPr>
          <w:sz w:val="28"/>
          <w:szCs w:val="28"/>
        </w:rPr>
        <w:t>elektrodrošības pārbaudes un funkciju atbilstības testēšan</w:t>
      </w:r>
      <w:r>
        <w:rPr>
          <w:sz w:val="28"/>
          <w:szCs w:val="28"/>
        </w:rPr>
        <w:t>a</w:t>
      </w:r>
      <w:r w:rsidRPr="00083649">
        <w:rPr>
          <w:sz w:val="28"/>
          <w:szCs w:val="28"/>
        </w:rPr>
        <w:t xml:space="preserve"> un novērtēšan</w:t>
      </w:r>
      <w:r>
        <w:rPr>
          <w:sz w:val="28"/>
          <w:szCs w:val="28"/>
        </w:rPr>
        <w:t>a</w:t>
      </w:r>
      <w:r w:rsidRPr="00C96EA0">
        <w:rPr>
          <w:sz w:val="28"/>
          <w:szCs w:val="28"/>
        </w:rPr>
        <w:t xml:space="preserve"> </w:t>
      </w:r>
      <w:r>
        <w:rPr>
          <w:sz w:val="28"/>
          <w:szCs w:val="28"/>
        </w:rPr>
        <w:t>(</w:t>
      </w:r>
      <w:r w:rsidRPr="00C96EA0">
        <w:rPr>
          <w:sz w:val="28"/>
          <w:szCs w:val="28"/>
        </w:rPr>
        <w:t xml:space="preserve">tehnisko parametru </w:t>
      </w:r>
      <w:r>
        <w:rPr>
          <w:sz w:val="28"/>
          <w:szCs w:val="28"/>
        </w:rPr>
        <w:t xml:space="preserve">novērtēšana); </w:t>
      </w:r>
      <w:r w:rsidRPr="009515EB">
        <w:rPr>
          <w:i/>
          <w:sz w:val="28"/>
          <w:szCs w:val="28"/>
        </w:rPr>
        <w:t xml:space="preserve"> </w:t>
      </w:r>
    </w:p>
    <w:p w:rsidR="00D32506" w:rsidRPr="00C96EA0" w:rsidRDefault="00D32506" w:rsidP="004914EC">
      <w:pPr>
        <w:pStyle w:val="naisf"/>
        <w:spacing w:before="0" w:after="120"/>
        <w:ind w:firstLine="720"/>
        <w:rPr>
          <w:sz w:val="28"/>
          <w:szCs w:val="28"/>
        </w:rPr>
      </w:pPr>
      <w:r>
        <w:rPr>
          <w:sz w:val="28"/>
          <w:szCs w:val="28"/>
        </w:rPr>
        <w:t xml:space="preserve">44.4. tiktu noteikti dozu ierobežojumi saistībā ar </w:t>
      </w:r>
      <w:proofErr w:type="spellStart"/>
      <w:r>
        <w:rPr>
          <w:sz w:val="28"/>
          <w:szCs w:val="28"/>
        </w:rPr>
        <w:t>radioloģiskās</w:t>
      </w:r>
      <w:proofErr w:type="spellEnd"/>
      <w:r>
        <w:rPr>
          <w:sz w:val="28"/>
          <w:szCs w:val="28"/>
        </w:rPr>
        <w:t xml:space="preserve"> ierīces izmantošanu, tā, lai potenciālā doza no vienas iekārtas pie maksimālajiem ekspluatācijas parametriem nepārsniedz 1/3 no dozu limitiem gadā (darbiniekiem - 6 </w:t>
      </w:r>
      <w:proofErr w:type="spellStart"/>
      <w:r>
        <w:rPr>
          <w:sz w:val="28"/>
          <w:szCs w:val="28"/>
        </w:rPr>
        <w:t>mSv</w:t>
      </w:r>
      <w:proofErr w:type="spellEnd"/>
      <w:r>
        <w:rPr>
          <w:sz w:val="28"/>
          <w:szCs w:val="28"/>
        </w:rPr>
        <w:t xml:space="preserve">, brīvprātīgajiem palīgiem – 1,5 </w:t>
      </w:r>
      <w:proofErr w:type="spellStart"/>
      <w:r>
        <w:rPr>
          <w:sz w:val="28"/>
          <w:szCs w:val="28"/>
        </w:rPr>
        <w:t>mSv</w:t>
      </w:r>
      <w:proofErr w:type="spellEnd"/>
      <w:r>
        <w:rPr>
          <w:sz w:val="28"/>
          <w:szCs w:val="28"/>
        </w:rPr>
        <w:t xml:space="preserve">, bet apmeklētājiem 0,3 </w:t>
      </w:r>
      <w:proofErr w:type="spellStart"/>
      <w:r>
        <w:rPr>
          <w:sz w:val="28"/>
          <w:szCs w:val="28"/>
        </w:rPr>
        <w:t>mSv</w:t>
      </w:r>
      <w:proofErr w:type="spellEnd"/>
      <w:r>
        <w:rPr>
          <w:sz w:val="28"/>
          <w:szCs w:val="28"/>
        </w:rPr>
        <w:t xml:space="preserve">). </w:t>
      </w:r>
      <w:r w:rsidRPr="000874A5">
        <w:rPr>
          <w:sz w:val="28"/>
          <w:szCs w:val="28"/>
        </w:rPr>
        <w:t xml:space="preserve">Ja attiecīgajā telpā </w:t>
      </w:r>
      <w:r w:rsidRPr="004E0718">
        <w:rPr>
          <w:sz w:val="28"/>
          <w:szCs w:val="28"/>
        </w:rPr>
        <w:t>vienlaicīgi</w:t>
      </w:r>
      <w:r w:rsidRPr="000874A5">
        <w:rPr>
          <w:sz w:val="28"/>
          <w:szCs w:val="28"/>
        </w:rPr>
        <w:t xml:space="preserve"> izmanto vairākas iekārtas, tad šo dozu ierobežojumu nosaka visām iekārtām kopā.</w:t>
      </w:r>
    </w:p>
    <w:p w:rsidR="00D32506" w:rsidRDefault="00D32506" w:rsidP="004914EC">
      <w:pPr>
        <w:pStyle w:val="naisf"/>
        <w:spacing w:before="0" w:after="120"/>
        <w:ind w:firstLine="0"/>
      </w:pPr>
    </w:p>
    <w:p w:rsidR="00D32506" w:rsidRPr="004368F7" w:rsidRDefault="00D32506" w:rsidP="004914EC">
      <w:pPr>
        <w:pStyle w:val="naisf"/>
        <w:spacing w:before="0" w:after="120"/>
        <w:ind w:firstLine="720"/>
        <w:rPr>
          <w:sz w:val="28"/>
          <w:szCs w:val="28"/>
        </w:rPr>
      </w:pPr>
      <w:r w:rsidRPr="00C21F16">
        <w:rPr>
          <w:sz w:val="28"/>
          <w:szCs w:val="28"/>
        </w:rPr>
        <w:lastRenderedPageBreak/>
        <w:t xml:space="preserve"> </w:t>
      </w:r>
      <w:r w:rsidRPr="00C96EA0">
        <w:rPr>
          <w:sz w:val="28"/>
          <w:szCs w:val="28"/>
        </w:rPr>
        <w:t>4</w:t>
      </w:r>
      <w:r>
        <w:rPr>
          <w:sz w:val="28"/>
          <w:szCs w:val="28"/>
        </w:rPr>
        <w:t>5</w:t>
      </w:r>
      <w:r w:rsidRPr="00C96EA0">
        <w:rPr>
          <w:sz w:val="28"/>
          <w:szCs w:val="28"/>
        </w:rPr>
        <w:t xml:space="preserve">. </w:t>
      </w:r>
      <w:proofErr w:type="spellStart"/>
      <w:r w:rsidRPr="00C21F16">
        <w:rPr>
          <w:sz w:val="28"/>
          <w:szCs w:val="28"/>
        </w:rPr>
        <w:t>Radiodiagnostiskajā</w:t>
      </w:r>
      <w:proofErr w:type="spellEnd"/>
      <w:r w:rsidRPr="00C21F16">
        <w:rPr>
          <w:sz w:val="28"/>
          <w:szCs w:val="28"/>
        </w:rPr>
        <w:t xml:space="preserve"> </w:t>
      </w:r>
      <w:r>
        <w:rPr>
          <w:sz w:val="28"/>
          <w:szCs w:val="28"/>
        </w:rPr>
        <w:t xml:space="preserve">manipulācijā </w:t>
      </w:r>
      <w:r w:rsidRPr="00C21F16">
        <w:rPr>
          <w:sz w:val="28"/>
          <w:szCs w:val="28"/>
        </w:rPr>
        <w:t xml:space="preserve">lietojamās </w:t>
      </w:r>
      <w:proofErr w:type="spellStart"/>
      <w:r w:rsidRPr="00C21F16">
        <w:rPr>
          <w:sz w:val="28"/>
          <w:szCs w:val="28"/>
        </w:rPr>
        <w:t>radioloģiskās</w:t>
      </w:r>
      <w:proofErr w:type="spellEnd"/>
      <w:r w:rsidRPr="00C21F16">
        <w:rPr>
          <w:sz w:val="28"/>
          <w:szCs w:val="28"/>
        </w:rPr>
        <w:t xml:space="preserve"> </w:t>
      </w:r>
      <w:r>
        <w:rPr>
          <w:sz w:val="28"/>
          <w:szCs w:val="28"/>
        </w:rPr>
        <w:t xml:space="preserve">ierīces </w:t>
      </w:r>
      <w:r w:rsidRPr="00083649">
        <w:rPr>
          <w:sz w:val="28"/>
          <w:szCs w:val="28"/>
        </w:rPr>
        <w:t xml:space="preserve">funkciju atbilstības </w:t>
      </w:r>
      <w:r>
        <w:rPr>
          <w:sz w:val="28"/>
          <w:szCs w:val="28"/>
        </w:rPr>
        <w:t xml:space="preserve">testēšanu un </w:t>
      </w:r>
      <w:r w:rsidRPr="00083649">
        <w:rPr>
          <w:sz w:val="28"/>
          <w:szCs w:val="28"/>
        </w:rPr>
        <w:t>novērtēšan</w:t>
      </w:r>
      <w:r>
        <w:rPr>
          <w:sz w:val="28"/>
          <w:szCs w:val="28"/>
        </w:rPr>
        <w:t>u attiecībā uz tehniskajiem parametriem</w:t>
      </w:r>
      <w:r w:rsidRPr="00C21F16">
        <w:rPr>
          <w:sz w:val="28"/>
          <w:szCs w:val="28"/>
        </w:rPr>
        <w:t xml:space="preserve">, kuri noteikti šo noteikumu 2.pielikuma 1.tabulā, un elektrodrošības pārbaudi veic institūcija, kas akreditēta </w:t>
      </w:r>
      <w:r>
        <w:rPr>
          <w:sz w:val="28"/>
          <w:szCs w:val="28"/>
        </w:rPr>
        <w:t xml:space="preserve">akreditācijas birojā </w:t>
      </w:r>
      <w:r w:rsidRPr="00C21F16">
        <w:rPr>
          <w:sz w:val="28"/>
          <w:szCs w:val="28"/>
        </w:rPr>
        <w:t xml:space="preserve">vai citā Eiropas Savienības dalībvalsts akreditācijas institūcijā atbilstoši standartā </w:t>
      </w:r>
      <w:r w:rsidRPr="004368F7">
        <w:rPr>
          <w:sz w:val="28"/>
          <w:szCs w:val="28"/>
        </w:rPr>
        <w:t xml:space="preserve">LVS EN ISO/IEC 17020:2005 „Galvenie kritēriji dažādu veidu institūcijām, kas veic inspicēšanu” noteiktajām prasībām (turpmāk – inspicēšanas institūcija): </w:t>
      </w:r>
    </w:p>
    <w:p w:rsidR="00D32506" w:rsidRPr="004368F7" w:rsidRDefault="00D32506" w:rsidP="004914EC">
      <w:pPr>
        <w:pStyle w:val="naisf"/>
        <w:spacing w:before="0" w:after="120"/>
        <w:ind w:firstLine="720"/>
        <w:rPr>
          <w:sz w:val="28"/>
          <w:szCs w:val="28"/>
        </w:rPr>
      </w:pPr>
      <w:r w:rsidRPr="004368F7">
        <w:rPr>
          <w:sz w:val="28"/>
          <w:szCs w:val="28"/>
        </w:rPr>
        <w:t>4</w:t>
      </w:r>
      <w:r>
        <w:rPr>
          <w:sz w:val="28"/>
          <w:szCs w:val="28"/>
        </w:rPr>
        <w:t>5</w:t>
      </w:r>
      <w:r w:rsidRPr="004368F7">
        <w:rPr>
          <w:sz w:val="28"/>
          <w:szCs w:val="28"/>
        </w:rPr>
        <w:t xml:space="preserve">.1. uzsākot </w:t>
      </w:r>
      <w:proofErr w:type="spellStart"/>
      <w:r w:rsidRPr="004368F7">
        <w:rPr>
          <w:sz w:val="28"/>
          <w:szCs w:val="28"/>
        </w:rPr>
        <w:t>radioloģiskās</w:t>
      </w:r>
      <w:proofErr w:type="spellEnd"/>
      <w:r w:rsidRPr="004368F7">
        <w:rPr>
          <w:sz w:val="28"/>
          <w:szCs w:val="28"/>
        </w:rPr>
        <w:t xml:space="preserve"> ierīces ekspluatāciju;</w:t>
      </w:r>
    </w:p>
    <w:p w:rsidR="00D32506" w:rsidRPr="004368F7" w:rsidRDefault="00D32506" w:rsidP="004914EC">
      <w:pPr>
        <w:pStyle w:val="naisf"/>
        <w:spacing w:before="0" w:after="120"/>
        <w:ind w:firstLine="720"/>
        <w:rPr>
          <w:sz w:val="28"/>
          <w:szCs w:val="28"/>
        </w:rPr>
      </w:pPr>
      <w:r w:rsidRPr="004368F7">
        <w:rPr>
          <w:sz w:val="28"/>
          <w:szCs w:val="28"/>
        </w:rPr>
        <w:t>4</w:t>
      </w:r>
      <w:r>
        <w:rPr>
          <w:sz w:val="28"/>
          <w:szCs w:val="28"/>
        </w:rPr>
        <w:t>5</w:t>
      </w:r>
      <w:r w:rsidRPr="004368F7">
        <w:rPr>
          <w:sz w:val="28"/>
          <w:szCs w:val="28"/>
        </w:rPr>
        <w:t xml:space="preserve">.2. pēc katras tādas ekspluatācijas, apkopes un remonta procedūras, kas ietekmē </w:t>
      </w:r>
      <w:proofErr w:type="spellStart"/>
      <w:r w:rsidRPr="004368F7">
        <w:rPr>
          <w:sz w:val="28"/>
          <w:szCs w:val="28"/>
        </w:rPr>
        <w:t>radioloģiskās</w:t>
      </w:r>
      <w:proofErr w:type="spellEnd"/>
      <w:r w:rsidRPr="004368F7">
        <w:rPr>
          <w:sz w:val="28"/>
          <w:szCs w:val="28"/>
        </w:rPr>
        <w:t xml:space="preserve"> ierīces tehniskos parametrus;</w:t>
      </w:r>
    </w:p>
    <w:p w:rsidR="00D32506" w:rsidRPr="004368F7" w:rsidRDefault="00D32506" w:rsidP="004914EC">
      <w:pPr>
        <w:pStyle w:val="naisf"/>
        <w:spacing w:before="0" w:after="120"/>
        <w:ind w:firstLine="720"/>
        <w:rPr>
          <w:sz w:val="28"/>
          <w:szCs w:val="28"/>
        </w:rPr>
      </w:pPr>
      <w:r w:rsidRPr="004368F7">
        <w:rPr>
          <w:sz w:val="28"/>
          <w:szCs w:val="28"/>
        </w:rPr>
        <w:t>4</w:t>
      </w:r>
      <w:r>
        <w:rPr>
          <w:sz w:val="28"/>
          <w:szCs w:val="28"/>
        </w:rPr>
        <w:t>5</w:t>
      </w:r>
      <w:r w:rsidRPr="004368F7">
        <w:rPr>
          <w:sz w:val="28"/>
          <w:szCs w:val="28"/>
        </w:rPr>
        <w:t>.3. ekspluatācijas laikā:</w:t>
      </w:r>
    </w:p>
    <w:p w:rsidR="00D32506" w:rsidRPr="004368F7" w:rsidRDefault="00D32506" w:rsidP="00380BE0">
      <w:pPr>
        <w:pStyle w:val="naisf"/>
        <w:spacing w:before="0" w:after="120"/>
        <w:ind w:firstLine="720"/>
        <w:rPr>
          <w:sz w:val="28"/>
          <w:szCs w:val="28"/>
        </w:rPr>
      </w:pPr>
      <w:r w:rsidRPr="004368F7">
        <w:rPr>
          <w:sz w:val="28"/>
          <w:szCs w:val="28"/>
        </w:rPr>
        <w:t>4</w:t>
      </w:r>
      <w:r>
        <w:rPr>
          <w:sz w:val="28"/>
          <w:szCs w:val="28"/>
        </w:rPr>
        <w:t>5</w:t>
      </w:r>
      <w:r w:rsidRPr="004368F7">
        <w:rPr>
          <w:sz w:val="28"/>
          <w:szCs w:val="28"/>
        </w:rPr>
        <w:t xml:space="preserve">.3.1. trešajā gadā pēc </w:t>
      </w:r>
      <w:proofErr w:type="spellStart"/>
      <w:r w:rsidRPr="004368F7">
        <w:rPr>
          <w:sz w:val="28"/>
          <w:szCs w:val="28"/>
        </w:rPr>
        <w:t>radioloģiskās</w:t>
      </w:r>
      <w:proofErr w:type="spellEnd"/>
      <w:r w:rsidRPr="004368F7">
        <w:rPr>
          <w:sz w:val="28"/>
          <w:szCs w:val="28"/>
        </w:rPr>
        <w:t xml:space="preserve"> ierīces ekspluatācijas uzsākšanas;</w:t>
      </w:r>
    </w:p>
    <w:p w:rsidR="00D32506" w:rsidRPr="004368F7" w:rsidRDefault="00D32506" w:rsidP="00380BE0">
      <w:pPr>
        <w:pStyle w:val="naisf"/>
        <w:spacing w:before="0" w:after="120"/>
        <w:ind w:firstLine="720"/>
        <w:rPr>
          <w:sz w:val="28"/>
          <w:szCs w:val="28"/>
        </w:rPr>
      </w:pPr>
      <w:r w:rsidRPr="004368F7">
        <w:rPr>
          <w:sz w:val="28"/>
          <w:szCs w:val="28"/>
        </w:rPr>
        <w:t>4</w:t>
      </w:r>
      <w:r>
        <w:rPr>
          <w:sz w:val="28"/>
          <w:szCs w:val="28"/>
        </w:rPr>
        <w:t>5</w:t>
      </w:r>
      <w:r w:rsidRPr="004368F7">
        <w:rPr>
          <w:sz w:val="28"/>
          <w:szCs w:val="28"/>
        </w:rPr>
        <w:t xml:space="preserve">.3.2. ne retāk kā reizi divos gados, ja radioloģiskā ierīce tiek ekspluatēta ilgāk par trīs gadiem; </w:t>
      </w:r>
    </w:p>
    <w:p w:rsidR="00D32506" w:rsidRPr="004368F7" w:rsidRDefault="00D32506" w:rsidP="00380BE0">
      <w:pPr>
        <w:pStyle w:val="naisf"/>
        <w:spacing w:before="0" w:after="120"/>
        <w:ind w:firstLine="720"/>
        <w:rPr>
          <w:sz w:val="28"/>
          <w:szCs w:val="28"/>
        </w:rPr>
      </w:pPr>
      <w:r w:rsidRPr="004368F7">
        <w:rPr>
          <w:sz w:val="28"/>
          <w:szCs w:val="28"/>
        </w:rPr>
        <w:t>4</w:t>
      </w:r>
      <w:r>
        <w:rPr>
          <w:sz w:val="28"/>
          <w:szCs w:val="28"/>
        </w:rPr>
        <w:t>5</w:t>
      </w:r>
      <w:r w:rsidRPr="004368F7">
        <w:rPr>
          <w:sz w:val="28"/>
          <w:szCs w:val="28"/>
        </w:rPr>
        <w:t>.3.3. ne retāk kā reizi gadā, ja radioloģiskā ierīce tiek ekspluatēta ilgāk par 10 gadiem.</w:t>
      </w:r>
    </w:p>
    <w:p w:rsidR="00D32506" w:rsidRDefault="00D32506" w:rsidP="001B4DDA">
      <w:pPr>
        <w:pStyle w:val="naisf"/>
        <w:spacing w:before="0" w:after="120"/>
        <w:ind w:firstLine="720"/>
        <w:rPr>
          <w:sz w:val="28"/>
          <w:szCs w:val="28"/>
        </w:rPr>
      </w:pPr>
    </w:p>
    <w:p w:rsidR="00D32506" w:rsidRDefault="00D32506" w:rsidP="004914EC">
      <w:pPr>
        <w:pStyle w:val="naisf"/>
        <w:spacing w:before="0" w:after="120"/>
        <w:ind w:firstLine="720"/>
        <w:rPr>
          <w:sz w:val="28"/>
          <w:szCs w:val="28"/>
        </w:rPr>
      </w:pPr>
      <w:r w:rsidRPr="00C96EA0">
        <w:rPr>
          <w:sz w:val="28"/>
          <w:szCs w:val="28"/>
        </w:rPr>
        <w:t>4</w:t>
      </w:r>
      <w:r>
        <w:rPr>
          <w:sz w:val="28"/>
          <w:szCs w:val="28"/>
        </w:rPr>
        <w:t>6</w:t>
      </w:r>
      <w:r w:rsidRPr="00C96EA0">
        <w:rPr>
          <w:sz w:val="28"/>
          <w:szCs w:val="28"/>
        </w:rPr>
        <w:t xml:space="preserve">. Papildus </w:t>
      </w:r>
      <w:r w:rsidRPr="00726E5A">
        <w:rPr>
          <w:sz w:val="28"/>
          <w:szCs w:val="28"/>
        </w:rPr>
        <w:t>4</w:t>
      </w:r>
      <w:r>
        <w:rPr>
          <w:sz w:val="28"/>
          <w:szCs w:val="28"/>
        </w:rPr>
        <w:t>5</w:t>
      </w:r>
      <w:r w:rsidRPr="00726E5A">
        <w:rPr>
          <w:sz w:val="28"/>
          <w:szCs w:val="28"/>
        </w:rPr>
        <w:t>.punktam</w:t>
      </w:r>
      <w:r w:rsidRPr="00C96EA0">
        <w:rPr>
          <w:sz w:val="28"/>
          <w:szCs w:val="28"/>
        </w:rPr>
        <w:t xml:space="preserve"> noteiktajam operators nodrošina, ka šo noteikumu 2.pielikuma 2.tabulā minēto tehnisko parametru </w:t>
      </w:r>
      <w:r>
        <w:rPr>
          <w:sz w:val="28"/>
          <w:szCs w:val="28"/>
        </w:rPr>
        <w:t>novērtēšanu</w:t>
      </w:r>
      <w:r w:rsidRPr="00C96EA0">
        <w:rPr>
          <w:sz w:val="28"/>
          <w:szCs w:val="28"/>
        </w:rPr>
        <w:t xml:space="preserve"> veic inspicēšanas institūcija, radiācijas drošības struktūrvienība</w:t>
      </w:r>
      <w:r>
        <w:rPr>
          <w:sz w:val="28"/>
          <w:szCs w:val="28"/>
        </w:rPr>
        <w:t>,</w:t>
      </w:r>
      <w:r w:rsidRPr="00C96EA0">
        <w:rPr>
          <w:sz w:val="28"/>
          <w:szCs w:val="28"/>
        </w:rPr>
        <w:t xml:space="preserve"> medicīnas fiziķis</w:t>
      </w:r>
      <w:r>
        <w:rPr>
          <w:sz w:val="28"/>
          <w:szCs w:val="28"/>
        </w:rPr>
        <w:t>,</w:t>
      </w:r>
      <w:r w:rsidRPr="00C96EA0">
        <w:rPr>
          <w:sz w:val="28"/>
          <w:szCs w:val="28"/>
        </w:rPr>
        <w:t xml:space="preserve"> </w:t>
      </w:r>
      <w:r w:rsidRPr="000E1A3D">
        <w:rPr>
          <w:sz w:val="28"/>
          <w:szCs w:val="28"/>
        </w:rPr>
        <w:t>medicīnas fiziķis eksperts</w:t>
      </w:r>
      <w:r w:rsidRPr="00C96EA0">
        <w:rPr>
          <w:sz w:val="28"/>
          <w:szCs w:val="28"/>
        </w:rPr>
        <w:t xml:space="preserve"> </w:t>
      </w:r>
      <w:r>
        <w:rPr>
          <w:sz w:val="28"/>
          <w:szCs w:val="28"/>
        </w:rPr>
        <w:t xml:space="preserve">vai darba vadītājs </w:t>
      </w:r>
      <w:r w:rsidRPr="00C5311C">
        <w:rPr>
          <w:sz w:val="28"/>
          <w:szCs w:val="28"/>
        </w:rPr>
        <w:t>atbilstoši kvalitātes nodrošināšanas programmā iekļautajām prasībām un regularitātei.</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E81DAB">
        <w:rPr>
          <w:sz w:val="28"/>
          <w:szCs w:val="28"/>
        </w:rPr>
        <w:t>4</w:t>
      </w:r>
      <w:r>
        <w:rPr>
          <w:sz w:val="28"/>
          <w:szCs w:val="28"/>
        </w:rPr>
        <w:t>7</w:t>
      </w:r>
      <w:r w:rsidRPr="00E81DAB">
        <w:rPr>
          <w:sz w:val="28"/>
          <w:szCs w:val="28"/>
        </w:rPr>
        <w:t xml:space="preserve">. </w:t>
      </w:r>
      <w:proofErr w:type="spellStart"/>
      <w:r w:rsidRPr="00E81DAB">
        <w:rPr>
          <w:sz w:val="28"/>
          <w:szCs w:val="28"/>
        </w:rPr>
        <w:t>Radioterapeitiskajās</w:t>
      </w:r>
      <w:proofErr w:type="spellEnd"/>
      <w:r w:rsidRPr="00C96EA0">
        <w:rPr>
          <w:sz w:val="28"/>
          <w:szCs w:val="28"/>
        </w:rPr>
        <w:t xml:space="preserve"> </w:t>
      </w:r>
      <w:r>
        <w:rPr>
          <w:sz w:val="28"/>
          <w:szCs w:val="28"/>
        </w:rPr>
        <w:t xml:space="preserve">manipulācijās </w:t>
      </w:r>
      <w:r w:rsidRPr="00C96EA0">
        <w:rPr>
          <w:sz w:val="28"/>
          <w:szCs w:val="28"/>
        </w:rPr>
        <w:t>lietojamā</w:t>
      </w:r>
      <w:r>
        <w:rPr>
          <w:sz w:val="28"/>
          <w:szCs w:val="28"/>
        </w:rPr>
        <w:t>s</w:t>
      </w:r>
      <w:r w:rsidRPr="00C96EA0">
        <w:rPr>
          <w:sz w:val="28"/>
          <w:szCs w:val="28"/>
        </w:rPr>
        <w:t xml:space="preserve"> </w:t>
      </w:r>
      <w:proofErr w:type="spellStart"/>
      <w:r w:rsidRPr="00C96EA0">
        <w:rPr>
          <w:sz w:val="28"/>
          <w:szCs w:val="28"/>
        </w:rPr>
        <w:t>radioloģiskā</w:t>
      </w:r>
      <w:r>
        <w:rPr>
          <w:sz w:val="28"/>
          <w:szCs w:val="28"/>
        </w:rPr>
        <w:t>s</w:t>
      </w:r>
      <w:proofErr w:type="spellEnd"/>
      <w:r w:rsidRPr="00C96EA0">
        <w:rPr>
          <w:sz w:val="28"/>
          <w:szCs w:val="28"/>
        </w:rPr>
        <w:t xml:space="preserve"> </w:t>
      </w:r>
      <w:r>
        <w:rPr>
          <w:sz w:val="28"/>
          <w:szCs w:val="28"/>
        </w:rPr>
        <w:t xml:space="preserve">ierīces </w:t>
      </w:r>
      <w:r w:rsidRPr="00083649">
        <w:rPr>
          <w:sz w:val="28"/>
          <w:szCs w:val="28"/>
        </w:rPr>
        <w:t>funkciju atbilstības testēšan</w:t>
      </w:r>
      <w:r>
        <w:rPr>
          <w:sz w:val="28"/>
          <w:szCs w:val="28"/>
        </w:rPr>
        <w:t>u</w:t>
      </w:r>
      <w:r w:rsidRPr="00083649">
        <w:rPr>
          <w:sz w:val="28"/>
          <w:szCs w:val="28"/>
        </w:rPr>
        <w:t xml:space="preserve"> un novērtēšan</w:t>
      </w:r>
      <w:r>
        <w:rPr>
          <w:sz w:val="28"/>
          <w:szCs w:val="28"/>
        </w:rPr>
        <w:t>u</w:t>
      </w:r>
      <w:r w:rsidRPr="00C96EA0">
        <w:rPr>
          <w:sz w:val="28"/>
          <w:szCs w:val="28"/>
        </w:rPr>
        <w:t xml:space="preserve"> </w:t>
      </w:r>
      <w:r>
        <w:rPr>
          <w:sz w:val="28"/>
          <w:szCs w:val="28"/>
        </w:rPr>
        <w:t>(</w:t>
      </w:r>
      <w:r w:rsidRPr="00C96EA0">
        <w:rPr>
          <w:sz w:val="28"/>
          <w:szCs w:val="28"/>
        </w:rPr>
        <w:t>tehnisko parametru</w:t>
      </w:r>
      <w:r w:rsidRPr="00E81DAB">
        <w:rPr>
          <w:sz w:val="28"/>
          <w:szCs w:val="28"/>
        </w:rPr>
        <w:t xml:space="preserve"> </w:t>
      </w:r>
      <w:r>
        <w:rPr>
          <w:sz w:val="28"/>
          <w:szCs w:val="28"/>
        </w:rPr>
        <w:t>novērtēšanu, kas noteikti šo noteikumu 2.pielikumā) veic inspicēšanas institūcija vai medicīnas fizikas eksperts:</w:t>
      </w:r>
    </w:p>
    <w:p w:rsidR="00D32506" w:rsidRDefault="00D32506" w:rsidP="004914EC">
      <w:pPr>
        <w:pStyle w:val="naisf"/>
        <w:spacing w:before="0" w:after="120"/>
        <w:ind w:firstLine="720"/>
        <w:rPr>
          <w:sz w:val="28"/>
          <w:szCs w:val="28"/>
        </w:rPr>
      </w:pPr>
      <w:r w:rsidRPr="00C96EA0">
        <w:rPr>
          <w:sz w:val="28"/>
          <w:szCs w:val="28"/>
        </w:rPr>
        <w:t>4</w:t>
      </w:r>
      <w:r>
        <w:rPr>
          <w:sz w:val="28"/>
          <w:szCs w:val="28"/>
        </w:rPr>
        <w:t>7</w:t>
      </w:r>
      <w:r w:rsidRPr="00C96EA0">
        <w:rPr>
          <w:sz w:val="28"/>
          <w:szCs w:val="28"/>
        </w:rPr>
        <w:t xml:space="preserve">.1. uzsākot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ekspluatāciju</w:t>
      </w:r>
      <w:r>
        <w:rPr>
          <w:sz w:val="28"/>
          <w:szCs w:val="28"/>
        </w:rPr>
        <w:t>;</w:t>
      </w:r>
    </w:p>
    <w:p w:rsidR="00D32506" w:rsidRPr="00C96EA0" w:rsidRDefault="00D32506" w:rsidP="004914EC">
      <w:pPr>
        <w:pStyle w:val="naisf"/>
        <w:spacing w:before="0" w:after="120"/>
        <w:ind w:firstLine="720"/>
        <w:rPr>
          <w:sz w:val="28"/>
          <w:szCs w:val="28"/>
        </w:rPr>
      </w:pPr>
      <w:r>
        <w:rPr>
          <w:sz w:val="28"/>
          <w:szCs w:val="28"/>
        </w:rPr>
        <w:t>47.2.</w:t>
      </w:r>
      <w:r w:rsidRPr="00C96EA0">
        <w:rPr>
          <w:sz w:val="28"/>
          <w:szCs w:val="28"/>
        </w:rPr>
        <w:t xml:space="preserve"> pēc katras ekspluatācijas, apkopes un remonta </w:t>
      </w:r>
      <w:r w:rsidRPr="0032431E">
        <w:rPr>
          <w:sz w:val="28"/>
          <w:szCs w:val="28"/>
        </w:rPr>
        <w:t>procedūr</w:t>
      </w:r>
      <w:r w:rsidRPr="00C96EA0">
        <w:rPr>
          <w:sz w:val="28"/>
          <w:szCs w:val="28"/>
        </w:rPr>
        <w:t xml:space="preserve">as, kas ietekmē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 xml:space="preserve">parametrus; </w:t>
      </w:r>
    </w:p>
    <w:p w:rsidR="00D32506" w:rsidRDefault="00D32506" w:rsidP="004914EC">
      <w:pPr>
        <w:pStyle w:val="naisf"/>
        <w:spacing w:before="0" w:after="120"/>
        <w:ind w:firstLine="720"/>
        <w:rPr>
          <w:sz w:val="28"/>
          <w:szCs w:val="28"/>
        </w:rPr>
      </w:pPr>
      <w:r w:rsidRPr="00C96EA0">
        <w:rPr>
          <w:sz w:val="28"/>
          <w:szCs w:val="28"/>
        </w:rPr>
        <w:t>4</w:t>
      </w:r>
      <w:r>
        <w:rPr>
          <w:sz w:val="28"/>
          <w:szCs w:val="28"/>
        </w:rPr>
        <w:t>7</w:t>
      </w:r>
      <w:r w:rsidRPr="00C96EA0">
        <w:rPr>
          <w:sz w:val="28"/>
          <w:szCs w:val="28"/>
        </w:rPr>
        <w:t>.</w:t>
      </w:r>
      <w:r>
        <w:rPr>
          <w:sz w:val="28"/>
          <w:szCs w:val="28"/>
        </w:rPr>
        <w:t>3</w:t>
      </w:r>
      <w:r w:rsidRPr="00C96EA0">
        <w:rPr>
          <w:sz w:val="28"/>
          <w:szCs w:val="28"/>
        </w:rPr>
        <w:t>. </w:t>
      </w:r>
      <w:r>
        <w:rPr>
          <w:sz w:val="28"/>
          <w:szCs w:val="28"/>
        </w:rPr>
        <w:t xml:space="preserve">ekspluatācijas laikā </w:t>
      </w:r>
      <w:r w:rsidRPr="00C96EA0">
        <w:rPr>
          <w:sz w:val="28"/>
          <w:szCs w:val="28"/>
        </w:rPr>
        <w:t>atbilstoši kvalitātes nodrošināšanas programmā iekļautajām prasībām</w:t>
      </w:r>
      <w:r>
        <w:rPr>
          <w:sz w:val="28"/>
          <w:szCs w:val="28"/>
        </w:rPr>
        <w:t xml:space="preserve"> un regularitātei, bet </w:t>
      </w:r>
      <w:r w:rsidRPr="00C96EA0">
        <w:rPr>
          <w:sz w:val="28"/>
          <w:szCs w:val="28"/>
        </w:rPr>
        <w:t xml:space="preserve">ne retāk kā </w:t>
      </w:r>
      <w:r>
        <w:rPr>
          <w:sz w:val="28"/>
          <w:szCs w:val="28"/>
        </w:rPr>
        <w:t xml:space="preserve">divas </w:t>
      </w:r>
      <w:r w:rsidRPr="00C96EA0">
        <w:rPr>
          <w:sz w:val="28"/>
          <w:szCs w:val="28"/>
        </w:rPr>
        <w:t>reiz</w:t>
      </w:r>
      <w:r>
        <w:rPr>
          <w:sz w:val="28"/>
          <w:szCs w:val="28"/>
        </w:rPr>
        <w:t>es</w:t>
      </w:r>
      <w:r w:rsidRPr="00C96EA0">
        <w:rPr>
          <w:sz w:val="28"/>
          <w:szCs w:val="28"/>
        </w:rPr>
        <w:t xml:space="preserve"> gadā</w:t>
      </w:r>
      <w:r>
        <w:rPr>
          <w:sz w:val="28"/>
          <w:szCs w:val="28"/>
        </w:rPr>
        <w:t>.</w:t>
      </w:r>
    </w:p>
    <w:p w:rsidR="00D32506" w:rsidRDefault="00D32506" w:rsidP="004914EC">
      <w:pPr>
        <w:pStyle w:val="naisf"/>
        <w:spacing w:before="0" w:after="120"/>
        <w:ind w:firstLine="0"/>
        <w:rPr>
          <w:sz w:val="28"/>
          <w:szCs w:val="28"/>
        </w:rPr>
      </w:pPr>
    </w:p>
    <w:p w:rsidR="00D32506" w:rsidRPr="00C96EA0" w:rsidRDefault="00D32506" w:rsidP="007C5FE8">
      <w:pPr>
        <w:pStyle w:val="naisf"/>
        <w:spacing w:before="0" w:after="120"/>
        <w:ind w:firstLine="720"/>
        <w:rPr>
          <w:sz w:val="28"/>
          <w:szCs w:val="28"/>
        </w:rPr>
      </w:pPr>
      <w:r w:rsidRPr="007C5FE8">
        <w:rPr>
          <w:sz w:val="28"/>
          <w:szCs w:val="28"/>
        </w:rPr>
        <w:t>4</w:t>
      </w:r>
      <w:r>
        <w:rPr>
          <w:sz w:val="28"/>
          <w:szCs w:val="28"/>
        </w:rPr>
        <w:t>8</w:t>
      </w:r>
      <w:r w:rsidRPr="007C5FE8">
        <w:rPr>
          <w:sz w:val="28"/>
          <w:szCs w:val="28"/>
        </w:rPr>
        <w:t>. Inspicēšanas institūcijas un medicīnas fizikas eksperta pienākums ir</w:t>
      </w:r>
      <w:r w:rsidRPr="007C5FE8">
        <w:rPr>
          <w:color w:val="008000"/>
          <w:sz w:val="28"/>
          <w:szCs w:val="28"/>
        </w:rPr>
        <w:t xml:space="preserve"> </w:t>
      </w:r>
      <w:r w:rsidRPr="007C5FE8">
        <w:rPr>
          <w:sz w:val="28"/>
          <w:szCs w:val="28"/>
        </w:rPr>
        <w:t xml:space="preserve">nekavējoties rakstiski informēt </w:t>
      </w:r>
      <w:r w:rsidRPr="007C5FE8">
        <w:rPr>
          <w:color w:val="000000"/>
          <w:sz w:val="28"/>
          <w:szCs w:val="28"/>
        </w:rPr>
        <w:t>centru</w:t>
      </w:r>
      <w:r w:rsidRPr="007C5FE8">
        <w:rPr>
          <w:sz w:val="28"/>
          <w:szCs w:val="28"/>
        </w:rPr>
        <w:t xml:space="preserve"> par </w:t>
      </w:r>
      <w:proofErr w:type="spellStart"/>
      <w:r w:rsidRPr="007C5FE8">
        <w:rPr>
          <w:sz w:val="28"/>
          <w:szCs w:val="28"/>
        </w:rPr>
        <w:t>radioloģiskās</w:t>
      </w:r>
      <w:proofErr w:type="spellEnd"/>
      <w:r w:rsidRPr="007C5FE8">
        <w:rPr>
          <w:sz w:val="28"/>
          <w:szCs w:val="28"/>
        </w:rPr>
        <w:t xml:space="preserve"> ierīces elektrodrošības pārbaudēs un funkciju atbilstības testēšanā un novērtēšanā (tehnisko parametru novērtēšanā) konstatētajām neatbilstībām.</w:t>
      </w:r>
    </w:p>
    <w:p w:rsidR="00D32506" w:rsidRPr="00C96EA0" w:rsidRDefault="00D32506" w:rsidP="004914EC">
      <w:pPr>
        <w:pStyle w:val="naisf"/>
        <w:spacing w:before="0" w:after="120"/>
        <w:rPr>
          <w:sz w:val="28"/>
          <w:szCs w:val="28"/>
        </w:rPr>
      </w:pPr>
    </w:p>
    <w:p w:rsidR="00D32506" w:rsidRPr="00C96EA0" w:rsidRDefault="00D32506" w:rsidP="004914EC">
      <w:pPr>
        <w:pStyle w:val="naisf"/>
        <w:spacing w:before="0" w:after="120"/>
        <w:ind w:firstLine="720"/>
        <w:rPr>
          <w:sz w:val="28"/>
          <w:szCs w:val="28"/>
        </w:rPr>
      </w:pPr>
      <w:r w:rsidRPr="00B5040B">
        <w:rPr>
          <w:sz w:val="28"/>
          <w:szCs w:val="28"/>
        </w:rPr>
        <w:lastRenderedPageBreak/>
        <w:t>4</w:t>
      </w:r>
      <w:r>
        <w:rPr>
          <w:sz w:val="28"/>
          <w:szCs w:val="28"/>
        </w:rPr>
        <w:t>9</w:t>
      </w:r>
      <w:r w:rsidRPr="00B5040B">
        <w:rPr>
          <w:sz w:val="28"/>
          <w:szCs w:val="28"/>
        </w:rPr>
        <w:t>.</w:t>
      </w:r>
      <w:r w:rsidRPr="00C96EA0">
        <w:rPr>
          <w:sz w:val="28"/>
          <w:szCs w:val="28"/>
        </w:rPr>
        <w:t xml:space="preserve"> Centrs, veicot uzraudzību radiācijas drošībā un kodoldrošībā:</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9</w:t>
      </w:r>
      <w:r w:rsidRPr="00C96EA0">
        <w:rPr>
          <w:sz w:val="28"/>
          <w:szCs w:val="28"/>
        </w:rPr>
        <w:t xml:space="preserve">.1. pieņemot lēmumu par licences izsniegšanu, izvērtē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izmantošanas iespējamību</w:t>
      </w:r>
      <w:r>
        <w:rPr>
          <w:sz w:val="28"/>
          <w:szCs w:val="28"/>
        </w:rPr>
        <w:t xml:space="preserve"> atbilstoši plānotajiem mērķiem</w:t>
      </w:r>
      <w:r w:rsidRPr="00C96EA0">
        <w:rPr>
          <w:sz w:val="28"/>
          <w:szCs w:val="28"/>
        </w:rPr>
        <w:t>;</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9</w:t>
      </w:r>
      <w:r w:rsidRPr="00C96EA0">
        <w:rPr>
          <w:sz w:val="28"/>
          <w:szCs w:val="28"/>
        </w:rPr>
        <w:t xml:space="preserve">.2. ja nepieciešams, pieprasa, lai operators </w:t>
      </w:r>
      <w:r>
        <w:rPr>
          <w:sz w:val="28"/>
          <w:szCs w:val="28"/>
        </w:rPr>
        <w:t>precizē</w:t>
      </w:r>
      <w:r w:rsidRPr="00C96EA0">
        <w:rPr>
          <w:sz w:val="28"/>
          <w:szCs w:val="28"/>
        </w:rPr>
        <w:t xml:space="preserve"> šo noteikumu 2.</w:t>
      </w:r>
      <w:r w:rsidRPr="00DB57F8">
        <w:rPr>
          <w:sz w:val="28"/>
          <w:szCs w:val="28"/>
        </w:rPr>
        <w:t xml:space="preserve">pielikuma 2.tabulā minēto tehnisko parametru </w:t>
      </w:r>
      <w:r>
        <w:rPr>
          <w:sz w:val="28"/>
          <w:szCs w:val="28"/>
        </w:rPr>
        <w:t>atbilstības novērtēšanas</w:t>
      </w:r>
      <w:r w:rsidRPr="00DB57F8">
        <w:rPr>
          <w:sz w:val="28"/>
          <w:szCs w:val="28"/>
        </w:rPr>
        <w:t xml:space="preserve"> regularitāti kvalitātes nodrošināšanas programmā;</w:t>
      </w:r>
    </w:p>
    <w:p w:rsidR="00D32506" w:rsidRPr="00C96EA0" w:rsidRDefault="00D32506" w:rsidP="004914EC">
      <w:pPr>
        <w:pStyle w:val="naisf"/>
        <w:spacing w:before="0" w:after="120"/>
        <w:ind w:firstLine="720"/>
        <w:rPr>
          <w:sz w:val="28"/>
          <w:szCs w:val="28"/>
        </w:rPr>
      </w:pPr>
      <w:r w:rsidRPr="00C96EA0">
        <w:rPr>
          <w:sz w:val="28"/>
          <w:szCs w:val="28"/>
        </w:rPr>
        <w:t>4</w:t>
      </w:r>
      <w:r>
        <w:rPr>
          <w:sz w:val="28"/>
          <w:szCs w:val="28"/>
        </w:rPr>
        <w:t>9</w:t>
      </w:r>
      <w:r w:rsidRPr="00C96EA0">
        <w:rPr>
          <w:sz w:val="28"/>
          <w:szCs w:val="28"/>
        </w:rPr>
        <w:t>.</w:t>
      </w:r>
      <w:r>
        <w:rPr>
          <w:sz w:val="28"/>
          <w:szCs w:val="28"/>
        </w:rPr>
        <w:t>3</w:t>
      </w:r>
      <w:r w:rsidRPr="00C96EA0">
        <w:rPr>
          <w:sz w:val="28"/>
          <w:szCs w:val="28"/>
        </w:rPr>
        <w:t xml:space="preserve">. ja </w:t>
      </w:r>
      <w:r w:rsidRPr="005447FE">
        <w:rPr>
          <w:sz w:val="28"/>
          <w:szCs w:val="28"/>
        </w:rPr>
        <w:t xml:space="preserve">nepieciešams, pieprasa, lai operators uzlabo </w:t>
      </w:r>
      <w:proofErr w:type="spellStart"/>
      <w:r w:rsidRPr="005447FE">
        <w:rPr>
          <w:sz w:val="28"/>
          <w:szCs w:val="28"/>
        </w:rPr>
        <w:t>radioloģiskās</w:t>
      </w:r>
      <w:proofErr w:type="spellEnd"/>
      <w:r w:rsidRPr="005447FE">
        <w:rPr>
          <w:sz w:val="28"/>
          <w:szCs w:val="28"/>
        </w:rPr>
        <w:t xml:space="preserve"> </w:t>
      </w:r>
      <w:r>
        <w:rPr>
          <w:sz w:val="28"/>
          <w:szCs w:val="28"/>
        </w:rPr>
        <w:t xml:space="preserve">ierīces </w:t>
      </w:r>
      <w:r w:rsidRPr="005447FE">
        <w:rPr>
          <w:sz w:val="28"/>
          <w:szCs w:val="28"/>
        </w:rPr>
        <w:t>tehniskos parametrus vai izlabo</w:t>
      </w:r>
      <w:r w:rsidRPr="00C96EA0">
        <w:rPr>
          <w:sz w:val="28"/>
          <w:szCs w:val="28"/>
        </w:rPr>
        <w:t xml:space="preserve"> defektus; </w:t>
      </w:r>
    </w:p>
    <w:p w:rsidR="00D32506" w:rsidRDefault="00D32506" w:rsidP="004914EC">
      <w:pPr>
        <w:pStyle w:val="naisf"/>
        <w:spacing w:before="0" w:after="120"/>
        <w:ind w:firstLine="720"/>
        <w:rPr>
          <w:sz w:val="28"/>
          <w:szCs w:val="28"/>
        </w:rPr>
      </w:pPr>
      <w:r w:rsidRPr="00C96EA0">
        <w:rPr>
          <w:sz w:val="28"/>
          <w:szCs w:val="28"/>
        </w:rPr>
        <w:t>4</w:t>
      </w:r>
      <w:r>
        <w:rPr>
          <w:sz w:val="28"/>
          <w:szCs w:val="28"/>
        </w:rPr>
        <w:t>9</w:t>
      </w:r>
      <w:r w:rsidRPr="00C96EA0">
        <w:rPr>
          <w:sz w:val="28"/>
          <w:szCs w:val="28"/>
        </w:rPr>
        <w:t>.</w:t>
      </w:r>
      <w:r>
        <w:rPr>
          <w:sz w:val="28"/>
          <w:szCs w:val="28"/>
        </w:rPr>
        <w:t>4</w:t>
      </w:r>
      <w:r w:rsidRPr="00C96EA0">
        <w:rPr>
          <w:sz w:val="28"/>
          <w:szCs w:val="28"/>
        </w:rPr>
        <w:t>.</w:t>
      </w:r>
      <w:r>
        <w:rPr>
          <w:sz w:val="28"/>
          <w:szCs w:val="28"/>
        </w:rPr>
        <w:t xml:space="preserve"> </w:t>
      </w:r>
      <w:r w:rsidRPr="00C5311C">
        <w:rPr>
          <w:sz w:val="28"/>
          <w:szCs w:val="28"/>
        </w:rPr>
        <w:t xml:space="preserve">pieprasa apturēt </w:t>
      </w:r>
      <w:proofErr w:type="spellStart"/>
      <w:r w:rsidRPr="00C5311C">
        <w:rPr>
          <w:sz w:val="28"/>
          <w:szCs w:val="28"/>
        </w:rPr>
        <w:t>radioloģiskās</w:t>
      </w:r>
      <w:proofErr w:type="spellEnd"/>
      <w:r w:rsidRPr="00C5311C">
        <w:rPr>
          <w:sz w:val="28"/>
          <w:szCs w:val="28"/>
        </w:rPr>
        <w:t xml:space="preserve"> </w:t>
      </w:r>
      <w:r>
        <w:rPr>
          <w:sz w:val="28"/>
          <w:szCs w:val="28"/>
        </w:rPr>
        <w:t xml:space="preserve">ierīces </w:t>
      </w:r>
      <w:r w:rsidRPr="00C5311C">
        <w:rPr>
          <w:sz w:val="28"/>
          <w:szCs w:val="28"/>
        </w:rPr>
        <w:t xml:space="preserve">izmantošanu </w:t>
      </w:r>
      <w:r w:rsidRPr="005B120F">
        <w:rPr>
          <w:sz w:val="28"/>
          <w:szCs w:val="28"/>
        </w:rPr>
        <w:t xml:space="preserve">līdz korektīvo darbību veikšanai vai </w:t>
      </w:r>
      <w:r>
        <w:rPr>
          <w:sz w:val="28"/>
          <w:szCs w:val="28"/>
        </w:rPr>
        <w:t xml:space="preserve">ierīces </w:t>
      </w:r>
      <w:r w:rsidRPr="005B120F">
        <w:rPr>
          <w:sz w:val="28"/>
          <w:szCs w:val="28"/>
        </w:rPr>
        <w:t xml:space="preserve">darbības izbeigšanai, ja tās ekspluatācija neatbilst radiācijas drošības prasībām, </w:t>
      </w:r>
      <w:proofErr w:type="spellStart"/>
      <w:r w:rsidRPr="005B120F">
        <w:rPr>
          <w:sz w:val="28"/>
          <w:szCs w:val="28"/>
        </w:rPr>
        <w:t>radioloģiskās</w:t>
      </w:r>
      <w:proofErr w:type="spellEnd"/>
      <w:r w:rsidRPr="005B120F">
        <w:rPr>
          <w:sz w:val="28"/>
          <w:szCs w:val="28"/>
        </w:rPr>
        <w:t xml:space="preserve"> </w:t>
      </w:r>
      <w:r>
        <w:rPr>
          <w:sz w:val="28"/>
          <w:szCs w:val="28"/>
        </w:rPr>
        <w:t xml:space="preserve">ierīces </w:t>
      </w:r>
      <w:r w:rsidRPr="005B120F">
        <w:rPr>
          <w:sz w:val="28"/>
          <w:szCs w:val="28"/>
        </w:rPr>
        <w:t>tehniskie</w:t>
      </w:r>
      <w:r w:rsidRPr="00C96EA0">
        <w:rPr>
          <w:sz w:val="28"/>
          <w:szCs w:val="28"/>
        </w:rPr>
        <w:t xml:space="preserve"> paramet</w:t>
      </w:r>
      <w:bookmarkStart w:id="1" w:name="_GoBack"/>
      <w:bookmarkEnd w:id="1"/>
      <w:r w:rsidRPr="00C96EA0">
        <w:rPr>
          <w:sz w:val="28"/>
          <w:szCs w:val="28"/>
        </w:rPr>
        <w:t xml:space="preserve">ri neatbilst noteiktajām prasībām </w:t>
      </w:r>
      <w:r w:rsidRPr="00EC1D4D">
        <w:rPr>
          <w:sz w:val="28"/>
          <w:szCs w:val="28"/>
        </w:rPr>
        <w:t>(2.pielikums) vai</w:t>
      </w:r>
      <w:r w:rsidRPr="00C96EA0">
        <w:rPr>
          <w:sz w:val="28"/>
          <w:szCs w:val="28"/>
        </w:rPr>
        <w:t xml:space="preserve"> radioloģiskā </w:t>
      </w:r>
      <w:r>
        <w:rPr>
          <w:sz w:val="28"/>
          <w:szCs w:val="28"/>
        </w:rPr>
        <w:t xml:space="preserve">ierīce </w:t>
      </w:r>
      <w:r w:rsidRPr="00C96EA0">
        <w:rPr>
          <w:sz w:val="28"/>
          <w:szCs w:val="28"/>
        </w:rPr>
        <w:t xml:space="preserve">nenodrošina nepieciešamo </w:t>
      </w:r>
      <w:proofErr w:type="spellStart"/>
      <w:r w:rsidRPr="00C96EA0">
        <w:rPr>
          <w:sz w:val="28"/>
          <w:szCs w:val="28"/>
        </w:rPr>
        <w:t>radiodiagnostisko</w:t>
      </w:r>
      <w:proofErr w:type="spellEnd"/>
      <w:r w:rsidRPr="00C96EA0">
        <w:rPr>
          <w:sz w:val="28"/>
          <w:szCs w:val="28"/>
        </w:rPr>
        <w:t xml:space="preserve"> informāciju vai </w:t>
      </w:r>
      <w:proofErr w:type="spellStart"/>
      <w:r w:rsidRPr="00C96EA0">
        <w:rPr>
          <w:sz w:val="28"/>
          <w:szCs w:val="28"/>
        </w:rPr>
        <w:t>radioterapeitisko</w:t>
      </w:r>
      <w:proofErr w:type="spellEnd"/>
      <w:r w:rsidRPr="00C96EA0">
        <w:rPr>
          <w:sz w:val="28"/>
          <w:szCs w:val="28"/>
        </w:rPr>
        <w:t xml:space="preserve"> rezultātu. </w:t>
      </w:r>
    </w:p>
    <w:p w:rsidR="00D32506" w:rsidRPr="00C96EA0" w:rsidRDefault="00D32506" w:rsidP="004914EC">
      <w:pPr>
        <w:pStyle w:val="naisf"/>
        <w:spacing w:before="0" w:after="120"/>
        <w:ind w:firstLine="720"/>
        <w:rPr>
          <w:sz w:val="28"/>
          <w:szCs w:val="28"/>
        </w:rPr>
      </w:pPr>
    </w:p>
    <w:p w:rsidR="00D32506" w:rsidRPr="004368F7" w:rsidRDefault="00D32506" w:rsidP="004914EC">
      <w:pPr>
        <w:pStyle w:val="naisf"/>
        <w:spacing w:before="0" w:after="120"/>
        <w:ind w:firstLine="720"/>
        <w:rPr>
          <w:sz w:val="28"/>
          <w:szCs w:val="28"/>
        </w:rPr>
      </w:pPr>
      <w:r>
        <w:rPr>
          <w:sz w:val="28"/>
          <w:szCs w:val="28"/>
        </w:rPr>
        <w:t>50</w:t>
      </w:r>
      <w:r w:rsidRPr="00C96EA0">
        <w:rPr>
          <w:sz w:val="28"/>
          <w:szCs w:val="28"/>
        </w:rPr>
        <w:t xml:space="preserve">. Centrs par </w:t>
      </w:r>
      <w:r w:rsidRPr="004E0718">
        <w:rPr>
          <w:sz w:val="28"/>
          <w:szCs w:val="28"/>
        </w:rPr>
        <w:t xml:space="preserve">lēmumu aizliegt </w:t>
      </w:r>
      <w:proofErr w:type="spellStart"/>
      <w:r w:rsidRPr="004E0718">
        <w:rPr>
          <w:sz w:val="28"/>
          <w:szCs w:val="28"/>
        </w:rPr>
        <w:t>radioloģiskās</w:t>
      </w:r>
      <w:proofErr w:type="spellEnd"/>
      <w:r w:rsidRPr="00C96EA0">
        <w:rPr>
          <w:sz w:val="28"/>
          <w:szCs w:val="28"/>
        </w:rPr>
        <w:t xml:space="preserve"> </w:t>
      </w:r>
      <w:r>
        <w:rPr>
          <w:sz w:val="28"/>
          <w:szCs w:val="28"/>
        </w:rPr>
        <w:t>ierīces</w:t>
      </w:r>
      <w:r w:rsidRPr="00A31945">
        <w:rPr>
          <w:sz w:val="28"/>
          <w:szCs w:val="28"/>
        </w:rPr>
        <w:t xml:space="preserve"> lietošanu</w:t>
      </w:r>
      <w:r w:rsidRPr="00C96EA0">
        <w:rPr>
          <w:sz w:val="28"/>
          <w:szCs w:val="28"/>
        </w:rPr>
        <w:t xml:space="preserve"> informē Zāļu valsts aģentūru</w:t>
      </w:r>
      <w:r w:rsidR="00DA40C3">
        <w:rPr>
          <w:sz w:val="28"/>
          <w:szCs w:val="28"/>
        </w:rPr>
        <w:t>,</w:t>
      </w:r>
      <w:r>
        <w:rPr>
          <w:sz w:val="28"/>
          <w:szCs w:val="28"/>
        </w:rPr>
        <w:t xml:space="preserve"> </w:t>
      </w:r>
      <w:r w:rsidRPr="004368F7">
        <w:rPr>
          <w:sz w:val="28"/>
          <w:szCs w:val="28"/>
        </w:rPr>
        <w:t>Veselības inspekciju un Nacionālo veselības dienestu</w:t>
      </w:r>
      <w:r>
        <w:rPr>
          <w:sz w:val="28"/>
          <w:szCs w:val="28"/>
        </w:rPr>
        <w:t>.</w:t>
      </w:r>
    </w:p>
    <w:p w:rsidR="00D32506" w:rsidRPr="00C96EA0" w:rsidRDefault="00D32506" w:rsidP="00787805">
      <w:pPr>
        <w:pStyle w:val="naisf"/>
        <w:spacing w:before="0" w:after="120"/>
        <w:rPr>
          <w:sz w:val="28"/>
          <w:szCs w:val="28"/>
        </w:rPr>
      </w:pPr>
    </w:p>
    <w:p w:rsidR="00D32506" w:rsidRDefault="00D32506" w:rsidP="004914EC">
      <w:pPr>
        <w:pStyle w:val="naisf"/>
        <w:spacing w:before="0" w:after="120"/>
        <w:ind w:firstLine="0"/>
        <w:jc w:val="center"/>
        <w:rPr>
          <w:b/>
          <w:sz w:val="28"/>
          <w:szCs w:val="28"/>
        </w:rPr>
      </w:pPr>
      <w:r>
        <w:rPr>
          <w:b/>
          <w:sz w:val="28"/>
          <w:szCs w:val="28"/>
        </w:rPr>
        <w:t>7</w:t>
      </w:r>
      <w:r w:rsidRPr="00C96EA0">
        <w:rPr>
          <w:b/>
          <w:sz w:val="28"/>
          <w:szCs w:val="28"/>
        </w:rPr>
        <w:t>. Aizsardzība pret jonizējošo starojumu grūtniecēm, mātēm zīdīšanas periodā un bērniem</w:t>
      </w:r>
    </w:p>
    <w:p w:rsidR="00D32506" w:rsidRPr="00C96EA0" w:rsidRDefault="00D32506" w:rsidP="004914EC">
      <w:pPr>
        <w:pStyle w:val="naisf"/>
        <w:spacing w:before="0" w:after="120"/>
        <w:ind w:firstLine="0"/>
        <w:jc w:val="center"/>
        <w:rPr>
          <w:b/>
          <w:sz w:val="28"/>
          <w:szCs w:val="28"/>
        </w:rPr>
      </w:pPr>
    </w:p>
    <w:p w:rsidR="00D32506" w:rsidRPr="00C96EA0" w:rsidRDefault="00D32506" w:rsidP="000F1F6D">
      <w:pPr>
        <w:pStyle w:val="naisf"/>
        <w:spacing w:before="0" w:after="120"/>
        <w:rPr>
          <w:sz w:val="28"/>
          <w:szCs w:val="28"/>
        </w:rPr>
      </w:pPr>
      <w:r w:rsidRPr="00C96EA0">
        <w:rPr>
          <w:sz w:val="28"/>
          <w:szCs w:val="28"/>
        </w:rPr>
        <w:t> </w:t>
      </w:r>
      <w:r>
        <w:rPr>
          <w:sz w:val="28"/>
          <w:szCs w:val="28"/>
        </w:rPr>
        <w:tab/>
        <w:t>51</w:t>
      </w:r>
      <w:r w:rsidRPr="00C96EA0">
        <w:rPr>
          <w:sz w:val="28"/>
          <w:szCs w:val="28"/>
        </w:rPr>
        <w:t xml:space="preserve">. Ja reproduktīva vecuma sievietei paredzēta medicīniskā apstarošana, </w:t>
      </w:r>
      <w:r>
        <w:rPr>
          <w:sz w:val="28"/>
          <w:szCs w:val="28"/>
        </w:rPr>
        <w:t xml:space="preserve">ārsts </w:t>
      </w:r>
      <w:r w:rsidRPr="00C96EA0">
        <w:rPr>
          <w:sz w:val="28"/>
          <w:szCs w:val="28"/>
        </w:rPr>
        <w:t xml:space="preserve">nosūtītājs vai </w:t>
      </w:r>
      <w:r>
        <w:rPr>
          <w:sz w:val="28"/>
          <w:szCs w:val="28"/>
        </w:rPr>
        <w:t>praktizējošais ārsts</w:t>
      </w:r>
      <w:r w:rsidRPr="00B22670">
        <w:rPr>
          <w:color w:val="002060"/>
          <w:sz w:val="28"/>
          <w:szCs w:val="28"/>
        </w:rPr>
        <w:t xml:space="preserve"> </w:t>
      </w:r>
      <w:r w:rsidRPr="00C96EA0">
        <w:rPr>
          <w:sz w:val="28"/>
          <w:szCs w:val="28"/>
        </w:rPr>
        <w:t>noskaidro, vai viņa nav grūtniece vai māte, kas baro bērnu ar krūti, un par to izdara attiecīgu ierakstu medicīniskajā dokumentā un norīkojumā. Sieviete ar parakstu apliecina, ka viņas sniegtā informācija ir pareiza.</w:t>
      </w:r>
      <w:r>
        <w:rPr>
          <w:sz w:val="28"/>
          <w:szCs w:val="28"/>
        </w:rPr>
        <w:t xml:space="preserve">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autoSpaceDE w:val="0"/>
        <w:autoSpaceDN w:val="0"/>
        <w:adjustRightInd w:val="0"/>
        <w:spacing w:after="120"/>
        <w:jc w:val="both"/>
        <w:rPr>
          <w:sz w:val="28"/>
          <w:szCs w:val="28"/>
        </w:rPr>
      </w:pPr>
      <w:r w:rsidRPr="00ED52E4">
        <w:t xml:space="preserve">   </w:t>
      </w:r>
      <w:r>
        <w:tab/>
      </w:r>
      <w:r>
        <w:rPr>
          <w:sz w:val="28"/>
          <w:szCs w:val="28"/>
        </w:rPr>
        <w:t>52</w:t>
      </w:r>
      <w:r w:rsidRPr="00C96EA0">
        <w:rPr>
          <w:sz w:val="28"/>
          <w:szCs w:val="28"/>
        </w:rPr>
        <w:t xml:space="preserve">. Ja medicīniskā apstarošana nepieciešama grūtniecei, īpaši, ja apstarošanai ir </w:t>
      </w:r>
      <w:r w:rsidRPr="009B28FC">
        <w:rPr>
          <w:sz w:val="28"/>
          <w:szCs w:val="28"/>
        </w:rPr>
        <w:t>pakļauti vēdera dobuma un iegurņa orgāni, ārsts nosūtītājs</w:t>
      </w:r>
      <w:r w:rsidRPr="00C96EA0">
        <w:rPr>
          <w:sz w:val="28"/>
          <w:szCs w:val="28"/>
        </w:rPr>
        <w:t xml:space="preserve"> un </w:t>
      </w:r>
      <w:r>
        <w:rPr>
          <w:sz w:val="28"/>
          <w:szCs w:val="28"/>
        </w:rPr>
        <w:t>p</w:t>
      </w:r>
      <w:r w:rsidRPr="00677C7E">
        <w:rPr>
          <w:sz w:val="28"/>
          <w:szCs w:val="28"/>
        </w:rPr>
        <w:t xml:space="preserve">raktizējošais ārsts </w:t>
      </w:r>
      <w:r w:rsidRPr="00C96EA0">
        <w:rPr>
          <w:sz w:val="28"/>
          <w:szCs w:val="28"/>
        </w:rPr>
        <w:t>medicīniskās apstarošanas pamatojumā papildus izvērtē medicīniskās apstarošanas steidzamību un medicīniskās apstarošanas optimizāciju, ņemot vērā arī augļa apstarošanu.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5</w:t>
      </w:r>
      <w:r>
        <w:rPr>
          <w:sz w:val="28"/>
          <w:szCs w:val="28"/>
        </w:rPr>
        <w:t>3</w:t>
      </w:r>
      <w:r w:rsidRPr="00C96EA0">
        <w:rPr>
          <w:sz w:val="28"/>
          <w:szCs w:val="28"/>
        </w:rPr>
        <w:t xml:space="preserve">. Jebkuru medicīnisko apstarošanu grūtniecei plāno tā, lai viņa saņemtu minimālo pacienta dozu. </w:t>
      </w:r>
      <w:r>
        <w:rPr>
          <w:sz w:val="28"/>
          <w:szCs w:val="28"/>
        </w:rPr>
        <w:t>Praktizējošais ārsts</w:t>
      </w:r>
      <w:r w:rsidRPr="00C96EA0">
        <w:rPr>
          <w:sz w:val="28"/>
          <w:szCs w:val="28"/>
        </w:rPr>
        <w:t xml:space="preserve"> grūtnieci informē par iespējamo risku auglim.</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5</w:t>
      </w:r>
      <w:r>
        <w:rPr>
          <w:sz w:val="28"/>
          <w:szCs w:val="28"/>
        </w:rPr>
        <w:t>4</w:t>
      </w:r>
      <w:r w:rsidRPr="00C96EA0">
        <w:rPr>
          <w:sz w:val="28"/>
          <w:szCs w:val="28"/>
        </w:rPr>
        <w:t xml:space="preserve">. Ja māte baro bērnu ar krūti, </w:t>
      </w:r>
      <w:r>
        <w:rPr>
          <w:sz w:val="28"/>
          <w:szCs w:val="28"/>
        </w:rPr>
        <w:t xml:space="preserve">ārsts </w:t>
      </w:r>
      <w:r w:rsidRPr="00C96EA0">
        <w:rPr>
          <w:sz w:val="28"/>
          <w:szCs w:val="28"/>
        </w:rPr>
        <w:t xml:space="preserve">nosūtītājs un </w:t>
      </w:r>
      <w:r>
        <w:rPr>
          <w:sz w:val="28"/>
          <w:szCs w:val="28"/>
        </w:rPr>
        <w:t xml:space="preserve">praktizējošais ārsts </w:t>
      </w:r>
      <w:proofErr w:type="spellStart"/>
      <w:r w:rsidRPr="00C96EA0">
        <w:rPr>
          <w:sz w:val="28"/>
          <w:szCs w:val="28"/>
        </w:rPr>
        <w:t>kodolmedicīnas</w:t>
      </w:r>
      <w:proofErr w:type="spellEnd"/>
      <w:r w:rsidRPr="00C96EA0">
        <w:rPr>
          <w:sz w:val="28"/>
          <w:szCs w:val="28"/>
        </w:rPr>
        <w:t xml:space="preserve"> medicīniskās apstarošanas pamatojumā papildus izvērtē </w:t>
      </w:r>
      <w:r w:rsidRPr="00C96EA0">
        <w:rPr>
          <w:sz w:val="28"/>
          <w:szCs w:val="28"/>
        </w:rPr>
        <w:lastRenderedPageBreak/>
        <w:t xml:space="preserve">medicīniskās apstarošanas steidzamību un medicīniskās apstarošanas optimizāciju, ņemot vērā arī bērna paredzamo apstarošanu. </w:t>
      </w:r>
      <w:r>
        <w:rPr>
          <w:sz w:val="28"/>
          <w:szCs w:val="28"/>
        </w:rPr>
        <w:t xml:space="preserve">Praktizējošais ārsts </w:t>
      </w:r>
      <w:r w:rsidRPr="00C96EA0">
        <w:rPr>
          <w:sz w:val="28"/>
          <w:szCs w:val="28"/>
        </w:rPr>
        <w:t xml:space="preserve">medicīnisko apstarošanu plāno tā, lai māte un bērns saņemtu minimālo pacienta dozu.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C96EA0">
        <w:rPr>
          <w:sz w:val="28"/>
          <w:szCs w:val="28"/>
        </w:rPr>
        <w:t>5</w:t>
      </w:r>
      <w:r>
        <w:rPr>
          <w:sz w:val="28"/>
          <w:szCs w:val="28"/>
        </w:rPr>
        <w:t>5</w:t>
      </w:r>
      <w:r w:rsidRPr="00C96EA0">
        <w:rPr>
          <w:sz w:val="28"/>
          <w:szCs w:val="28"/>
        </w:rPr>
        <w:t xml:space="preserve">. Ja </w:t>
      </w:r>
      <w:proofErr w:type="spellStart"/>
      <w:r w:rsidRPr="00C96EA0">
        <w:rPr>
          <w:sz w:val="28"/>
          <w:szCs w:val="28"/>
        </w:rPr>
        <w:t>radioloģiskajā</w:t>
      </w:r>
      <w:proofErr w:type="spellEnd"/>
      <w:r w:rsidRPr="00C96EA0">
        <w:rPr>
          <w:sz w:val="28"/>
          <w:szCs w:val="28"/>
        </w:rPr>
        <w:t xml:space="preserve"> </w:t>
      </w:r>
      <w:r>
        <w:rPr>
          <w:sz w:val="28"/>
          <w:szCs w:val="28"/>
        </w:rPr>
        <w:t>manipulācij</w:t>
      </w:r>
      <w:r w:rsidRPr="00C96EA0">
        <w:rPr>
          <w:sz w:val="28"/>
          <w:szCs w:val="28"/>
        </w:rPr>
        <w:t xml:space="preserve">ā mātei, kas baro bērnu ar krūti, </w:t>
      </w:r>
      <w:r>
        <w:rPr>
          <w:sz w:val="28"/>
          <w:szCs w:val="28"/>
        </w:rPr>
        <w:t xml:space="preserve">praktizējošais ārsts </w:t>
      </w:r>
      <w:r w:rsidRPr="00C96EA0">
        <w:rPr>
          <w:sz w:val="28"/>
          <w:szCs w:val="28"/>
        </w:rPr>
        <w:t>izmanto radionuklīdus, māte bērna zīdīšanu pārtrauc un turpina</w:t>
      </w:r>
      <w:r>
        <w:rPr>
          <w:sz w:val="28"/>
          <w:szCs w:val="28"/>
        </w:rPr>
        <w:t xml:space="preserve"> tikai pēc tam, </w:t>
      </w:r>
      <w:r w:rsidRPr="009B28FC">
        <w:rPr>
          <w:sz w:val="28"/>
          <w:szCs w:val="28"/>
        </w:rPr>
        <w:t xml:space="preserve">kad </w:t>
      </w:r>
      <w:proofErr w:type="spellStart"/>
      <w:r w:rsidRPr="009B28FC">
        <w:rPr>
          <w:sz w:val="28"/>
          <w:szCs w:val="28"/>
        </w:rPr>
        <w:t>radiofarmaceitiskā</w:t>
      </w:r>
      <w:proofErr w:type="spellEnd"/>
      <w:r w:rsidRPr="009B28FC">
        <w:rPr>
          <w:sz w:val="28"/>
          <w:szCs w:val="28"/>
        </w:rPr>
        <w:t xml:space="preserve"> preparāta daudzums mātes pienā ir zemāks par pieļaujamo kopējo radioaktivitāti. Pieļaujamie</w:t>
      </w:r>
      <w:r w:rsidRPr="00C96EA0">
        <w:rPr>
          <w:sz w:val="28"/>
          <w:szCs w:val="28"/>
        </w:rPr>
        <w:t xml:space="preserve"> radioaktīvo farmaceitisko preparātu kopējās radioaktivitātes limiti mātes pienā noteikti šo noteikumu 4.pielikumā.</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autoSpaceDE w:val="0"/>
        <w:autoSpaceDN w:val="0"/>
        <w:adjustRightInd w:val="0"/>
        <w:spacing w:after="120"/>
        <w:jc w:val="both"/>
        <w:rPr>
          <w:sz w:val="28"/>
          <w:szCs w:val="28"/>
        </w:rPr>
      </w:pPr>
      <w:r w:rsidRPr="00942B5F">
        <w:t xml:space="preserve">      </w:t>
      </w:r>
      <w:r>
        <w:tab/>
      </w:r>
      <w:r w:rsidRPr="00C96EA0">
        <w:rPr>
          <w:sz w:val="28"/>
          <w:szCs w:val="28"/>
        </w:rPr>
        <w:t>5</w:t>
      </w:r>
      <w:r>
        <w:rPr>
          <w:sz w:val="28"/>
          <w:szCs w:val="28"/>
        </w:rPr>
        <w:t>6</w:t>
      </w:r>
      <w:r w:rsidRPr="00C96EA0">
        <w:rPr>
          <w:sz w:val="28"/>
          <w:szCs w:val="28"/>
        </w:rPr>
        <w:t>.  Ārstniecības iestādes organizē pasākumus, kuros reproduktīvā vecuma sievietes, grūtnieces un mātes, kuras baro bērnu ar krūti, tiek brīdinātas par iespējamo jo</w:t>
      </w:r>
      <w:r>
        <w:rPr>
          <w:sz w:val="28"/>
          <w:szCs w:val="28"/>
        </w:rPr>
        <w:t>nizējošā starojuma apdraudējumu</w:t>
      </w:r>
      <w:r w:rsidRPr="00C96EA0">
        <w:rPr>
          <w:sz w:val="28"/>
          <w:szCs w:val="28"/>
        </w:rPr>
        <w:t xml:space="preserve">, sagatavojot un izvietojot piemērotās vietās attiecīgajās ārstniecības iestādēs materiālus par šiem jautājumiem. </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sidRPr="00224D80">
        <w:rPr>
          <w:sz w:val="28"/>
          <w:szCs w:val="28"/>
        </w:rPr>
        <w:t>5</w:t>
      </w:r>
      <w:r>
        <w:rPr>
          <w:sz w:val="28"/>
          <w:szCs w:val="28"/>
        </w:rPr>
        <w:t>7</w:t>
      </w:r>
      <w:r w:rsidRPr="00224D80">
        <w:rPr>
          <w:sz w:val="28"/>
          <w:szCs w:val="28"/>
        </w:rPr>
        <w:t xml:space="preserve">. </w:t>
      </w:r>
      <w:r>
        <w:rPr>
          <w:sz w:val="28"/>
          <w:szCs w:val="28"/>
        </w:rPr>
        <w:t>P</w:t>
      </w:r>
      <w:r w:rsidRPr="00677C7E">
        <w:rPr>
          <w:sz w:val="28"/>
          <w:szCs w:val="28"/>
        </w:rPr>
        <w:t xml:space="preserve">raktizējošais ārsts </w:t>
      </w:r>
      <w:r w:rsidRPr="00224D80">
        <w:rPr>
          <w:sz w:val="28"/>
          <w:szCs w:val="28"/>
        </w:rPr>
        <w:t xml:space="preserve">nodrošina, lai, veicot bērnu medicīnisko apstarošanu, tiktu izmantota tikai bērniem piemērota radioloģiskā </w:t>
      </w:r>
      <w:r>
        <w:rPr>
          <w:sz w:val="28"/>
          <w:szCs w:val="28"/>
        </w:rPr>
        <w:t xml:space="preserve">ierīce </w:t>
      </w:r>
      <w:r w:rsidRPr="00224D80">
        <w:rPr>
          <w:sz w:val="28"/>
          <w:szCs w:val="28"/>
        </w:rPr>
        <w:t xml:space="preserve">un </w:t>
      </w:r>
      <w:proofErr w:type="spellStart"/>
      <w:r w:rsidRPr="00224D80">
        <w:rPr>
          <w:sz w:val="28"/>
          <w:szCs w:val="28"/>
        </w:rPr>
        <w:t>papildaprīkojums</w:t>
      </w:r>
      <w:proofErr w:type="spellEnd"/>
      <w:r>
        <w:rPr>
          <w:sz w:val="28"/>
          <w:szCs w:val="28"/>
        </w:rPr>
        <w:t>, tai skaitā pacienta imobilizācijas aprīkojums</w:t>
      </w:r>
      <w:r w:rsidRPr="00224D80">
        <w:rPr>
          <w:sz w:val="28"/>
          <w:szCs w:val="28"/>
        </w:rPr>
        <w:t xml:space="preserve">, kā arī tiktu ievēroti šo noteikumu 1.pielikuma 2.punktā un 1.pielikuma 7. un 8.punktā noteiktie diagnostikas standartlīmeņi. </w:t>
      </w:r>
    </w:p>
    <w:p w:rsidR="00D32506" w:rsidRPr="00C96EA0" w:rsidRDefault="00D32506" w:rsidP="004914EC">
      <w:pPr>
        <w:pStyle w:val="naisf"/>
        <w:spacing w:before="0" w:after="120"/>
        <w:rPr>
          <w:sz w:val="28"/>
          <w:szCs w:val="28"/>
        </w:rPr>
      </w:pPr>
      <w:r w:rsidRPr="00C96EA0">
        <w:rPr>
          <w:sz w:val="28"/>
          <w:szCs w:val="28"/>
        </w:rPr>
        <w:t> </w:t>
      </w:r>
    </w:p>
    <w:p w:rsidR="00D32506" w:rsidRPr="00C96EA0" w:rsidRDefault="00D32506" w:rsidP="004914EC">
      <w:pPr>
        <w:pStyle w:val="naisnod"/>
        <w:spacing w:before="0" w:after="120"/>
        <w:rPr>
          <w:sz w:val="28"/>
          <w:szCs w:val="28"/>
        </w:rPr>
      </w:pPr>
      <w:r>
        <w:rPr>
          <w:sz w:val="28"/>
          <w:szCs w:val="28"/>
        </w:rPr>
        <w:t>8</w:t>
      </w:r>
      <w:r w:rsidRPr="00C96EA0">
        <w:rPr>
          <w:sz w:val="28"/>
          <w:szCs w:val="28"/>
        </w:rPr>
        <w:t>. Neplānota apstarošana</w:t>
      </w:r>
    </w:p>
    <w:p w:rsidR="00D32506" w:rsidRDefault="00D32506" w:rsidP="004914EC">
      <w:pPr>
        <w:pStyle w:val="naisf"/>
        <w:spacing w:before="0" w:after="120"/>
        <w:ind w:firstLine="720"/>
        <w:rPr>
          <w:sz w:val="28"/>
          <w:szCs w:val="28"/>
        </w:rPr>
      </w:pPr>
    </w:p>
    <w:p w:rsidR="00D32506" w:rsidRDefault="00D32506" w:rsidP="004914EC">
      <w:pPr>
        <w:pStyle w:val="naisf"/>
        <w:spacing w:before="0" w:after="120"/>
        <w:ind w:firstLine="720"/>
        <w:rPr>
          <w:sz w:val="28"/>
          <w:szCs w:val="28"/>
        </w:rPr>
      </w:pPr>
      <w:r>
        <w:rPr>
          <w:sz w:val="28"/>
          <w:szCs w:val="28"/>
        </w:rPr>
        <w:t>58</w:t>
      </w:r>
      <w:r w:rsidRPr="00C96EA0">
        <w:rPr>
          <w:sz w:val="28"/>
          <w:szCs w:val="28"/>
        </w:rPr>
        <w:t>. Lai samazinātu neplānotas apstarošanas risku</w:t>
      </w:r>
      <w:r>
        <w:rPr>
          <w:sz w:val="28"/>
          <w:szCs w:val="28"/>
        </w:rPr>
        <w:t xml:space="preserve"> un novērstu radiācijas negadījumus</w:t>
      </w:r>
      <w:r w:rsidRPr="00C96EA0">
        <w:rPr>
          <w:sz w:val="28"/>
          <w:szCs w:val="28"/>
        </w:rPr>
        <w:t xml:space="preserve">, operators nodrošina iespējamo radiācijas negadījumu analīzi, apzina iespējamos </w:t>
      </w:r>
      <w:proofErr w:type="spellStart"/>
      <w:r w:rsidRPr="00C96EA0">
        <w:rPr>
          <w:sz w:val="28"/>
          <w:szCs w:val="28"/>
        </w:rPr>
        <w:t>radioloģiskās</w:t>
      </w:r>
      <w:proofErr w:type="spellEnd"/>
      <w:r w:rsidRPr="00C96EA0">
        <w:rPr>
          <w:sz w:val="28"/>
          <w:szCs w:val="28"/>
        </w:rPr>
        <w:t xml:space="preserve"> aparatūras bojājumus un darbinieku kļūdas, kas var veicināt personas neplānotu apstarošanu.</w:t>
      </w:r>
    </w:p>
    <w:p w:rsidR="00D32506"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Pr>
          <w:sz w:val="28"/>
          <w:szCs w:val="28"/>
        </w:rPr>
        <w:t>59</w:t>
      </w:r>
      <w:r w:rsidRPr="00C96EA0">
        <w:rPr>
          <w:sz w:val="28"/>
          <w:szCs w:val="28"/>
        </w:rPr>
        <w:t>. </w:t>
      </w:r>
      <w:r>
        <w:rPr>
          <w:sz w:val="28"/>
          <w:szCs w:val="28"/>
        </w:rPr>
        <w:t>P</w:t>
      </w:r>
      <w:r w:rsidRPr="00677C7E">
        <w:rPr>
          <w:sz w:val="28"/>
          <w:szCs w:val="28"/>
        </w:rPr>
        <w:t xml:space="preserve">raktizējošais ārsts </w:t>
      </w:r>
      <w:r w:rsidRPr="00C96EA0">
        <w:rPr>
          <w:sz w:val="28"/>
          <w:szCs w:val="28"/>
        </w:rPr>
        <w:t>nekavējoties informē operatoru par šo noteikumu prasību neievērošanu vai radiācijas negadījumu un nodrošina nepieciešamos aizsardzības pasākumus medicīniskās apstarošanas laikā, lai samazinātu pacienta neplānotas apstarošanas risku un lielumu.</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Operators nekavējoties izmeklē šādus radiācijas negadījumus un nepamatotas apstarošanas gadījumus:</w:t>
      </w:r>
    </w:p>
    <w:p w:rsidR="00D32506" w:rsidRPr="00C96EA0" w:rsidRDefault="00D32506" w:rsidP="004914EC">
      <w:pPr>
        <w:pStyle w:val="naisf"/>
        <w:spacing w:before="0" w:after="120"/>
        <w:ind w:firstLine="720"/>
        <w:rPr>
          <w:sz w:val="28"/>
          <w:szCs w:val="28"/>
        </w:rPr>
      </w:pPr>
      <w:r>
        <w:rPr>
          <w:sz w:val="28"/>
          <w:szCs w:val="28"/>
        </w:rPr>
        <w:lastRenderedPageBreak/>
        <w:t>60</w:t>
      </w:r>
      <w:r w:rsidRPr="00C96EA0">
        <w:rPr>
          <w:sz w:val="28"/>
          <w:szCs w:val="28"/>
        </w:rPr>
        <w:t xml:space="preserve">.1. medicīnisko apstarošanu </w:t>
      </w:r>
      <w:proofErr w:type="spellStart"/>
      <w:r w:rsidRPr="00C96EA0">
        <w:rPr>
          <w:sz w:val="28"/>
          <w:szCs w:val="28"/>
        </w:rPr>
        <w:t>radioterapeitiskos</w:t>
      </w:r>
      <w:proofErr w:type="spellEnd"/>
      <w:r w:rsidRPr="00C96EA0">
        <w:rPr>
          <w:sz w:val="28"/>
          <w:szCs w:val="28"/>
        </w:rPr>
        <w:t xml:space="preserve"> nolūkos, kas radījusi </w:t>
      </w:r>
      <w:r>
        <w:rPr>
          <w:sz w:val="28"/>
          <w:szCs w:val="28"/>
        </w:rPr>
        <w:t xml:space="preserve">individuālu </w:t>
      </w:r>
      <w:r w:rsidRPr="00C96EA0">
        <w:rPr>
          <w:sz w:val="28"/>
          <w:szCs w:val="28"/>
        </w:rPr>
        <w:t>kaitējumu pacientam, ja:</w:t>
      </w:r>
    </w:p>
    <w:p w:rsidR="00D32506" w:rsidRPr="009B28FC" w:rsidRDefault="00D32506" w:rsidP="004914EC">
      <w:pPr>
        <w:pStyle w:val="naisf"/>
        <w:spacing w:before="0" w:after="120"/>
        <w:ind w:firstLine="720"/>
        <w:rPr>
          <w:sz w:val="28"/>
          <w:szCs w:val="28"/>
        </w:rPr>
      </w:pPr>
      <w:r>
        <w:rPr>
          <w:sz w:val="28"/>
          <w:szCs w:val="28"/>
        </w:rPr>
        <w:t>60</w:t>
      </w:r>
      <w:r w:rsidRPr="00C96EA0">
        <w:rPr>
          <w:sz w:val="28"/>
          <w:szCs w:val="28"/>
        </w:rPr>
        <w:t xml:space="preserve">.1.1. lietots </w:t>
      </w:r>
      <w:r w:rsidRPr="009B28FC">
        <w:rPr>
          <w:sz w:val="28"/>
          <w:szCs w:val="28"/>
        </w:rPr>
        <w:t xml:space="preserve">neatbilstošs </w:t>
      </w:r>
      <w:proofErr w:type="spellStart"/>
      <w:r w:rsidRPr="009B28FC">
        <w:rPr>
          <w:sz w:val="28"/>
          <w:szCs w:val="28"/>
        </w:rPr>
        <w:t>radiofarmaceitiskais</w:t>
      </w:r>
      <w:proofErr w:type="spellEnd"/>
      <w:r w:rsidRPr="009B28FC">
        <w:rPr>
          <w:sz w:val="28"/>
          <w:szCs w:val="28"/>
        </w:rPr>
        <w:t xml:space="preserve"> preparāts;</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.1.2. personas medicīniskās apstarošanas jonizējošā starojuma doza vai dozas frakcionēšana atšķiras no noteiktās</w:t>
      </w:r>
      <w:r>
        <w:rPr>
          <w:sz w:val="28"/>
          <w:szCs w:val="28"/>
        </w:rPr>
        <w:t xml:space="preserve"> dozas</w:t>
      </w:r>
      <w:r w:rsidRPr="00C96EA0">
        <w:rPr>
          <w:sz w:val="28"/>
          <w:szCs w:val="28"/>
        </w:rPr>
        <w:t>;</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.1.3. pacienta medicīniskā apstarošana var izraisīt neparedzētu akūtu efektu ārpus mērķa tilpuma;</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.1.4. kopējā pacienta doza par 5 % pārsniedz </w:t>
      </w:r>
      <w:r>
        <w:rPr>
          <w:sz w:val="28"/>
          <w:szCs w:val="28"/>
        </w:rPr>
        <w:t xml:space="preserve">radiologa </w:t>
      </w:r>
      <w:proofErr w:type="spellStart"/>
      <w:r>
        <w:rPr>
          <w:sz w:val="28"/>
          <w:szCs w:val="28"/>
        </w:rPr>
        <w:t>terapteita</w:t>
      </w:r>
      <w:proofErr w:type="spellEnd"/>
      <w:r w:rsidRPr="00C96EA0">
        <w:rPr>
          <w:sz w:val="28"/>
          <w:szCs w:val="28"/>
        </w:rPr>
        <w:t xml:space="preserve"> noteikto;</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.2. </w:t>
      </w:r>
      <w:proofErr w:type="spellStart"/>
      <w:r w:rsidRPr="00C96EA0">
        <w:rPr>
          <w:sz w:val="28"/>
          <w:szCs w:val="28"/>
        </w:rPr>
        <w:t>radiodiagnostisko</w:t>
      </w:r>
      <w:proofErr w:type="spellEnd"/>
      <w:r w:rsidRPr="00C96EA0">
        <w:rPr>
          <w:sz w:val="28"/>
          <w:szCs w:val="28"/>
        </w:rPr>
        <w:t xml:space="preserve"> apstarošanu, kas par 30 % atšķiras no (ir lielāka vai mazāka par) diagnostikas </w:t>
      </w:r>
      <w:proofErr w:type="spellStart"/>
      <w:r w:rsidRPr="00C96EA0">
        <w:rPr>
          <w:sz w:val="28"/>
          <w:szCs w:val="28"/>
        </w:rPr>
        <w:t>standartlīmeņa</w:t>
      </w:r>
      <w:proofErr w:type="spellEnd"/>
      <w:r w:rsidRPr="00C96EA0">
        <w:rPr>
          <w:sz w:val="28"/>
          <w:szCs w:val="28"/>
        </w:rPr>
        <w:t xml:space="preserve"> (1.pielikums); </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.3. nepamatotu pacienta medicīniskās apstarošanas atkārtošanu;</w:t>
      </w:r>
    </w:p>
    <w:p w:rsidR="00D32506" w:rsidRPr="00C96EA0" w:rsidRDefault="00D32506" w:rsidP="004914EC">
      <w:pPr>
        <w:pStyle w:val="naisf"/>
        <w:spacing w:before="0" w:after="120"/>
        <w:ind w:firstLine="720"/>
        <w:rPr>
          <w:sz w:val="28"/>
          <w:szCs w:val="28"/>
        </w:rPr>
      </w:pPr>
      <w:r>
        <w:rPr>
          <w:sz w:val="28"/>
          <w:szCs w:val="28"/>
        </w:rPr>
        <w:t>60</w:t>
      </w:r>
      <w:r w:rsidRPr="00C96EA0">
        <w:rPr>
          <w:sz w:val="28"/>
          <w:szCs w:val="28"/>
        </w:rPr>
        <w:t xml:space="preserve">.4. </w:t>
      </w:r>
      <w:proofErr w:type="spellStart"/>
      <w:r w:rsidRPr="00C96EA0">
        <w:rPr>
          <w:sz w:val="28"/>
          <w:szCs w:val="28"/>
        </w:rPr>
        <w:t>radioloģiskās</w:t>
      </w:r>
      <w:proofErr w:type="spellEnd"/>
      <w:r w:rsidRPr="00C96EA0">
        <w:rPr>
          <w:sz w:val="28"/>
          <w:szCs w:val="28"/>
        </w:rPr>
        <w:t xml:space="preserve"> </w:t>
      </w:r>
      <w:r>
        <w:rPr>
          <w:sz w:val="28"/>
          <w:szCs w:val="28"/>
        </w:rPr>
        <w:t xml:space="preserve">ierīces </w:t>
      </w:r>
      <w:r w:rsidRPr="00C96EA0">
        <w:rPr>
          <w:sz w:val="28"/>
          <w:szCs w:val="28"/>
        </w:rPr>
        <w:t xml:space="preserve">bojājumu vai citu neparedzētu gadījumu, kura dēļ pacienta apstarošana </w:t>
      </w:r>
      <w:proofErr w:type="spellStart"/>
      <w:r w:rsidRPr="00C96EA0">
        <w:rPr>
          <w:sz w:val="28"/>
          <w:szCs w:val="28"/>
        </w:rPr>
        <w:t>radiodiagnostikā</w:t>
      </w:r>
      <w:proofErr w:type="spellEnd"/>
      <w:r w:rsidRPr="00C96EA0">
        <w:rPr>
          <w:sz w:val="28"/>
          <w:szCs w:val="28"/>
        </w:rPr>
        <w:t xml:space="preserve"> atšķiras no plānotās vairāk nekā par 20 %;</w:t>
      </w:r>
    </w:p>
    <w:p w:rsidR="00D32506" w:rsidRPr="00B149EB" w:rsidRDefault="00D32506" w:rsidP="004914EC">
      <w:pPr>
        <w:pStyle w:val="naisf"/>
        <w:spacing w:before="0" w:after="120"/>
        <w:ind w:firstLine="720"/>
        <w:rPr>
          <w:i/>
          <w:sz w:val="28"/>
          <w:szCs w:val="28"/>
        </w:rPr>
      </w:pPr>
      <w:r>
        <w:rPr>
          <w:sz w:val="28"/>
          <w:szCs w:val="28"/>
        </w:rPr>
        <w:t>60</w:t>
      </w:r>
      <w:r w:rsidRPr="00C96EA0">
        <w:rPr>
          <w:sz w:val="28"/>
          <w:szCs w:val="28"/>
        </w:rPr>
        <w:t xml:space="preserve">.5. </w:t>
      </w:r>
      <w:r>
        <w:rPr>
          <w:sz w:val="28"/>
          <w:szCs w:val="28"/>
        </w:rPr>
        <w:t>veikta medicīniskā apstarošana citai personai, kurai attiecīgā medicīniskā manipulācija netika nozīmēta.</w:t>
      </w:r>
    </w:p>
    <w:p w:rsidR="00D32506" w:rsidRPr="00C96EA0" w:rsidRDefault="00D32506" w:rsidP="004914EC">
      <w:pPr>
        <w:pStyle w:val="naisf"/>
        <w:spacing w:before="0" w:after="120"/>
        <w:ind w:firstLine="720"/>
        <w:rPr>
          <w:sz w:val="28"/>
          <w:szCs w:val="28"/>
        </w:rPr>
      </w:pPr>
      <w:r w:rsidRPr="00C96EA0">
        <w:rPr>
          <w:sz w:val="28"/>
          <w:szCs w:val="28"/>
        </w:rPr>
        <w:t> </w:t>
      </w:r>
    </w:p>
    <w:p w:rsidR="00D32506" w:rsidRPr="00C96EA0" w:rsidRDefault="00D32506" w:rsidP="004914EC">
      <w:pPr>
        <w:pStyle w:val="naisf"/>
        <w:spacing w:before="0" w:after="120"/>
        <w:ind w:firstLine="720"/>
        <w:rPr>
          <w:sz w:val="28"/>
          <w:szCs w:val="28"/>
        </w:rPr>
      </w:pPr>
      <w:r>
        <w:rPr>
          <w:sz w:val="28"/>
          <w:szCs w:val="28"/>
        </w:rPr>
        <w:t>61</w:t>
      </w:r>
      <w:r w:rsidRPr="00C96EA0">
        <w:rPr>
          <w:sz w:val="28"/>
          <w:szCs w:val="28"/>
        </w:rPr>
        <w:t xml:space="preserve">. Ja noticis šo </w:t>
      </w:r>
      <w:r w:rsidRPr="00726E5A">
        <w:rPr>
          <w:sz w:val="28"/>
          <w:szCs w:val="28"/>
        </w:rPr>
        <w:t xml:space="preserve">noteikumu </w:t>
      </w:r>
      <w:r>
        <w:rPr>
          <w:sz w:val="28"/>
          <w:szCs w:val="28"/>
        </w:rPr>
        <w:t>60</w:t>
      </w:r>
      <w:r w:rsidRPr="00726E5A">
        <w:rPr>
          <w:sz w:val="28"/>
          <w:szCs w:val="28"/>
        </w:rPr>
        <w:t>.punktā</w:t>
      </w:r>
      <w:r w:rsidRPr="00C96EA0">
        <w:rPr>
          <w:sz w:val="28"/>
          <w:szCs w:val="28"/>
        </w:rPr>
        <w:t xml:space="preserve"> minētais radiācijas negadījums vai nepamatotas apstarošanas gadījums, operators kopā ar </w:t>
      </w:r>
      <w:r>
        <w:rPr>
          <w:sz w:val="28"/>
          <w:szCs w:val="28"/>
        </w:rPr>
        <w:t xml:space="preserve">praktizējošu ārstu </w:t>
      </w:r>
      <w:r w:rsidRPr="00C96EA0">
        <w:rPr>
          <w:sz w:val="28"/>
          <w:szCs w:val="28"/>
        </w:rPr>
        <w:t>un medicīnas fizikas ekspertu:</w:t>
      </w:r>
    </w:p>
    <w:p w:rsidR="00D32506" w:rsidRPr="004368F7" w:rsidRDefault="00D32506" w:rsidP="004914EC">
      <w:pPr>
        <w:pStyle w:val="naisf"/>
        <w:spacing w:before="0" w:after="120"/>
        <w:ind w:firstLine="720"/>
        <w:rPr>
          <w:sz w:val="28"/>
          <w:szCs w:val="28"/>
        </w:rPr>
      </w:pPr>
      <w:r w:rsidRPr="00C96EA0">
        <w:rPr>
          <w:sz w:val="28"/>
          <w:szCs w:val="28"/>
        </w:rPr>
        <w:t>6</w:t>
      </w:r>
      <w:r>
        <w:rPr>
          <w:sz w:val="28"/>
          <w:szCs w:val="28"/>
        </w:rPr>
        <w:t>1</w:t>
      </w:r>
      <w:r w:rsidRPr="00C96EA0">
        <w:rPr>
          <w:sz w:val="28"/>
          <w:szCs w:val="28"/>
        </w:rPr>
        <w:t xml:space="preserve">.1. aprēķina vai novērtē saņemto pacienta dozu un tās sadalījumu </w:t>
      </w:r>
      <w:r w:rsidRPr="004368F7">
        <w:rPr>
          <w:sz w:val="28"/>
          <w:szCs w:val="28"/>
        </w:rPr>
        <w:t>pacienta ķermenī, kā arī informē ārstu nosūtītāju un pacientu par minēto dozu un iespējamām negadījuma sekām;</w:t>
      </w:r>
    </w:p>
    <w:p w:rsidR="00D32506" w:rsidRPr="004368F7" w:rsidRDefault="00D32506" w:rsidP="004914EC">
      <w:pPr>
        <w:pStyle w:val="naisf"/>
        <w:spacing w:before="0" w:after="120"/>
        <w:ind w:firstLine="720"/>
        <w:rPr>
          <w:sz w:val="28"/>
          <w:szCs w:val="28"/>
        </w:rPr>
      </w:pPr>
      <w:r w:rsidRPr="004368F7">
        <w:rPr>
          <w:sz w:val="28"/>
          <w:szCs w:val="28"/>
        </w:rPr>
        <w:t>61.2. nosaka un veic korektīvo darbību pasākumu kopumu, lai novērstu šādu negadījumu atkārtošanos;</w:t>
      </w:r>
    </w:p>
    <w:p w:rsidR="00D32506" w:rsidRPr="004368F7" w:rsidRDefault="00D32506" w:rsidP="004914EC">
      <w:pPr>
        <w:pStyle w:val="naisf"/>
        <w:spacing w:before="0" w:after="120"/>
        <w:ind w:firstLine="720"/>
        <w:rPr>
          <w:sz w:val="28"/>
          <w:szCs w:val="28"/>
        </w:rPr>
      </w:pPr>
      <w:r w:rsidRPr="004368F7">
        <w:rPr>
          <w:sz w:val="28"/>
          <w:szCs w:val="28"/>
        </w:rPr>
        <w:t>61.3.</w:t>
      </w:r>
      <w:r w:rsidRPr="004368F7">
        <w:rPr>
          <w:sz w:val="28"/>
          <w:szCs w:val="28"/>
          <w:lang w:eastAsia="en-US"/>
        </w:rPr>
        <w:t xml:space="preserve"> 24 stundu laikā ziņo centram par jebkuru radiācijas negadījumu, kas var izraisīt veselības traucējumus pacientam vai pacienta nāvi</w:t>
      </w:r>
      <w:r w:rsidRPr="004368F7">
        <w:rPr>
          <w:sz w:val="28"/>
          <w:szCs w:val="28"/>
        </w:rPr>
        <w:t>;</w:t>
      </w:r>
    </w:p>
    <w:p w:rsidR="00D32506" w:rsidRPr="004368F7" w:rsidRDefault="00D32506" w:rsidP="004914EC">
      <w:pPr>
        <w:pStyle w:val="naisf"/>
        <w:spacing w:before="0" w:after="120"/>
        <w:ind w:firstLine="720"/>
        <w:rPr>
          <w:sz w:val="28"/>
          <w:szCs w:val="28"/>
        </w:rPr>
      </w:pPr>
      <w:r w:rsidRPr="004368F7">
        <w:rPr>
          <w:sz w:val="28"/>
          <w:szCs w:val="28"/>
        </w:rPr>
        <w:t>61.4. 30 dienu laikā pēc radiācijas negadījuma, kas var izraisīt veselības traucējumus pacientam vai pacienta nāvi, iesniedz centram rakstisku ziņojumu, kurā norādīti negadījuma iemesli, sniegta informācija par izmantotajām pacienta dozām, veiktajiem pasākumiem un jebkura cita svarīga informācija;</w:t>
      </w:r>
    </w:p>
    <w:p w:rsidR="00D32506" w:rsidRPr="004368F7" w:rsidRDefault="00D32506" w:rsidP="008F7105">
      <w:pPr>
        <w:pStyle w:val="naisf"/>
        <w:spacing w:before="0" w:after="120"/>
        <w:ind w:firstLine="720"/>
        <w:rPr>
          <w:sz w:val="28"/>
          <w:szCs w:val="28"/>
        </w:rPr>
      </w:pPr>
      <w:r w:rsidRPr="004368F7">
        <w:rPr>
          <w:sz w:val="28"/>
          <w:szCs w:val="28"/>
        </w:rPr>
        <w:t xml:space="preserve">61.5. </w:t>
      </w:r>
      <w:r w:rsidRPr="004368F7">
        <w:rPr>
          <w:sz w:val="28"/>
          <w:szCs w:val="28"/>
          <w:lang w:eastAsia="en-US"/>
        </w:rPr>
        <w:t xml:space="preserve">ziņo Zāļu valsts aģentūrai par negadījumiem, kas saistīti ar </w:t>
      </w:r>
      <w:proofErr w:type="spellStart"/>
      <w:r w:rsidRPr="004368F7">
        <w:rPr>
          <w:sz w:val="28"/>
          <w:szCs w:val="28"/>
          <w:lang w:eastAsia="en-US"/>
        </w:rPr>
        <w:t>radioloģisko</w:t>
      </w:r>
      <w:proofErr w:type="spellEnd"/>
      <w:r w:rsidRPr="004368F7">
        <w:rPr>
          <w:sz w:val="28"/>
          <w:szCs w:val="28"/>
          <w:lang w:eastAsia="en-US"/>
        </w:rPr>
        <w:t xml:space="preserve"> medicīnisko ierīču lietošanu normatīvajos aktos, kas nosaka prasības medicīnisko ierīču </w:t>
      </w:r>
      <w:proofErr w:type="spellStart"/>
      <w:r w:rsidRPr="004368F7">
        <w:rPr>
          <w:sz w:val="28"/>
          <w:szCs w:val="28"/>
          <w:lang w:eastAsia="en-US"/>
        </w:rPr>
        <w:t>vigilances</w:t>
      </w:r>
      <w:proofErr w:type="spellEnd"/>
      <w:r w:rsidRPr="004368F7">
        <w:rPr>
          <w:sz w:val="28"/>
          <w:szCs w:val="28"/>
          <w:lang w:eastAsia="en-US"/>
        </w:rPr>
        <w:t xml:space="preserve"> sistēmas nodrošināšanai, noteiktajā kārtībā.</w:t>
      </w:r>
    </w:p>
    <w:p w:rsidR="00D32506" w:rsidRDefault="00D32506" w:rsidP="004914EC">
      <w:pPr>
        <w:pStyle w:val="naisnod"/>
        <w:spacing w:before="0" w:after="120"/>
        <w:rPr>
          <w:sz w:val="28"/>
          <w:szCs w:val="28"/>
        </w:rPr>
      </w:pPr>
    </w:p>
    <w:p w:rsidR="00D32506" w:rsidRPr="00185994" w:rsidRDefault="00D64365" w:rsidP="004914EC">
      <w:pPr>
        <w:pStyle w:val="naisnod"/>
        <w:spacing w:before="0" w:after="120"/>
        <w:rPr>
          <w:i/>
          <w:sz w:val="28"/>
          <w:szCs w:val="28"/>
        </w:rPr>
      </w:pPr>
      <w:r>
        <w:rPr>
          <w:sz w:val="28"/>
          <w:szCs w:val="28"/>
        </w:rPr>
        <w:lastRenderedPageBreak/>
        <w:t>9</w:t>
      </w:r>
      <w:r w:rsidR="00D32506">
        <w:rPr>
          <w:sz w:val="28"/>
          <w:szCs w:val="28"/>
        </w:rPr>
        <w:t xml:space="preserve">. </w:t>
      </w:r>
      <w:proofErr w:type="spellStart"/>
      <w:r w:rsidR="00D32506">
        <w:rPr>
          <w:sz w:val="28"/>
          <w:szCs w:val="28"/>
        </w:rPr>
        <w:t>Radiodiagnostisko</w:t>
      </w:r>
      <w:proofErr w:type="spellEnd"/>
      <w:r w:rsidR="00D32506">
        <w:rPr>
          <w:sz w:val="28"/>
          <w:szCs w:val="28"/>
        </w:rPr>
        <w:t xml:space="preserve"> manipulāciju izmantošana t</w:t>
      </w:r>
      <w:r w:rsidR="00D32506" w:rsidRPr="003F5070">
        <w:rPr>
          <w:sz w:val="28"/>
          <w:szCs w:val="28"/>
        </w:rPr>
        <w:t xml:space="preserve">iesu medicīniskās </w:t>
      </w:r>
      <w:r w:rsidR="00D32506" w:rsidRPr="001A1524">
        <w:rPr>
          <w:sz w:val="28"/>
          <w:szCs w:val="28"/>
        </w:rPr>
        <w:t>manipulācij</w:t>
      </w:r>
      <w:r w:rsidR="00D32506">
        <w:rPr>
          <w:sz w:val="28"/>
          <w:szCs w:val="28"/>
        </w:rPr>
        <w:t>ā</w:t>
      </w:r>
      <w:r w:rsidR="00D32506" w:rsidRPr="003F5070">
        <w:rPr>
          <w:sz w:val="28"/>
          <w:szCs w:val="28"/>
        </w:rPr>
        <w:t>s</w:t>
      </w:r>
      <w:r w:rsidR="00D32506">
        <w:rPr>
          <w:sz w:val="28"/>
          <w:szCs w:val="28"/>
        </w:rPr>
        <w:t xml:space="preserve">  </w:t>
      </w:r>
    </w:p>
    <w:p w:rsidR="00D32506" w:rsidRPr="003F5070" w:rsidRDefault="00D32506" w:rsidP="004914EC">
      <w:pPr>
        <w:pStyle w:val="naisnod"/>
        <w:spacing w:before="0" w:after="120"/>
        <w:jc w:val="left"/>
        <w:rPr>
          <w:b w:val="0"/>
          <w:sz w:val="28"/>
          <w:szCs w:val="28"/>
        </w:rPr>
      </w:pPr>
    </w:p>
    <w:p w:rsidR="00D32506" w:rsidRPr="009B28FC" w:rsidRDefault="00D32506" w:rsidP="004914EC">
      <w:pPr>
        <w:pStyle w:val="naisnod"/>
        <w:spacing w:before="0" w:after="120"/>
        <w:ind w:firstLine="720"/>
        <w:jc w:val="both"/>
        <w:rPr>
          <w:b w:val="0"/>
          <w:sz w:val="28"/>
          <w:szCs w:val="28"/>
        </w:rPr>
      </w:pPr>
      <w:r w:rsidRPr="003F5070">
        <w:rPr>
          <w:b w:val="0"/>
          <w:sz w:val="28"/>
          <w:szCs w:val="28"/>
        </w:rPr>
        <w:t>6</w:t>
      </w:r>
      <w:r>
        <w:rPr>
          <w:b w:val="0"/>
          <w:sz w:val="28"/>
          <w:szCs w:val="28"/>
        </w:rPr>
        <w:t>2</w:t>
      </w:r>
      <w:r w:rsidRPr="003F5070">
        <w:rPr>
          <w:b w:val="0"/>
          <w:sz w:val="28"/>
          <w:szCs w:val="28"/>
        </w:rPr>
        <w:t xml:space="preserve">. </w:t>
      </w:r>
      <w:r w:rsidRPr="009B28FC">
        <w:rPr>
          <w:b w:val="0"/>
          <w:sz w:val="28"/>
          <w:szCs w:val="28"/>
        </w:rPr>
        <w:t>Apstarošana tikai ar izmeklējamās personas vai viņa aizbildņa rakstisku piekrišanu var tikt veikta šādās tiesu medicīniskajās manipulācijas bez medicīniskām indikācijām:</w:t>
      </w:r>
    </w:p>
    <w:p w:rsidR="00D32506" w:rsidRPr="009B28FC" w:rsidRDefault="00D32506" w:rsidP="004914EC">
      <w:pPr>
        <w:pStyle w:val="naisnod"/>
        <w:spacing w:before="0" w:after="120"/>
        <w:ind w:firstLine="720"/>
        <w:jc w:val="both"/>
        <w:rPr>
          <w:b w:val="0"/>
          <w:sz w:val="28"/>
          <w:szCs w:val="28"/>
        </w:rPr>
      </w:pPr>
      <w:r w:rsidRPr="009B28FC">
        <w:rPr>
          <w:b w:val="0"/>
          <w:sz w:val="28"/>
          <w:szCs w:val="28"/>
        </w:rPr>
        <w:t>62.1. lai atklātu cilvēka ķermenī paslēptus priekšmetus;</w:t>
      </w:r>
    </w:p>
    <w:p w:rsidR="00D32506" w:rsidRDefault="00D32506" w:rsidP="004914EC">
      <w:pPr>
        <w:pStyle w:val="naisnod"/>
        <w:spacing w:before="0" w:after="120"/>
        <w:ind w:firstLine="720"/>
        <w:jc w:val="both"/>
        <w:rPr>
          <w:b w:val="0"/>
          <w:sz w:val="28"/>
          <w:szCs w:val="28"/>
        </w:rPr>
      </w:pPr>
      <w:r w:rsidRPr="009B28FC">
        <w:rPr>
          <w:b w:val="0"/>
          <w:sz w:val="28"/>
          <w:szCs w:val="28"/>
        </w:rPr>
        <w:t>62</w:t>
      </w:r>
      <w:r>
        <w:rPr>
          <w:b w:val="0"/>
          <w:sz w:val="28"/>
          <w:szCs w:val="28"/>
        </w:rPr>
        <w:t>.2</w:t>
      </w:r>
      <w:r w:rsidRPr="009B28FC">
        <w:rPr>
          <w:b w:val="0"/>
          <w:sz w:val="28"/>
          <w:szCs w:val="28"/>
        </w:rPr>
        <w:t>. pēc procesa virzītāja vai tiesas lēmuma, lai pārliecinātos par slēptu traumu vai savādāk neatklājamu</w:t>
      </w:r>
      <w:r>
        <w:rPr>
          <w:b w:val="0"/>
          <w:sz w:val="28"/>
          <w:szCs w:val="28"/>
        </w:rPr>
        <w:t xml:space="preserve"> veselības kaitējumu;</w:t>
      </w:r>
    </w:p>
    <w:p w:rsidR="00D32506" w:rsidRDefault="00D32506" w:rsidP="004914EC">
      <w:pPr>
        <w:pStyle w:val="naisnod"/>
        <w:spacing w:before="0" w:after="120"/>
        <w:ind w:firstLine="720"/>
        <w:jc w:val="both"/>
        <w:rPr>
          <w:b w:val="0"/>
          <w:sz w:val="28"/>
          <w:szCs w:val="28"/>
        </w:rPr>
      </w:pPr>
      <w:r>
        <w:rPr>
          <w:b w:val="0"/>
          <w:sz w:val="28"/>
          <w:szCs w:val="28"/>
        </w:rPr>
        <w:t>62.3. tiesu medicīnā.</w:t>
      </w:r>
    </w:p>
    <w:p w:rsidR="00D32506" w:rsidRDefault="00D32506" w:rsidP="004914EC">
      <w:pPr>
        <w:pStyle w:val="naisnod"/>
        <w:spacing w:before="0" w:after="120"/>
        <w:jc w:val="left"/>
        <w:rPr>
          <w:b w:val="0"/>
          <w:sz w:val="28"/>
          <w:szCs w:val="28"/>
        </w:rPr>
      </w:pPr>
    </w:p>
    <w:p w:rsidR="00D32506" w:rsidRDefault="00D32506" w:rsidP="004914EC">
      <w:pPr>
        <w:pStyle w:val="naisnod"/>
        <w:spacing w:before="0" w:after="120"/>
        <w:ind w:firstLine="720"/>
        <w:jc w:val="both"/>
        <w:rPr>
          <w:b w:val="0"/>
          <w:sz w:val="28"/>
          <w:szCs w:val="28"/>
        </w:rPr>
      </w:pPr>
      <w:r>
        <w:rPr>
          <w:b w:val="0"/>
          <w:sz w:val="28"/>
          <w:szCs w:val="28"/>
        </w:rPr>
        <w:t xml:space="preserve">63. Pirms </w:t>
      </w:r>
      <w:r w:rsidRPr="009B28FC">
        <w:rPr>
          <w:b w:val="0"/>
          <w:sz w:val="28"/>
          <w:szCs w:val="28"/>
        </w:rPr>
        <w:t>jebkuras apstarošanas tiesu medicīniskajās manipulācijās praktizējošais ārsts vai darbu</w:t>
      </w:r>
      <w:r w:rsidRPr="006E38B4">
        <w:rPr>
          <w:b w:val="0"/>
          <w:sz w:val="28"/>
          <w:szCs w:val="28"/>
        </w:rPr>
        <w:t xml:space="preserve"> vadītājs kopā ar </w:t>
      </w:r>
      <w:r>
        <w:rPr>
          <w:b w:val="0"/>
          <w:sz w:val="28"/>
          <w:szCs w:val="28"/>
        </w:rPr>
        <w:t xml:space="preserve">ārstu </w:t>
      </w:r>
      <w:r w:rsidRPr="006E38B4">
        <w:rPr>
          <w:b w:val="0"/>
          <w:sz w:val="28"/>
          <w:szCs w:val="28"/>
        </w:rPr>
        <w:t xml:space="preserve">nosūtītāju informē izmeklējamo personu par </w:t>
      </w:r>
      <w:r w:rsidRPr="001A1524">
        <w:rPr>
          <w:b w:val="0"/>
          <w:sz w:val="28"/>
          <w:szCs w:val="28"/>
        </w:rPr>
        <w:t>manipulācij</w:t>
      </w:r>
      <w:r w:rsidRPr="006E38B4">
        <w:rPr>
          <w:b w:val="0"/>
          <w:sz w:val="28"/>
          <w:szCs w:val="28"/>
        </w:rPr>
        <w:t>as</w:t>
      </w:r>
      <w:r>
        <w:rPr>
          <w:b w:val="0"/>
          <w:sz w:val="28"/>
          <w:szCs w:val="28"/>
        </w:rPr>
        <w:t xml:space="preserve"> pamatojumu, iespējamo negatīvo ietekmi.</w:t>
      </w:r>
    </w:p>
    <w:p w:rsidR="00D32506" w:rsidRDefault="00D32506" w:rsidP="004914EC">
      <w:pPr>
        <w:pStyle w:val="naisnod"/>
        <w:spacing w:before="0" w:after="120"/>
        <w:jc w:val="left"/>
        <w:rPr>
          <w:b w:val="0"/>
          <w:sz w:val="28"/>
          <w:szCs w:val="28"/>
        </w:rPr>
      </w:pPr>
    </w:p>
    <w:p w:rsidR="00D32506" w:rsidRDefault="00D32506" w:rsidP="004914EC">
      <w:pPr>
        <w:pStyle w:val="naisnod"/>
        <w:spacing w:before="0" w:after="120"/>
        <w:ind w:firstLine="720"/>
        <w:jc w:val="both"/>
        <w:rPr>
          <w:b w:val="0"/>
          <w:sz w:val="28"/>
          <w:szCs w:val="28"/>
        </w:rPr>
      </w:pPr>
      <w:r>
        <w:rPr>
          <w:b w:val="0"/>
          <w:sz w:val="28"/>
          <w:szCs w:val="28"/>
        </w:rPr>
        <w:t xml:space="preserve">64. </w:t>
      </w:r>
      <w:r w:rsidRPr="009B28FC">
        <w:rPr>
          <w:b w:val="0"/>
          <w:sz w:val="28"/>
          <w:szCs w:val="28"/>
        </w:rPr>
        <w:t>Apstarošana tiesu medicīniskās manipulācijās bērniem, lai konstatētu fiziskas vardarbības sekas, ja nav klīnisku</w:t>
      </w:r>
      <w:r>
        <w:rPr>
          <w:b w:val="0"/>
          <w:sz w:val="28"/>
          <w:szCs w:val="28"/>
        </w:rPr>
        <w:t xml:space="preserve"> indikāciju, ir pieļaujama tikai izņēmumu gadījumā, ja nevar izmantot citas alternatīvās metodes. Šādā gadījumā ir nepieciešama bērna vecāku vai aizbildņu rakstiska piekrišana.</w:t>
      </w:r>
    </w:p>
    <w:p w:rsidR="00D32506" w:rsidRDefault="00D32506" w:rsidP="004914EC">
      <w:pPr>
        <w:pStyle w:val="naisnod"/>
        <w:spacing w:before="0" w:after="120"/>
        <w:ind w:firstLine="720"/>
        <w:jc w:val="both"/>
        <w:rPr>
          <w:b w:val="0"/>
          <w:sz w:val="28"/>
          <w:szCs w:val="28"/>
        </w:rPr>
      </w:pPr>
    </w:p>
    <w:p w:rsidR="00D32506" w:rsidRPr="00C30DA4" w:rsidRDefault="00D32506" w:rsidP="004914EC">
      <w:pPr>
        <w:pStyle w:val="naisnod"/>
        <w:spacing w:before="0" w:after="120"/>
        <w:ind w:firstLine="720"/>
        <w:jc w:val="both"/>
        <w:rPr>
          <w:b w:val="0"/>
          <w:sz w:val="28"/>
          <w:szCs w:val="28"/>
        </w:rPr>
      </w:pPr>
      <w:r w:rsidRPr="00C30DA4">
        <w:rPr>
          <w:b w:val="0"/>
          <w:sz w:val="28"/>
          <w:szCs w:val="28"/>
        </w:rPr>
        <w:t>6</w:t>
      </w:r>
      <w:r>
        <w:rPr>
          <w:b w:val="0"/>
          <w:sz w:val="28"/>
          <w:szCs w:val="28"/>
        </w:rPr>
        <w:t>5</w:t>
      </w:r>
      <w:r w:rsidRPr="00C30DA4">
        <w:rPr>
          <w:b w:val="0"/>
          <w:sz w:val="28"/>
          <w:szCs w:val="28"/>
        </w:rPr>
        <w:t xml:space="preserve">. </w:t>
      </w:r>
      <w:r w:rsidRPr="009B28FC">
        <w:rPr>
          <w:b w:val="0"/>
          <w:sz w:val="28"/>
          <w:szCs w:val="28"/>
        </w:rPr>
        <w:t>Apstarošana tiesu medicīniskās manipulācijās</w:t>
      </w:r>
      <w:r w:rsidRPr="00C30DA4">
        <w:rPr>
          <w:b w:val="0"/>
          <w:sz w:val="28"/>
          <w:szCs w:val="28"/>
        </w:rPr>
        <w:t xml:space="preserve"> nedrīkst radīt individuālu kaitējumu izmeklējamai personai.   </w:t>
      </w:r>
      <w:r w:rsidRPr="00C30DA4">
        <w:rPr>
          <w:b w:val="0"/>
          <w:i/>
          <w:sz w:val="28"/>
          <w:szCs w:val="28"/>
        </w:rPr>
        <w:t xml:space="preserve"> </w:t>
      </w:r>
    </w:p>
    <w:p w:rsidR="00D32506" w:rsidRDefault="00D32506" w:rsidP="004914EC">
      <w:pPr>
        <w:pStyle w:val="naisnod"/>
        <w:spacing w:before="0" w:after="120"/>
        <w:ind w:firstLine="720"/>
        <w:jc w:val="both"/>
        <w:rPr>
          <w:b w:val="0"/>
          <w:sz w:val="28"/>
          <w:szCs w:val="28"/>
        </w:rPr>
      </w:pPr>
    </w:p>
    <w:p w:rsidR="00D32506" w:rsidRPr="00C96EA0" w:rsidRDefault="00D64365" w:rsidP="004914EC">
      <w:pPr>
        <w:pStyle w:val="naisnod"/>
        <w:spacing w:before="0" w:after="120"/>
        <w:rPr>
          <w:sz w:val="28"/>
          <w:szCs w:val="28"/>
        </w:rPr>
      </w:pPr>
      <w:r>
        <w:rPr>
          <w:sz w:val="28"/>
          <w:szCs w:val="28"/>
        </w:rPr>
        <w:t>10</w:t>
      </w:r>
      <w:r w:rsidR="00D32506" w:rsidRPr="00C96EA0">
        <w:rPr>
          <w:sz w:val="28"/>
          <w:szCs w:val="28"/>
        </w:rPr>
        <w:t>. Noslēguma jautājum</w:t>
      </w:r>
      <w:r w:rsidR="00D32506">
        <w:rPr>
          <w:sz w:val="28"/>
          <w:szCs w:val="28"/>
        </w:rPr>
        <w:t>i</w:t>
      </w:r>
    </w:p>
    <w:p w:rsidR="00D32506" w:rsidRDefault="00D32506" w:rsidP="004914EC">
      <w:pPr>
        <w:pStyle w:val="naisnod"/>
        <w:spacing w:before="0" w:after="120"/>
        <w:rPr>
          <w:sz w:val="28"/>
          <w:szCs w:val="28"/>
        </w:rPr>
      </w:pPr>
    </w:p>
    <w:p w:rsidR="00D32506" w:rsidRPr="009B28FC" w:rsidRDefault="00D32506" w:rsidP="004914EC">
      <w:pPr>
        <w:pStyle w:val="naisf"/>
        <w:spacing w:before="0" w:after="120"/>
        <w:ind w:firstLine="720"/>
        <w:rPr>
          <w:sz w:val="28"/>
          <w:szCs w:val="28"/>
        </w:rPr>
      </w:pPr>
      <w:r>
        <w:rPr>
          <w:sz w:val="28"/>
          <w:szCs w:val="28"/>
        </w:rPr>
        <w:t>66</w:t>
      </w:r>
      <w:r w:rsidRPr="00C96EA0">
        <w:rPr>
          <w:sz w:val="28"/>
          <w:szCs w:val="28"/>
        </w:rPr>
        <w:t xml:space="preserve">.  Noteikumi stājas spēkā </w:t>
      </w:r>
      <w:r w:rsidRPr="009B28FC">
        <w:rPr>
          <w:sz w:val="28"/>
          <w:szCs w:val="28"/>
        </w:rPr>
        <w:t>2013.gada 1.</w:t>
      </w:r>
      <w:r w:rsidR="00B67B1E">
        <w:rPr>
          <w:sz w:val="28"/>
          <w:szCs w:val="28"/>
        </w:rPr>
        <w:t>jūnijā</w:t>
      </w:r>
      <w:r w:rsidRPr="009B28FC">
        <w:rPr>
          <w:sz w:val="28"/>
          <w:szCs w:val="28"/>
        </w:rPr>
        <w:t xml:space="preserve">. </w:t>
      </w:r>
    </w:p>
    <w:p w:rsidR="00D32506" w:rsidRPr="00C96EA0" w:rsidRDefault="00D32506" w:rsidP="004914EC">
      <w:pPr>
        <w:pStyle w:val="naisf"/>
        <w:spacing w:before="0" w:after="120"/>
        <w:ind w:firstLine="720"/>
        <w:rPr>
          <w:sz w:val="28"/>
          <w:szCs w:val="28"/>
        </w:rPr>
      </w:pPr>
    </w:p>
    <w:p w:rsidR="00D32506" w:rsidRPr="00C96EA0" w:rsidRDefault="00D32506" w:rsidP="004914EC">
      <w:pPr>
        <w:pStyle w:val="naisf"/>
        <w:spacing w:before="0" w:after="120"/>
        <w:ind w:firstLine="720"/>
        <w:rPr>
          <w:sz w:val="28"/>
          <w:szCs w:val="28"/>
        </w:rPr>
      </w:pPr>
      <w:r w:rsidRPr="00DD5EDA">
        <w:rPr>
          <w:sz w:val="28"/>
          <w:szCs w:val="28"/>
        </w:rPr>
        <w:t>6</w:t>
      </w:r>
      <w:r>
        <w:rPr>
          <w:sz w:val="28"/>
          <w:szCs w:val="28"/>
        </w:rPr>
        <w:t>7</w:t>
      </w:r>
      <w:r w:rsidRPr="00DD5EDA">
        <w:rPr>
          <w:sz w:val="28"/>
          <w:szCs w:val="28"/>
        </w:rPr>
        <w:t>. Ar</w:t>
      </w:r>
      <w:r w:rsidRPr="00C96EA0">
        <w:rPr>
          <w:sz w:val="28"/>
          <w:szCs w:val="28"/>
        </w:rPr>
        <w:t xml:space="preserve"> šo noteikumu spēkā stāšanos atzīt par spēku zaudējušiem Ministru kabineta 2002.gada 5.marta noteikumus Nr.97 „Noteikumi par aizsardzību pret jonizējošo starojumu medicīniskajā apstarošanā”. </w:t>
      </w:r>
    </w:p>
    <w:p w:rsidR="00D32506" w:rsidRPr="00C96EA0" w:rsidRDefault="00D32506" w:rsidP="004914EC">
      <w:pPr>
        <w:pStyle w:val="naisf"/>
        <w:spacing w:before="0" w:after="120"/>
        <w:jc w:val="center"/>
        <w:rPr>
          <w:sz w:val="28"/>
          <w:szCs w:val="28"/>
        </w:rPr>
      </w:pPr>
    </w:p>
    <w:p w:rsidR="00D32506" w:rsidRPr="00C96EA0" w:rsidRDefault="00D32506" w:rsidP="004914EC">
      <w:pPr>
        <w:pStyle w:val="naisf"/>
        <w:spacing w:before="0" w:after="120"/>
        <w:ind w:firstLine="0"/>
        <w:jc w:val="center"/>
        <w:rPr>
          <w:b/>
          <w:sz w:val="28"/>
          <w:szCs w:val="28"/>
        </w:rPr>
      </w:pPr>
      <w:r w:rsidRPr="00C96EA0">
        <w:rPr>
          <w:b/>
          <w:sz w:val="28"/>
          <w:szCs w:val="28"/>
        </w:rPr>
        <w:t>Informatīva atsauce uz Eiropas Savienības direktīvām</w:t>
      </w:r>
    </w:p>
    <w:p w:rsidR="00D32506" w:rsidRPr="00C96EA0" w:rsidRDefault="00D32506" w:rsidP="004914EC">
      <w:pPr>
        <w:pStyle w:val="naisf"/>
        <w:spacing w:before="0" w:after="120"/>
        <w:jc w:val="center"/>
        <w:rPr>
          <w:b/>
          <w:sz w:val="28"/>
          <w:szCs w:val="28"/>
        </w:rPr>
      </w:pPr>
    </w:p>
    <w:p w:rsidR="00D32506" w:rsidRPr="00C96EA0" w:rsidRDefault="00D32506" w:rsidP="004914EC">
      <w:pPr>
        <w:pStyle w:val="naisf"/>
        <w:spacing w:before="0" w:after="120"/>
        <w:ind w:firstLine="720"/>
        <w:rPr>
          <w:sz w:val="28"/>
          <w:szCs w:val="28"/>
        </w:rPr>
      </w:pPr>
      <w:r w:rsidRPr="00C96EA0">
        <w:rPr>
          <w:sz w:val="28"/>
          <w:szCs w:val="28"/>
        </w:rPr>
        <w:t>Noteikumos iekļautas tiesību normas, kas izriet no:</w:t>
      </w:r>
    </w:p>
    <w:p w:rsidR="00D32506" w:rsidRPr="00C96EA0" w:rsidRDefault="00D32506" w:rsidP="004914EC">
      <w:pPr>
        <w:pStyle w:val="naisf"/>
        <w:spacing w:before="0" w:after="120"/>
        <w:ind w:firstLine="720"/>
        <w:rPr>
          <w:sz w:val="28"/>
          <w:szCs w:val="28"/>
        </w:rPr>
      </w:pPr>
      <w:r w:rsidRPr="00C96EA0">
        <w:rPr>
          <w:sz w:val="28"/>
          <w:szCs w:val="28"/>
        </w:rPr>
        <w:lastRenderedPageBreak/>
        <w:t>1) Padomes 1997.gada 30.jūnija Direktīvas 97/43/</w:t>
      </w:r>
      <w:proofErr w:type="spellStart"/>
      <w:r w:rsidRPr="00C96EA0">
        <w:rPr>
          <w:sz w:val="28"/>
          <w:szCs w:val="28"/>
        </w:rPr>
        <w:t>Euratom</w:t>
      </w:r>
      <w:proofErr w:type="spellEnd"/>
      <w:r w:rsidRPr="00C96EA0">
        <w:rPr>
          <w:sz w:val="28"/>
          <w:szCs w:val="28"/>
        </w:rPr>
        <w:t>, ar ko paredz personu veselības aizsardzību pret jonizējošā starojuma kaitīgo iedarbību saistībā ar ārstnieciski diagnostisko apstarošanu un atceļ Direktīvu 84/466/</w:t>
      </w:r>
      <w:proofErr w:type="spellStart"/>
      <w:r w:rsidRPr="00C96EA0">
        <w:rPr>
          <w:sz w:val="28"/>
          <w:szCs w:val="28"/>
        </w:rPr>
        <w:t>Euratom</w:t>
      </w:r>
      <w:proofErr w:type="spellEnd"/>
      <w:r w:rsidRPr="00C96EA0">
        <w:rPr>
          <w:sz w:val="28"/>
          <w:szCs w:val="28"/>
        </w:rPr>
        <w:t>;</w:t>
      </w:r>
    </w:p>
    <w:p w:rsidR="00D32506" w:rsidRDefault="00D32506" w:rsidP="0084522B">
      <w:pPr>
        <w:pStyle w:val="naisf"/>
        <w:spacing w:before="0" w:after="120"/>
        <w:ind w:firstLine="720"/>
        <w:rPr>
          <w:sz w:val="28"/>
          <w:szCs w:val="28"/>
        </w:rPr>
      </w:pPr>
      <w:r w:rsidRPr="00C96EA0">
        <w:rPr>
          <w:sz w:val="28"/>
          <w:szCs w:val="28"/>
        </w:rPr>
        <w:t>2) Padomes 1996.gada 13.maija Direktīvas 96/29/</w:t>
      </w:r>
      <w:proofErr w:type="spellStart"/>
      <w:r w:rsidRPr="00C96EA0">
        <w:rPr>
          <w:sz w:val="28"/>
          <w:szCs w:val="28"/>
        </w:rPr>
        <w:t>Euratom</w:t>
      </w:r>
      <w:proofErr w:type="spellEnd"/>
      <w:r w:rsidRPr="00C96EA0">
        <w:rPr>
          <w:sz w:val="28"/>
          <w:szCs w:val="28"/>
        </w:rPr>
        <w:t>, kas nosaka drošības pamatstandartus darba ņēmēju un iedzīvotāju veselības aizsardzībai pret jonizējošā starojuma radītajām briesmām.</w:t>
      </w:r>
    </w:p>
    <w:p w:rsidR="00D32506" w:rsidRDefault="00D32506" w:rsidP="0084522B">
      <w:pPr>
        <w:pStyle w:val="naisf"/>
        <w:spacing w:before="0" w:after="120"/>
        <w:ind w:firstLine="720"/>
        <w:rPr>
          <w:sz w:val="28"/>
          <w:szCs w:val="28"/>
        </w:rPr>
      </w:pPr>
    </w:p>
    <w:p w:rsidR="00D32506" w:rsidRPr="004368F7" w:rsidRDefault="00D32506" w:rsidP="004368F7">
      <w:pPr>
        <w:spacing w:after="120"/>
        <w:ind w:firstLine="720"/>
        <w:rPr>
          <w:sz w:val="28"/>
          <w:szCs w:val="28"/>
        </w:rPr>
      </w:pPr>
      <w:r w:rsidRPr="004368F7">
        <w:rPr>
          <w:sz w:val="28"/>
          <w:szCs w:val="28"/>
        </w:rPr>
        <w:t xml:space="preserve">Ministru prezidents </w:t>
      </w:r>
      <w:r w:rsidRPr="004368F7">
        <w:rPr>
          <w:sz w:val="28"/>
          <w:szCs w:val="28"/>
        </w:rPr>
        <w:tab/>
      </w:r>
      <w:r w:rsidRPr="004368F7">
        <w:rPr>
          <w:sz w:val="28"/>
          <w:szCs w:val="28"/>
        </w:rPr>
        <w:tab/>
      </w:r>
      <w:r w:rsidRPr="004368F7">
        <w:rPr>
          <w:sz w:val="28"/>
          <w:szCs w:val="28"/>
        </w:rPr>
        <w:tab/>
      </w:r>
      <w:r w:rsidRPr="004368F7">
        <w:rPr>
          <w:sz w:val="28"/>
          <w:szCs w:val="28"/>
        </w:rPr>
        <w:tab/>
      </w:r>
      <w:r w:rsidRPr="004368F7">
        <w:rPr>
          <w:sz w:val="28"/>
          <w:szCs w:val="28"/>
        </w:rPr>
        <w:tab/>
      </w:r>
      <w:proofErr w:type="spellStart"/>
      <w:r w:rsidRPr="004368F7">
        <w:rPr>
          <w:sz w:val="28"/>
          <w:szCs w:val="28"/>
        </w:rPr>
        <w:t>V.</w:t>
      </w:r>
      <w:r w:rsidRPr="004368F7">
        <w:rPr>
          <w:color w:val="2A2A2A"/>
          <w:sz w:val="28"/>
          <w:szCs w:val="28"/>
        </w:rPr>
        <w:t>Dombrovskis</w:t>
      </w:r>
      <w:proofErr w:type="spellEnd"/>
    </w:p>
    <w:p w:rsidR="00D32506" w:rsidRPr="004368F7" w:rsidRDefault="00D32506" w:rsidP="004368F7">
      <w:pPr>
        <w:pStyle w:val="Heading4"/>
        <w:spacing w:before="0" w:after="120"/>
        <w:ind w:firstLine="720"/>
        <w:rPr>
          <w:b w:val="0"/>
        </w:rPr>
      </w:pPr>
    </w:p>
    <w:p w:rsidR="00D32506" w:rsidRPr="004368F7" w:rsidRDefault="00D32506" w:rsidP="004368F7">
      <w:pPr>
        <w:rPr>
          <w:sz w:val="28"/>
          <w:szCs w:val="28"/>
        </w:rPr>
      </w:pPr>
    </w:p>
    <w:p w:rsidR="00D32506" w:rsidRPr="004368F7" w:rsidRDefault="00D32506" w:rsidP="004368F7">
      <w:pPr>
        <w:pStyle w:val="Heading4"/>
        <w:spacing w:before="0" w:after="0"/>
        <w:ind w:firstLine="720"/>
        <w:rPr>
          <w:b w:val="0"/>
        </w:rPr>
      </w:pPr>
      <w:r w:rsidRPr="004368F7">
        <w:rPr>
          <w:b w:val="0"/>
        </w:rPr>
        <w:t xml:space="preserve">Vides aizsardzības un reģionālās </w:t>
      </w:r>
    </w:p>
    <w:p w:rsidR="00D32506" w:rsidRPr="004368F7" w:rsidRDefault="00D32506" w:rsidP="004368F7">
      <w:pPr>
        <w:pStyle w:val="Heading4"/>
        <w:spacing w:before="0" w:after="120"/>
        <w:ind w:firstLine="720"/>
        <w:rPr>
          <w:b w:val="0"/>
        </w:rPr>
      </w:pPr>
      <w:r w:rsidRPr="004368F7">
        <w:rPr>
          <w:b w:val="0"/>
        </w:rPr>
        <w:t xml:space="preserve">attīstības ministrs </w:t>
      </w:r>
      <w:r w:rsidRPr="004368F7">
        <w:rPr>
          <w:b w:val="0"/>
        </w:rPr>
        <w:tab/>
      </w:r>
      <w:r w:rsidRPr="004368F7">
        <w:rPr>
          <w:b w:val="0"/>
        </w:rPr>
        <w:tab/>
      </w:r>
      <w:r w:rsidRPr="004368F7">
        <w:rPr>
          <w:b w:val="0"/>
        </w:rPr>
        <w:tab/>
      </w:r>
      <w:r w:rsidRPr="004368F7">
        <w:rPr>
          <w:b w:val="0"/>
        </w:rPr>
        <w:tab/>
      </w:r>
      <w:r w:rsidRPr="004368F7">
        <w:rPr>
          <w:b w:val="0"/>
        </w:rPr>
        <w:tab/>
      </w:r>
      <w:r w:rsidRPr="004368F7">
        <w:rPr>
          <w:b w:val="0"/>
        </w:rPr>
        <w:tab/>
        <w:t>E.Sprūdžs</w:t>
      </w:r>
    </w:p>
    <w:p w:rsidR="00D32506" w:rsidRPr="004368F7" w:rsidRDefault="00D32506" w:rsidP="004368F7">
      <w:pPr>
        <w:rPr>
          <w:sz w:val="28"/>
          <w:szCs w:val="28"/>
        </w:rPr>
      </w:pPr>
    </w:p>
    <w:p w:rsidR="00D32506" w:rsidRPr="004368F7" w:rsidRDefault="00D32506" w:rsidP="004368F7">
      <w:pPr>
        <w:rPr>
          <w:sz w:val="28"/>
          <w:szCs w:val="28"/>
        </w:rPr>
      </w:pPr>
    </w:p>
    <w:p w:rsidR="00D32506" w:rsidRPr="004368F7" w:rsidRDefault="00D32506" w:rsidP="004368F7">
      <w:pPr>
        <w:rPr>
          <w:sz w:val="28"/>
          <w:szCs w:val="28"/>
        </w:rPr>
      </w:pPr>
    </w:p>
    <w:p w:rsidR="00D32506" w:rsidRPr="004368F7" w:rsidRDefault="00D32506" w:rsidP="004368F7">
      <w:pPr>
        <w:rPr>
          <w:sz w:val="28"/>
          <w:szCs w:val="28"/>
        </w:rPr>
      </w:pPr>
    </w:p>
    <w:p w:rsidR="00D32506" w:rsidRPr="004368F7" w:rsidRDefault="00D32506" w:rsidP="004368F7">
      <w:pPr>
        <w:rPr>
          <w:sz w:val="28"/>
          <w:szCs w:val="28"/>
        </w:rPr>
      </w:pPr>
    </w:p>
    <w:p w:rsidR="00D32506" w:rsidRPr="004368F7" w:rsidRDefault="00D32506" w:rsidP="004368F7">
      <w:pPr>
        <w:spacing w:after="120"/>
        <w:rPr>
          <w:b/>
          <w:sz w:val="28"/>
          <w:szCs w:val="28"/>
        </w:rPr>
      </w:pPr>
      <w:r w:rsidRPr="004368F7">
        <w:rPr>
          <w:b/>
          <w:sz w:val="28"/>
          <w:szCs w:val="28"/>
        </w:rPr>
        <w:t>Iesniedzējs:</w:t>
      </w:r>
    </w:p>
    <w:p w:rsidR="00D32506" w:rsidRPr="004368F7" w:rsidRDefault="00D32506" w:rsidP="004368F7">
      <w:pPr>
        <w:rPr>
          <w:sz w:val="28"/>
          <w:szCs w:val="28"/>
        </w:rPr>
      </w:pPr>
      <w:r w:rsidRPr="004368F7">
        <w:rPr>
          <w:sz w:val="28"/>
          <w:szCs w:val="28"/>
        </w:rPr>
        <w:t xml:space="preserve">Vides aizsardzības </w:t>
      </w:r>
    </w:p>
    <w:p w:rsidR="00D32506" w:rsidRPr="004368F7" w:rsidRDefault="00D32506" w:rsidP="004368F7">
      <w:pPr>
        <w:spacing w:after="120"/>
        <w:rPr>
          <w:sz w:val="28"/>
          <w:szCs w:val="28"/>
        </w:rPr>
      </w:pPr>
      <w:r w:rsidRPr="004368F7">
        <w:rPr>
          <w:sz w:val="28"/>
          <w:szCs w:val="28"/>
        </w:rPr>
        <w:t xml:space="preserve">un reģionālās attīstības ministrs </w:t>
      </w:r>
      <w:r w:rsidRPr="004368F7">
        <w:rPr>
          <w:sz w:val="28"/>
          <w:szCs w:val="28"/>
        </w:rPr>
        <w:tab/>
      </w:r>
      <w:r w:rsidRPr="004368F7">
        <w:rPr>
          <w:sz w:val="28"/>
          <w:szCs w:val="28"/>
        </w:rPr>
        <w:tab/>
      </w:r>
      <w:r w:rsidRPr="004368F7">
        <w:rPr>
          <w:sz w:val="28"/>
          <w:szCs w:val="28"/>
        </w:rPr>
        <w:tab/>
      </w:r>
      <w:r w:rsidRPr="004368F7">
        <w:rPr>
          <w:sz w:val="28"/>
          <w:szCs w:val="28"/>
        </w:rPr>
        <w:tab/>
        <w:t>E.Sprūdžs</w:t>
      </w:r>
    </w:p>
    <w:p w:rsidR="00D32506" w:rsidRPr="004368F7" w:rsidRDefault="00D32506" w:rsidP="004368F7">
      <w:pPr>
        <w:spacing w:after="120"/>
        <w:rPr>
          <w:b/>
          <w:sz w:val="28"/>
          <w:szCs w:val="28"/>
        </w:rPr>
      </w:pPr>
    </w:p>
    <w:p w:rsidR="00D32506" w:rsidRPr="004368F7" w:rsidRDefault="00D32506" w:rsidP="004368F7">
      <w:pPr>
        <w:spacing w:after="120"/>
        <w:rPr>
          <w:sz w:val="28"/>
          <w:szCs w:val="28"/>
        </w:rPr>
      </w:pPr>
      <w:r w:rsidRPr="004368F7">
        <w:rPr>
          <w:b/>
          <w:sz w:val="28"/>
          <w:szCs w:val="28"/>
        </w:rPr>
        <w:t>Vīza:</w:t>
      </w:r>
      <w:r w:rsidRPr="004368F7">
        <w:rPr>
          <w:sz w:val="28"/>
          <w:szCs w:val="28"/>
        </w:rPr>
        <w:t xml:space="preserve"> Valsts sekretārs</w:t>
      </w:r>
      <w:r w:rsidRPr="004368F7">
        <w:rPr>
          <w:sz w:val="28"/>
          <w:szCs w:val="28"/>
        </w:rPr>
        <w:tab/>
      </w:r>
      <w:r w:rsidRPr="004368F7">
        <w:rPr>
          <w:sz w:val="28"/>
          <w:szCs w:val="28"/>
        </w:rPr>
        <w:tab/>
      </w:r>
      <w:r w:rsidRPr="004368F7">
        <w:rPr>
          <w:sz w:val="28"/>
          <w:szCs w:val="28"/>
        </w:rPr>
        <w:tab/>
      </w:r>
      <w:r w:rsidRPr="004368F7">
        <w:rPr>
          <w:sz w:val="28"/>
          <w:szCs w:val="28"/>
        </w:rPr>
        <w:tab/>
      </w:r>
      <w:r w:rsidRPr="004368F7">
        <w:rPr>
          <w:sz w:val="28"/>
          <w:szCs w:val="28"/>
        </w:rPr>
        <w:tab/>
      </w:r>
      <w:r w:rsidRPr="004368F7">
        <w:rPr>
          <w:sz w:val="28"/>
          <w:szCs w:val="28"/>
        </w:rPr>
        <w:tab/>
      </w:r>
      <w:proofErr w:type="spellStart"/>
      <w:r w:rsidRPr="004368F7">
        <w:rPr>
          <w:sz w:val="28"/>
          <w:szCs w:val="28"/>
        </w:rPr>
        <w:t>A.Antonovs</w:t>
      </w:r>
      <w:proofErr w:type="spellEnd"/>
    </w:p>
    <w:p w:rsidR="00D32506" w:rsidRDefault="00D32506" w:rsidP="004368F7">
      <w:pPr>
        <w:spacing w:after="120"/>
      </w:pPr>
    </w:p>
    <w:p w:rsidR="00D32506" w:rsidRDefault="00D32506" w:rsidP="004368F7">
      <w:pPr>
        <w:spacing w:after="120"/>
      </w:pPr>
    </w:p>
    <w:p w:rsidR="00D32506" w:rsidRPr="00E77166" w:rsidRDefault="00D32506" w:rsidP="004368F7">
      <w:r>
        <w:t>29.10</w:t>
      </w:r>
      <w:r w:rsidRPr="00E77166">
        <w:t>.2012. 1</w:t>
      </w:r>
      <w:r>
        <w:t>6</w:t>
      </w:r>
      <w:r w:rsidRPr="00E77166">
        <w:t>:10</w:t>
      </w:r>
    </w:p>
    <w:p w:rsidR="00D32506" w:rsidRPr="00E77166" w:rsidRDefault="00E770A8" w:rsidP="004368F7">
      <w:r>
        <w:t>5096</w:t>
      </w:r>
    </w:p>
    <w:p w:rsidR="00D32506" w:rsidRPr="00E77166" w:rsidRDefault="00D32506" w:rsidP="004368F7">
      <w:pPr>
        <w:tabs>
          <w:tab w:val="left" w:pos="7440"/>
        </w:tabs>
      </w:pPr>
      <w:r w:rsidRPr="00E77166">
        <w:t>D.Šatrovska</w:t>
      </w:r>
    </w:p>
    <w:p w:rsidR="00D32506" w:rsidRDefault="00D32506" w:rsidP="004368F7">
      <w:pPr>
        <w:tabs>
          <w:tab w:val="left" w:pos="7440"/>
        </w:tabs>
      </w:pPr>
      <w:r w:rsidRPr="00E77166">
        <w:t xml:space="preserve">67026521, </w:t>
      </w:r>
      <w:hyperlink r:id="rId7" w:history="1">
        <w:r w:rsidRPr="00E77166">
          <w:rPr>
            <w:rStyle w:val="Hyperlink"/>
          </w:rPr>
          <w:t>dace.satrovska@varam.gov.lv</w:t>
        </w:r>
      </w:hyperlink>
    </w:p>
    <w:p w:rsidR="00D32506" w:rsidRPr="000E6DB3" w:rsidRDefault="00D32506" w:rsidP="004368F7"/>
    <w:p w:rsidR="00D32506" w:rsidRDefault="00D32506" w:rsidP="0084522B">
      <w:pPr>
        <w:pStyle w:val="naisf"/>
        <w:spacing w:before="0" w:after="120"/>
        <w:ind w:firstLine="720"/>
        <w:rPr>
          <w:sz w:val="28"/>
          <w:szCs w:val="28"/>
        </w:rPr>
      </w:pPr>
    </w:p>
    <w:sectPr w:rsidR="00D32506" w:rsidSect="00BA1318">
      <w:headerReference w:type="even" r:id="rId8"/>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365" w:rsidRDefault="00D64365">
      <w:r>
        <w:separator/>
      </w:r>
    </w:p>
  </w:endnote>
  <w:endnote w:type="continuationSeparator" w:id="0">
    <w:p w:rsidR="00D64365" w:rsidRDefault="00D643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65" w:rsidRDefault="00D64365" w:rsidP="00673518">
    <w:pPr>
      <w:pStyle w:val="Footer"/>
      <w:jc w:val="both"/>
    </w:pPr>
    <w:r>
      <w:t xml:space="preserve">VARAMNot_291012_med_apst; </w:t>
    </w:r>
    <w:bookmarkStart w:id="2" w:name="OLE_LINK18"/>
    <w:bookmarkStart w:id="3" w:name="OLE_LINK19"/>
    <w:bookmarkStart w:id="4" w:name="OLE_LINK16"/>
    <w:bookmarkStart w:id="5" w:name="OLE_LINK17"/>
    <w:r>
      <w:t xml:space="preserve">Ministru kabineta noteikumu projekts </w:t>
    </w:r>
    <w:bookmarkEnd w:id="2"/>
    <w:bookmarkEnd w:id="3"/>
    <w:r>
      <w:t>„Noteikumi par aizsardzību pret jonizējošo starojumu medicīniskajā apstarošanā”</w:t>
    </w:r>
    <w:bookmarkEnd w:id="4"/>
    <w:bookmarkEnd w:id="5"/>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65" w:rsidRDefault="00D64365" w:rsidP="00F95F06">
    <w:pPr>
      <w:pStyle w:val="Footer"/>
      <w:jc w:val="both"/>
    </w:pPr>
    <w:r>
      <w:t>VARAMNot_291012_med_apst; Ministru kabineta noteikumu projekts „Noteikumi par aizsardzību pret jonizējošo starojumu medicīniskajā apstarošanā”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365" w:rsidRDefault="00D64365">
      <w:r>
        <w:separator/>
      </w:r>
    </w:p>
  </w:footnote>
  <w:footnote w:type="continuationSeparator" w:id="0">
    <w:p w:rsidR="00D64365" w:rsidRDefault="00D643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65" w:rsidRDefault="001E40FB" w:rsidP="00FC7784">
    <w:pPr>
      <w:pStyle w:val="Header"/>
      <w:framePr w:wrap="around" w:vAnchor="text" w:hAnchor="margin" w:xAlign="center" w:y="1"/>
      <w:rPr>
        <w:rStyle w:val="PageNumber"/>
      </w:rPr>
    </w:pPr>
    <w:r>
      <w:rPr>
        <w:rStyle w:val="PageNumber"/>
      </w:rPr>
      <w:fldChar w:fldCharType="begin"/>
    </w:r>
    <w:r w:rsidR="00D64365">
      <w:rPr>
        <w:rStyle w:val="PageNumber"/>
      </w:rPr>
      <w:instrText xml:space="preserve">PAGE  </w:instrText>
    </w:r>
    <w:r>
      <w:rPr>
        <w:rStyle w:val="PageNumber"/>
      </w:rPr>
      <w:fldChar w:fldCharType="end"/>
    </w:r>
  </w:p>
  <w:p w:rsidR="00D64365" w:rsidRDefault="00D643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65" w:rsidRDefault="001E40FB" w:rsidP="00FC7784">
    <w:pPr>
      <w:pStyle w:val="Header"/>
      <w:framePr w:wrap="around" w:vAnchor="text" w:hAnchor="margin" w:xAlign="center" w:y="1"/>
      <w:rPr>
        <w:rStyle w:val="PageNumber"/>
      </w:rPr>
    </w:pPr>
    <w:r>
      <w:rPr>
        <w:rStyle w:val="PageNumber"/>
      </w:rPr>
      <w:fldChar w:fldCharType="begin"/>
    </w:r>
    <w:r w:rsidR="00D64365">
      <w:rPr>
        <w:rStyle w:val="PageNumber"/>
      </w:rPr>
      <w:instrText xml:space="preserve">PAGE  </w:instrText>
    </w:r>
    <w:r>
      <w:rPr>
        <w:rStyle w:val="PageNumber"/>
      </w:rPr>
      <w:fldChar w:fldCharType="separate"/>
    </w:r>
    <w:r w:rsidR="00391308">
      <w:rPr>
        <w:rStyle w:val="PageNumber"/>
        <w:noProof/>
      </w:rPr>
      <w:t>2</w:t>
    </w:r>
    <w:r>
      <w:rPr>
        <w:rStyle w:val="PageNumber"/>
      </w:rPr>
      <w:fldChar w:fldCharType="end"/>
    </w:r>
  </w:p>
  <w:p w:rsidR="00D64365" w:rsidRDefault="00D643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39B4"/>
    <w:multiLevelType w:val="hybridMultilevel"/>
    <w:tmpl w:val="DA36F31C"/>
    <w:lvl w:ilvl="0" w:tplc="0426000F">
      <w:start w:val="1"/>
      <w:numFmt w:val="decimal"/>
      <w:lvlText w:val="%1."/>
      <w:lvlJc w:val="left"/>
      <w:pPr>
        <w:ind w:left="360" w:hanging="360"/>
      </w:pPr>
      <w:rPr>
        <w:rFonts w:cs="Times New Roman"/>
      </w:rPr>
    </w:lvl>
    <w:lvl w:ilvl="1" w:tplc="04260019" w:tentative="1">
      <w:start w:val="1"/>
      <w:numFmt w:val="lowerLetter"/>
      <w:lvlText w:val="%2."/>
      <w:lvlJc w:val="left"/>
      <w:pPr>
        <w:ind w:left="1815" w:hanging="360"/>
      </w:pPr>
      <w:rPr>
        <w:rFonts w:cs="Times New Roman"/>
      </w:rPr>
    </w:lvl>
    <w:lvl w:ilvl="2" w:tplc="0426001B" w:tentative="1">
      <w:start w:val="1"/>
      <w:numFmt w:val="lowerRoman"/>
      <w:lvlText w:val="%3."/>
      <w:lvlJc w:val="right"/>
      <w:pPr>
        <w:ind w:left="2535" w:hanging="180"/>
      </w:pPr>
      <w:rPr>
        <w:rFonts w:cs="Times New Roman"/>
      </w:rPr>
    </w:lvl>
    <w:lvl w:ilvl="3" w:tplc="0426000F" w:tentative="1">
      <w:start w:val="1"/>
      <w:numFmt w:val="decimal"/>
      <w:lvlText w:val="%4."/>
      <w:lvlJc w:val="left"/>
      <w:pPr>
        <w:ind w:left="3255" w:hanging="360"/>
      </w:pPr>
      <w:rPr>
        <w:rFonts w:cs="Times New Roman"/>
      </w:rPr>
    </w:lvl>
    <w:lvl w:ilvl="4" w:tplc="04260019" w:tentative="1">
      <w:start w:val="1"/>
      <w:numFmt w:val="lowerLetter"/>
      <w:lvlText w:val="%5."/>
      <w:lvlJc w:val="left"/>
      <w:pPr>
        <w:ind w:left="3975" w:hanging="360"/>
      </w:pPr>
      <w:rPr>
        <w:rFonts w:cs="Times New Roman"/>
      </w:rPr>
    </w:lvl>
    <w:lvl w:ilvl="5" w:tplc="0426001B" w:tentative="1">
      <w:start w:val="1"/>
      <w:numFmt w:val="lowerRoman"/>
      <w:lvlText w:val="%6."/>
      <w:lvlJc w:val="right"/>
      <w:pPr>
        <w:ind w:left="4695" w:hanging="180"/>
      </w:pPr>
      <w:rPr>
        <w:rFonts w:cs="Times New Roman"/>
      </w:rPr>
    </w:lvl>
    <w:lvl w:ilvl="6" w:tplc="0426000F" w:tentative="1">
      <w:start w:val="1"/>
      <w:numFmt w:val="decimal"/>
      <w:lvlText w:val="%7."/>
      <w:lvlJc w:val="left"/>
      <w:pPr>
        <w:ind w:left="5415" w:hanging="360"/>
      </w:pPr>
      <w:rPr>
        <w:rFonts w:cs="Times New Roman"/>
      </w:rPr>
    </w:lvl>
    <w:lvl w:ilvl="7" w:tplc="04260019" w:tentative="1">
      <w:start w:val="1"/>
      <w:numFmt w:val="lowerLetter"/>
      <w:lvlText w:val="%8."/>
      <w:lvlJc w:val="left"/>
      <w:pPr>
        <w:ind w:left="6135" w:hanging="360"/>
      </w:pPr>
      <w:rPr>
        <w:rFonts w:cs="Times New Roman"/>
      </w:rPr>
    </w:lvl>
    <w:lvl w:ilvl="8" w:tplc="0426001B" w:tentative="1">
      <w:start w:val="1"/>
      <w:numFmt w:val="lowerRoman"/>
      <w:lvlText w:val="%9."/>
      <w:lvlJc w:val="right"/>
      <w:pPr>
        <w:ind w:left="6855" w:hanging="180"/>
      </w:pPr>
      <w:rPr>
        <w:rFonts w:cs="Times New Roman"/>
      </w:rPr>
    </w:lvl>
  </w:abstractNum>
  <w:abstractNum w:abstractNumId="1">
    <w:nsid w:val="59BB2143"/>
    <w:multiLevelType w:val="hybridMultilevel"/>
    <w:tmpl w:val="2B525B3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nsid w:val="5FCB49EC"/>
    <w:multiLevelType w:val="hybridMultilevel"/>
    <w:tmpl w:val="4176D688"/>
    <w:lvl w:ilvl="0" w:tplc="D78A8A68">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967"/>
    <w:rsid w:val="00003357"/>
    <w:rsid w:val="00004E2C"/>
    <w:rsid w:val="000057C3"/>
    <w:rsid w:val="00007911"/>
    <w:rsid w:val="0001043F"/>
    <w:rsid w:val="000128F2"/>
    <w:rsid w:val="00012CF7"/>
    <w:rsid w:val="00013F98"/>
    <w:rsid w:val="000141BF"/>
    <w:rsid w:val="000201B1"/>
    <w:rsid w:val="000227C2"/>
    <w:rsid w:val="00023126"/>
    <w:rsid w:val="0002473B"/>
    <w:rsid w:val="00024967"/>
    <w:rsid w:val="0002680E"/>
    <w:rsid w:val="00027E2E"/>
    <w:rsid w:val="00030B83"/>
    <w:rsid w:val="00031456"/>
    <w:rsid w:val="000315A4"/>
    <w:rsid w:val="00031AAE"/>
    <w:rsid w:val="00032FD2"/>
    <w:rsid w:val="0003382C"/>
    <w:rsid w:val="00034CA9"/>
    <w:rsid w:val="00034EAF"/>
    <w:rsid w:val="00040188"/>
    <w:rsid w:val="00040A8F"/>
    <w:rsid w:val="000443F9"/>
    <w:rsid w:val="0004613A"/>
    <w:rsid w:val="00046628"/>
    <w:rsid w:val="000514CF"/>
    <w:rsid w:val="00056C2C"/>
    <w:rsid w:val="00060E94"/>
    <w:rsid w:val="00061E3E"/>
    <w:rsid w:val="000630A8"/>
    <w:rsid w:val="00063919"/>
    <w:rsid w:val="00063AA7"/>
    <w:rsid w:val="000647C5"/>
    <w:rsid w:val="0007025C"/>
    <w:rsid w:val="0007462E"/>
    <w:rsid w:val="000748E0"/>
    <w:rsid w:val="00076EF3"/>
    <w:rsid w:val="000779F7"/>
    <w:rsid w:val="00080197"/>
    <w:rsid w:val="00080780"/>
    <w:rsid w:val="00080D47"/>
    <w:rsid w:val="00082CA0"/>
    <w:rsid w:val="00082E25"/>
    <w:rsid w:val="00082FAD"/>
    <w:rsid w:val="00083649"/>
    <w:rsid w:val="000848FA"/>
    <w:rsid w:val="00084F4D"/>
    <w:rsid w:val="000874A5"/>
    <w:rsid w:val="00091227"/>
    <w:rsid w:val="0009291D"/>
    <w:rsid w:val="000934C0"/>
    <w:rsid w:val="000959F3"/>
    <w:rsid w:val="000964CF"/>
    <w:rsid w:val="000969C0"/>
    <w:rsid w:val="000A093F"/>
    <w:rsid w:val="000A1BC2"/>
    <w:rsid w:val="000A23A2"/>
    <w:rsid w:val="000A3D04"/>
    <w:rsid w:val="000A4232"/>
    <w:rsid w:val="000A5062"/>
    <w:rsid w:val="000B16EA"/>
    <w:rsid w:val="000B2FCF"/>
    <w:rsid w:val="000B537B"/>
    <w:rsid w:val="000B5BC0"/>
    <w:rsid w:val="000B642E"/>
    <w:rsid w:val="000B78B8"/>
    <w:rsid w:val="000C093D"/>
    <w:rsid w:val="000C1FA7"/>
    <w:rsid w:val="000C34CC"/>
    <w:rsid w:val="000C4F19"/>
    <w:rsid w:val="000D1E1D"/>
    <w:rsid w:val="000D20C6"/>
    <w:rsid w:val="000D251E"/>
    <w:rsid w:val="000D306E"/>
    <w:rsid w:val="000D4405"/>
    <w:rsid w:val="000D64E0"/>
    <w:rsid w:val="000E07F3"/>
    <w:rsid w:val="000E1A3D"/>
    <w:rsid w:val="000E26D9"/>
    <w:rsid w:val="000E32B7"/>
    <w:rsid w:val="000E4569"/>
    <w:rsid w:val="000E6C91"/>
    <w:rsid w:val="000E6DB3"/>
    <w:rsid w:val="000E6E37"/>
    <w:rsid w:val="000F1F6D"/>
    <w:rsid w:val="000F2118"/>
    <w:rsid w:val="000F28C9"/>
    <w:rsid w:val="000F495E"/>
    <w:rsid w:val="000F58C2"/>
    <w:rsid w:val="000F5C5F"/>
    <w:rsid w:val="000F69B6"/>
    <w:rsid w:val="000F7056"/>
    <w:rsid w:val="00100E92"/>
    <w:rsid w:val="00101CC3"/>
    <w:rsid w:val="00102490"/>
    <w:rsid w:val="0010275B"/>
    <w:rsid w:val="001049B9"/>
    <w:rsid w:val="00104DF5"/>
    <w:rsid w:val="00106721"/>
    <w:rsid w:val="00110581"/>
    <w:rsid w:val="00111B4F"/>
    <w:rsid w:val="00112E14"/>
    <w:rsid w:val="00113854"/>
    <w:rsid w:val="00115E37"/>
    <w:rsid w:val="00123182"/>
    <w:rsid w:val="00123900"/>
    <w:rsid w:val="00123D5D"/>
    <w:rsid w:val="00123F1D"/>
    <w:rsid w:val="0012661D"/>
    <w:rsid w:val="00126FCD"/>
    <w:rsid w:val="00127189"/>
    <w:rsid w:val="00130A83"/>
    <w:rsid w:val="00131F04"/>
    <w:rsid w:val="00132478"/>
    <w:rsid w:val="001324CC"/>
    <w:rsid w:val="00132CE1"/>
    <w:rsid w:val="001332B3"/>
    <w:rsid w:val="0013412D"/>
    <w:rsid w:val="001355A2"/>
    <w:rsid w:val="00136704"/>
    <w:rsid w:val="00136D63"/>
    <w:rsid w:val="001379B6"/>
    <w:rsid w:val="001415A0"/>
    <w:rsid w:val="00141A35"/>
    <w:rsid w:val="001428CB"/>
    <w:rsid w:val="0014417C"/>
    <w:rsid w:val="0014531D"/>
    <w:rsid w:val="001461BB"/>
    <w:rsid w:val="00147265"/>
    <w:rsid w:val="001501DD"/>
    <w:rsid w:val="00150CA3"/>
    <w:rsid w:val="00151BA8"/>
    <w:rsid w:val="0015312E"/>
    <w:rsid w:val="00153AAC"/>
    <w:rsid w:val="00153FE0"/>
    <w:rsid w:val="001543E1"/>
    <w:rsid w:val="00156988"/>
    <w:rsid w:val="001617A8"/>
    <w:rsid w:val="00161CCC"/>
    <w:rsid w:val="001653B6"/>
    <w:rsid w:val="00165DF2"/>
    <w:rsid w:val="00166BBA"/>
    <w:rsid w:val="001678B4"/>
    <w:rsid w:val="001704E5"/>
    <w:rsid w:val="00170B85"/>
    <w:rsid w:val="0017419B"/>
    <w:rsid w:val="00175A6E"/>
    <w:rsid w:val="00176591"/>
    <w:rsid w:val="00180815"/>
    <w:rsid w:val="00180E53"/>
    <w:rsid w:val="0018177F"/>
    <w:rsid w:val="00183373"/>
    <w:rsid w:val="001848DB"/>
    <w:rsid w:val="00185994"/>
    <w:rsid w:val="001911FF"/>
    <w:rsid w:val="001915BB"/>
    <w:rsid w:val="00195724"/>
    <w:rsid w:val="00196BAA"/>
    <w:rsid w:val="001973B0"/>
    <w:rsid w:val="001A1524"/>
    <w:rsid w:val="001A1611"/>
    <w:rsid w:val="001A326E"/>
    <w:rsid w:val="001A3BC9"/>
    <w:rsid w:val="001A3BD0"/>
    <w:rsid w:val="001A6253"/>
    <w:rsid w:val="001B4DDA"/>
    <w:rsid w:val="001B5B2D"/>
    <w:rsid w:val="001B6556"/>
    <w:rsid w:val="001B75F0"/>
    <w:rsid w:val="001C1F5D"/>
    <w:rsid w:val="001C2737"/>
    <w:rsid w:val="001C368C"/>
    <w:rsid w:val="001C4D7D"/>
    <w:rsid w:val="001C4E2D"/>
    <w:rsid w:val="001C573C"/>
    <w:rsid w:val="001C5C2C"/>
    <w:rsid w:val="001D45B7"/>
    <w:rsid w:val="001D4958"/>
    <w:rsid w:val="001E0D5F"/>
    <w:rsid w:val="001E23D0"/>
    <w:rsid w:val="001E40FB"/>
    <w:rsid w:val="001E49C5"/>
    <w:rsid w:val="001E7CE1"/>
    <w:rsid w:val="001F0D42"/>
    <w:rsid w:val="001F4AD4"/>
    <w:rsid w:val="00201DB6"/>
    <w:rsid w:val="00202D72"/>
    <w:rsid w:val="00203F28"/>
    <w:rsid w:val="002041B3"/>
    <w:rsid w:val="002052BA"/>
    <w:rsid w:val="002068CE"/>
    <w:rsid w:val="002105E6"/>
    <w:rsid w:val="00213208"/>
    <w:rsid w:val="00213937"/>
    <w:rsid w:val="002178BE"/>
    <w:rsid w:val="00220438"/>
    <w:rsid w:val="00224D80"/>
    <w:rsid w:val="00226253"/>
    <w:rsid w:val="00231493"/>
    <w:rsid w:val="00231650"/>
    <w:rsid w:val="0023178E"/>
    <w:rsid w:val="00232A23"/>
    <w:rsid w:val="002362FC"/>
    <w:rsid w:val="002402BF"/>
    <w:rsid w:val="002414C5"/>
    <w:rsid w:val="002451CD"/>
    <w:rsid w:val="002453D8"/>
    <w:rsid w:val="00245D5A"/>
    <w:rsid w:val="00246535"/>
    <w:rsid w:val="00247535"/>
    <w:rsid w:val="00250066"/>
    <w:rsid w:val="00250C6F"/>
    <w:rsid w:val="002514AE"/>
    <w:rsid w:val="00253D59"/>
    <w:rsid w:val="002605DE"/>
    <w:rsid w:val="00260AD1"/>
    <w:rsid w:val="00260CA6"/>
    <w:rsid w:val="00260CBB"/>
    <w:rsid w:val="00261A92"/>
    <w:rsid w:val="00261B0F"/>
    <w:rsid w:val="00264946"/>
    <w:rsid w:val="00266161"/>
    <w:rsid w:val="002676DD"/>
    <w:rsid w:val="0027178E"/>
    <w:rsid w:val="00271818"/>
    <w:rsid w:val="00271954"/>
    <w:rsid w:val="0027345E"/>
    <w:rsid w:val="002760E8"/>
    <w:rsid w:val="00281073"/>
    <w:rsid w:val="00281D7B"/>
    <w:rsid w:val="00285142"/>
    <w:rsid w:val="00285241"/>
    <w:rsid w:val="00285B07"/>
    <w:rsid w:val="002876A7"/>
    <w:rsid w:val="0029085C"/>
    <w:rsid w:val="00292386"/>
    <w:rsid w:val="00294CA1"/>
    <w:rsid w:val="00294E28"/>
    <w:rsid w:val="0029503A"/>
    <w:rsid w:val="00295C9A"/>
    <w:rsid w:val="002A070C"/>
    <w:rsid w:val="002A30B9"/>
    <w:rsid w:val="002A4595"/>
    <w:rsid w:val="002A6AFE"/>
    <w:rsid w:val="002B00B8"/>
    <w:rsid w:val="002B199D"/>
    <w:rsid w:val="002B2E3E"/>
    <w:rsid w:val="002B558E"/>
    <w:rsid w:val="002B5B40"/>
    <w:rsid w:val="002B68FE"/>
    <w:rsid w:val="002B7961"/>
    <w:rsid w:val="002C0E1E"/>
    <w:rsid w:val="002C1DFC"/>
    <w:rsid w:val="002C2238"/>
    <w:rsid w:val="002C3AA2"/>
    <w:rsid w:val="002C5807"/>
    <w:rsid w:val="002C68C1"/>
    <w:rsid w:val="002D0349"/>
    <w:rsid w:val="002D049F"/>
    <w:rsid w:val="002D0B2B"/>
    <w:rsid w:val="002D731B"/>
    <w:rsid w:val="002E3BB1"/>
    <w:rsid w:val="002E3DCA"/>
    <w:rsid w:val="002E3E70"/>
    <w:rsid w:val="002E50A2"/>
    <w:rsid w:val="002F00AA"/>
    <w:rsid w:val="002F00B6"/>
    <w:rsid w:val="002F29A4"/>
    <w:rsid w:val="002F2D6D"/>
    <w:rsid w:val="002F328A"/>
    <w:rsid w:val="002F4F39"/>
    <w:rsid w:val="002F5637"/>
    <w:rsid w:val="002F5F96"/>
    <w:rsid w:val="002F673F"/>
    <w:rsid w:val="002F6B9D"/>
    <w:rsid w:val="002F7595"/>
    <w:rsid w:val="00300A71"/>
    <w:rsid w:val="0030362A"/>
    <w:rsid w:val="00304A90"/>
    <w:rsid w:val="00304B3D"/>
    <w:rsid w:val="00305F84"/>
    <w:rsid w:val="003060AF"/>
    <w:rsid w:val="003068A9"/>
    <w:rsid w:val="00307249"/>
    <w:rsid w:val="0030749D"/>
    <w:rsid w:val="00311BF7"/>
    <w:rsid w:val="00312FAD"/>
    <w:rsid w:val="003135C8"/>
    <w:rsid w:val="0031363B"/>
    <w:rsid w:val="00314E3E"/>
    <w:rsid w:val="00316148"/>
    <w:rsid w:val="003163D0"/>
    <w:rsid w:val="0031665C"/>
    <w:rsid w:val="003166BE"/>
    <w:rsid w:val="00316D40"/>
    <w:rsid w:val="003170AA"/>
    <w:rsid w:val="0032158F"/>
    <w:rsid w:val="0032431E"/>
    <w:rsid w:val="00324D1A"/>
    <w:rsid w:val="00325C58"/>
    <w:rsid w:val="003278CB"/>
    <w:rsid w:val="00330EF4"/>
    <w:rsid w:val="00333A05"/>
    <w:rsid w:val="003340F5"/>
    <w:rsid w:val="003344EF"/>
    <w:rsid w:val="0033586A"/>
    <w:rsid w:val="00335F62"/>
    <w:rsid w:val="00340401"/>
    <w:rsid w:val="00342012"/>
    <w:rsid w:val="00343281"/>
    <w:rsid w:val="00345674"/>
    <w:rsid w:val="00347189"/>
    <w:rsid w:val="0035146B"/>
    <w:rsid w:val="003517F8"/>
    <w:rsid w:val="00352A3D"/>
    <w:rsid w:val="00352C45"/>
    <w:rsid w:val="003552B2"/>
    <w:rsid w:val="00360817"/>
    <w:rsid w:val="00360FDA"/>
    <w:rsid w:val="00361209"/>
    <w:rsid w:val="00361604"/>
    <w:rsid w:val="00361C64"/>
    <w:rsid w:val="00366431"/>
    <w:rsid w:val="0036695A"/>
    <w:rsid w:val="0037110C"/>
    <w:rsid w:val="00371500"/>
    <w:rsid w:val="00371AB2"/>
    <w:rsid w:val="0037365A"/>
    <w:rsid w:val="00374DBF"/>
    <w:rsid w:val="003755B2"/>
    <w:rsid w:val="003770CC"/>
    <w:rsid w:val="00380BE0"/>
    <w:rsid w:val="00380FD3"/>
    <w:rsid w:val="00384507"/>
    <w:rsid w:val="00384FD5"/>
    <w:rsid w:val="003877FE"/>
    <w:rsid w:val="003878C1"/>
    <w:rsid w:val="00390707"/>
    <w:rsid w:val="00391308"/>
    <w:rsid w:val="00392258"/>
    <w:rsid w:val="00393461"/>
    <w:rsid w:val="003934C0"/>
    <w:rsid w:val="003949E1"/>
    <w:rsid w:val="00394C39"/>
    <w:rsid w:val="00394D25"/>
    <w:rsid w:val="003958EF"/>
    <w:rsid w:val="00397075"/>
    <w:rsid w:val="00397BB9"/>
    <w:rsid w:val="00397DE1"/>
    <w:rsid w:val="003A0004"/>
    <w:rsid w:val="003A20A2"/>
    <w:rsid w:val="003A30E1"/>
    <w:rsid w:val="003B3973"/>
    <w:rsid w:val="003B3BB0"/>
    <w:rsid w:val="003B4F14"/>
    <w:rsid w:val="003B55FA"/>
    <w:rsid w:val="003B5FFD"/>
    <w:rsid w:val="003B644C"/>
    <w:rsid w:val="003B6F44"/>
    <w:rsid w:val="003C052B"/>
    <w:rsid w:val="003C06D4"/>
    <w:rsid w:val="003C0944"/>
    <w:rsid w:val="003C157B"/>
    <w:rsid w:val="003C1995"/>
    <w:rsid w:val="003C4EF0"/>
    <w:rsid w:val="003C5E2E"/>
    <w:rsid w:val="003C713E"/>
    <w:rsid w:val="003D0366"/>
    <w:rsid w:val="003D23E5"/>
    <w:rsid w:val="003D2E76"/>
    <w:rsid w:val="003D3764"/>
    <w:rsid w:val="003D3FAE"/>
    <w:rsid w:val="003D7EA9"/>
    <w:rsid w:val="003E035D"/>
    <w:rsid w:val="003E0941"/>
    <w:rsid w:val="003E14C6"/>
    <w:rsid w:val="003E17F8"/>
    <w:rsid w:val="003E2264"/>
    <w:rsid w:val="003E2730"/>
    <w:rsid w:val="003E295A"/>
    <w:rsid w:val="003E47DF"/>
    <w:rsid w:val="003E49A2"/>
    <w:rsid w:val="003E6809"/>
    <w:rsid w:val="003E692D"/>
    <w:rsid w:val="003E6B18"/>
    <w:rsid w:val="003E6B99"/>
    <w:rsid w:val="003F049F"/>
    <w:rsid w:val="003F1EDC"/>
    <w:rsid w:val="003F4784"/>
    <w:rsid w:val="003F5070"/>
    <w:rsid w:val="003F5685"/>
    <w:rsid w:val="003F6BE6"/>
    <w:rsid w:val="003F6F5A"/>
    <w:rsid w:val="004002A7"/>
    <w:rsid w:val="0040160C"/>
    <w:rsid w:val="00401734"/>
    <w:rsid w:val="00401F26"/>
    <w:rsid w:val="00402DF3"/>
    <w:rsid w:val="00404739"/>
    <w:rsid w:val="0040712C"/>
    <w:rsid w:val="0040769B"/>
    <w:rsid w:val="004076BC"/>
    <w:rsid w:val="004101B8"/>
    <w:rsid w:val="00411541"/>
    <w:rsid w:val="00413244"/>
    <w:rsid w:val="00416195"/>
    <w:rsid w:val="00416695"/>
    <w:rsid w:val="0042636A"/>
    <w:rsid w:val="00432E63"/>
    <w:rsid w:val="004341C4"/>
    <w:rsid w:val="00434609"/>
    <w:rsid w:val="004356C3"/>
    <w:rsid w:val="00436369"/>
    <w:rsid w:val="004368F7"/>
    <w:rsid w:val="00440ED5"/>
    <w:rsid w:val="0044180C"/>
    <w:rsid w:val="00441A88"/>
    <w:rsid w:val="00442C30"/>
    <w:rsid w:val="0044354A"/>
    <w:rsid w:val="00443DB2"/>
    <w:rsid w:val="00444BF4"/>
    <w:rsid w:val="00446318"/>
    <w:rsid w:val="00447F16"/>
    <w:rsid w:val="00447FA8"/>
    <w:rsid w:val="00450C99"/>
    <w:rsid w:val="004516B6"/>
    <w:rsid w:val="00455421"/>
    <w:rsid w:val="00457791"/>
    <w:rsid w:val="004617BF"/>
    <w:rsid w:val="00464520"/>
    <w:rsid w:val="00466503"/>
    <w:rsid w:val="00472013"/>
    <w:rsid w:val="00472D5A"/>
    <w:rsid w:val="00472E65"/>
    <w:rsid w:val="00473FB9"/>
    <w:rsid w:val="00474390"/>
    <w:rsid w:val="0047449B"/>
    <w:rsid w:val="0047482F"/>
    <w:rsid w:val="00476379"/>
    <w:rsid w:val="0048087D"/>
    <w:rsid w:val="004811C4"/>
    <w:rsid w:val="00481D2B"/>
    <w:rsid w:val="004833C6"/>
    <w:rsid w:val="004833FD"/>
    <w:rsid w:val="00484761"/>
    <w:rsid w:val="004914EC"/>
    <w:rsid w:val="00496534"/>
    <w:rsid w:val="004A1150"/>
    <w:rsid w:val="004A2A9B"/>
    <w:rsid w:val="004A311E"/>
    <w:rsid w:val="004B1501"/>
    <w:rsid w:val="004B1CC6"/>
    <w:rsid w:val="004B3D03"/>
    <w:rsid w:val="004B46A3"/>
    <w:rsid w:val="004B5417"/>
    <w:rsid w:val="004B6869"/>
    <w:rsid w:val="004B7ABB"/>
    <w:rsid w:val="004C0C68"/>
    <w:rsid w:val="004D147E"/>
    <w:rsid w:val="004D2896"/>
    <w:rsid w:val="004D5E18"/>
    <w:rsid w:val="004D6419"/>
    <w:rsid w:val="004E0718"/>
    <w:rsid w:val="004E17DC"/>
    <w:rsid w:val="004E1A6E"/>
    <w:rsid w:val="004E3446"/>
    <w:rsid w:val="004E5FB7"/>
    <w:rsid w:val="004E73AD"/>
    <w:rsid w:val="004F0D8D"/>
    <w:rsid w:val="004F0E04"/>
    <w:rsid w:val="004F412E"/>
    <w:rsid w:val="004F4EB1"/>
    <w:rsid w:val="004F7852"/>
    <w:rsid w:val="004F7E93"/>
    <w:rsid w:val="00503818"/>
    <w:rsid w:val="005048AB"/>
    <w:rsid w:val="0050699B"/>
    <w:rsid w:val="005109D9"/>
    <w:rsid w:val="005121F2"/>
    <w:rsid w:val="005143BD"/>
    <w:rsid w:val="005146DC"/>
    <w:rsid w:val="00514996"/>
    <w:rsid w:val="00515DB9"/>
    <w:rsid w:val="00522C61"/>
    <w:rsid w:val="00523AA4"/>
    <w:rsid w:val="00523FA3"/>
    <w:rsid w:val="005247E3"/>
    <w:rsid w:val="00525103"/>
    <w:rsid w:val="005255AD"/>
    <w:rsid w:val="00525A4D"/>
    <w:rsid w:val="00525F22"/>
    <w:rsid w:val="0053034B"/>
    <w:rsid w:val="00530459"/>
    <w:rsid w:val="00530F27"/>
    <w:rsid w:val="00531811"/>
    <w:rsid w:val="00531AF7"/>
    <w:rsid w:val="00534493"/>
    <w:rsid w:val="00534941"/>
    <w:rsid w:val="00535C92"/>
    <w:rsid w:val="00536D13"/>
    <w:rsid w:val="00540604"/>
    <w:rsid w:val="0054182C"/>
    <w:rsid w:val="005430E6"/>
    <w:rsid w:val="005436F2"/>
    <w:rsid w:val="005447FE"/>
    <w:rsid w:val="0054546E"/>
    <w:rsid w:val="00553256"/>
    <w:rsid w:val="0055365E"/>
    <w:rsid w:val="005538B9"/>
    <w:rsid w:val="00554078"/>
    <w:rsid w:val="00556809"/>
    <w:rsid w:val="0056196D"/>
    <w:rsid w:val="00566619"/>
    <w:rsid w:val="00567E7B"/>
    <w:rsid w:val="0057266C"/>
    <w:rsid w:val="0057332F"/>
    <w:rsid w:val="00576EB4"/>
    <w:rsid w:val="005770AA"/>
    <w:rsid w:val="00577684"/>
    <w:rsid w:val="00580147"/>
    <w:rsid w:val="005805C1"/>
    <w:rsid w:val="005809F0"/>
    <w:rsid w:val="00582AB3"/>
    <w:rsid w:val="00584DB3"/>
    <w:rsid w:val="00585CA6"/>
    <w:rsid w:val="00591196"/>
    <w:rsid w:val="00591B73"/>
    <w:rsid w:val="00592698"/>
    <w:rsid w:val="0059409F"/>
    <w:rsid w:val="00594FBD"/>
    <w:rsid w:val="005979AE"/>
    <w:rsid w:val="005A04B3"/>
    <w:rsid w:val="005A2ED2"/>
    <w:rsid w:val="005A30AA"/>
    <w:rsid w:val="005A3409"/>
    <w:rsid w:val="005A379F"/>
    <w:rsid w:val="005A42A2"/>
    <w:rsid w:val="005A4637"/>
    <w:rsid w:val="005A4A44"/>
    <w:rsid w:val="005A744B"/>
    <w:rsid w:val="005A7B7A"/>
    <w:rsid w:val="005B0A95"/>
    <w:rsid w:val="005B11DA"/>
    <w:rsid w:val="005B120F"/>
    <w:rsid w:val="005B1288"/>
    <w:rsid w:val="005B1807"/>
    <w:rsid w:val="005B78B9"/>
    <w:rsid w:val="005B7F40"/>
    <w:rsid w:val="005C24D8"/>
    <w:rsid w:val="005D10D3"/>
    <w:rsid w:val="005D120D"/>
    <w:rsid w:val="005D1E5C"/>
    <w:rsid w:val="005D336C"/>
    <w:rsid w:val="005D3916"/>
    <w:rsid w:val="005D454C"/>
    <w:rsid w:val="005D6236"/>
    <w:rsid w:val="005D6373"/>
    <w:rsid w:val="005D6F40"/>
    <w:rsid w:val="005E2C9B"/>
    <w:rsid w:val="005E396D"/>
    <w:rsid w:val="005E576F"/>
    <w:rsid w:val="005E7FD8"/>
    <w:rsid w:val="005F0FD4"/>
    <w:rsid w:val="005F1EA9"/>
    <w:rsid w:val="005F2030"/>
    <w:rsid w:val="005F7618"/>
    <w:rsid w:val="00601A98"/>
    <w:rsid w:val="00603FB3"/>
    <w:rsid w:val="00606933"/>
    <w:rsid w:val="00607D45"/>
    <w:rsid w:val="0061340D"/>
    <w:rsid w:val="00613564"/>
    <w:rsid w:val="00613C0B"/>
    <w:rsid w:val="00614A1F"/>
    <w:rsid w:val="006201C3"/>
    <w:rsid w:val="006213D5"/>
    <w:rsid w:val="00622654"/>
    <w:rsid w:val="0062589B"/>
    <w:rsid w:val="00625D21"/>
    <w:rsid w:val="00626C71"/>
    <w:rsid w:val="0062761F"/>
    <w:rsid w:val="006325AD"/>
    <w:rsid w:val="006328FB"/>
    <w:rsid w:val="00632D2D"/>
    <w:rsid w:val="00633C2F"/>
    <w:rsid w:val="00634DFE"/>
    <w:rsid w:val="00640916"/>
    <w:rsid w:val="006430AC"/>
    <w:rsid w:val="00647B8D"/>
    <w:rsid w:val="00653073"/>
    <w:rsid w:val="0065360D"/>
    <w:rsid w:val="00653CD4"/>
    <w:rsid w:val="00654F89"/>
    <w:rsid w:val="00655F6C"/>
    <w:rsid w:val="00657D44"/>
    <w:rsid w:val="00667720"/>
    <w:rsid w:val="00667867"/>
    <w:rsid w:val="0067261F"/>
    <w:rsid w:val="00673518"/>
    <w:rsid w:val="00674768"/>
    <w:rsid w:val="006759A5"/>
    <w:rsid w:val="00677C7E"/>
    <w:rsid w:val="00682817"/>
    <w:rsid w:val="00683893"/>
    <w:rsid w:val="00684613"/>
    <w:rsid w:val="006851B4"/>
    <w:rsid w:val="00686C71"/>
    <w:rsid w:val="00690F6F"/>
    <w:rsid w:val="006917AC"/>
    <w:rsid w:val="00692ACD"/>
    <w:rsid w:val="00693C86"/>
    <w:rsid w:val="0069431F"/>
    <w:rsid w:val="00695232"/>
    <w:rsid w:val="006A4673"/>
    <w:rsid w:val="006A7592"/>
    <w:rsid w:val="006B58FF"/>
    <w:rsid w:val="006B6377"/>
    <w:rsid w:val="006C030F"/>
    <w:rsid w:val="006C0FB8"/>
    <w:rsid w:val="006C626F"/>
    <w:rsid w:val="006D3081"/>
    <w:rsid w:val="006D3DD3"/>
    <w:rsid w:val="006E0681"/>
    <w:rsid w:val="006E12EB"/>
    <w:rsid w:val="006E1B4B"/>
    <w:rsid w:val="006E37FA"/>
    <w:rsid w:val="006E38B4"/>
    <w:rsid w:val="006E4A1F"/>
    <w:rsid w:val="006E4AE4"/>
    <w:rsid w:val="006F0C00"/>
    <w:rsid w:val="006F45E3"/>
    <w:rsid w:val="007047D0"/>
    <w:rsid w:val="007053FE"/>
    <w:rsid w:val="00710D74"/>
    <w:rsid w:val="00712170"/>
    <w:rsid w:val="007126CE"/>
    <w:rsid w:val="00714210"/>
    <w:rsid w:val="00715BA2"/>
    <w:rsid w:val="00717C89"/>
    <w:rsid w:val="007203C0"/>
    <w:rsid w:val="00721F35"/>
    <w:rsid w:val="007222F0"/>
    <w:rsid w:val="007252F6"/>
    <w:rsid w:val="00725D24"/>
    <w:rsid w:val="007265BD"/>
    <w:rsid w:val="00726E5A"/>
    <w:rsid w:val="0072758A"/>
    <w:rsid w:val="00727619"/>
    <w:rsid w:val="00731235"/>
    <w:rsid w:val="00731D0D"/>
    <w:rsid w:val="00733C7B"/>
    <w:rsid w:val="00735FBD"/>
    <w:rsid w:val="007423BC"/>
    <w:rsid w:val="0074420A"/>
    <w:rsid w:val="00746AEF"/>
    <w:rsid w:val="007555D9"/>
    <w:rsid w:val="00755CD3"/>
    <w:rsid w:val="00757FB7"/>
    <w:rsid w:val="00760A1E"/>
    <w:rsid w:val="0076100A"/>
    <w:rsid w:val="00762466"/>
    <w:rsid w:val="0076351E"/>
    <w:rsid w:val="007636A6"/>
    <w:rsid w:val="00767413"/>
    <w:rsid w:val="00771E75"/>
    <w:rsid w:val="007722E4"/>
    <w:rsid w:val="0077250B"/>
    <w:rsid w:val="00780712"/>
    <w:rsid w:val="00781799"/>
    <w:rsid w:val="00781FC9"/>
    <w:rsid w:val="00782B1D"/>
    <w:rsid w:val="00783273"/>
    <w:rsid w:val="00784C81"/>
    <w:rsid w:val="007865AB"/>
    <w:rsid w:val="00787805"/>
    <w:rsid w:val="00790885"/>
    <w:rsid w:val="00790B41"/>
    <w:rsid w:val="00790F28"/>
    <w:rsid w:val="00793021"/>
    <w:rsid w:val="007965F4"/>
    <w:rsid w:val="007A0CF5"/>
    <w:rsid w:val="007A2103"/>
    <w:rsid w:val="007A462A"/>
    <w:rsid w:val="007A547B"/>
    <w:rsid w:val="007A5B72"/>
    <w:rsid w:val="007B11D1"/>
    <w:rsid w:val="007B1850"/>
    <w:rsid w:val="007B2DCA"/>
    <w:rsid w:val="007B3999"/>
    <w:rsid w:val="007B539F"/>
    <w:rsid w:val="007B6664"/>
    <w:rsid w:val="007C0D71"/>
    <w:rsid w:val="007C2839"/>
    <w:rsid w:val="007C5FE8"/>
    <w:rsid w:val="007C67C6"/>
    <w:rsid w:val="007C67D3"/>
    <w:rsid w:val="007D2648"/>
    <w:rsid w:val="007D3BBC"/>
    <w:rsid w:val="007D4B70"/>
    <w:rsid w:val="007D7EFC"/>
    <w:rsid w:val="007E05CB"/>
    <w:rsid w:val="007E0E7F"/>
    <w:rsid w:val="007E1AB2"/>
    <w:rsid w:val="007E4560"/>
    <w:rsid w:val="007E4FE4"/>
    <w:rsid w:val="007E6184"/>
    <w:rsid w:val="007E619F"/>
    <w:rsid w:val="007E64D8"/>
    <w:rsid w:val="007E68F8"/>
    <w:rsid w:val="007E71E9"/>
    <w:rsid w:val="007F10E6"/>
    <w:rsid w:val="007F1E7E"/>
    <w:rsid w:val="007F2D8B"/>
    <w:rsid w:val="007F4F4E"/>
    <w:rsid w:val="007F573C"/>
    <w:rsid w:val="007F6047"/>
    <w:rsid w:val="007F7D38"/>
    <w:rsid w:val="007F7F95"/>
    <w:rsid w:val="0080078E"/>
    <w:rsid w:val="008007AF"/>
    <w:rsid w:val="008049FB"/>
    <w:rsid w:val="00805EF6"/>
    <w:rsid w:val="00806701"/>
    <w:rsid w:val="008070B4"/>
    <w:rsid w:val="00807B00"/>
    <w:rsid w:val="008117AF"/>
    <w:rsid w:val="00812964"/>
    <w:rsid w:val="00812DF8"/>
    <w:rsid w:val="00813221"/>
    <w:rsid w:val="0081337A"/>
    <w:rsid w:val="008134D4"/>
    <w:rsid w:val="00815AF2"/>
    <w:rsid w:val="00824449"/>
    <w:rsid w:val="00825826"/>
    <w:rsid w:val="0083008A"/>
    <w:rsid w:val="008304A3"/>
    <w:rsid w:val="0083152C"/>
    <w:rsid w:val="0083154F"/>
    <w:rsid w:val="00832212"/>
    <w:rsid w:val="008327AD"/>
    <w:rsid w:val="008365BA"/>
    <w:rsid w:val="008367D2"/>
    <w:rsid w:val="008370DF"/>
    <w:rsid w:val="00837E6E"/>
    <w:rsid w:val="00842E18"/>
    <w:rsid w:val="00843CF2"/>
    <w:rsid w:val="00843F69"/>
    <w:rsid w:val="0084473A"/>
    <w:rsid w:val="00844C94"/>
    <w:rsid w:val="00844F4B"/>
    <w:rsid w:val="0084522B"/>
    <w:rsid w:val="00845C7D"/>
    <w:rsid w:val="00846A02"/>
    <w:rsid w:val="00847117"/>
    <w:rsid w:val="00847435"/>
    <w:rsid w:val="00850357"/>
    <w:rsid w:val="008539EE"/>
    <w:rsid w:val="008553F5"/>
    <w:rsid w:val="008555AD"/>
    <w:rsid w:val="008615E3"/>
    <w:rsid w:val="00861B2A"/>
    <w:rsid w:val="00862850"/>
    <w:rsid w:val="008715D0"/>
    <w:rsid w:val="00871A4E"/>
    <w:rsid w:val="00874294"/>
    <w:rsid w:val="008758D0"/>
    <w:rsid w:val="00876549"/>
    <w:rsid w:val="008769DB"/>
    <w:rsid w:val="00877D09"/>
    <w:rsid w:val="0088093F"/>
    <w:rsid w:val="00881818"/>
    <w:rsid w:val="00882E63"/>
    <w:rsid w:val="0088470C"/>
    <w:rsid w:val="008869A6"/>
    <w:rsid w:val="00886D34"/>
    <w:rsid w:val="00890D52"/>
    <w:rsid w:val="008917F0"/>
    <w:rsid w:val="008932F9"/>
    <w:rsid w:val="00895B04"/>
    <w:rsid w:val="0089655D"/>
    <w:rsid w:val="008A0FBC"/>
    <w:rsid w:val="008A2AE6"/>
    <w:rsid w:val="008A2CF3"/>
    <w:rsid w:val="008A4C34"/>
    <w:rsid w:val="008A4D81"/>
    <w:rsid w:val="008A5430"/>
    <w:rsid w:val="008A5C63"/>
    <w:rsid w:val="008A5DEE"/>
    <w:rsid w:val="008B0613"/>
    <w:rsid w:val="008B1041"/>
    <w:rsid w:val="008B201B"/>
    <w:rsid w:val="008B4C2A"/>
    <w:rsid w:val="008B50B2"/>
    <w:rsid w:val="008B5BD9"/>
    <w:rsid w:val="008B6768"/>
    <w:rsid w:val="008B6927"/>
    <w:rsid w:val="008B7BFB"/>
    <w:rsid w:val="008C1B6C"/>
    <w:rsid w:val="008C1DAE"/>
    <w:rsid w:val="008C3D5C"/>
    <w:rsid w:val="008C52F8"/>
    <w:rsid w:val="008C59D1"/>
    <w:rsid w:val="008C75F0"/>
    <w:rsid w:val="008D084E"/>
    <w:rsid w:val="008D50BA"/>
    <w:rsid w:val="008D5B7F"/>
    <w:rsid w:val="008D71EF"/>
    <w:rsid w:val="008D7672"/>
    <w:rsid w:val="008E16A4"/>
    <w:rsid w:val="008E2102"/>
    <w:rsid w:val="008E24FE"/>
    <w:rsid w:val="008E5057"/>
    <w:rsid w:val="008E50A8"/>
    <w:rsid w:val="008F28C7"/>
    <w:rsid w:val="008F2C08"/>
    <w:rsid w:val="008F7105"/>
    <w:rsid w:val="008F746C"/>
    <w:rsid w:val="008F7479"/>
    <w:rsid w:val="009004BC"/>
    <w:rsid w:val="00902457"/>
    <w:rsid w:val="009028F6"/>
    <w:rsid w:val="00902B4A"/>
    <w:rsid w:val="00905534"/>
    <w:rsid w:val="00905AF2"/>
    <w:rsid w:val="00905DA6"/>
    <w:rsid w:val="0090643A"/>
    <w:rsid w:val="0090692B"/>
    <w:rsid w:val="00910B0A"/>
    <w:rsid w:val="009116A7"/>
    <w:rsid w:val="00911F8F"/>
    <w:rsid w:val="00913199"/>
    <w:rsid w:val="009172F9"/>
    <w:rsid w:val="009206C2"/>
    <w:rsid w:val="00921484"/>
    <w:rsid w:val="0092211F"/>
    <w:rsid w:val="00926458"/>
    <w:rsid w:val="009270A0"/>
    <w:rsid w:val="009277AB"/>
    <w:rsid w:val="009308B2"/>
    <w:rsid w:val="00930B4D"/>
    <w:rsid w:val="00933ABE"/>
    <w:rsid w:val="0093582F"/>
    <w:rsid w:val="0093738B"/>
    <w:rsid w:val="00937E81"/>
    <w:rsid w:val="0094115C"/>
    <w:rsid w:val="0094209C"/>
    <w:rsid w:val="00942A5A"/>
    <w:rsid w:val="00942B5F"/>
    <w:rsid w:val="00944131"/>
    <w:rsid w:val="009446C6"/>
    <w:rsid w:val="00947FFE"/>
    <w:rsid w:val="009515EB"/>
    <w:rsid w:val="00952C6B"/>
    <w:rsid w:val="00952DB3"/>
    <w:rsid w:val="0095626F"/>
    <w:rsid w:val="00960455"/>
    <w:rsid w:val="00961610"/>
    <w:rsid w:val="00961FA4"/>
    <w:rsid w:val="00962FAE"/>
    <w:rsid w:val="00963E68"/>
    <w:rsid w:val="00965864"/>
    <w:rsid w:val="009658B8"/>
    <w:rsid w:val="00966A05"/>
    <w:rsid w:val="00966D68"/>
    <w:rsid w:val="00970224"/>
    <w:rsid w:val="00971F3F"/>
    <w:rsid w:val="00972056"/>
    <w:rsid w:val="00972F40"/>
    <w:rsid w:val="00973FC3"/>
    <w:rsid w:val="00975F32"/>
    <w:rsid w:val="009800F6"/>
    <w:rsid w:val="009806EB"/>
    <w:rsid w:val="00982D94"/>
    <w:rsid w:val="00987EBD"/>
    <w:rsid w:val="00990045"/>
    <w:rsid w:val="00990AAC"/>
    <w:rsid w:val="00996D27"/>
    <w:rsid w:val="009A79B7"/>
    <w:rsid w:val="009A7E47"/>
    <w:rsid w:val="009B05FF"/>
    <w:rsid w:val="009B1B00"/>
    <w:rsid w:val="009B28FC"/>
    <w:rsid w:val="009C1650"/>
    <w:rsid w:val="009C22AE"/>
    <w:rsid w:val="009C2426"/>
    <w:rsid w:val="009C28DD"/>
    <w:rsid w:val="009C3E51"/>
    <w:rsid w:val="009C49D8"/>
    <w:rsid w:val="009C6448"/>
    <w:rsid w:val="009C7428"/>
    <w:rsid w:val="009D1928"/>
    <w:rsid w:val="009D2054"/>
    <w:rsid w:val="009D57FE"/>
    <w:rsid w:val="009D5AE2"/>
    <w:rsid w:val="009E023C"/>
    <w:rsid w:val="009E3FA1"/>
    <w:rsid w:val="009E4D44"/>
    <w:rsid w:val="009E54A9"/>
    <w:rsid w:val="009E6BED"/>
    <w:rsid w:val="009F0629"/>
    <w:rsid w:val="009F254F"/>
    <w:rsid w:val="009F2B94"/>
    <w:rsid w:val="009F400C"/>
    <w:rsid w:val="009F433F"/>
    <w:rsid w:val="009F551A"/>
    <w:rsid w:val="00A0004B"/>
    <w:rsid w:val="00A01235"/>
    <w:rsid w:val="00A02A67"/>
    <w:rsid w:val="00A039C8"/>
    <w:rsid w:val="00A03F01"/>
    <w:rsid w:val="00A046A6"/>
    <w:rsid w:val="00A049BF"/>
    <w:rsid w:val="00A04AA2"/>
    <w:rsid w:val="00A04B96"/>
    <w:rsid w:val="00A129AD"/>
    <w:rsid w:val="00A1720F"/>
    <w:rsid w:val="00A17539"/>
    <w:rsid w:val="00A21A40"/>
    <w:rsid w:val="00A223A7"/>
    <w:rsid w:val="00A226B8"/>
    <w:rsid w:val="00A2308C"/>
    <w:rsid w:val="00A236B4"/>
    <w:rsid w:val="00A23E35"/>
    <w:rsid w:val="00A25D0A"/>
    <w:rsid w:val="00A31474"/>
    <w:rsid w:val="00A31945"/>
    <w:rsid w:val="00A322C1"/>
    <w:rsid w:val="00A326CC"/>
    <w:rsid w:val="00A328DB"/>
    <w:rsid w:val="00A3367F"/>
    <w:rsid w:val="00A36F11"/>
    <w:rsid w:val="00A4006B"/>
    <w:rsid w:val="00A42307"/>
    <w:rsid w:val="00A43F14"/>
    <w:rsid w:val="00A458EF"/>
    <w:rsid w:val="00A52038"/>
    <w:rsid w:val="00A538B5"/>
    <w:rsid w:val="00A5492C"/>
    <w:rsid w:val="00A558E0"/>
    <w:rsid w:val="00A55F3A"/>
    <w:rsid w:val="00A565FE"/>
    <w:rsid w:val="00A56EDF"/>
    <w:rsid w:val="00A64EA8"/>
    <w:rsid w:val="00A65B67"/>
    <w:rsid w:val="00A67FBD"/>
    <w:rsid w:val="00A70005"/>
    <w:rsid w:val="00A705CE"/>
    <w:rsid w:val="00A714FF"/>
    <w:rsid w:val="00A73D6E"/>
    <w:rsid w:val="00A76534"/>
    <w:rsid w:val="00A76A54"/>
    <w:rsid w:val="00A77A8C"/>
    <w:rsid w:val="00A81ABE"/>
    <w:rsid w:val="00A81E08"/>
    <w:rsid w:val="00A83CCD"/>
    <w:rsid w:val="00A849EA"/>
    <w:rsid w:val="00A84DDA"/>
    <w:rsid w:val="00A8586B"/>
    <w:rsid w:val="00A85A0E"/>
    <w:rsid w:val="00A86707"/>
    <w:rsid w:val="00A9017D"/>
    <w:rsid w:val="00A9062A"/>
    <w:rsid w:val="00A91833"/>
    <w:rsid w:val="00A918DB"/>
    <w:rsid w:val="00A9617D"/>
    <w:rsid w:val="00A968C7"/>
    <w:rsid w:val="00AA3A77"/>
    <w:rsid w:val="00AB052C"/>
    <w:rsid w:val="00AB0E45"/>
    <w:rsid w:val="00AB5347"/>
    <w:rsid w:val="00AB57D8"/>
    <w:rsid w:val="00AB5BA0"/>
    <w:rsid w:val="00AB661A"/>
    <w:rsid w:val="00AB7AD8"/>
    <w:rsid w:val="00AC1477"/>
    <w:rsid w:val="00AC43A7"/>
    <w:rsid w:val="00AC4F3E"/>
    <w:rsid w:val="00AC5606"/>
    <w:rsid w:val="00AD4222"/>
    <w:rsid w:val="00AD6D74"/>
    <w:rsid w:val="00AD6FBF"/>
    <w:rsid w:val="00AE096E"/>
    <w:rsid w:val="00AE56B4"/>
    <w:rsid w:val="00AF0DF0"/>
    <w:rsid w:val="00AF4822"/>
    <w:rsid w:val="00AF5D5F"/>
    <w:rsid w:val="00AF7FF0"/>
    <w:rsid w:val="00B01FDC"/>
    <w:rsid w:val="00B046C8"/>
    <w:rsid w:val="00B05431"/>
    <w:rsid w:val="00B0555A"/>
    <w:rsid w:val="00B0655C"/>
    <w:rsid w:val="00B100D6"/>
    <w:rsid w:val="00B1023F"/>
    <w:rsid w:val="00B12002"/>
    <w:rsid w:val="00B149EB"/>
    <w:rsid w:val="00B16907"/>
    <w:rsid w:val="00B170BD"/>
    <w:rsid w:val="00B21D75"/>
    <w:rsid w:val="00B22670"/>
    <w:rsid w:val="00B23CF3"/>
    <w:rsid w:val="00B26282"/>
    <w:rsid w:val="00B26A00"/>
    <w:rsid w:val="00B27487"/>
    <w:rsid w:val="00B27CD3"/>
    <w:rsid w:val="00B326C3"/>
    <w:rsid w:val="00B332E4"/>
    <w:rsid w:val="00B35940"/>
    <w:rsid w:val="00B40438"/>
    <w:rsid w:val="00B40E18"/>
    <w:rsid w:val="00B423DF"/>
    <w:rsid w:val="00B42A94"/>
    <w:rsid w:val="00B4367B"/>
    <w:rsid w:val="00B44167"/>
    <w:rsid w:val="00B474FD"/>
    <w:rsid w:val="00B5040B"/>
    <w:rsid w:val="00B546B0"/>
    <w:rsid w:val="00B5545B"/>
    <w:rsid w:val="00B562D5"/>
    <w:rsid w:val="00B57E75"/>
    <w:rsid w:val="00B6014B"/>
    <w:rsid w:val="00B61241"/>
    <w:rsid w:val="00B61871"/>
    <w:rsid w:val="00B62E6D"/>
    <w:rsid w:val="00B630BA"/>
    <w:rsid w:val="00B63510"/>
    <w:rsid w:val="00B6351F"/>
    <w:rsid w:val="00B6531E"/>
    <w:rsid w:val="00B67B1E"/>
    <w:rsid w:val="00B67FD5"/>
    <w:rsid w:val="00B7163D"/>
    <w:rsid w:val="00B71B0E"/>
    <w:rsid w:val="00B71CEE"/>
    <w:rsid w:val="00B72655"/>
    <w:rsid w:val="00B76006"/>
    <w:rsid w:val="00B800E5"/>
    <w:rsid w:val="00B83CD0"/>
    <w:rsid w:val="00B84FE0"/>
    <w:rsid w:val="00B85678"/>
    <w:rsid w:val="00B870E9"/>
    <w:rsid w:val="00B876E0"/>
    <w:rsid w:val="00B92058"/>
    <w:rsid w:val="00B94129"/>
    <w:rsid w:val="00B94785"/>
    <w:rsid w:val="00B950B9"/>
    <w:rsid w:val="00B97CCF"/>
    <w:rsid w:val="00BA10AA"/>
    <w:rsid w:val="00BA1318"/>
    <w:rsid w:val="00BA367B"/>
    <w:rsid w:val="00BA3D50"/>
    <w:rsid w:val="00BA5187"/>
    <w:rsid w:val="00BA61DC"/>
    <w:rsid w:val="00BA6870"/>
    <w:rsid w:val="00BA7828"/>
    <w:rsid w:val="00BA7B85"/>
    <w:rsid w:val="00BB0426"/>
    <w:rsid w:val="00BB32BE"/>
    <w:rsid w:val="00BB3605"/>
    <w:rsid w:val="00BC24CA"/>
    <w:rsid w:val="00BC34EB"/>
    <w:rsid w:val="00BC3B2F"/>
    <w:rsid w:val="00BC5F49"/>
    <w:rsid w:val="00BC6A4A"/>
    <w:rsid w:val="00BC7759"/>
    <w:rsid w:val="00BC77D7"/>
    <w:rsid w:val="00BD04BD"/>
    <w:rsid w:val="00BD57BE"/>
    <w:rsid w:val="00BD5EB8"/>
    <w:rsid w:val="00BE1C96"/>
    <w:rsid w:val="00BE1CC1"/>
    <w:rsid w:val="00BE456A"/>
    <w:rsid w:val="00BE7EC4"/>
    <w:rsid w:val="00BF12FC"/>
    <w:rsid w:val="00BF136D"/>
    <w:rsid w:val="00BF1380"/>
    <w:rsid w:val="00BF26AB"/>
    <w:rsid w:val="00BF2722"/>
    <w:rsid w:val="00BF2E26"/>
    <w:rsid w:val="00BF3984"/>
    <w:rsid w:val="00BF5807"/>
    <w:rsid w:val="00C010F9"/>
    <w:rsid w:val="00C02836"/>
    <w:rsid w:val="00C03E21"/>
    <w:rsid w:val="00C10D54"/>
    <w:rsid w:val="00C11E00"/>
    <w:rsid w:val="00C122ED"/>
    <w:rsid w:val="00C1356E"/>
    <w:rsid w:val="00C147CA"/>
    <w:rsid w:val="00C1509D"/>
    <w:rsid w:val="00C15A89"/>
    <w:rsid w:val="00C15B2F"/>
    <w:rsid w:val="00C20A34"/>
    <w:rsid w:val="00C20B29"/>
    <w:rsid w:val="00C21F16"/>
    <w:rsid w:val="00C222D1"/>
    <w:rsid w:val="00C2334A"/>
    <w:rsid w:val="00C23B47"/>
    <w:rsid w:val="00C242CC"/>
    <w:rsid w:val="00C24491"/>
    <w:rsid w:val="00C259B1"/>
    <w:rsid w:val="00C26309"/>
    <w:rsid w:val="00C264E0"/>
    <w:rsid w:val="00C27AE1"/>
    <w:rsid w:val="00C27DC2"/>
    <w:rsid w:val="00C30DA4"/>
    <w:rsid w:val="00C31D7D"/>
    <w:rsid w:val="00C32A17"/>
    <w:rsid w:val="00C32D9B"/>
    <w:rsid w:val="00C34DF0"/>
    <w:rsid w:val="00C353F7"/>
    <w:rsid w:val="00C36A36"/>
    <w:rsid w:val="00C37622"/>
    <w:rsid w:val="00C406E3"/>
    <w:rsid w:val="00C40A86"/>
    <w:rsid w:val="00C420FF"/>
    <w:rsid w:val="00C42E26"/>
    <w:rsid w:val="00C44694"/>
    <w:rsid w:val="00C45EAD"/>
    <w:rsid w:val="00C4741B"/>
    <w:rsid w:val="00C51CA2"/>
    <w:rsid w:val="00C5311C"/>
    <w:rsid w:val="00C53531"/>
    <w:rsid w:val="00C537E8"/>
    <w:rsid w:val="00C57EF0"/>
    <w:rsid w:val="00C60055"/>
    <w:rsid w:val="00C65F1A"/>
    <w:rsid w:val="00C7007F"/>
    <w:rsid w:val="00C711F8"/>
    <w:rsid w:val="00C72E15"/>
    <w:rsid w:val="00C73D27"/>
    <w:rsid w:val="00C75F70"/>
    <w:rsid w:val="00C80826"/>
    <w:rsid w:val="00C86D3E"/>
    <w:rsid w:val="00C91204"/>
    <w:rsid w:val="00C941D9"/>
    <w:rsid w:val="00C96EA0"/>
    <w:rsid w:val="00C97F64"/>
    <w:rsid w:val="00CA09AD"/>
    <w:rsid w:val="00CA0D2A"/>
    <w:rsid w:val="00CA11E4"/>
    <w:rsid w:val="00CA2B19"/>
    <w:rsid w:val="00CA7A29"/>
    <w:rsid w:val="00CB0CA8"/>
    <w:rsid w:val="00CB1559"/>
    <w:rsid w:val="00CB1B3B"/>
    <w:rsid w:val="00CB21D0"/>
    <w:rsid w:val="00CB2E4F"/>
    <w:rsid w:val="00CB2F9A"/>
    <w:rsid w:val="00CB5D90"/>
    <w:rsid w:val="00CB6027"/>
    <w:rsid w:val="00CB6210"/>
    <w:rsid w:val="00CB6559"/>
    <w:rsid w:val="00CC0710"/>
    <w:rsid w:val="00CC4923"/>
    <w:rsid w:val="00CC5638"/>
    <w:rsid w:val="00CC75DF"/>
    <w:rsid w:val="00CC7D4D"/>
    <w:rsid w:val="00CD0A89"/>
    <w:rsid w:val="00CD125D"/>
    <w:rsid w:val="00CD212C"/>
    <w:rsid w:val="00CD3345"/>
    <w:rsid w:val="00CD57D2"/>
    <w:rsid w:val="00CD59B0"/>
    <w:rsid w:val="00CE148E"/>
    <w:rsid w:val="00CE163C"/>
    <w:rsid w:val="00CE1F85"/>
    <w:rsid w:val="00CE73E9"/>
    <w:rsid w:val="00CE7D27"/>
    <w:rsid w:val="00CF163E"/>
    <w:rsid w:val="00CF240A"/>
    <w:rsid w:val="00CF241E"/>
    <w:rsid w:val="00CF3FBD"/>
    <w:rsid w:val="00CF4E20"/>
    <w:rsid w:val="00CF68C1"/>
    <w:rsid w:val="00D00869"/>
    <w:rsid w:val="00D00DFE"/>
    <w:rsid w:val="00D014B5"/>
    <w:rsid w:val="00D0246E"/>
    <w:rsid w:val="00D02AA6"/>
    <w:rsid w:val="00D0399B"/>
    <w:rsid w:val="00D039D4"/>
    <w:rsid w:val="00D0440D"/>
    <w:rsid w:val="00D05712"/>
    <w:rsid w:val="00D063BB"/>
    <w:rsid w:val="00D07C86"/>
    <w:rsid w:val="00D10DBB"/>
    <w:rsid w:val="00D12307"/>
    <w:rsid w:val="00D14C5B"/>
    <w:rsid w:val="00D1779E"/>
    <w:rsid w:val="00D17D8D"/>
    <w:rsid w:val="00D21A84"/>
    <w:rsid w:val="00D23848"/>
    <w:rsid w:val="00D247F8"/>
    <w:rsid w:val="00D25A0A"/>
    <w:rsid w:val="00D32506"/>
    <w:rsid w:val="00D327FF"/>
    <w:rsid w:val="00D407C4"/>
    <w:rsid w:val="00D41DD6"/>
    <w:rsid w:val="00D440CF"/>
    <w:rsid w:val="00D44388"/>
    <w:rsid w:val="00D5000F"/>
    <w:rsid w:val="00D51467"/>
    <w:rsid w:val="00D533DC"/>
    <w:rsid w:val="00D53DE5"/>
    <w:rsid w:val="00D546AD"/>
    <w:rsid w:val="00D60443"/>
    <w:rsid w:val="00D62004"/>
    <w:rsid w:val="00D62119"/>
    <w:rsid w:val="00D6309B"/>
    <w:rsid w:val="00D63EB8"/>
    <w:rsid w:val="00D64365"/>
    <w:rsid w:val="00D65DD1"/>
    <w:rsid w:val="00D66E3D"/>
    <w:rsid w:val="00D67505"/>
    <w:rsid w:val="00D676FD"/>
    <w:rsid w:val="00D72C69"/>
    <w:rsid w:val="00D76596"/>
    <w:rsid w:val="00D803D4"/>
    <w:rsid w:val="00D827E3"/>
    <w:rsid w:val="00D831FA"/>
    <w:rsid w:val="00D83E6F"/>
    <w:rsid w:val="00D85825"/>
    <w:rsid w:val="00D87FFA"/>
    <w:rsid w:val="00D900E7"/>
    <w:rsid w:val="00D92874"/>
    <w:rsid w:val="00D97DB1"/>
    <w:rsid w:val="00DA09A5"/>
    <w:rsid w:val="00DA1B01"/>
    <w:rsid w:val="00DA1C84"/>
    <w:rsid w:val="00DA2A5F"/>
    <w:rsid w:val="00DA2AFD"/>
    <w:rsid w:val="00DA35C4"/>
    <w:rsid w:val="00DA364C"/>
    <w:rsid w:val="00DA40C3"/>
    <w:rsid w:val="00DA5887"/>
    <w:rsid w:val="00DB03F6"/>
    <w:rsid w:val="00DB042F"/>
    <w:rsid w:val="00DB26BD"/>
    <w:rsid w:val="00DB57F8"/>
    <w:rsid w:val="00DB5A3B"/>
    <w:rsid w:val="00DB631E"/>
    <w:rsid w:val="00DB7104"/>
    <w:rsid w:val="00DB7A27"/>
    <w:rsid w:val="00DB7D0D"/>
    <w:rsid w:val="00DC1D47"/>
    <w:rsid w:val="00DC235E"/>
    <w:rsid w:val="00DC3514"/>
    <w:rsid w:val="00DC666C"/>
    <w:rsid w:val="00DC7834"/>
    <w:rsid w:val="00DD169E"/>
    <w:rsid w:val="00DD5EDA"/>
    <w:rsid w:val="00DD603D"/>
    <w:rsid w:val="00DD7CDC"/>
    <w:rsid w:val="00DE18C9"/>
    <w:rsid w:val="00DE1DF9"/>
    <w:rsid w:val="00DE2125"/>
    <w:rsid w:val="00DE2FC8"/>
    <w:rsid w:val="00DE7641"/>
    <w:rsid w:val="00DF2C8A"/>
    <w:rsid w:val="00DF3640"/>
    <w:rsid w:val="00DF610F"/>
    <w:rsid w:val="00DF75A1"/>
    <w:rsid w:val="00E01E9B"/>
    <w:rsid w:val="00E021D9"/>
    <w:rsid w:val="00E02638"/>
    <w:rsid w:val="00E03342"/>
    <w:rsid w:val="00E03B9B"/>
    <w:rsid w:val="00E04E6A"/>
    <w:rsid w:val="00E07374"/>
    <w:rsid w:val="00E10646"/>
    <w:rsid w:val="00E1367D"/>
    <w:rsid w:val="00E17745"/>
    <w:rsid w:val="00E229FA"/>
    <w:rsid w:val="00E2323F"/>
    <w:rsid w:val="00E236D8"/>
    <w:rsid w:val="00E24BD1"/>
    <w:rsid w:val="00E2564F"/>
    <w:rsid w:val="00E270A9"/>
    <w:rsid w:val="00E27716"/>
    <w:rsid w:val="00E31AA2"/>
    <w:rsid w:val="00E33603"/>
    <w:rsid w:val="00E33E36"/>
    <w:rsid w:val="00E347A3"/>
    <w:rsid w:val="00E34B94"/>
    <w:rsid w:val="00E37033"/>
    <w:rsid w:val="00E37A65"/>
    <w:rsid w:val="00E41297"/>
    <w:rsid w:val="00E44210"/>
    <w:rsid w:val="00E5268F"/>
    <w:rsid w:val="00E528D3"/>
    <w:rsid w:val="00E56909"/>
    <w:rsid w:val="00E57780"/>
    <w:rsid w:val="00E57EED"/>
    <w:rsid w:val="00E62670"/>
    <w:rsid w:val="00E652C1"/>
    <w:rsid w:val="00E65C71"/>
    <w:rsid w:val="00E664DC"/>
    <w:rsid w:val="00E670DD"/>
    <w:rsid w:val="00E67503"/>
    <w:rsid w:val="00E70A15"/>
    <w:rsid w:val="00E71838"/>
    <w:rsid w:val="00E7228C"/>
    <w:rsid w:val="00E73345"/>
    <w:rsid w:val="00E753E4"/>
    <w:rsid w:val="00E75529"/>
    <w:rsid w:val="00E76190"/>
    <w:rsid w:val="00E7623A"/>
    <w:rsid w:val="00E770A8"/>
    <w:rsid w:val="00E77166"/>
    <w:rsid w:val="00E81DAB"/>
    <w:rsid w:val="00E82855"/>
    <w:rsid w:val="00E83475"/>
    <w:rsid w:val="00E85298"/>
    <w:rsid w:val="00E85837"/>
    <w:rsid w:val="00E860C7"/>
    <w:rsid w:val="00E87190"/>
    <w:rsid w:val="00E8748F"/>
    <w:rsid w:val="00E91689"/>
    <w:rsid w:val="00E91DB1"/>
    <w:rsid w:val="00E93751"/>
    <w:rsid w:val="00EA06F7"/>
    <w:rsid w:val="00EA0B30"/>
    <w:rsid w:val="00EA16C2"/>
    <w:rsid w:val="00EA22AB"/>
    <w:rsid w:val="00EA4014"/>
    <w:rsid w:val="00EA483D"/>
    <w:rsid w:val="00EA565B"/>
    <w:rsid w:val="00EA6851"/>
    <w:rsid w:val="00EA6E85"/>
    <w:rsid w:val="00EA79A0"/>
    <w:rsid w:val="00EB002F"/>
    <w:rsid w:val="00EB15F1"/>
    <w:rsid w:val="00EB207D"/>
    <w:rsid w:val="00EB71F2"/>
    <w:rsid w:val="00EC12AC"/>
    <w:rsid w:val="00EC1784"/>
    <w:rsid w:val="00EC1D4D"/>
    <w:rsid w:val="00EC3A69"/>
    <w:rsid w:val="00EC67F3"/>
    <w:rsid w:val="00ED1099"/>
    <w:rsid w:val="00ED1714"/>
    <w:rsid w:val="00ED1DEC"/>
    <w:rsid w:val="00ED3BD9"/>
    <w:rsid w:val="00ED52E4"/>
    <w:rsid w:val="00ED7726"/>
    <w:rsid w:val="00EE1D67"/>
    <w:rsid w:val="00EE2912"/>
    <w:rsid w:val="00EE2A50"/>
    <w:rsid w:val="00EE2E33"/>
    <w:rsid w:val="00EE3978"/>
    <w:rsid w:val="00EE51F4"/>
    <w:rsid w:val="00EE69C5"/>
    <w:rsid w:val="00EF0190"/>
    <w:rsid w:val="00EF2FED"/>
    <w:rsid w:val="00EF3ED7"/>
    <w:rsid w:val="00EF48E3"/>
    <w:rsid w:val="00EF66CF"/>
    <w:rsid w:val="00EF67D2"/>
    <w:rsid w:val="00EF7613"/>
    <w:rsid w:val="00F00CF1"/>
    <w:rsid w:val="00F0184A"/>
    <w:rsid w:val="00F027AB"/>
    <w:rsid w:val="00F03990"/>
    <w:rsid w:val="00F0794E"/>
    <w:rsid w:val="00F07BBB"/>
    <w:rsid w:val="00F07CFD"/>
    <w:rsid w:val="00F15F3C"/>
    <w:rsid w:val="00F17973"/>
    <w:rsid w:val="00F20383"/>
    <w:rsid w:val="00F21DB1"/>
    <w:rsid w:val="00F23BAD"/>
    <w:rsid w:val="00F26C7F"/>
    <w:rsid w:val="00F3052A"/>
    <w:rsid w:val="00F30A31"/>
    <w:rsid w:val="00F30A46"/>
    <w:rsid w:val="00F31DDC"/>
    <w:rsid w:val="00F3410F"/>
    <w:rsid w:val="00F4201A"/>
    <w:rsid w:val="00F433C4"/>
    <w:rsid w:val="00F444AF"/>
    <w:rsid w:val="00F445D2"/>
    <w:rsid w:val="00F44690"/>
    <w:rsid w:val="00F4506F"/>
    <w:rsid w:val="00F46DBB"/>
    <w:rsid w:val="00F46FB6"/>
    <w:rsid w:val="00F50DE9"/>
    <w:rsid w:val="00F524FE"/>
    <w:rsid w:val="00F531AA"/>
    <w:rsid w:val="00F5781F"/>
    <w:rsid w:val="00F62458"/>
    <w:rsid w:val="00F6305B"/>
    <w:rsid w:val="00F64268"/>
    <w:rsid w:val="00F65889"/>
    <w:rsid w:val="00F67BC9"/>
    <w:rsid w:val="00F7313F"/>
    <w:rsid w:val="00F735FA"/>
    <w:rsid w:val="00F73E65"/>
    <w:rsid w:val="00F7625C"/>
    <w:rsid w:val="00F80699"/>
    <w:rsid w:val="00F8208D"/>
    <w:rsid w:val="00F82968"/>
    <w:rsid w:val="00F82F5F"/>
    <w:rsid w:val="00F85F33"/>
    <w:rsid w:val="00F87649"/>
    <w:rsid w:val="00F8785F"/>
    <w:rsid w:val="00F87B96"/>
    <w:rsid w:val="00F90923"/>
    <w:rsid w:val="00F91436"/>
    <w:rsid w:val="00F91686"/>
    <w:rsid w:val="00F93DB3"/>
    <w:rsid w:val="00F94636"/>
    <w:rsid w:val="00F948C5"/>
    <w:rsid w:val="00F95F06"/>
    <w:rsid w:val="00F97CAF"/>
    <w:rsid w:val="00FA0844"/>
    <w:rsid w:val="00FA6702"/>
    <w:rsid w:val="00FA6D85"/>
    <w:rsid w:val="00FA6FD2"/>
    <w:rsid w:val="00FB0F9D"/>
    <w:rsid w:val="00FB2EF7"/>
    <w:rsid w:val="00FB3468"/>
    <w:rsid w:val="00FB67F4"/>
    <w:rsid w:val="00FC3FCA"/>
    <w:rsid w:val="00FC59B3"/>
    <w:rsid w:val="00FC6AD2"/>
    <w:rsid w:val="00FC7784"/>
    <w:rsid w:val="00FD1106"/>
    <w:rsid w:val="00FD2053"/>
    <w:rsid w:val="00FD2438"/>
    <w:rsid w:val="00FD37D3"/>
    <w:rsid w:val="00FD3E1E"/>
    <w:rsid w:val="00FD3FC1"/>
    <w:rsid w:val="00FD73A8"/>
    <w:rsid w:val="00FE1139"/>
    <w:rsid w:val="00FE19D9"/>
    <w:rsid w:val="00FE26B1"/>
    <w:rsid w:val="00FE6726"/>
    <w:rsid w:val="00FE6BF4"/>
    <w:rsid w:val="00FE7AE9"/>
    <w:rsid w:val="00FF1C90"/>
  </w:rsids>
  <m:mathPr>
    <m:mathFont m:val="Cambria Math"/>
    <m:brkBin m:val="before"/>
    <m:brkBinSub m:val="--"/>
    <m:smallFrac m:val="off"/>
    <m:dispDef/>
    <m:lMargin m:val="0"/>
    <m:rMargin m:val="0"/>
    <m:defJc m:val="centerGroup"/>
    <m:wrapIndent m:val="1440"/>
    <m:intLim m:val="subSup"/>
    <m:naryLim m:val="undOvr"/>
  </m:mathPr>
  <w:uiCompat97To2003/>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7AB"/>
    <w:rPr>
      <w:sz w:val="24"/>
      <w:szCs w:val="24"/>
    </w:rPr>
  </w:style>
  <w:style w:type="paragraph" w:styleId="Heading2">
    <w:name w:val="heading 2"/>
    <w:basedOn w:val="Normal"/>
    <w:link w:val="Heading2Char"/>
    <w:uiPriority w:val="99"/>
    <w:qFormat/>
    <w:rsid w:val="00024967"/>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4368F7"/>
    <w:pPr>
      <w:keepNext/>
      <w:spacing w:before="240" w:after="60"/>
      <w:outlineLvl w:val="3"/>
    </w:pPr>
    <w:rPr>
      <w:b/>
      <w:bCs/>
      <w:sz w:val="28"/>
      <w:szCs w:val="28"/>
    </w:rPr>
  </w:style>
  <w:style w:type="paragraph" w:styleId="Heading5">
    <w:name w:val="heading 5"/>
    <w:basedOn w:val="Normal"/>
    <w:link w:val="Heading5Char"/>
    <w:uiPriority w:val="99"/>
    <w:qFormat/>
    <w:rsid w:val="0002496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339DA"/>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locked/>
    <w:rsid w:val="004368F7"/>
    <w:rPr>
      <w:rFonts w:cs="Times New Roman"/>
      <w:b/>
      <w:bCs/>
      <w:sz w:val="28"/>
      <w:szCs w:val="28"/>
    </w:rPr>
  </w:style>
  <w:style w:type="character" w:customStyle="1" w:styleId="Heading5Char">
    <w:name w:val="Heading 5 Char"/>
    <w:basedOn w:val="DefaultParagraphFont"/>
    <w:link w:val="Heading5"/>
    <w:uiPriority w:val="9"/>
    <w:semiHidden/>
    <w:rsid w:val="007339DA"/>
    <w:rPr>
      <w:rFonts w:asciiTheme="minorHAnsi" w:eastAsiaTheme="minorEastAsia" w:hAnsiTheme="minorHAnsi" w:cstheme="minorBidi"/>
      <w:b/>
      <w:bCs/>
      <w:i/>
      <w:iCs/>
      <w:sz w:val="26"/>
      <w:szCs w:val="26"/>
    </w:rPr>
  </w:style>
  <w:style w:type="paragraph" w:styleId="HTMLPreformatted">
    <w:name w:val="HTML Preformatted"/>
    <w:basedOn w:val="Normal"/>
    <w:link w:val="HTMLPreformattedChar"/>
    <w:uiPriority w:val="99"/>
    <w:rsid w:val="00024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339DA"/>
    <w:rPr>
      <w:rFonts w:ascii="Courier New" w:hAnsi="Courier New" w:cs="Courier New"/>
      <w:sz w:val="20"/>
      <w:szCs w:val="20"/>
    </w:rPr>
  </w:style>
  <w:style w:type="paragraph" w:customStyle="1" w:styleId="naislab">
    <w:name w:val="naislab"/>
    <w:basedOn w:val="Normal"/>
    <w:uiPriority w:val="99"/>
    <w:rsid w:val="00024967"/>
    <w:pPr>
      <w:spacing w:before="75" w:after="75"/>
      <w:jc w:val="right"/>
    </w:pPr>
  </w:style>
  <w:style w:type="paragraph" w:customStyle="1" w:styleId="naisf">
    <w:name w:val="naisf"/>
    <w:basedOn w:val="Normal"/>
    <w:uiPriority w:val="99"/>
    <w:rsid w:val="00024967"/>
    <w:pPr>
      <w:spacing w:before="75" w:after="75"/>
      <w:ind w:firstLine="375"/>
      <w:jc w:val="both"/>
    </w:pPr>
  </w:style>
  <w:style w:type="paragraph" w:customStyle="1" w:styleId="naisnod">
    <w:name w:val="naisnod"/>
    <w:basedOn w:val="Normal"/>
    <w:uiPriority w:val="99"/>
    <w:rsid w:val="00024967"/>
    <w:pPr>
      <w:spacing w:before="150" w:after="150"/>
      <w:jc w:val="center"/>
    </w:pPr>
    <w:rPr>
      <w:b/>
      <w:bCs/>
    </w:rPr>
  </w:style>
  <w:style w:type="paragraph" w:customStyle="1" w:styleId="naisc">
    <w:name w:val="naisc"/>
    <w:basedOn w:val="Normal"/>
    <w:uiPriority w:val="99"/>
    <w:rsid w:val="00024967"/>
    <w:pPr>
      <w:spacing w:before="75" w:after="75"/>
      <w:jc w:val="center"/>
    </w:pPr>
  </w:style>
  <w:style w:type="paragraph" w:customStyle="1" w:styleId="naiskr">
    <w:name w:val="naiskr"/>
    <w:basedOn w:val="Normal"/>
    <w:uiPriority w:val="99"/>
    <w:rsid w:val="00024967"/>
    <w:pPr>
      <w:spacing w:before="75" w:after="75"/>
    </w:pPr>
  </w:style>
  <w:style w:type="paragraph" w:styleId="NormalWeb">
    <w:name w:val="Normal (Web)"/>
    <w:basedOn w:val="Normal"/>
    <w:uiPriority w:val="99"/>
    <w:rsid w:val="00024967"/>
    <w:pPr>
      <w:spacing w:before="100" w:beforeAutospacing="1" w:after="100" w:afterAutospacing="1"/>
    </w:pPr>
  </w:style>
  <w:style w:type="paragraph" w:customStyle="1" w:styleId="bodytext22">
    <w:name w:val="bodytext22"/>
    <w:basedOn w:val="Normal"/>
    <w:uiPriority w:val="99"/>
    <w:rsid w:val="00024967"/>
    <w:pPr>
      <w:spacing w:before="100" w:beforeAutospacing="1" w:after="100" w:afterAutospacing="1"/>
    </w:pPr>
  </w:style>
  <w:style w:type="paragraph" w:styleId="BalloonText">
    <w:name w:val="Balloon Text"/>
    <w:basedOn w:val="Normal"/>
    <w:link w:val="BalloonTextChar"/>
    <w:uiPriority w:val="99"/>
    <w:semiHidden/>
    <w:rsid w:val="009D5AE2"/>
    <w:rPr>
      <w:rFonts w:ascii="Tahoma" w:hAnsi="Tahoma" w:cs="Tahoma"/>
      <w:sz w:val="16"/>
      <w:szCs w:val="16"/>
    </w:rPr>
  </w:style>
  <w:style w:type="character" w:customStyle="1" w:styleId="BalloonTextChar">
    <w:name w:val="Balloon Text Char"/>
    <w:basedOn w:val="DefaultParagraphFont"/>
    <w:link w:val="BalloonText"/>
    <w:uiPriority w:val="99"/>
    <w:semiHidden/>
    <w:rsid w:val="007339DA"/>
    <w:rPr>
      <w:sz w:val="0"/>
      <w:szCs w:val="0"/>
    </w:rPr>
  </w:style>
  <w:style w:type="paragraph" w:styleId="CommentText">
    <w:name w:val="annotation text"/>
    <w:basedOn w:val="Normal"/>
    <w:link w:val="CommentTextChar"/>
    <w:uiPriority w:val="99"/>
    <w:semiHidden/>
    <w:rsid w:val="00080197"/>
    <w:rPr>
      <w:sz w:val="20"/>
      <w:szCs w:val="20"/>
    </w:rPr>
  </w:style>
  <w:style w:type="character" w:customStyle="1" w:styleId="CommentTextChar">
    <w:name w:val="Comment Text Char"/>
    <w:basedOn w:val="DefaultParagraphFont"/>
    <w:link w:val="CommentText"/>
    <w:uiPriority w:val="99"/>
    <w:semiHidden/>
    <w:locked/>
    <w:rsid w:val="00080197"/>
    <w:rPr>
      <w:lang w:val="lv-LV" w:eastAsia="lv-LV"/>
    </w:rPr>
  </w:style>
  <w:style w:type="paragraph" w:styleId="Title">
    <w:name w:val="Title"/>
    <w:basedOn w:val="Normal"/>
    <w:link w:val="TitleChar"/>
    <w:uiPriority w:val="99"/>
    <w:qFormat/>
    <w:rsid w:val="003D23E5"/>
    <w:pPr>
      <w:jc w:val="center"/>
    </w:pPr>
    <w:rPr>
      <w:b/>
      <w:bCs/>
      <w:lang w:eastAsia="en-US"/>
    </w:rPr>
  </w:style>
  <w:style w:type="character" w:customStyle="1" w:styleId="TitleChar">
    <w:name w:val="Title Char"/>
    <w:basedOn w:val="DefaultParagraphFont"/>
    <w:link w:val="Title"/>
    <w:uiPriority w:val="10"/>
    <w:rsid w:val="007339DA"/>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673518"/>
    <w:pPr>
      <w:tabs>
        <w:tab w:val="center" w:pos="4153"/>
        <w:tab w:val="right" w:pos="8306"/>
      </w:tabs>
    </w:pPr>
  </w:style>
  <w:style w:type="character" w:customStyle="1" w:styleId="HeaderChar">
    <w:name w:val="Header Char"/>
    <w:basedOn w:val="DefaultParagraphFont"/>
    <w:link w:val="Header"/>
    <w:uiPriority w:val="99"/>
    <w:semiHidden/>
    <w:rsid w:val="007339DA"/>
    <w:rPr>
      <w:sz w:val="24"/>
      <w:szCs w:val="24"/>
    </w:rPr>
  </w:style>
  <w:style w:type="paragraph" w:styleId="Footer">
    <w:name w:val="footer"/>
    <w:basedOn w:val="Normal"/>
    <w:link w:val="FooterChar"/>
    <w:uiPriority w:val="99"/>
    <w:rsid w:val="00673518"/>
    <w:pPr>
      <w:tabs>
        <w:tab w:val="center" w:pos="4153"/>
        <w:tab w:val="right" w:pos="8306"/>
      </w:tabs>
    </w:pPr>
  </w:style>
  <w:style w:type="character" w:customStyle="1" w:styleId="FooterChar">
    <w:name w:val="Footer Char"/>
    <w:basedOn w:val="DefaultParagraphFont"/>
    <w:link w:val="Footer"/>
    <w:uiPriority w:val="99"/>
    <w:semiHidden/>
    <w:rsid w:val="007339DA"/>
    <w:rPr>
      <w:sz w:val="24"/>
      <w:szCs w:val="24"/>
    </w:rPr>
  </w:style>
  <w:style w:type="character" w:styleId="Hyperlink">
    <w:name w:val="Hyperlink"/>
    <w:basedOn w:val="DefaultParagraphFont"/>
    <w:uiPriority w:val="99"/>
    <w:rsid w:val="00CF163E"/>
    <w:rPr>
      <w:rFonts w:cs="Times New Roman"/>
      <w:color w:val="0000FF"/>
      <w:u w:val="single"/>
    </w:rPr>
  </w:style>
  <w:style w:type="character" w:styleId="PageNumber">
    <w:name w:val="page number"/>
    <w:basedOn w:val="DefaultParagraphFont"/>
    <w:uiPriority w:val="99"/>
    <w:rsid w:val="0012661D"/>
    <w:rPr>
      <w:rFonts w:cs="Times New Roman"/>
    </w:rPr>
  </w:style>
  <w:style w:type="character" w:styleId="CommentReference">
    <w:name w:val="annotation reference"/>
    <w:basedOn w:val="DefaultParagraphFont"/>
    <w:uiPriority w:val="99"/>
    <w:rsid w:val="007C2839"/>
    <w:rPr>
      <w:rFonts w:cs="Times New Roman"/>
      <w:sz w:val="16"/>
    </w:rPr>
  </w:style>
  <w:style w:type="paragraph" w:styleId="CommentSubject">
    <w:name w:val="annotation subject"/>
    <w:basedOn w:val="CommentText"/>
    <w:next w:val="CommentText"/>
    <w:link w:val="CommentSubjectChar"/>
    <w:uiPriority w:val="99"/>
    <w:rsid w:val="007C2839"/>
    <w:rPr>
      <w:b/>
      <w:bCs/>
    </w:rPr>
  </w:style>
  <w:style w:type="character" w:customStyle="1" w:styleId="CommentSubjectChar">
    <w:name w:val="Comment Subject Char"/>
    <w:basedOn w:val="CommentTextChar"/>
    <w:link w:val="CommentSubject"/>
    <w:uiPriority w:val="99"/>
    <w:locked/>
    <w:rsid w:val="007C2839"/>
    <w:rPr>
      <w:b/>
    </w:rPr>
  </w:style>
  <w:style w:type="table" w:styleId="TableGrid">
    <w:name w:val="Table Grid"/>
    <w:basedOn w:val="TableNormal"/>
    <w:uiPriority w:val="99"/>
    <w:rsid w:val="00961FA4"/>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961FA4"/>
    <w:pPr>
      <w:spacing w:after="200" w:line="276" w:lineRule="auto"/>
      <w:ind w:left="720"/>
      <w:contextualSpacing/>
    </w:pPr>
    <w:rPr>
      <w:rFonts w:ascii="Calibri" w:hAnsi="Calibri"/>
      <w:sz w:val="22"/>
      <w:szCs w:val="22"/>
      <w:lang w:val="et-EE" w:eastAsia="en-US"/>
    </w:rPr>
  </w:style>
  <w:style w:type="character" w:styleId="FollowedHyperlink">
    <w:name w:val="FollowedHyperlink"/>
    <w:basedOn w:val="DefaultParagraphFont"/>
    <w:uiPriority w:val="99"/>
    <w:semiHidden/>
    <w:unhideWhenUsed/>
    <w:rsid w:val="00CF241E"/>
    <w:rPr>
      <w:color w:val="800080" w:themeColor="followedHyperlink"/>
      <w:u w:val="single"/>
    </w:rPr>
  </w:style>
  <w:style w:type="paragraph" w:customStyle="1" w:styleId="tv2131">
    <w:name w:val="tv2131"/>
    <w:basedOn w:val="Normal"/>
    <w:rsid w:val="00CF241E"/>
    <w:pPr>
      <w:spacing w:before="240" w:line="360" w:lineRule="auto"/>
      <w:ind w:firstLine="200"/>
      <w:jc w:val="both"/>
    </w:pPr>
    <w:rPr>
      <w:rFonts w:ascii="Verdana" w:hAnsi="Verdana"/>
      <w:sz w:val="12"/>
      <w:szCs w:val="12"/>
    </w:rPr>
  </w:style>
</w:styles>
</file>

<file path=word/webSettings.xml><?xml version="1.0" encoding="utf-8"?>
<w:webSettings xmlns:r="http://schemas.openxmlformats.org/officeDocument/2006/relationships" xmlns:w="http://schemas.openxmlformats.org/wordprocessingml/2006/main">
  <w:divs>
    <w:div w:id="812914239">
      <w:marLeft w:val="45"/>
      <w:marRight w:val="45"/>
      <w:marTop w:val="90"/>
      <w:marBottom w:val="90"/>
      <w:divBdr>
        <w:top w:val="none" w:sz="0" w:space="0" w:color="auto"/>
        <w:left w:val="none" w:sz="0" w:space="0" w:color="auto"/>
        <w:bottom w:val="none" w:sz="0" w:space="0" w:color="auto"/>
        <w:right w:val="none" w:sz="0" w:space="0" w:color="auto"/>
      </w:divBdr>
      <w:divsChild>
        <w:div w:id="812914238">
          <w:marLeft w:val="0"/>
          <w:marRight w:val="0"/>
          <w:marTop w:val="240"/>
          <w:marBottom w:val="0"/>
          <w:divBdr>
            <w:top w:val="none" w:sz="0" w:space="0" w:color="auto"/>
            <w:left w:val="none" w:sz="0" w:space="0" w:color="auto"/>
            <w:bottom w:val="none" w:sz="0" w:space="0" w:color="auto"/>
            <w:right w:val="none" w:sz="0" w:space="0" w:color="auto"/>
          </w:divBdr>
        </w:div>
        <w:div w:id="812914243">
          <w:marLeft w:val="0"/>
          <w:marRight w:val="0"/>
          <w:marTop w:val="240"/>
          <w:marBottom w:val="0"/>
          <w:divBdr>
            <w:top w:val="none" w:sz="0" w:space="0" w:color="auto"/>
            <w:left w:val="none" w:sz="0" w:space="0" w:color="auto"/>
            <w:bottom w:val="none" w:sz="0" w:space="0" w:color="auto"/>
            <w:right w:val="none" w:sz="0" w:space="0" w:color="auto"/>
          </w:divBdr>
        </w:div>
        <w:div w:id="812914246">
          <w:marLeft w:val="0"/>
          <w:marRight w:val="0"/>
          <w:marTop w:val="240"/>
          <w:marBottom w:val="0"/>
          <w:divBdr>
            <w:top w:val="none" w:sz="0" w:space="0" w:color="auto"/>
            <w:left w:val="none" w:sz="0" w:space="0" w:color="auto"/>
            <w:bottom w:val="none" w:sz="0" w:space="0" w:color="auto"/>
            <w:right w:val="none" w:sz="0" w:space="0" w:color="auto"/>
          </w:divBdr>
        </w:div>
      </w:divsChild>
    </w:div>
    <w:div w:id="812914240">
      <w:marLeft w:val="0"/>
      <w:marRight w:val="0"/>
      <w:marTop w:val="0"/>
      <w:marBottom w:val="0"/>
      <w:divBdr>
        <w:top w:val="none" w:sz="0" w:space="0" w:color="auto"/>
        <w:left w:val="none" w:sz="0" w:space="0" w:color="auto"/>
        <w:bottom w:val="none" w:sz="0" w:space="0" w:color="auto"/>
        <w:right w:val="none" w:sz="0" w:space="0" w:color="auto"/>
      </w:divBdr>
    </w:div>
    <w:div w:id="812914241">
      <w:marLeft w:val="0"/>
      <w:marRight w:val="0"/>
      <w:marTop w:val="0"/>
      <w:marBottom w:val="0"/>
      <w:divBdr>
        <w:top w:val="none" w:sz="0" w:space="0" w:color="auto"/>
        <w:left w:val="none" w:sz="0" w:space="0" w:color="auto"/>
        <w:bottom w:val="none" w:sz="0" w:space="0" w:color="auto"/>
        <w:right w:val="none" w:sz="0" w:space="0" w:color="auto"/>
      </w:divBdr>
    </w:div>
    <w:div w:id="812914242">
      <w:marLeft w:val="0"/>
      <w:marRight w:val="0"/>
      <w:marTop w:val="0"/>
      <w:marBottom w:val="0"/>
      <w:divBdr>
        <w:top w:val="none" w:sz="0" w:space="0" w:color="auto"/>
        <w:left w:val="none" w:sz="0" w:space="0" w:color="auto"/>
        <w:bottom w:val="none" w:sz="0" w:space="0" w:color="auto"/>
        <w:right w:val="none" w:sz="0" w:space="0" w:color="auto"/>
      </w:divBdr>
    </w:div>
    <w:div w:id="812914244">
      <w:marLeft w:val="0"/>
      <w:marRight w:val="0"/>
      <w:marTop w:val="0"/>
      <w:marBottom w:val="0"/>
      <w:divBdr>
        <w:top w:val="none" w:sz="0" w:space="0" w:color="auto"/>
        <w:left w:val="none" w:sz="0" w:space="0" w:color="auto"/>
        <w:bottom w:val="none" w:sz="0" w:space="0" w:color="auto"/>
        <w:right w:val="none" w:sz="0" w:space="0" w:color="auto"/>
      </w:divBdr>
    </w:div>
    <w:div w:id="812914245">
      <w:marLeft w:val="0"/>
      <w:marRight w:val="0"/>
      <w:marTop w:val="0"/>
      <w:marBottom w:val="0"/>
      <w:divBdr>
        <w:top w:val="none" w:sz="0" w:space="0" w:color="auto"/>
        <w:left w:val="none" w:sz="0" w:space="0" w:color="auto"/>
        <w:bottom w:val="none" w:sz="0" w:space="0" w:color="auto"/>
        <w:right w:val="none" w:sz="0" w:space="0" w:color="auto"/>
      </w:divBdr>
    </w:div>
    <w:div w:id="812914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ce.satrovska@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671</TotalTime>
  <Pages>22</Pages>
  <Words>5096</Words>
  <Characters>38920</Characters>
  <Application>Microsoft Office Word</Application>
  <DocSecurity>0</DocSecurity>
  <Lines>812</Lines>
  <Paragraphs>271</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LR Vides ministrija</Company>
  <LinksUpToDate>false</LinksUpToDate>
  <CharactersWithSpaces>43916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„Noteikumi par aizsardzību pret jonizējošo starojumu medicīniskajā apstarošanā”</dc:title>
  <dc:subject>Ministru kabineta noteikumu projekts </dc:subject>
  <dc:creator>Dace Šatrovska</dc:creator>
  <cp:keywords/>
  <dc:description>dace.satrovska@varam.gov.lv; 67026521</dc:description>
  <cp:lastModifiedBy>JolantaM</cp:lastModifiedBy>
  <cp:revision>32</cp:revision>
  <cp:lastPrinted>2012-09-27T11:12:00Z</cp:lastPrinted>
  <dcterms:created xsi:type="dcterms:W3CDTF">2012-09-25T08:12:00Z</dcterms:created>
  <dcterms:modified xsi:type="dcterms:W3CDTF">2012-11-05T13:27:00Z</dcterms:modified>
</cp:coreProperties>
</file>