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961" w:rsidRPr="009C05C8" w:rsidRDefault="0022621B" w:rsidP="00F26179">
      <w:pPr>
        <w:jc w:val="center"/>
        <w:rPr>
          <w:b/>
          <w:bCs/>
        </w:rPr>
      </w:pPr>
      <w:r w:rsidRPr="00BC3283">
        <w:rPr>
          <w:b/>
          <w:bCs/>
        </w:rPr>
        <w:t>Tiesību akta projekta sākotnējās ietekmes novērtējuma ziņojums (anotācija) par</w:t>
      </w:r>
      <w:r w:rsidRPr="00BC3283">
        <w:rPr>
          <w:b/>
          <w:bCs/>
          <w:color w:val="414142"/>
        </w:rPr>
        <w:t xml:space="preserve"> </w:t>
      </w:r>
      <w:r w:rsidR="0007185F" w:rsidRPr="0007185F">
        <w:rPr>
          <w:b/>
        </w:rPr>
        <w:t xml:space="preserve">Ministru kabineta noteikumu projektu „Grozījumi Ministru kabineta </w:t>
      </w:r>
      <w:r w:rsidR="0007185F" w:rsidRPr="009C05C8">
        <w:rPr>
          <w:b/>
          <w:bCs/>
        </w:rPr>
        <w:t>2009.gada 13.janvāra noteikumos Nr. 42 „Noteikumi par pazemes ūdens resursu apzināšanas kārtību un kvalitātes kritērijiem</w:t>
      </w:r>
      <w:r w:rsidR="0007185F" w:rsidRPr="0007185F">
        <w:rPr>
          <w:b/>
          <w:bCs/>
        </w:rPr>
        <w:t>””</w:t>
      </w:r>
    </w:p>
    <w:p w:rsidR="00F26179" w:rsidRPr="00F26179" w:rsidRDefault="00F26179" w:rsidP="00F26179">
      <w:pPr>
        <w:jc w:val="center"/>
        <w:rPr>
          <w:b/>
          <w:bCs/>
          <w:color w:val="414142"/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83"/>
      </w:tblGrid>
      <w:tr w:rsidR="0068560F" w:rsidRPr="006A6964" w:rsidTr="0068560F">
        <w:trPr>
          <w:trHeight w:val="419"/>
        </w:trPr>
        <w:tc>
          <w:tcPr>
            <w:tcW w:w="5000" w:type="pct"/>
            <w:gridSpan w:val="3"/>
            <w:vAlign w:val="center"/>
          </w:tcPr>
          <w:p w:rsidR="0068560F" w:rsidRPr="006A6964" w:rsidRDefault="0068560F" w:rsidP="003A750F">
            <w:pPr>
              <w:pStyle w:val="naisnod"/>
              <w:spacing w:before="0" w:after="0"/>
              <w:ind w:left="57" w:right="57"/>
              <w:rPr>
                <w:b w:val="0"/>
              </w:rPr>
            </w:pPr>
            <w:r w:rsidRPr="006A6964">
              <w:t>I. Tiesību akta projekta izstrādes nepieciešamība</w:t>
            </w:r>
          </w:p>
        </w:tc>
      </w:tr>
      <w:tr w:rsidR="006A6964" w:rsidRPr="006A6964" w:rsidTr="0068560F">
        <w:trPr>
          <w:trHeight w:val="415"/>
        </w:trPr>
        <w:tc>
          <w:tcPr>
            <w:tcW w:w="227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  <w:jc w:val="center"/>
            </w:pPr>
            <w:r w:rsidRPr="006A6964">
              <w:t>1.</w:t>
            </w:r>
          </w:p>
        </w:tc>
        <w:tc>
          <w:tcPr>
            <w:tcW w:w="1568" w:type="pct"/>
          </w:tcPr>
          <w:p w:rsidR="0068560F" w:rsidRPr="00404BB8" w:rsidRDefault="0068560F" w:rsidP="00404BB8">
            <w:pPr>
              <w:pStyle w:val="naiskr"/>
              <w:spacing w:before="0" w:after="0"/>
              <w:ind w:left="57" w:right="57"/>
              <w:jc w:val="both"/>
            </w:pPr>
            <w:r w:rsidRPr="00404BB8">
              <w:t>Pamatojums</w:t>
            </w:r>
          </w:p>
        </w:tc>
        <w:tc>
          <w:tcPr>
            <w:tcW w:w="3205" w:type="pct"/>
          </w:tcPr>
          <w:p w:rsidR="00812407" w:rsidRPr="00404BB8" w:rsidRDefault="00804C73" w:rsidP="00A1438E">
            <w:pPr>
              <w:ind w:right="129"/>
              <w:jc w:val="both"/>
              <w:rPr>
                <w:shd w:val="clear" w:color="auto" w:fill="FFFFFF"/>
              </w:rPr>
            </w:pPr>
            <w:r w:rsidRPr="00404BB8">
              <w:t>Ministru kab</w:t>
            </w:r>
            <w:smartTag w:uri="urn:schemas-microsoft-com:office:smarttags" w:element="PersonName">
              <w:r w:rsidRPr="00404BB8">
                <w:t>ineta</w:t>
              </w:r>
            </w:smartTag>
            <w:r w:rsidRPr="00404BB8">
              <w:t xml:space="preserve"> noteikumu projekts </w:t>
            </w:r>
            <w:r w:rsidR="00404BB8" w:rsidRPr="00404BB8">
              <w:t xml:space="preserve">„Grozījumi Ministru kabineta </w:t>
            </w:r>
            <w:r w:rsidR="00404BB8" w:rsidRPr="009C05C8">
              <w:rPr>
                <w:bCs/>
              </w:rPr>
              <w:t>2009.gada 13.janvāra noteikumos Nr. 42 „Noteikumi par pazemes ūdens resursu apzināšanas kārtību un kvalitātes kritērijiem</w:t>
            </w:r>
            <w:r w:rsidR="00404BB8" w:rsidRPr="00404BB8">
              <w:rPr>
                <w:bCs/>
              </w:rPr>
              <w:t>””</w:t>
            </w:r>
            <w:r w:rsidR="00404BB8" w:rsidRPr="00404BB8">
              <w:t xml:space="preserve"> </w:t>
            </w:r>
            <w:r w:rsidRPr="00404BB8">
              <w:t>(turpmāk – noteikumu projekts)</w:t>
            </w:r>
            <w:r w:rsidR="00404BB8">
              <w:rPr>
                <w:bCs/>
              </w:rPr>
              <w:t xml:space="preserve"> izstrādāts, lai pārņemtu grozījumus Eiropas Parlamenta un Padomes Direktīv</w:t>
            </w:r>
            <w:r w:rsidR="0008041D">
              <w:rPr>
                <w:bCs/>
              </w:rPr>
              <w:t xml:space="preserve">ā 2006/118/EK, kas izdarīti ar </w:t>
            </w:r>
            <w:r w:rsidR="00404BB8">
              <w:rPr>
                <w:bCs/>
              </w:rPr>
              <w:t xml:space="preserve">Komisijas </w:t>
            </w:r>
            <w:r w:rsidR="0008041D">
              <w:rPr>
                <w:bCs/>
              </w:rPr>
              <w:t>2014.gada 20.j</w:t>
            </w:r>
            <w:r w:rsidR="0086372C">
              <w:rPr>
                <w:bCs/>
              </w:rPr>
              <w:t>ū</w:t>
            </w:r>
            <w:r w:rsidR="0008041D">
              <w:rPr>
                <w:bCs/>
              </w:rPr>
              <w:t xml:space="preserve">nija </w:t>
            </w:r>
            <w:r w:rsidR="00404BB8">
              <w:rPr>
                <w:bCs/>
              </w:rPr>
              <w:t xml:space="preserve">Direktīvu 2014/80/ES, ar ko groza II pielikumu Eiropas Parlamenta un Padomes Direktīvā 2006/118/EK par gruntsūdeņu aizsardzību pret piesārņojumu un pasliktināšanos </w:t>
            </w:r>
            <w:r w:rsidR="00404BB8" w:rsidRPr="009F3D84">
              <w:rPr>
                <w:bCs/>
              </w:rPr>
              <w:t xml:space="preserve">(turpmāk – Direktīva </w:t>
            </w:r>
            <w:hyperlink r:id="rId8" w:tgtFrame="_blank" w:history="1">
              <w:r w:rsidR="00404BB8">
                <w:t>2014</w:t>
              </w:r>
              <w:r w:rsidR="00404BB8" w:rsidRPr="009F3D84">
                <w:t>/</w:t>
              </w:r>
              <w:r w:rsidR="00404BB8">
                <w:t>80</w:t>
              </w:r>
              <w:r w:rsidR="00404BB8" w:rsidRPr="009F3D84">
                <w:t>/ES</w:t>
              </w:r>
            </w:hyperlink>
            <w:r w:rsidR="00404BB8" w:rsidRPr="009F3D84">
              <w:rPr>
                <w:bCs/>
              </w:rPr>
              <w:t>). Direktīvas</w:t>
            </w:r>
            <w:r w:rsidR="00404BB8" w:rsidRPr="009F3D84">
              <w:t xml:space="preserve"> prasības jāpārņem līdz 2016.ga</w:t>
            </w:r>
            <w:r w:rsidR="00404BB8" w:rsidRPr="008A63C6">
              <w:t>da 11.jūlijam.</w:t>
            </w:r>
            <w:r w:rsidR="006A6964" w:rsidRPr="00404BB8">
              <w:t xml:space="preserve"> </w:t>
            </w:r>
          </w:p>
        </w:tc>
      </w:tr>
      <w:tr w:rsidR="0068560F" w:rsidRPr="006A6964" w:rsidTr="0068560F">
        <w:trPr>
          <w:trHeight w:val="472"/>
        </w:trPr>
        <w:tc>
          <w:tcPr>
            <w:tcW w:w="227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  <w:jc w:val="center"/>
            </w:pPr>
            <w:r w:rsidRPr="006A6964">
              <w:t>2.</w:t>
            </w:r>
          </w:p>
        </w:tc>
        <w:tc>
          <w:tcPr>
            <w:tcW w:w="1568" w:type="pct"/>
          </w:tcPr>
          <w:p w:rsidR="0068560F" w:rsidRPr="006A6964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6A6964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:rsidR="003A53D7" w:rsidRDefault="00DF12A7" w:rsidP="00AA021E">
            <w:pPr>
              <w:pStyle w:val="BodyTextIndent3"/>
              <w:spacing w:after="0"/>
              <w:ind w:left="57" w:right="57"/>
              <w:jc w:val="both"/>
              <w:rPr>
                <w:bCs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</w:rPr>
              <w:t xml:space="preserve"> </w:t>
            </w:r>
            <w:r w:rsidR="000F5ADD" w:rsidRPr="00B7030D">
              <w:rPr>
                <w:sz w:val="24"/>
                <w:szCs w:val="24"/>
              </w:rPr>
              <w:t xml:space="preserve">Lai īstenotu </w:t>
            </w:r>
            <w:r w:rsidR="00A32F53">
              <w:rPr>
                <w:sz w:val="24"/>
                <w:szCs w:val="24"/>
              </w:rPr>
              <w:t xml:space="preserve">Eiropas Savienības tiesību aktos un plānošanas dokumentos </w:t>
            </w:r>
            <w:r w:rsidR="000F5ADD" w:rsidRPr="00B7030D">
              <w:rPr>
                <w:sz w:val="24"/>
                <w:szCs w:val="24"/>
              </w:rPr>
              <w:t xml:space="preserve">noteikto stratēģiju </w:t>
            </w:r>
            <w:r w:rsidR="00F26179">
              <w:rPr>
                <w:sz w:val="24"/>
                <w:szCs w:val="24"/>
              </w:rPr>
              <w:t>pazemes ūdeņu</w:t>
            </w:r>
            <w:r w:rsidR="00A32F53">
              <w:rPr>
                <w:sz w:val="24"/>
                <w:szCs w:val="24"/>
              </w:rPr>
              <w:t xml:space="preserve"> aizsardzībai pret piesārņojumu</w:t>
            </w:r>
            <w:r w:rsidR="00F26179">
              <w:rPr>
                <w:sz w:val="24"/>
                <w:szCs w:val="24"/>
              </w:rPr>
              <w:t>, 2006.gada 12</w:t>
            </w:r>
            <w:r w:rsidR="000F5ADD" w:rsidRPr="00B7030D">
              <w:rPr>
                <w:sz w:val="24"/>
                <w:szCs w:val="24"/>
              </w:rPr>
              <w:t xml:space="preserve">.decembrī tika </w:t>
            </w:r>
            <w:r w:rsidR="00106CD6">
              <w:rPr>
                <w:sz w:val="24"/>
                <w:szCs w:val="24"/>
              </w:rPr>
              <w:t>pieņemta</w:t>
            </w:r>
            <w:r w:rsidR="000F5ADD" w:rsidRPr="00B7030D">
              <w:rPr>
                <w:sz w:val="24"/>
                <w:szCs w:val="24"/>
              </w:rPr>
              <w:t xml:space="preserve"> </w:t>
            </w:r>
            <w:r w:rsidR="000F5ADD" w:rsidRPr="009352C2">
              <w:rPr>
                <w:rStyle w:val="Strong"/>
                <w:b w:val="0"/>
                <w:sz w:val="24"/>
                <w:szCs w:val="24"/>
              </w:rPr>
              <w:t>Eiropas Parlamenta un Padomes</w:t>
            </w:r>
            <w:r w:rsidR="000F5ADD" w:rsidRPr="009352C2">
              <w:rPr>
                <w:rStyle w:val="Strong"/>
                <w:sz w:val="24"/>
                <w:szCs w:val="24"/>
              </w:rPr>
              <w:t xml:space="preserve"> </w:t>
            </w:r>
            <w:r w:rsidR="00F26179" w:rsidRPr="009352C2">
              <w:rPr>
                <w:sz w:val="24"/>
                <w:szCs w:val="24"/>
              </w:rPr>
              <w:t>Direktīva 2006</w:t>
            </w:r>
            <w:r w:rsidR="000F5ADD" w:rsidRPr="009352C2">
              <w:rPr>
                <w:sz w:val="24"/>
                <w:szCs w:val="24"/>
              </w:rPr>
              <w:t>/1</w:t>
            </w:r>
            <w:r w:rsidR="00F26179" w:rsidRPr="009352C2">
              <w:rPr>
                <w:sz w:val="24"/>
                <w:szCs w:val="24"/>
              </w:rPr>
              <w:t>18</w:t>
            </w:r>
            <w:r w:rsidR="000F5ADD" w:rsidRPr="009352C2">
              <w:rPr>
                <w:sz w:val="24"/>
                <w:szCs w:val="24"/>
              </w:rPr>
              <w:t>/EK</w:t>
            </w:r>
            <w:r w:rsidR="00F26179" w:rsidRPr="009352C2">
              <w:rPr>
                <w:sz w:val="24"/>
                <w:szCs w:val="24"/>
              </w:rPr>
              <w:t xml:space="preserve"> </w:t>
            </w:r>
            <w:r w:rsidR="00F26179" w:rsidRPr="009352C2">
              <w:rPr>
                <w:bCs/>
                <w:sz w:val="24"/>
                <w:szCs w:val="24"/>
              </w:rPr>
              <w:t>par gruntsūdeņu aizsardzību pret piesārņojumu un pasliktināšanos</w:t>
            </w:r>
            <w:r w:rsidR="00A32F53" w:rsidRPr="009352C2">
              <w:rPr>
                <w:bCs/>
                <w:sz w:val="24"/>
                <w:szCs w:val="24"/>
              </w:rPr>
              <w:t xml:space="preserve"> (turpmāk – Direktīva 2006/118/EK)</w:t>
            </w:r>
            <w:r w:rsidR="009352C2" w:rsidRPr="009352C2">
              <w:rPr>
                <w:bCs/>
                <w:sz w:val="24"/>
                <w:szCs w:val="24"/>
              </w:rPr>
              <w:t xml:space="preserve">. </w:t>
            </w:r>
            <w:r w:rsidR="003A53D7">
              <w:rPr>
                <w:bCs/>
                <w:sz w:val="24"/>
                <w:szCs w:val="24"/>
                <w:lang w:val="lv-LV"/>
              </w:rPr>
              <w:t xml:space="preserve"> Tajā noteiktās prasības ir pārņemtas </w:t>
            </w:r>
            <w:r w:rsidR="003A53D7" w:rsidRPr="003A53D7">
              <w:rPr>
                <w:sz w:val="24"/>
                <w:szCs w:val="24"/>
              </w:rPr>
              <w:t xml:space="preserve">Ministru kabineta </w:t>
            </w:r>
            <w:r w:rsidR="003A53D7">
              <w:rPr>
                <w:bCs/>
                <w:sz w:val="24"/>
                <w:szCs w:val="24"/>
              </w:rPr>
              <w:t>2009.gada 13.janvāra noteikum</w:t>
            </w:r>
            <w:r w:rsidR="003A53D7">
              <w:rPr>
                <w:bCs/>
                <w:sz w:val="24"/>
                <w:szCs w:val="24"/>
                <w:lang w:val="lv-LV"/>
              </w:rPr>
              <w:t>os</w:t>
            </w:r>
            <w:r w:rsidR="003A53D7" w:rsidRPr="003A53D7">
              <w:rPr>
                <w:bCs/>
                <w:sz w:val="24"/>
                <w:szCs w:val="24"/>
              </w:rPr>
              <w:t xml:space="preserve"> Nr. 42 „Noteikumi par pazemes ūdens resursu apzināšanas kārtību un kvalitātes kritērijiem</w:t>
            </w:r>
            <w:r w:rsidR="003A53D7">
              <w:rPr>
                <w:bCs/>
                <w:sz w:val="24"/>
                <w:szCs w:val="24"/>
                <w:lang w:val="lv-LV"/>
              </w:rPr>
              <w:t xml:space="preserve">.”  </w:t>
            </w:r>
            <w:r w:rsidR="003A53D7" w:rsidRPr="009352C2">
              <w:rPr>
                <w:bCs/>
                <w:sz w:val="24"/>
                <w:szCs w:val="24"/>
              </w:rPr>
              <w:t xml:space="preserve"> </w:t>
            </w:r>
          </w:p>
          <w:p w:rsidR="00CE4100" w:rsidRDefault="003A53D7" w:rsidP="00AA021E">
            <w:pPr>
              <w:pStyle w:val="BodyTextIndent3"/>
              <w:spacing w:after="0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Direktīvā 2006/118/EK ir </w:t>
            </w:r>
            <w:r w:rsidR="000F5ADD" w:rsidRPr="009352C2">
              <w:rPr>
                <w:sz w:val="24"/>
                <w:szCs w:val="24"/>
              </w:rPr>
              <w:t>noteikta</w:t>
            </w:r>
            <w:r w:rsidR="009352C2" w:rsidRPr="009352C2">
              <w:rPr>
                <w:sz w:val="24"/>
                <w:szCs w:val="24"/>
              </w:rPr>
              <w:t xml:space="preserve"> kārtība </w:t>
            </w:r>
            <w:r w:rsidR="00F26179" w:rsidRPr="009352C2">
              <w:rPr>
                <w:sz w:val="24"/>
                <w:szCs w:val="24"/>
              </w:rPr>
              <w:t xml:space="preserve">pazemes ūdeņu stāvokļa novērtēšanai, kā arī  prasības </w:t>
            </w:r>
            <w:r w:rsidR="009352C2" w:rsidRPr="009352C2">
              <w:rPr>
                <w:sz w:val="24"/>
                <w:szCs w:val="24"/>
              </w:rPr>
              <w:t xml:space="preserve">piesārņojuma samazināšanas </w:t>
            </w:r>
            <w:r w:rsidR="00F26179" w:rsidRPr="009352C2">
              <w:rPr>
                <w:sz w:val="24"/>
                <w:szCs w:val="24"/>
              </w:rPr>
              <w:t xml:space="preserve">pasākumu plānošanai un informācijas sniegšanai. </w:t>
            </w:r>
            <w:r w:rsidR="009352C2" w:rsidRPr="009352C2">
              <w:rPr>
                <w:sz w:val="24"/>
                <w:szCs w:val="24"/>
              </w:rPr>
              <w:t>Direktīvas 2006/118/EK 10.pantā noteikts, ka tās I un II pielikumu jāpārskata līdz 2013. gada 16. janvārim, un pēc tam ik pēc sešiem gadiem. Izpildot minēto deleģējumu</w:t>
            </w:r>
            <w:r w:rsidR="00A1438E">
              <w:rPr>
                <w:sz w:val="24"/>
                <w:szCs w:val="24"/>
              </w:rPr>
              <w:t>,</w:t>
            </w:r>
            <w:r w:rsidR="009352C2" w:rsidRPr="009352C2">
              <w:rPr>
                <w:sz w:val="24"/>
                <w:szCs w:val="24"/>
              </w:rPr>
              <w:t xml:space="preserve"> </w:t>
            </w:r>
            <w:r w:rsidR="009352C2">
              <w:rPr>
                <w:sz w:val="24"/>
                <w:szCs w:val="24"/>
              </w:rPr>
              <w:t>Eiropas Komisija konstatēja nepieciešam</w:t>
            </w:r>
            <w:r w:rsidR="008602A3">
              <w:rPr>
                <w:sz w:val="24"/>
                <w:szCs w:val="24"/>
              </w:rPr>
              <w:t>īb</w:t>
            </w:r>
            <w:r w:rsidR="009352C2">
              <w:rPr>
                <w:sz w:val="24"/>
                <w:szCs w:val="24"/>
              </w:rPr>
              <w:t>u pēc tehniskiem precizējumiem Direktīvas 2006/118/EK II pielikumā</w:t>
            </w:r>
            <w:r w:rsidR="00DF12A7">
              <w:rPr>
                <w:sz w:val="24"/>
                <w:szCs w:val="24"/>
              </w:rPr>
              <w:t xml:space="preserve">. Pirmkārt, </w:t>
            </w:r>
            <w:r w:rsidR="00A1438E">
              <w:rPr>
                <w:sz w:val="24"/>
                <w:szCs w:val="24"/>
              </w:rPr>
              <w:t xml:space="preserve">tika konstatēts, ka jāizvērtē </w:t>
            </w:r>
            <w:r w:rsidR="009352C2">
              <w:rPr>
                <w:sz w:val="24"/>
                <w:szCs w:val="24"/>
              </w:rPr>
              <w:t>vajadzīb</w:t>
            </w:r>
            <w:r w:rsidR="00A1438E">
              <w:rPr>
                <w:sz w:val="24"/>
                <w:szCs w:val="24"/>
              </w:rPr>
              <w:t>a</w:t>
            </w:r>
            <w:r w:rsidR="009352C2">
              <w:rPr>
                <w:sz w:val="24"/>
                <w:szCs w:val="24"/>
              </w:rPr>
              <w:t xml:space="preserve"> noteikt </w:t>
            </w:r>
            <w:r w:rsidR="009352C2" w:rsidRPr="008602A3">
              <w:rPr>
                <w:sz w:val="24"/>
                <w:szCs w:val="24"/>
              </w:rPr>
              <w:t xml:space="preserve">robežvērtības </w:t>
            </w:r>
            <w:r w:rsidR="00A1438E" w:rsidRPr="008602A3">
              <w:rPr>
                <w:sz w:val="24"/>
                <w:szCs w:val="24"/>
              </w:rPr>
              <w:t>(</w:t>
            </w:r>
            <w:r w:rsidR="008602A3" w:rsidRPr="008602A3">
              <w:rPr>
                <w:sz w:val="24"/>
                <w:szCs w:val="24"/>
              </w:rPr>
              <w:t>koncentrācijas, kuras nedrīkst pārsniegt, lai aizsargātu cilvēku veselību un vidi</w:t>
            </w:r>
            <w:r w:rsidR="00A1438E" w:rsidRPr="008602A3">
              <w:rPr>
                <w:sz w:val="24"/>
                <w:szCs w:val="24"/>
              </w:rPr>
              <w:t>)</w:t>
            </w:r>
            <w:r w:rsidR="00A1438E">
              <w:rPr>
                <w:sz w:val="24"/>
                <w:szCs w:val="24"/>
              </w:rPr>
              <w:t xml:space="preserve"> </w:t>
            </w:r>
            <w:r w:rsidR="009352C2">
              <w:rPr>
                <w:sz w:val="24"/>
                <w:szCs w:val="24"/>
              </w:rPr>
              <w:t>slāpekļa un fosfora</w:t>
            </w:r>
            <w:r w:rsidR="00A1438E">
              <w:rPr>
                <w:sz w:val="24"/>
                <w:szCs w:val="24"/>
              </w:rPr>
              <w:t xml:space="preserve"> savienojumiem. Otrkārt, robežvērtību noteikšanai dažādās dalībvalstīs izmantotās metodikas jāpadara labāk salīdzināmas. Tāpēc 2013.gadā Eiropas Komisija sagatavoja priekšlikumus grozījumiem Direktīvas 2006/118/EK </w:t>
            </w:r>
            <w:r w:rsidR="00CE4100">
              <w:rPr>
                <w:sz w:val="24"/>
                <w:szCs w:val="24"/>
              </w:rPr>
              <w:t xml:space="preserve">II pielikumā, kas tika apstiprināti komitoloģijas procedūrā 2014.gada februārī. </w:t>
            </w:r>
          </w:p>
          <w:p w:rsidR="00CE4100" w:rsidRDefault="00CE4100" w:rsidP="00CE4100">
            <w:pPr>
              <w:jc w:val="both"/>
              <w:rPr>
                <w:bCs/>
              </w:rPr>
            </w:pPr>
            <w:r>
              <w:t xml:space="preserve">Pārņemot minētos grozījumus, </w:t>
            </w:r>
            <w:r>
              <w:rPr>
                <w:bCs/>
              </w:rPr>
              <w:t xml:space="preserve">noteikumu projekts: </w:t>
            </w:r>
          </w:p>
          <w:p w:rsidR="00CE4100" w:rsidRPr="008A63C6" w:rsidRDefault="00CE4100" w:rsidP="000F129E">
            <w:pPr>
              <w:pStyle w:val="ListParagraph"/>
              <w:numPr>
                <w:ilvl w:val="0"/>
                <w:numId w:val="34"/>
              </w:numPr>
              <w:ind w:left="142" w:firstLine="0"/>
              <w:jc w:val="both"/>
              <w:rPr>
                <w:bCs/>
              </w:rPr>
            </w:pPr>
            <w:r w:rsidRPr="008A63C6">
              <w:rPr>
                <w:bCs/>
              </w:rPr>
              <w:t xml:space="preserve">ar diviem jauniem elementiem (nitrītiem un fosforu) papildina vielu un savienojumu sarakstu, kam jāizvērtē nepieciešamība noteikt </w:t>
            </w:r>
            <w:r w:rsidRPr="008A63C6">
              <w:t xml:space="preserve">piesārņojošo vielu robežvērtības </w:t>
            </w:r>
            <w:r>
              <w:t>(</w:t>
            </w:r>
            <w:r w:rsidRPr="008A63C6">
              <w:t xml:space="preserve">koncentrācijas, kuras nedrīkst pārsniegt, lai aizsargātu </w:t>
            </w:r>
            <w:r w:rsidRPr="008A63C6">
              <w:lastRenderedPageBreak/>
              <w:t>cilvēku veselību un vidi</w:t>
            </w:r>
            <w:r>
              <w:t>)</w:t>
            </w:r>
            <w:r w:rsidRPr="008A63C6">
              <w:rPr>
                <w:bCs/>
              </w:rPr>
              <w:t>;</w:t>
            </w:r>
          </w:p>
          <w:p w:rsidR="00CE4100" w:rsidRDefault="00CE4100" w:rsidP="000F129E">
            <w:pPr>
              <w:pStyle w:val="ListParagraph"/>
              <w:numPr>
                <w:ilvl w:val="0"/>
                <w:numId w:val="34"/>
              </w:numPr>
              <w:ind w:left="142" w:firstLine="0"/>
              <w:jc w:val="both"/>
              <w:rPr>
                <w:bCs/>
              </w:rPr>
            </w:pPr>
            <w:r w:rsidRPr="008A63C6">
              <w:rPr>
                <w:bCs/>
              </w:rPr>
              <w:t>precizē informāciju, kas jāņem vērā, nosakot piesārņojošo vielu robežvērtības;</w:t>
            </w:r>
          </w:p>
          <w:p w:rsidR="00CE4100" w:rsidRPr="00893DF4" w:rsidRDefault="00CE4100" w:rsidP="00893DF4">
            <w:pPr>
              <w:pStyle w:val="ListParagraph"/>
              <w:numPr>
                <w:ilvl w:val="0"/>
                <w:numId w:val="34"/>
              </w:numPr>
              <w:ind w:left="142" w:firstLine="0"/>
              <w:jc w:val="both"/>
              <w:rPr>
                <w:bCs/>
              </w:rPr>
            </w:pPr>
            <w:r w:rsidRPr="00CE4100">
              <w:t xml:space="preserve">papildina upju baseinu apsaimniekošanas plānos sniedzamās informācijas </w:t>
            </w:r>
            <w:r>
              <w:t xml:space="preserve">par pazemes ūdeņiem </w:t>
            </w:r>
            <w:r w:rsidRPr="00CE4100">
              <w:t xml:space="preserve">sarakstu.  </w:t>
            </w:r>
          </w:p>
        </w:tc>
      </w:tr>
      <w:tr w:rsidR="0068560F" w:rsidRPr="006A6964" w:rsidTr="0068560F">
        <w:trPr>
          <w:trHeight w:val="476"/>
        </w:trPr>
        <w:tc>
          <w:tcPr>
            <w:tcW w:w="227" w:type="pct"/>
          </w:tcPr>
          <w:p w:rsidR="0068560F" w:rsidRPr="006A6964" w:rsidRDefault="003202F7" w:rsidP="003A750F">
            <w:pPr>
              <w:pStyle w:val="naiskr"/>
              <w:spacing w:before="0" w:after="0"/>
              <w:ind w:left="57" w:right="57"/>
              <w:jc w:val="center"/>
            </w:pPr>
            <w:r>
              <w:lastRenderedPageBreak/>
              <w:t>3.</w:t>
            </w:r>
          </w:p>
        </w:tc>
        <w:tc>
          <w:tcPr>
            <w:tcW w:w="1568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</w:pPr>
            <w:r w:rsidRPr="006A6964">
              <w:t>Projekta izstrādē iesaistītās institūcijas</w:t>
            </w:r>
          </w:p>
        </w:tc>
        <w:tc>
          <w:tcPr>
            <w:tcW w:w="3205" w:type="pct"/>
          </w:tcPr>
          <w:p w:rsidR="00BF52B0" w:rsidRPr="00AA19E7" w:rsidRDefault="00B17419" w:rsidP="00BF52B0">
            <w:pPr>
              <w:ind w:left="57" w:right="57"/>
            </w:pPr>
            <w:r w:rsidRPr="00AA19E7">
              <w:t>V</w:t>
            </w:r>
            <w:r w:rsidR="00416238" w:rsidRPr="00AA19E7">
              <w:t>ides aizsardzības un reģionālās attīstības ministrija</w:t>
            </w:r>
          </w:p>
        </w:tc>
      </w:tr>
      <w:tr w:rsidR="0068560F" w:rsidRPr="006A6964" w:rsidTr="0068560F">
        <w:tc>
          <w:tcPr>
            <w:tcW w:w="227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  <w:jc w:val="center"/>
            </w:pPr>
            <w:r w:rsidRPr="006A6964">
              <w:t>4.</w:t>
            </w:r>
          </w:p>
        </w:tc>
        <w:tc>
          <w:tcPr>
            <w:tcW w:w="1568" w:type="pct"/>
          </w:tcPr>
          <w:p w:rsidR="0068560F" w:rsidRPr="006A6964" w:rsidRDefault="0068560F" w:rsidP="003A750F">
            <w:pPr>
              <w:pStyle w:val="naiskr"/>
              <w:spacing w:before="0" w:after="0"/>
              <w:ind w:left="57" w:right="57"/>
            </w:pPr>
            <w:r w:rsidRPr="006A6964">
              <w:t>Cita informācija</w:t>
            </w:r>
          </w:p>
        </w:tc>
        <w:tc>
          <w:tcPr>
            <w:tcW w:w="3205" w:type="pct"/>
          </w:tcPr>
          <w:p w:rsidR="00B17419" w:rsidRPr="00AA19E7" w:rsidRDefault="00B17419" w:rsidP="007944CE">
            <w:pPr>
              <w:pStyle w:val="naiskr"/>
              <w:spacing w:before="0" w:after="0"/>
              <w:ind w:left="57" w:right="57"/>
            </w:pPr>
            <w:r w:rsidRPr="00AA19E7">
              <w:t>Konsultācijas noti</w:t>
            </w:r>
            <w:r w:rsidR="007944CE">
              <w:t>ek</w:t>
            </w:r>
            <w:r w:rsidR="000F129E">
              <w:t xml:space="preserve"> ar v</w:t>
            </w:r>
            <w:r w:rsidRPr="00AA19E7">
              <w:t>alsts sabiedrību ar ierobežotu atbildību „Latvijas Vides, ģeoloģijas un meteoroloģijas centrs”</w:t>
            </w:r>
            <w:r w:rsidR="003D7338">
              <w:t xml:space="preserve"> (turpmāk -LVĢMC)</w:t>
            </w:r>
            <w:r w:rsidR="005D02CD">
              <w:t>.</w:t>
            </w:r>
          </w:p>
        </w:tc>
      </w:tr>
    </w:tbl>
    <w:p w:rsidR="0068560F" w:rsidRPr="00DD49B6" w:rsidRDefault="007C5DF6" w:rsidP="0068560F">
      <w:r>
        <w:t xml:space="preserve"> </w:t>
      </w:r>
    </w:p>
    <w:p w:rsidR="0068560F" w:rsidRDefault="0068560F" w:rsidP="0068560F"/>
    <w:tbl>
      <w:tblPr>
        <w:tblpPr w:leftFromText="180" w:rightFromText="180" w:vertAnchor="text" w:horzAnchor="margin" w:tblpXSpec="center" w:tblpY="11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6096"/>
      </w:tblGrid>
      <w:tr w:rsidR="000171E0" w:rsidRPr="000171E0" w:rsidTr="0057236E">
        <w:trPr>
          <w:trHeight w:val="556"/>
        </w:trPr>
        <w:tc>
          <w:tcPr>
            <w:tcW w:w="9640" w:type="dxa"/>
            <w:gridSpan w:val="3"/>
            <w:vAlign w:val="center"/>
          </w:tcPr>
          <w:p w:rsidR="001B64B3" w:rsidRPr="000171E0" w:rsidRDefault="001B64B3" w:rsidP="000171E0">
            <w:pPr>
              <w:pStyle w:val="naisnod"/>
              <w:spacing w:before="0" w:after="0"/>
              <w:ind w:left="57" w:right="57"/>
              <w:rPr>
                <w:b w:val="0"/>
              </w:rPr>
            </w:pPr>
            <w:r w:rsidRPr="000171E0">
              <w:t xml:space="preserve">IV. Tiesību akta projekta ietekme uz </w:t>
            </w:r>
            <w:r w:rsidRPr="000171E0">
              <w:rPr>
                <w:bCs w:val="0"/>
              </w:rPr>
              <w:t xml:space="preserve"> spēkā esošo tiesību normu sistēmu</w:t>
            </w:r>
          </w:p>
        </w:tc>
      </w:tr>
      <w:tr w:rsidR="001B64B3" w:rsidRPr="000171E0" w:rsidTr="0057236E">
        <w:trPr>
          <w:trHeight w:val="467"/>
        </w:trPr>
        <w:tc>
          <w:tcPr>
            <w:tcW w:w="568" w:type="dxa"/>
          </w:tcPr>
          <w:p w:rsidR="001B64B3" w:rsidRPr="000171E0" w:rsidRDefault="001B64B3">
            <w:r w:rsidRPr="000171E0">
              <w:t>1.</w:t>
            </w:r>
          </w:p>
        </w:tc>
        <w:tc>
          <w:tcPr>
            <w:tcW w:w="2976" w:type="dxa"/>
          </w:tcPr>
          <w:p w:rsidR="001B64B3" w:rsidRPr="000171E0" w:rsidRDefault="001B64B3">
            <w:r w:rsidRPr="000171E0">
              <w:t>Nepieciešamie saistītie tiesību aktu projekti</w:t>
            </w:r>
          </w:p>
        </w:tc>
        <w:tc>
          <w:tcPr>
            <w:tcW w:w="6096" w:type="dxa"/>
          </w:tcPr>
          <w:p w:rsidR="00A34979" w:rsidRPr="00AA19E7" w:rsidRDefault="0086372C" w:rsidP="00A34979">
            <w:pPr>
              <w:pStyle w:val="Comment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Izstrādātais noteikumu projekts</w:t>
            </w:r>
            <w:r w:rsidR="003041C9" w:rsidRPr="00F26C66">
              <w:rPr>
                <w:sz w:val="24"/>
                <w:szCs w:val="24"/>
              </w:rPr>
              <w:t xml:space="preserve"> </w:t>
            </w:r>
            <w:r w:rsidR="0059658B">
              <w:rPr>
                <w:sz w:val="24"/>
                <w:szCs w:val="24"/>
              </w:rPr>
              <w:t>nodrošina</w:t>
            </w:r>
            <w:r w:rsidR="00A34979" w:rsidRPr="00F26C66">
              <w:rPr>
                <w:sz w:val="24"/>
                <w:szCs w:val="24"/>
              </w:rPr>
              <w:t xml:space="preserve"> Direktīvas</w:t>
            </w:r>
            <w:r w:rsidR="0059658B">
              <w:rPr>
                <w:sz w:val="24"/>
                <w:szCs w:val="24"/>
              </w:rPr>
              <w:t xml:space="preserve"> 2014</w:t>
            </w:r>
            <w:r w:rsidR="00A34979" w:rsidRPr="00AA19E7">
              <w:rPr>
                <w:sz w:val="24"/>
                <w:szCs w:val="24"/>
              </w:rPr>
              <w:t>/</w:t>
            </w:r>
            <w:r w:rsidR="0059658B">
              <w:rPr>
                <w:sz w:val="24"/>
                <w:szCs w:val="24"/>
              </w:rPr>
              <w:t>80</w:t>
            </w:r>
            <w:r w:rsidR="00A34979" w:rsidRPr="00AA19E7">
              <w:rPr>
                <w:sz w:val="24"/>
                <w:szCs w:val="24"/>
              </w:rPr>
              <w:t>/ES prasību pārņemšana valsts tiesību aktos.</w:t>
            </w:r>
            <w:r w:rsidR="0059658B">
              <w:rPr>
                <w:sz w:val="24"/>
                <w:szCs w:val="24"/>
              </w:rPr>
              <w:t xml:space="preserve"> Papildu tiesību aktu izstrāde nav nepieciešama. </w:t>
            </w:r>
          </w:p>
          <w:p w:rsidR="00A34A08" w:rsidRPr="000171E0" w:rsidRDefault="00A34A08" w:rsidP="003041C9">
            <w:pPr>
              <w:pStyle w:val="naisf"/>
              <w:spacing w:before="0" w:after="0"/>
              <w:ind w:left="57" w:right="57" w:firstLine="374"/>
            </w:pPr>
          </w:p>
        </w:tc>
      </w:tr>
      <w:tr w:rsidR="00612199" w:rsidRPr="000171E0" w:rsidTr="0057236E">
        <w:trPr>
          <w:trHeight w:val="523"/>
        </w:trPr>
        <w:tc>
          <w:tcPr>
            <w:tcW w:w="568" w:type="dxa"/>
          </w:tcPr>
          <w:p w:rsidR="00612199" w:rsidRPr="000171E0" w:rsidRDefault="00612199">
            <w:r w:rsidRPr="000171E0">
              <w:t>2.</w:t>
            </w:r>
          </w:p>
        </w:tc>
        <w:tc>
          <w:tcPr>
            <w:tcW w:w="2976" w:type="dxa"/>
          </w:tcPr>
          <w:p w:rsidR="00612199" w:rsidRPr="000171E0" w:rsidRDefault="00612199">
            <w:r w:rsidRPr="000171E0">
              <w:t>Atbildīgā institūcija</w:t>
            </w:r>
          </w:p>
        </w:tc>
        <w:tc>
          <w:tcPr>
            <w:tcW w:w="6096" w:type="dxa"/>
          </w:tcPr>
          <w:p w:rsidR="00612199" w:rsidRPr="000171E0" w:rsidRDefault="00A34A08">
            <w:r>
              <w:t>Vides aizsardzības un reģionālās attīstības ministrija</w:t>
            </w:r>
            <w:r w:rsidR="003D7338">
              <w:t xml:space="preserve"> (turpmāk – ministrija)</w:t>
            </w:r>
          </w:p>
        </w:tc>
      </w:tr>
      <w:tr w:rsidR="00612199" w:rsidRPr="000171E0" w:rsidTr="0057236E">
        <w:trPr>
          <w:trHeight w:val="523"/>
        </w:trPr>
        <w:tc>
          <w:tcPr>
            <w:tcW w:w="568" w:type="dxa"/>
          </w:tcPr>
          <w:p w:rsidR="00612199" w:rsidRPr="000171E0" w:rsidRDefault="00612199">
            <w:r w:rsidRPr="000171E0">
              <w:t>3.</w:t>
            </w:r>
          </w:p>
        </w:tc>
        <w:tc>
          <w:tcPr>
            <w:tcW w:w="2976" w:type="dxa"/>
          </w:tcPr>
          <w:p w:rsidR="00612199" w:rsidRPr="000171E0" w:rsidRDefault="00612199">
            <w:r w:rsidRPr="000171E0">
              <w:t>Cita informācija</w:t>
            </w:r>
          </w:p>
        </w:tc>
        <w:tc>
          <w:tcPr>
            <w:tcW w:w="6096" w:type="dxa"/>
          </w:tcPr>
          <w:p w:rsidR="00612199" w:rsidRPr="000171E0" w:rsidRDefault="00C1307C" w:rsidP="008F0308">
            <w:pPr>
              <w:spacing w:before="100" w:beforeAutospacing="1" w:after="100" w:afterAutospacing="1" w:line="360" w:lineRule="auto"/>
            </w:pPr>
            <w:r>
              <w:t xml:space="preserve"> </w:t>
            </w:r>
            <w:r w:rsidR="00A34A08">
              <w:t>Nav</w:t>
            </w:r>
          </w:p>
        </w:tc>
      </w:tr>
    </w:tbl>
    <w:p w:rsidR="001B64B3" w:rsidRPr="00DD49B6" w:rsidRDefault="001B64B3" w:rsidP="0068560F"/>
    <w:tbl>
      <w:tblPr>
        <w:tblW w:w="9640" w:type="dxa"/>
        <w:tblInd w:w="-2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3110"/>
        <w:gridCol w:w="6095"/>
      </w:tblGrid>
      <w:tr w:rsidR="00995C80" w:rsidRPr="00DD49B6" w:rsidTr="0057236E">
        <w:tc>
          <w:tcPr>
            <w:tcW w:w="96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C80" w:rsidRPr="00DD49B6" w:rsidRDefault="00995C80" w:rsidP="00FA6045">
            <w:pPr>
              <w:jc w:val="center"/>
              <w:rPr>
                <w:b/>
              </w:rPr>
            </w:pPr>
            <w:r w:rsidRPr="00DD49B6">
              <w:rPr>
                <w:b/>
              </w:rPr>
              <w:t>V. Tiesību akta projekta atbilstība Latvijas Republikas starptautiskajām saistībām</w:t>
            </w:r>
          </w:p>
        </w:tc>
      </w:tr>
      <w:tr w:rsidR="00995C80" w:rsidRPr="00DD49B6" w:rsidTr="00893DF4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1.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Saistības pret Eiropas Savienību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6467C1" w:rsidRDefault="005D02CD" w:rsidP="005D02CD">
            <w:pPr>
              <w:spacing w:before="120"/>
              <w:jc w:val="both"/>
            </w:pPr>
            <w:r>
              <w:rPr>
                <w:bCs/>
              </w:rPr>
              <w:t xml:space="preserve">Komisijas </w:t>
            </w:r>
            <w:r w:rsidR="0086372C">
              <w:rPr>
                <w:bCs/>
              </w:rPr>
              <w:t xml:space="preserve">2014.gada 20.jūnija </w:t>
            </w:r>
            <w:r>
              <w:rPr>
                <w:bCs/>
              </w:rPr>
              <w:t>Direktīv</w:t>
            </w:r>
            <w:r w:rsidR="0086372C">
              <w:rPr>
                <w:bCs/>
              </w:rPr>
              <w:t>a</w:t>
            </w:r>
            <w:r>
              <w:rPr>
                <w:bCs/>
              </w:rPr>
              <w:t xml:space="preserve"> 2014/80/ES, ar ko groza II pielikumu Eiropas Parlamenta un Padomes Direktīvā 2006/118/EK par gruntsūdeņu aizsardzību pret piesārņojumu un pasliktināšanos. </w:t>
            </w:r>
            <w:r w:rsidR="00C1307C">
              <w:rPr>
                <w:bCs/>
              </w:rPr>
              <w:t>D</w:t>
            </w:r>
            <w:r w:rsidR="00C85E5D">
              <w:rPr>
                <w:bCs/>
              </w:rPr>
              <w:t>irektīvas</w:t>
            </w:r>
            <w:r w:rsidR="00C1307C">
              <w:rPr>
                <w:bCs/>
              </w:rPr>
              <w:t xml:space="preserve"> 201</w:t>
            </w:r>
            <w:r>
              <w:rPr>
                <w:bCs/>
              </w:rPr>
              <w:t>4</w:t>
            </w:r>
            <w:r w:rsidR="00C1307C">
              <w:rPr>
                <w:bCs/>
              </w:rPr>
              <w:t>/</w:t>
            </w:r>
            <w:r>
              <w:rPr>
                <w:bCs/>
              </w:rPr>
              <w:t>80</w:t>
            </w:r>
            <w:r w:rsidR="00C1307C">
              <w:rPr>
                <w:bCs/>
              </w:rPr>
              <w:t>/ES</w:t>
            </w:r>
            <w:r w:rsidR="00C85E5D">
              <w:rPr>
                <w:bCs/>
              </w:rPr>
              <w:t xml:space="preserve"> prasības </w:t>
            </w:r>
            <w:r w:rsidR="00C1307C">
              <w:rPr>
                <w:bCs/>
              </w:rPr>
              <w:t>normatīvajos aktos</w:t>
            </w:r>
            <w:r w:rsidR="00B800A5">
              <w:rPr>
                <w:bCs/>
              </w:rPr>
              <w:t xml:space="preserve"> </w:t>
            </w:r>
            <w:r w:rsidR="00C85E5D">
              <w:rPr>
                <w:bCs/>
              </w:rPr>
              <w:t>jāpārņem līdz 201</w:t>
            </w:r>
            <w:r>
              <w:rPr>
                <w:bCs/>
              </w:rPr>
              <w:t>6</w:t>
            </w:r>
            <w:r w:rsidR="00C85E5D">
              <w:rPr>
                <w:bCs/>
              </w:rPr>
              <w:t>.gada 1</w:t>
            </w:r>
            <w:r>
              <w:rPr>
                <w:bCs/>
              </w:rPr>
              <w:t>1</w:t>
            </w:r>
            <w:r w:rsidR="00C85E5D">
              <w:rPr>
                <w:bCs/>
              </w:rPr>
              <w:t>.</w:t>
            </w:r>
            <w:r>
              <w:rPr>
                <w:bCs/>
              </w:rPr>
              <w:t>jūlijam</w:t>
            </w:r>
            <w:r w:rsidR="00C85E5D">
              <w:rPr>
                <w:bCs/>
              </w:rPr>
              <w:t xml:space="preserve">. </w:t>
            </w:r>
          </w:p>
        </w:tc>
      </w:tr>
      <w:tr w:rsidR="00995C80" w:rsidRPr="00DD49B6" w:rsidTr="00893DF4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2.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Citas starptautiskās saistības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  <w:jc w:val="both"/>
            </w:pPr>
            <w:r>
              <w:t>Nav</w:t>
            </w:r>
          </w:p>
        </w:tc>
      </w:tr>
      <w:tr w:rsidR="00995C80" w:rsidRPr="00DD49B6" w:rsidTr="00893DF4"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3.</w:t>
            </w:r>
          </w:p>
        </w:tc>
        <w:tc>
          <w:tcPr>
            <w:tcW w:w="3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</w:pPr>
            <w:r w:rsidRPr="00DD49B6">
              <w:t>Cita informācija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95C80" w:rsidRPr="00DD49B6" w:rsidRDefault="00995C80" w:rsidP="00FA6045">
            <w:pPr>
              <w:ind w:left="57"/>
              <w:jc w:val="both"/>
            </w:pPr>
            <w:r w:rsidRPr="00DD49B6">
              <w:t>Nav</w:t>
            </w:r>
          </w:p>
        </w:tc>
      </w:tr>
    </w:tbl>
    <w:p w:rsidR="00612199" w:rsidRDefault="00612199" w:rsidP="0068560F"/>
    <w:tbl>
      <w:tblPr>
        <w:tblW w:w="964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6"/>
        <w:gridCol w:w="2994"/>
        <w:gridCol w:w="2120"/>
        <w:gridCol w:w="1410"/>
      </w:tblGrid>
      <w:tr w:rsidR="00995C80" w:rsidRPr="00ED4CC5" w:rsidTr="00A05673">
        <w:trPr>
          <w:trHeight w:val="523"/>
        </w:trPr>
        <w:tc>
          <w:tcPr>
            <w:tcW w:w="96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nod"/>
              <w:spacing w:before="0" w:after="0"/>
            </w:pPr>
            <w:r w:rsidRPr="00ED4CC5">
              <w:t xml:space="preserve">1.tabula </w:t>
            </w:r>
          </w:p>
          <w:p w:rsidR="00995C80" w:rsidRPr="00ED4CC5" w:rsidRDefault="00995C80" w:rsidP="00FA6045">
            <w:pPr>
              <w:pStyle w:val="naisnod"/>
              <w:spacing w:before="0" w:after="0"/>
              <w:rPr>
                <w:i/>
              </w:rPr>
            </w:pPr>
            <w:r w:rsidRPr="00ED4CC5">
              <w:t>Tiesību akta projekta atbilstība ES tiesību aktiem</w:t>
            </w:r>
          </w:p>
        </w:tc>
      </w:tr>
      <w:tr w:rsidR="00995C80" w:rsidRPr="008F0308" w:rsidTr="00A05673">
        <w:trPr>
          <w:trHeight w:val="1252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ind w:hanging="10"/>
              <w:jc w:val="center"/>
              <w:rPr>
                <w:sz w:val="22"/>
                <w:szCs w:val="22"/>
              </w:rPr>
            </w:pPr>
            <w:r w:rsidRPr="00027AE6">
              <w:t>Attiecīgā ES tiesību akta datums, numurs un nosaukums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7D5DF6" w:rsidRDefault="00D1505F" w:rsidP="00027AE6">
            <w:pPr>
              <w:spacing w:before="120"/>
              <w:jc w:val="both"/>
            </w:pPr>
            <w:r>
              <w:t xml:space="preserve">Komisijas 2014.gada 20.jūnija Direktīva 2014/80/ES, </w:t>
            </w:r>
            <w:r>
              <w:rPr>
                <w:bCs/>
              </w:rPr>
              <w:t>ar ko groza II pielikumu Eiropas Parlamenta un Padomes Direktīvā 2006/118/EK par gruntsūdeņu aizsardzību pret piesārņojumu un pasliktināšanos</w:t>
            </w:r>
          </w:p>
        </w:tc>
      </w:tr>
      <w:tr w:rsidR="00995C80" w:rsidRPr="008F0308" w:rsidTr="00A05673">
        <w:trPr>
          <w:trHeight w:val="163"/>
        </w:trPr>
        <w:tc>
          <w:tcPr>
            <w:tcW w:w="96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8F0308" w:rsidRDefault="00995C80" w:rsidP="00FA6045">
            <w:pPr>
              <w:pStyle w:val="naiskr"/>
              <w:spacing w:before="0" w:after="0"/>
              <w:rPr>
                <w:i/>
              </w:rPr>
            </w:pPr>
          </w:p>
        </w:tc>
      </w:tr>
      <w:tr w:rsidR="00995C80" w:rsidRPr="008F0308" w:rsidTr="00A05673">
        <w:trPr>
          <w:trHeight w:val="165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jc w:val="center"/>
            </w:pPr>
            <w:r w:rsidRPr="00ED4CC5">
              <w:t>A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jc w:val="center"/>
            </w:pPr>
            <w:r w:rsidRPr="00ED4CC5">
              <w:t>B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ED4CC5" w:rsidRDefault="00995C80" w:rsidP="00FA6045">
            <w:pPr>
              <w:pStyle w:val="naiskr"/>
              <w:spacing w:before="0" w:after="0"/>
              <w:jc w:val="center"/>
            </w:pPr>
            <w:r w:rsidRPr="00ED4CC5">
              <w:t>C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7D5DF6" w:rsidRDefault="00995C80" w:rsidP="00FA6045">
            <w:pPr>
              <w:pStyle w:val="naiskr"/>
              <w:spacing w:before="0" w:after="0"/>
              <w:jc w:val="center"/>
            </w:pPr>
            <w:r w:rsidRPr="007D5DF6">
              <w:t>D</w:t>
            </w:r>
          </w:p>
        </w:tc>
      </w:tr>
      <w:tr w:rsidR="00995C80" w:rsidRPr="008F0308" w:rsidTr="00A05673">
        <w:trPr>
          <w:trHeight w:val="1904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FA6045">
            <w:pPr>
              <w:pStyle w:val="naiskr"/>
              <w:spacing w:before="0" w:after="0"/>
            </w:pPr>
            <w:r w:rsidRPr="008F0308">
              <w:lastRenderedPageBreak/>
              <w:t>Attiecīgā ES tiesību akta panta numurs (uzskaitot katru tiesību akta vienību – pantu, daļu, punktu, apakšpunktu)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FA6045">
            <w:pPr>
              <w:pStyle w:val="naiskr"/>
              <w:spacing w:before="0" w:after="0"/>
            </w:pPr>
            <w:r w:rsidRPr="008F0308">
              <w:t>Projekta vienība, kas pārņem vai ievieš katru šīs tabulas A ailē minēto ES tiesību akta vienību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>Informācija par to, vai šīs tabulas A ailē minētās ES tiesību akta vienības tiek pārņemtas vai ieviestas pilnībā vai daļēji.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>Ja attiecīgā ES tiesību akta vienība tiek pārņemta vai ieviesta daļēji, – sniedz attiecīgu skaidrojumu, kā arī precīzi norāda, kad un kādā veidā ES tiesību akta vienība tiks pārņemta vai ieviesta pilnībā.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</w:p>
          <w:p w:rsidR="00995C80" w:rsidRPr="00ED4CC5" w:rsidRDefault="00995C80" w:rsidP="008F0308">
            <w:pPr>
              <w:pStyle w:val="naiskr"/>
              <w:spacing w:before="0" w:after="0"/>
              <w:jc w:val="both"/>
              <w:rPr>
                <w:sz w:val="22"/>
                <w:szCs w:val="22"/>
              </w:rPr>
            </w:pPr>
            <w:r w:rsidRPr="008F0308">
              <w:t>Norāda institūciju, kas ir atbildīga par šo saistību izpildi 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>Informācija par to, vai šīs tabulas B ailē minētās projekta vienības paredz stingrākas prasības nekā šīs tabulas A ailē minētās ES tiesību akta vienības.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 xml:space="preserve">Ja projekts satur stingrākas prasības nekā attiecīgais ES tiesību </w:t>
            </w:r>
            <w:smartTag w:uri="schemas-tilde-lv/tildestengine" w:element="veidnes">
              <w:smartTagPr>
                <w:attr w:name="text" w:val="akts"/>
                <w:attr w:name="baseform" w:val="akts"/>
                <w:attr w:name="id" w:val="-1"/>
              </w:smartTagPr>
              <w:r w:rsidRPr="008F0308">
                <w:t>akts</w:t>
              </w:r>
            </w:smartTag>
            <w:r w:rsidRPr="008F0308">
              <w:t>, – norāda pamatojumu un samērīgumu.</w:t>
            </w:r>
          </w:p>
          <w:p w:rsidR="00995C80" w:rsidRPr="008F0308" w:rsidRDefault="00995C80" w:rsidP="008F0308">
            <w:pPr>
              <w:pStyle w:val="naiskr"/>
              <w:spacing w:before="0" w:after="0"/>
              <w:jc w:val="both"/>
            </w:pPr>
            <w:r w:rsidRPr="008F0308">
              <w:t xml:space="preserve">Norāda iespējamās alternatīvas (t.sk. alternatīvas, kas neparedz tiesiskā regulējuma izstrādi) – kādos gadījumos būtu iespējams izvairīties no stingrāku prasību noteikšanas, nekā paredzēts attiecīgajos </w:t>
            </w:r>
            <w:r w:rsidRPr="008F0308">
              <w:lastRenderedPageBreak/>
              <w:t>ES tiesību aktos</w:t>
            </w:r>
          </w:p>
        </w:tc>
      </w:tr>
      <w:tr w:rsidR="00D125BD" w:rsidRPr="008F0308" w:rsidTr="00A05673">
        <w:trPr>
          <w:trHeight w:val="19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Default="00861D7C" w:rsidP="00D125BD">
            <w:pPr>
              <w:pStyle w:val="naiskr"/>
              <w:spacing w:before="0" w:after="0"/>
              <w:jc w:val="center"/>
            </w:pPr>
            <w:r>
              <w:lastRenderedPageBreak/>
              <w:t>Direktīvas 2014</w:t>
            </w:r>
            <w:r w:rsidR="00D125BD" w:rsidRPr="00356369">
              <w:t>/</w:t>
            </w:r>
            <w:r>
              <w:t>80</w:t>
            </w:r>
            <w:r w:rsidR="00D125BD" w:rsidRPr="00356369">
              <w:t>/ES</w:t>
            </w:r>
          </w:p>
          <w:p w:rsidR="00352100" w:rsidRDefault="00861D7C" w:rsidP="00D125BD">
            <w:pPr>
              <w:pStyle w:val="naiskr"/>
              <w:spacing w:before="0" w:after="0"/>
              <w:jc w:val="center"/>
            </w:pPr>
            <w:r>
              <w:t>pielikuma</w:t>
            </w:r>
            <w:r w:rsidR="00352100">
              <w:t xml:space="preserve"> </w:t>
            </w:r>
            <w:r>
              <w:t>1</w:t>
            </w:r>
            <w:r w:rsidR="00352100">
              <w:t xml:space="preserve">.punkts </w:t>
            </w:r>
          </w:p>
          <w:p w:rsidR="00D125BD" w:rsidRPr="00AA19E7" w:rsidRDefault="00352100" w:rsidP="00861D7C">
            <w:pPr>
              <w:pStyle w:val="naiskr"/>
              <w:spacing w:before="0" w:after="0"/>
              <w:jc w:val="center"/>
              <w:rPr>
                <w:sz w:val="22"/>
                <w:szCs w:val="22"/>
              </w:rPr>
            </w:pPr>
            <w:r>
              <w:t>(Direktīvas 200</w:t>
            </w:r>
            <w:r w:rsidR="00861D7C">
              <w:t>6</w:t>
            </w:r>
            <w:r>
              <w:t>/1</w:t>
            </w:r>
            <w:r w:rsidR="00861D7C">
              <w:t>18</w:t>
            </w:r>
            <w:r>
              <w:t>/EK I</w:t>
            </w:r>
            <w:r w:rsidR="00861D7C">
              <w:t>I</w:t>
            </w:r>
            <w:del w:id="0" w:author="martao" w:date="2015-10-20T15:26:00Z">
              <w:r w:rsidR="00861D7C" w:rsidDel="003175C6">
                <w:delText>.</w:delText>
              </w:r>
            </w:del>
            <w:r>
              <w:t xml:space="preserve"> pielikuma </w:t>
            </w:r>
            <w:r w:rsidR="00861D7C">
              <w:t>A daļas 3.punkts</w:t>
            </w:r>
            <w:r>
              <w:t>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Pr="00AA19E7" w:rsidRDefault="00861D7C" w:rsidP="00DC5462">
            <w:pPr>
              <w:pStyle w:val="naiskr"/>
              <w:spacing w:before="0" w:after="0"/>
              <w:jc w:val="both"/>
            </w:pPr>
            <w:r>
              <w:t>Noteikumu projekta 7</w:t>
            </w:r>
            <w:r w:rsidR="00D125BD" w:rsidRPr="00AA19E7">
              <w:t>.punkts</w:t>
            </w:r>
          </w:p>
          <w:p w:rsidR="00D125BD" w:rsidRPr="00AA19E7" w:rsidDel="0087253A" w:rsidRDefault="00D125BD" w:rsidP="00861D7C">
            <w:pPr>
              <w:pStyle w:val="naiskr"/>
              <w:spacing w:before="0" w:after="0"/>
              <w:jc w:val="both"/>
            </w:pPr>
            <w:r w:rsidRPr="00AA19E7">
              <w:t xml:space="preserve">(Noteikumu </w:t>
            </w:r>
            <w:r w:rsidR="00092DF5">
              <w:t>Nr.</w:t>
            </w:r>
            <w:r w:rsidR="00861D7C">
              <w:t>42</w:t>
            </w:r>
            <w:r w:rsidR="00092DF5">
              <w:t xml:space="preserve"> </w:t>
            </w:r>
            <w:r w:rsidR="00861D7C">
              <w:t>3</w:t>
            </w:r>
            <w:r w:rsidRPr="00AA19E7">
              <w:t>.</w:t>
            </w:r>
            <w:r w:rsidR="00861D7C">
              <w:t>pielikuma 3.</w:t>
            </w:r>
            <w:r w:rsidRPr="00AA19E7">
              <w:t>punkts)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Pr="00ED4CC5" w:rsidRDefault="009D1315" w:rsidP="00FA6045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Pārņemts </w:t>
            </w:r>
            <w:r w:rsidR="00352100" w:rsidRPr="00356369">
              <w:t>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125BD" w:rsidRPr="008F0308" w:rsidRDefault="00352100" w:rsidP="00FA6045">
            <w:pPr>
              <w:pStyle w:val="naiskr"/>
              <w:spacing w:before="0" w:after="0"/>
              <w:jc w:val="center"/>
              <w:rPr>
                <w:i/>
              </w:rPr>
            </w:pPr>
            <w:r w:rsidRPr="00356369">
              <w:t>neparedz stingrākas prasības</w:t>
            </w:r>
          </w:p>
        </w:tc>
      </w:tr>
      <w:tr w:rsidR="005D4779" w:rsidRPr="008F0308" w:rsidTr="00A05673">
        <w:trPr>
          <w:trHeight w:val="19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>Direktīvas 2014</w:t>
            </w:r>
            <w:r w:rsidRPr="00356369">
              <w:t>/</w:t>
            </w:r>
            <w:r>
              <w:t>80</w:t>
            </w:r>
            <w:r w:rsidRPr="00356369">
              <w:t>/ES</w:t>
            </w:r>
          </w:p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 xml:space="preserve">pielikuma </w:t>
            </w:r>
            <w:r w:rsidR="00D8151B">
              <w:t>2</w:t>
            </w:r>
            <w:r>
              <w:t xml:space="preserve">.punkts </w:t>
            </w:r>
          </w:p>
          <w:p w:rsidR="005D4779" w:rsidRPr="00ED4CC5" w:rsidRDefault="00861D7C" w:rsidP="00D8151B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(Direktīvas 2006/118/EK II. pielikuma </w:t>
            </w:r>
            <w:r w:rsidR="00D8151B">
              <w:t>B</w:t>
            </w:r>
            <w:r>
              <w:t xml:space="preserve"> daļas </w:t>
            </w:r>
            <w:r w:rsidR="00D8151B">
              <w:t>1</w:t>
            </w:r>
            <w:r>
              <w:t>.punkts)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AA19E7" w:rsidRDefault="00D8151B" w:rsidP="00352100">
            <w:pPr>
              <w:pStyle w:val="naiskr"/>
              <w:spacing w:before="0" w:after="0"/>
              <w:jc w:val="both"/>
            </w:pPr>
            <w:r>
              <w:t>Noteikumu projekta 6</w:t>
            </w:r>
            <w:r w:rsidR="005D4779" w:rsidRPr="00AA19E7">
              <w:t>.punkts</w:t>
            </w:r>
          </w:p>
          <w:p w:rsidR="005D4779" w:rsidRPr="00AA19E7" w:rsidDel="0087253A" w:rsidRDefault="005D4779" w:rsidP="00D8151B">
            <w:pPr>
              <w:pStyle w:val="naiskr"/>
              <w:spacing w:before="0" w:after="0"/>
              <w:jc w:val="both"/>
            </w:pPr>
            <w:r w:rsidRPr="00AA19E7">
              <w:t xml:space="preserve">(Noteikumu </w:t>
            </w:r>
            <w:r w:rsidR="00092DF5">
              <w:t>Nr.</w:t>
            </w:r>
            <w:r w:rsidR="00D8151B">
              <w:t>42</w:t>
            </w:r>
            <w:r w:rsidR="00A34979">
              <w:t xml:space="preserve"> </w:t>
            </w:r>
            <w:r w:rsidR="00D8151B">
              <w:t>3.pielikuma 2.3</w:t>
            </w:r>
            <w:r w:rsidRPr="00AA19E7">
              <w:t>.apakšpunkts)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ED4CC5" w:rsidRDefault="009D1315" w:rsidP="00FA6045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Pārņemts </w:t>
            </w:r>
            <w:r w:rsidR="005D4779" w:rsidRPr="00356369">
              <w:t>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8F0308" w:rsidRDefault="005D4779" w:rsidP="00FA6045">
            <w:pPr>
              <w:pStyle w:val="naiskr"/>
              <w:spacing w:before="0" w:after="0"/>
              <w:jc w:val="center"/>
              <w:rPr>
                <w:i/>
              </w:rPr>
            </w:pPr>
            <w:r w:rsidRPr="00356369">
              <w:t>neparedz stingrākas prasības</w:t>
            </w:r>
          </w:p>
        </w:tc>
      </w:tr>
      <w:tr w:rsidR="005D4779" w:rsidRPr="008F0308" w:rsidTr="00A05673">
        <w:trPr>
          <w:trHeight w:val="19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>Direktīvas 2014</w:t>
            </w:r>
            <w:r w:rsidRPr="00356369">
              <w:t>/</w:t>
            </w:r>
            <w:r>
              <w:t>80</w:t>
            </w:r>
            <w:r w:rsidRPr="00356369">
              <w:t>/ES</w:t>
            </w:r>
          </w:p>
          <w:p w:rsidR="00861D7C" w:rsidRDefault="00861D7C" w:rsidP="00861D7C">
            <w:pPr>
              <w:pStyle w:val="naiskr"/>
              <w:spacing w:before="0" w:after="0"/>
              <w:jc w:val="center"/>
            </w:pPr>
            <w:r>
              <w:t xml:space="preserve">pielikuma </w:t>
            </w:r>
            <w:r w:rsidR="00242C5B">
              <w:t>3</w:t>
            </w:r>
            <w:r>
              <w:t xml:space="preserve">.punkts </w:t>
            </w:r>
          </w:p>
          <w:p w:rsidR="005D4779" w:rsidRPr="00ED4CC5" w:rsidRDefault="00861D7C" w:rsidP="00242C5B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(Direktīvas 2006/118/EK II. pielikuma </w:t>
            </w:r>
            <w:r w:rsidR="00242C5B">
              <w:t>C</w:t>
            </w:r>
            <w:r>
              <w:t xml:space="preserve"> daļa)</w:t>
            </w:r>
          </w:p>
        </w:tc>
        <w:tc>
          <w:tcPr>
            <w:tcW w:w="29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AA19E7" w:rsidRDefault="008D1A25" w:rsidP="005D4779">
            <w:pPr>
              <w:pStyle w:val="naiskr"/>
              <w:spacing w:before="0" w:after="0"/>
              <w:jc w:val="both"/>
            </w:pPr>
            <w:r>
              <w:t>Noteikumu projekta 1., 2., 3., 4. un 5</w:t>
            </w:r>
            <w:r w:rsidR="005D4779" w:rsidRPr="00AA19E7">
              <w:t>.punkts</w:t>
            </w:r>
          </w:p>
          <w:p w:rsidR="005D4779" w:rsidRPr="00AA19E7" w:rsidDel="0087253A" w:rsidRDefault="005D4779" w:rsidP="008D1A25">
            <w:pPr>
              <w:pStyle w:val="naiskr"/>
              <w:spacing w:before="0" w:after="0"/>
              <w:jc w:val="both"/>
            </w:pPr>
            <w:r w:rsidRPr="00AA19E7">
              <w:t xml:space="preserve">(Noteikumu </w:t>
            </w:r>
            <w:r w:rsidR="00092DF5">
              <w:t>Nr.</w:t>
            </w:r>
            <w:r w:rsidR="008D1A25">
              <w:t>42</w:t>
            </w:r>
            <w:r w:rsidR="00092DF5">
              <w:t xml:space="preserve"> </w:t>
            </w:r>
            <w:r w:rsidR="008D1A25">
              <w:t>25.2, 25</w:t>
            </w:r>
            <w:r w:rsidRPr="00AA19E7">
              <w:t>.</w:t>
            </w:r>
            <w:r w:rsidR="008D1A25">
              <w:t xml:space="preserve">3., 25.4., 25.5. un 25.10. </w:t>
            </w:r>
            <w:r w:rsidRPr="00AA19E7">
              <w:t>apakšpunkts)</w:t>
            </w:r>
          </w:p>
        </w:tc>
        <w:tc>
          <w:tcPr>
            <w:tcW w:w="212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ED4CC5" w:rsidRDefault="009D1315" w:rsidP="00FA6045">
            <w:pPr>
              <w:pStyle w:val="naiskr"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t xml:space="preserve">Pārņemts </w:t>
            </w:r>
            <w:r w:rsidR="005D4779" w:rsidRPr="00356369">
              <w:t>pilnībā</w:t>
            </w:r>
          </w:p>
        </w:tc>
        <w:tc>
          <w:tcPr>
            <w:tcW w:w="1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4779" w:rsidRPr="008F0308" w:rsidRDefault="005D4779" w:rsidP="00FA6045">
            <w:pPr>
              <w:pStyle w:val="naiskr"/>
              <w:spacing w:before="0" w:after="0"/>
              <w:jc w:val="center"/>
              <w:rPr>
                <w:i/>
              </w:rPr>
            </w:pPr>
            <w:r w:rsidRPr="00356369">
              <w:t>neparedz stingrākas prasības</w:t>
            </w:r>
          </w:p>
        </w:tc>
      </w:tr>
      <w:tr w:rsidR="00995C80" w:rsidRPr="00ED4CC5" w:rsidTr="00A05673">
        <w:trPr>
          <w:trHeight w:val="281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8F0308" w:rsidRDefault="00995C80" w:rsidP="00A3669D">
            <w:pPr>
              <w:pStyle w:val="naiskr"/>
              <w:spacing w:before="0" w:after="0"/>
            </w:pPr>
            <w:r w:rsidRPr="008F0308">
              <w:t>Kā ir izmantota ES tiesību aktā paredzētā rīcības brīvība dalībvalstij pārņemt vai ieviest noteiktas ES tiesību akta normas.</w:t>
            </w:r>
          </w:p>
          <w:p w:rsidR="00995C80" w:rsidRPr="008F0308" w:rsidRDefault="00995C80" w:rsidP="00A3669D">
            <w:pPr>
              <w:pStyle w:val="naiskr"/>
              <w:spacing w:before="0" w:after="0"/>
            </w:pPr>
            <w:r w:rsidRPr="008F0308">
              <w:t>Kādēļ?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850EA" w:rsidRDefault="00F14E54" w:rsidP="004850EA">
            <w:pPr>
              <w:pStyle w:val="naiskr"/>
              <w:spacing w:before="0" w:after="0"/>
              <w:jc w:val="both"/>
            </w:pPr>
            <w:r w:rsidRPr="008F0308">
              <w:rPr>
                <w:iCs/>
              </w:rPr>
              <w:t>Projekts šo jomu neskar</w:t>
            </w:r>
            <w:r>
              <w:rPr>
                <w:iCs/>
              </w:rPr>
              <w:t>.</w:t>
            </w:r>
          </w:p>
          <w:p w:rsidR="00995C80" w:rsidRPr="000E675B" w:rsidRDefault="00995C80" w:rsidP="00C66404">
            <w:pPr>
              <w:pStyle w:val="naiskr"/>
              <w:spacing w:before="0" w:after="0"/>
              <w:jc w:val="both"/>
            </w:pPr>
          </w:p>
        </w:tc>
      </w:tr>
      <w:tr w:rsidR="00995C80" w:rsidRPr="00ED4CC5" w:rsidTr="00A05673">
        <w:trPr>
          <w:trHeight w:val="913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5C80" w:rsidRPr="004459AE" w:rsidRDefault="00995C80" w:rsidP="00FA6045">
            <w:pPr>
              <w:pStyle w:val="naiskr"/>
              <w:spacing w:before="0" w:after="0"/>
              <w:rPr>
                <w:i/>
              </w:rPr>
            </w:pPr>
            <w:r w:rsidRPr="004459AE"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7D5DF6" w:rsidRDefault="00687CE5" w:rsidP="00FA6045">
            <w:r w:rsidRPr="008F0308">
              <w:rPr>
                <w:iCs/>
              </w:rPr>
              <w:t>Projekts šo jomu neskar</w:t>
            </w:r>
            <w:r w:rsidR="00022253">
              <w:rPr>
                <w:iCs/>
              </w:rPr>
              <w:t>.</w:t>
            </w:r>
          </w:p>
        </w:tc>
      </w:tr>
      <w:tr w:rsidR="00995C80" w:rsidRPr="00ED4CC5" w:rsidTr="00A05673">
        <w:trPr>
          <w:trHeight w:val="579"/>
        </w:trPr>
        <w:tc>
          <w:tcPr>
            <w:tcW w:w="31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ED4CC5" w:rsidRDefault="00995C80" w:rsidP="00FA6045">
            <w:pPr>
              <w:pStyle w:val="naiskr"/>
              <w:spacing w:before="0" w:after="0"/>
              <w:rPr>
                <w:sz w:val="22"/>
                <w:szCs w:val="22"/>
              </w:rPr>
            </w:pPr>
            <w:r w:rsidRPr="00ED4CC5">
              <w:rPr>
                <w:sz w:val="22"/>
                <w:szCs w:val="22"/>
              </w:rPr>
              <w:t>Cita informācija</w:t>
            </w:r>
          </w:p>
        </w:tc>
        <w:tc>
          <w:tcPr>
            <w:tcW w:w="652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C80" w:rsidRPr="00ED4CC5" w:rsidRDefault="00995C80" w:rsidP="00FA6045">
            <w:pPr>
              <w:pStyle w:val="naiskr"/>
              <w:spacing w:before="0" w:after="0"/>
              <w:rPr>
                <w:sz w:val="22"/>
                <w:szCs w:val="22"/>
              </w:rPr>
            </w:pPr>
            <w:r w:rsidRPr="00ED4CC5">
              <w:rPr>
                <w:iCs/>
                <w:sz w:val="22"/>
                <w:szCs w:val="22"/>
              </w:rPr>
              <w:t>Nav</w:t>
            </w:r>
          </w:p>
        </w:tc>
      </w:tr>
      <w:tr w:rsidR="0082736B" w:rsidTr="00000AE7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92"/>
          <w:tblCellSpacing w:w="0" w:type="dxa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B" w:rsidRPr="00A05673" w:rsidRDefault="0082736B">
            <w:pPr>
              <w:pStyle w:val="naisnod"/>
              <w:spacing w:before="0" w:after="0"/>
            </w:pPr>
            <w:r w:rsidRPr="00A05673">
              <w:t> 2.tabula</w:t>
            </w:r>
          </w:p>
          <w:p w:rsidR="0082736B" w:rsidRPr="00A05673" w:rsidRDefault="0082736B" w:rsidP="00000AE7">
            <w:pPr>
              <w:pStyle w:val="naisnod"/>
              <w:spacing w:before="0" w:after="0"/>
            </w:pPr>
            <w:r w:rsidRPr="00A05673">
              <w:t>Ar tiesību akta projektu uzņemtās saistības, kas izriet no starptautiskajiem tiesību aktiem vai starptautiskas institūcijas vai organizācijas dokumentiem</w:t>
            </w:r>
          </w:p>
          <w:p w:rsidR="0082736B" w:rsidRPr="00A05673" w:rsidRDefault="0082736B" w:rsidP="00000AE7">
            <w:pPr>
              <w:pStyle w:val="naisnod"/>
              <w:spacing w:before="0" w:after="0"/>
            </w:pPr>
            <w:r w:rsidRPr="00A05673">
              <w:t>Pasākumi šo saistību izpildei</w:t>
            </w:r>
          </w:p>
        </w:tc>
      </w:tr>
      <w:tr w:rsidR="0082736B" w:rsidTr="00000AE7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92"/>
          <w:tblCellSpacing w:w="0" w:type="dxa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36B" w:rsidRPr="00A05673" w:rsidRDefault="0082736B">
            <w:pPr>
              <w:pStyle w:val="naisnod"/>
              <w:spacing w:before="0" w:after="0"/>
              <w:rPr>
                <w:b w:val="0"/>
              </w:rPr>
            </w:pPr>
            <w:r w:rsidRPr="00A05673">
              <w:rPr>
                <w:b w:val="0"/>
              </w:rPr>
              <w:t>Projekts šo jomu neskar</w:t>
            </w:r>
            <w:r w:rsidR="00022253">
              <w:rPr>
                <w:b w:val="0"/>
              </w:rPr>
              <w:t>.</w:t>
            </w:r>
          </w:p>
        </w:tc>
      </w:tr>
    </w:tbl>
    <w:p w:rsidR="008737B6" w:rsidRPr="00DD49B6" w:rsidDel="009D1634" w:rsidRDefault="008737B6" w:rsidP="0068560F"/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2538"/>
        <w:gridCol w:w="6597"/>
      </w:tblGrid>
      <w:tr w:rsidR="0068560F" w:rsidRPr="00DD49B6" w:rsidTr="00000AE7">
        <w:trPr>
          <w:trHeight w:val="421"/>
          <w:jc w:val="center"/>
        </w:trPr>
        <w:tc>
          <w:tcPr>
            <w:tcW w:w="9581" w:type="dxa"/>
            <w:gridSpan w:val="3"/>
            <w:vAlign w:val="center"/>
          </w:tcPr>
          <w:p w:rsidR="0068560F" w:rsidRPr="00DD49B6" w:rsidRDefault="0068560F" w:rsidP="003A750F">
            <w:pPr>
              <w:pStyle w:val="naisnod"/>
              <w:spacing w:before="0" w:after="0"/>
              <w:ind w:left="57" w:right="57"/>
            </w:pPr>
            <w:r w:rsidRPr="00DD49B6">
              <w:t>VI. Sabiedrības līdzdalība un komunikācijas aktivitātes</w:t>
            </w:r>
          </w:p>
        </w:tc>
      </w:tr>
      <w:tr w:rsidR="0068560F" w:rsidRPr="00DD49B6" w:rsidTr="00000AE7">
        <w:trPr>
          <w:trHeight w:val="553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1.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tabs>
                <w:tab w:val="left" w:pos="170"/>
              </w:tabs>
              <w:ind w:left="57" w:right="57"/>
            </w:pPr>
            <w:r w:rsidRPr="00DD49B6">
              <w:t>Plānotās sabiedrības līdzdalības un komunikācijas aktivitātes saistībā ar projektu</w:t>
            </w:r>
          </w:p>
        </w:tc>
        <w:tc>
          <w:tcPr>
            <w:tcW w:w="5895" w:type="dxa"/>
          </w:tcPr>
          <w:p w:rsidR="009D1315" w:rsidRDefault="009D1315" w:rsidP="009D1315">
            <w:pPr>
              <w:ind w:left="57" w:right="57"/>
              <w:jc w:val="both"/>
            </w:pPr>
            <w:bookmarkStart w:id="1" w:name="p61"/>
            <w:bookmarkEnd w:id="1"/>
            <w:r w:rsidRPr="00F42059">
              <w:t>Saskaņā ar Ministru kabineta 2009.gada 25.augusta noteikumu Nr.970 „Sabiedrības līdzdalības kārtība attīstības plānošanas procesā” 7.4.</w:t>
            </w:r>
            <w:r w:rsidRPr="00F42059">
              <w:rPr>
                <w:vertAlign w:val="superscript"/>
              </w:rPr>
              <w:t>1</w:t>
            </w:r>
            <w:r w:rsidRPr="00F42059">
              <w:t>apakšpunktu sabiedrības pārstāvji ir aicināti līdzdarboties, rakstiski sniedzot viedokli par noteikumu projektu tā izstrādes stadijā. Sabiedrības pārstāvji ir informēti par iespēju līdzdarboties, publicējot paziņoju</w:t>
            </w:r>
            <w:r>
              <w:t>mu par līdzdalības procesu ministrijas</w:t>
            </w:r>
            <w:r w:rsidRPr="00F42059">
              <w:t xml:space="preserve"> tīmekļa vietnē.</w:t>
            </w:r>
          </w:p>
          <w:p w:rsidR="00087C64" w:rsidRPr="008737B6" w:rsidRDefault="00087C64" w:rsidP="007A12B0">
            <w:pPr>
              <w:ind w:left="57" w:right="57"/>
              <w:jc w:val="both"/>
            </w:pPr>
          </w:p>
        </w:tc>
      </w:tr>
      <w:tr w:rsidR="0068560F" w:rsidRPr="00DD49B6" w:rsidTr="00000AE7">
        <w:trPr>
          <w:trHeight w:val="339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2.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ind w:left="57" w:right="57"/>
            </w:pPr>
            <w:r w:rsidRPr="00DD49B6">
              <w:t>Sabiedrības līdzdalība projekta izstrādē</w:t>
            </w:r>
          </w:p>
        </w:tc>
        <w:tc>
          <w:tcPr>
            <w:tcW w:w="5895" w:type="dxa"/>
          </w:tcPr>
          <w:p w:rsidR="00091A6A" w:rsidRPr="005F0DA8" w:rsidRDefault="009D1315" w:rsidP="002E21E2">
            <w:pPr>
              <w:shd w:val="clear" w:color="auto" w:fill="FFFFFF"/>
              <w:ind w:left="57" w:right="57"/>
              <w:jc w:val="both"/>
            </w:pPr>
            <w:bookmarkStart w:id="2" w:name="p62"/>
            <w:bookmarkEnd w:id="2"/>
            <w:r>
              <w:t>Noteikumu projekts</w:t>
            </w:r>
            <w:r w:rsidR="00DA7824">
              <w:t xml:space="preserve"> </w:t>
            </w:r>
            <w:r w:rsidR="00DA7824" w:rsidRPr="008845AB">
              <w:t xml:space="preserve">2015.gada </w:t>
            </w:r>
            <w:r w:rsidR="002E21E2">
              <w:t>8</w:t>
            </w:r>
            <w:r w:rsidR="00DA7824" w:rsidRPr="008845AB">
              <w:t>.</w:t>
            </w:r>
            <w:r w:rsidR="002E21E2">
              <w:t>oktobrī</w:t>
            </w:r>
            <w:r w:rsidR="00B17419" w:rsidRPr="005F0DA8">
              <w:t xml:space="preserve"> ievietots ministrijas tīmekļa vietnē: </w:t>
            </w:r>
            <w:hyperlink r:id="rId9" w:history="1">
              <w:r w:rsidR="00B17419" w:rsidRPr="005F0DA8">
                <w:rPr>
                  <w:rStyle w:val="Hyperlink"/>
                  <w:color w:val="auto"/>
                </w:rPr>
                <w:t>http://www.varam.gov.lv/lat/likumdosana/normativo_aktu_projekti</w:t>
              </w:r>
            </w:hyperlink>
            <w:r>
              <w:t xml:space="preserve"> sabiedriskai apspriešanai.</w:t>
            </w:r>
            <w:r w:rsidR="00B17419" w:rsidRPr="005F0DA8">
              <w:t xml:space="preserve"> </w:t>
            </w:r>
          </w:p>
        </w:tc>
      </w:tr>
      <w:tr w:rsidR="0068560F" w:rsidRPr="00DD49B6" w:rsidTr="00000AE7">
        <w:trPr>
          <w:trHeight w:val="476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3.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ind w:left="57" w:right="57"/>
            </w:pPr>
            <w:r w:rsidRPr="00DD49B6">
              <w:t>Sabiedrības līdzdalības rezultāti</w:t>
            </w:r>
          </w:p>
        </w:tc>
        <w:tc>
          <w:tcPr>
            <w:tcW w:w="5895" w:type="dxa"/>
          </w:tcPr>
          <w:p w:rsidR="0068560F" w:rsidRPr="008737B6" w:rsidRDefault="009D1315" w:rsidP="003041C9">
            <w:pPr>
              <w:shd w:val="clear" w:color="auto" w:fill="FFFFFF"/>
              <w:ind w:right="57"/>
              <w:jc w:val="both"/>
            </w:pPr>
            <w:r>
              <w:t>Noteikumu projekta izstrādes gaitā netika saņemti priekšlikumi un komentāri.</w:t>
            </w:r>
          </w:p>
        </w:tc>
      </w:tr>
      <w:tr w:rsidR="0068560F" w:rsidRPr="00DD49B6" w:rsidTr="00000AE7">
        <w:trPr>
          <w:trHeight w:val="476"/>
          <w:jc w:val="center"/>
        </w:trPr>
        <w:tc>
          <w:tcPr>
            <w:tcW w:w="533" w:type="dxa"/>
          </w:tcPr>
          <w:p w:rsidR="0068560F" w:rsidRPr="00DD49B6" w:rsidRDefault="0068560F" w:rsidP="003A750F">
            <w:pPr>
              <w:ind w:left="57" w:right="57"/>
              <w:jc w:val="both"/>
              <w:rPr>
                <w:bCs/>
              </w:rPr>
            </w:pPr>
            <w:r w:rsidRPr="00DD49B6">
              <w:rPr>
                <w:bCs/>
              </w:rPr>
              <w:t>4.</w:t>
            </w:r>
          </w:p>
        </w:tc>
        <w:tc>
          <w:tcPr>
            <w:tcW w:w="3153" w:type="dxa"/>
          </w:tcPr>
          <w:p w:rsidR="0068560F" w:rsidRPr="00DD49B6" w:rsidRDefault="0068560F" w:rsidP="003A750F">
            <w:pPr>
              <w:ind w:left="57" w:right="57"/>
            </w:pPr>
            <w:r w:rsidRPr="00DD49B6">
              <w:t>Cita informācija</w:t>
            </w:r>
          </w:p>
        </w:tc>
        <w:tc>
          <w:tcPr>
            <w:tcW w:w="5895" w:type="dxa"/>
          </w:tcPr>
          <w:p w:rsidR="00E3359B" w:rsidRPr="00DD49B6" w:rsidRDefault="00BA0AFF" w:rsidP="00E3359B">
            <w:pPr>
              <w:pStyle w:val="naiskr"/>
              <w:spacing w:before="0" w:after="0"/>
              <w:ind w:left="57" w:right="57"/>
              <w:jc w:val="both"/>
            </w:pPr>
            <w:r>
              <w:t>N</w:t>
            </w:r>
            <w:r w:rsidR="007A447C">
              <w:t xml:space="preserve">oteikumu projektā </w:t>
            </w:r>
            <w:r w:rsidR="00047620">
              <w:t>noteikt</w:t>
            </w:r>
            <w:r w:rsidR="00E3359B">
              <w:t>ā</w:t>
            </w:r>
            <w:r w:rsidR="00047620">
              <w:t>s</w:t>
            </w:r>
            <w:r w:rsidR="007A447C">
              <w:t xml:space="preserve"> prasības </w:t>
            </w:r>
            <w:r w:rsidR="00047620">
              <w:t xml:space="preserve">skar </w:t>
            </w:r>
            <w:r w:rsidR="00E3359B">
              <w:t>tikai kompetentās institūcijas</w:t>
            </w:r>
            <w:r w:rsidR="001635E5">
              <w:t xml:space="preserve"> - </w:t>
            </w:r>
            <w:r w:rsidR="00E3359B">
              <w:t xml:space="preserve">LVĢMC - </w:t>
            </w:r>
            <w:r w:rsidR="00C85E5D">
              <w:t>darbību</w:t>
            </w:r>
            <w:r w:rsidR="001635E5">
              <w:t>.</w:t>
            </w:r>
            <w:r w:rsidR="00047620">
              <w:t xml:space="preserve"> </w:t>
            </w:r>
          </w:p>
          <w:p w:rsidR="0068560F" w:rsidRPr="00DD49B6" w:rsidRDefault="0068560F" w:rsidP="00131036">
            <w:pPr>
              <w:ind w:left="57" w:right="57"/>
              <w:jc w:val="both"/>
            </w:pPr>
          </w:p>
        </w:tc>
      </w:tr>
    </w:tbl>
    <w:p w:rsidR="00000AE7" w:rsidRPr="00DD49B6" w:rsidRDefault="00000AE7" w:rsidP="0068560F"/>
    <w:tbl>
      <w:tblPr>
        <w:tblW w:w="9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"/>
        <w:gridCol w:w="3223"/>
        <w:gridCol w:w="5909"/>
      </w:tblGrid>
      <w:tr w:rsidR="0068560F" w:rsidRPr="00DD49B6" w:rsidTr="00BD7EFF">
        <w:trPr>
          <w:trHeight w:val="381"/>
          <w:jc w:val="center"/>
        </w:trPr>
        <w:tc>
          <w:tcPr>
            <w:tcW w:w="9523" w:type="dxa"/>
            <w:gridSpan w:val="3"/>
            <w:vAlign w:val="center"/>
          </w:tcPr>
          <w:p w:rsidR="0068560F" w:rsidRPr="00DD49B6" w:rsidRDefault="0068560F" w:rsidP="003A750F">
            <w:pPr>
              <w:pStyle w:val="naisnod"/>
              <w:spacing w:before="0" w:after="0"/>
              <w:ind w:left="57" w:right="57"/>
            </w:pPr>
            <w:r w:rsidRPr="00DD49B6">
              <w:t>VII. Tiesību akta projekta izpildes nodrošināšana un tās ietekme uz institūcijām</w:t>
            </w:r>
          </w:p>
        </w:tc>
      </w:tr>
      <w:tr w:rsidR="0068560F" w:rsidRPr="00DD49B6" w:rsidTr="00BD7EFF">
        <w:trPr>
          <w:trHeight w:val="427"/>
          <w:jc w:val="center"/>
        </w:trPr>
        <w:tc>
          <w:tcPr>
            <w:tcW w:w="391" w:type="dxa"/>
          </w:tcPr>
          <w:p w:rsidR="0068560F" w:rsidRPr="007C5DF6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7C5DF6">
              <w:rPr>
                <w:b w:val="0"/>
              </w:rPr>
              <w:t>1.</w:t>
            </w:r>
          </w:p>
        </w:tc>
        <w:tc>
          <w:tcPr>
            <w:tcW w:w="3223" w:type="dxa"/>
          </w:tcPr>
          <w:p w:rsidR="0068560F" w:rsidRPr="00DD49B6" w:rsidRDefault="0068560F" w:rsidP="007C5DF6">
            <w:pPr>
              <w:pStyle w:val="naisf"/>
              <w:spacing w:before="0" w:after="0"/>
              <w:ind w:left="57" w:right="57" w:firstLine="0"/>
            </w:pPr>
            <w:r w:rsidRPr="00DD49B6">
              <w:t>Projekta izpildē iesaistītās institūcijas</w:t>
            </w:r>
          </w:p>
        </w:tc>
        <w:tc>
          <w:tcPr>
            <w:tcW w:w="5909" w:type="dxa"/>
          </w:tcPr>
          <w:p w:rsidR="0068560F" w:rsidRPr="00185DA6" w:rsidRDefault="00A56BCE" w:rsidP="00A56BCE">
            <w:pPr>
              <w:pStyle w:val="naisf"/>
              <w:spacing w:before="0" w:after="0"/>
              <w:ind w:firstLine="49"/>
            </w:pPr>
            <w:bookmarkStart w:id="3" w:name="p66"/>
            <w:bookmarkStart w:id="4" w:name="p67"/>
            <w:bookmarkStart w:id="5" w:name="p68"/>
            <w:bookmarkStart w:id="6" w:name="p69"/>
            <w:bookmarkEnd w:id="3"/>
            <w:bookmarkEnd w:id="4"/>
            <w:bookmarkEnd w:id="5"/>
            <w:bookmarkEnd w:id="6"/>
            <w:r>
              <w:t>Ministrija, LVĢMC</w:t>
            </w:r>
            <w:r w:rsidR="001205E6" w:rsidRPr="007944CE">
              <w:t xml:space="preserve"> kas </w:t>
            </w:r>
            <w:r>
              <w:t>a</w:t>
            </w:r>
            <w:r w:rsidR="0064238B" w:rsidRPr="007944CE">
              <w:t>tbilstoši MK noteikumu Nr.42 2.punktam, apzina</w:t>
            </w:r>
            <w:r w:rsidR="0064238B" w:rsidRPr="007944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38B" w:rsidRPr="007944CE">
              <w:t xml:space="preserve">pazemes ūdens resursus un novērtē pazemes ūdensobjektu kvalitāti un kvantitatīvo stāvokli. </w:t>
            </w:r>
          </w:p>
        </w:tc>
      </w:tr>
      <w:tr w:rsidR="0068560F" w:rsidRPr="00DD49B6" w:rsidTr="00BD7EFF">
        <w:trPr>
          <w:trHeight w:val="463"/>
          <w:jc w:val="center"/>
        </w:trPr>
        <w:tc>
          <w:tcPr>
            <w:tcW w:w="391" w:type="dxa"/>
          </w:tcPr>
          <w:p w:rsidR="0068560F" w:rsidRPr="007C5DF6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7C5DF6">
              <w:rPr>
                <w:b w:val="0"/>
              </w:rPr>
              <w:t>2.</w:t>
            </w:r>
          </w:p>
        </w:tc>
        <w:tc>
          <w:tcPr>
            <w:tcW w:w="3223" w:type="dxa"/>
          </w:tcPr>
          <w:p w:rsidR="0068560F" w:rsidRPr="00DD49B6" w:rsidRDefault="0068560F" w:rsidP="007C5DF6">
            <w:pPr>
              <w:pStyle w:val="naisf"/>
              <w:spacing w:before="0" w:after="0"/>
              <w:ind w:left="57" w:right="57" w:firstLine="0"/>
            </w:pPr>
            <w:r w:rsidRPr="00DD49B6">
              <w:t>Projekta izpildes iet</w:t>
            </w:r>
            <w:r>
              <w:t>ekme uz pār</w:t>
            </w:r>
            <w:r>
              <w:softHyphen/>
              <w:t xml:space="preserve">valdes funkcijām un </w:t>
            </w:r>
            <w:r w:rsidRPr="00DD49B6">
              <w:t>institucionālo struktūru.</w:t>
            </w:r>
          </w:p>
          <w:p w:rsidR="0068560F" w:rsidRPr="00DD49B6" w:rsidRDefault="0068560F" w:rsidP="007C5DF6">
            <w:pPr>
              <w:pStyle w:val="naisf"/>
              <w:spacing w:before="0" w:after="0"/>
              <w:ind w:left="57" w:right="57" w:firstLine="0"/>
            </w:pPr>
            <w:r w:rsidRPr="00DD49B6">
              <w:t>Jaunu institūciju izveide, esošu institūciju likvidācija vai reorga</w:t>
            </w:r>
            <w:r>
              <w:softHyphen/>
            </w:r>
            <w:r w:rsidRPr="00DD49B6">
              <w:t>nizācija, to ietekme uz institūcijas cilvēkresursiem.</w:t>
            </w:r>
          </w:p>
        </w:tc>
        <w:tc>
          <w:tcPr>
            <w:tcW w:w="5909" w:type="dxa"/>
          </w:tcPr>
          <w:p w:rsidR="002B1955" w:rsidRDefault="0031056D" w:rsidP="00A969F1">
            <w:pPr>
              <w:shd w:val="clear" w:color="auto" w:fill="FFFFFF"/>
              <w:jc w:val="both"/>
            </w:pPr>
            <w:r w:rsidRPr="0031056D">
              <w:t>Jaunas institūcijas nav nepieciešams veidot</w:t>
            </w:r>
            <w:r w:rsidR="0064238B">
              <w:t>; nav nepieciešams li</w:t>
            </w:r>
            <w:r w:rsidRPr="0031056D">
              <w:t>kvidēt vai reorganizēt</w:t>
            </w:r>
            <w:r w:rsidR="0064238B">
              <w:t xml:space="preserve"> jau esošas institūcijas</w:t>
            </w:r>
            <w:r w:rsidR="00A969F1">
              <w:t xml:space="preserve">. </w:t>
            </w:r>
          </w:p>
          <w:p w:rsidR="0068560F" w:rsidRPr="00DD49B6" w:rsidRDefault="001635E5" w:rsidP="0064238B">
            <w:pPr>
              <w:shd w:val="clear" w:color="auto" w:fill="FFFFFF"/>
              <w:jc w:val="both"/>
            </w:pPr>
            <w:r>
              <w:t>N</w:t>
            </w:r>
            <w:r w:rsidR="0064238B">
              <w:t>oteikumu projektā noteiktie</w:t>
            </w:r>
            <w:r w:rsidR="00CB5249">
              <w:t xml:space="preserve"> precizējumi attiecībā uz  </w:t>
            </w:r>
            <w:r w:rsidR="0064238B">
              <w:t xml:space="preserve">pazemes ūdeņu kvalitātes novērtēšanai izmantojamo informāciju un tās atspoguļošanu upju baseinu apsaimniekošanas plānos </w:t>
            </w:r>
            <w:r w:rsidR="00CB5249">
              <w:rPr>
                <w:rStyle w:val="Strong"/>
                <w:b w:val="0"/>
              </w:rPr>
              <w:t xml:space="preserve">nerada </w:t>
            </w:r>
            <w:r w:rsidR="0064238B">
              <w:rPr>
                <w:rStyle w:val="Strong"/>
                <w:b w:val="0"/>
              </w:rPr>
              <w:t xml:space="preserve">būtiskas </w:t>
            </w:r>
            <w:r w:rsidR="00CB5249">
              <w:rPr>
                <w:rStyle w:val="Strong"/>
                <w:b w:val="0"/>
              </w:rPr>
              <w:t>izmaiņas atbildīg</w:t>
            </w:r>
            <w:r w:rsidR="0064238B">
              <w:rPr>
                <w:rStyle w:val="Strong"/>
                <w:b w:val="0"/>
              </w:rPr>
              <w:t>ās</w:t>
            </w:r>
            <w:r w:rsidR="00CB5249">
              <w:rPr>
                <w:rStyle w:val="Strong"/>
                <w:b w:val="0"/>
              </w:rPr>
              <w:t xml:space="preserve"> institūcij</w:t>
            </w:r>
            <w:r w:rsidR="0064238B">
              <w:rPr>
                <w:rStyle w:val="Strong"/>
                <w:b w:val="0"/>
              </w:rPr>
              <w:t>as −</w:t>
            </w:r>
            <w:r w:rsidR="00CB5249">
              <w:rPr>
                <w:rStyle w:val="Strong"/>
                <w:b w:val="0"/>
              </w:rPr>
              <w:t xml:space="preserve"> L</w:t>
            </w:r>
            <w:r w:rsidR="00A56BCE">
              <w:rPr>
                <w:rStyle w:val="Strong"/>
                <w:b w:val="0"/>
              </w:rPr>
              <w:t>VĢMC</w:t>
            </w:r>
            <w:r>
              <w:rPr>
                <w:rStyle w:val="Strong"/>
                <w:b w:val="0"/>
              </w:rPr>
              <w:t xml:space="preserve"> </w:t>
            </w:r>
            <w:r w:rsidR="0064238B">
              <w:rPr>
                <w:rStyle w:val="Strong"/>
                <w:b w:val="0"/>
              </w:rPr>
              <w:t xml:space="preserve">− </w:t>
            </w:r>
            <w:r w:rsidR="00A45DE1">
              <w:rPr>
                <w:rStyle w:val="Strong"/>
                <w:b w:val="0"/>
              </w:rPr>
              <w:t xml:space="preserve">funkcijās </w:t>
            </w:r>
            <w:r w:rsidR="006F0279">
              <w:rPr>
                <w:rStyle w:val="Strong"/>
                <w:b w:val="0"/>
              </w:rPr>
              <w:t>vai</w:t>
            </w:r>
            <w:r w:rsidR="0064238B">
              <w:rPr>
                <w:rStyle w:val="Strong"/>
                <w:b w:val="0"/>
              </w:rPr>
              <w:t xml:space="preserve"> uzdevumos. Tas </w:t>
            </w:r>
            <w:r w:rsidR="00A45DE1">
              <w:rPr>
                <w:rStyle w:val="Strong"/>
                <w:b w:val="0"/>
              </w:rPr>
              <w:t xml:space="preserve">nav uzskatāms par </w:t>
            </w:r>
            <w:r w:rsidR="006F0279">
              <w:rPr>
                <w:rStyle w:val="Strong"/>
                <w:b w:val="0"/>
              </w:rPr>
              <w:t>papildu slogu minētās institūcijas</w:t>
            </w:r>
            <w:r w:rsidR="00A45DE1">
              <w:rPr>
                <w:rStyle w:val="Strong"/>
                <w:b w:val="0"/>
              </w:rPr>
              <w:t xml:space="preserve"> cilvēkresursiem</w:t>
            </w:r>
            <w:r w:rsidR="006F0279">
              <w:rPr>
                <w:rStyle w:val="Strong"/>
                <w:b w:val="0"/>
              </w:rPr>
              <w:t xml:space="preserve">. </w:t>
            </w:r>
          </w:p>
        </w:tc>
      </w:tr>
      <w:tr w:rsidR="0068560F" w:rsidRPr="00DD49B6" w:rsidTr="00BD7EFF">
        <w:trPr>
          <w:trHeight w:val="402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0F" w:rsidRPr="007C5DF6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7C5DF6">
              <w:rPr>
                <w:b w:val="0"/>
              </w:rPr>
              <w:t>3.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0F" w:rsidRPr="00DD49B6" w:rsidRDefault="007C5DF6" w:rsidP="007C5DF6">
            <w:pPr>
              <w:pStyle w:val="naisf"/>
              <w:spacing w:before="0" w:after="0"/>
              <w:ind w:right="57" w:firstLine="0"/>
            </w:pPr>
            <w:r>
              <w:t xml:space="preserve"> </w:t>
            </w:r>
            <w:r w:rsidR="0068560F" w:rsidRPr="00DD49B6">
              <w:t>Cita informācija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0F" w:rsidRPr="00DD49B6" w:rsidRDefault="0068560F" w:rsidP="003A750F">
            <w:pPr>
              <w:ind w:left="57" w:right="57"/>
              <w:jc w:val="both"/>
            </w:pPr>
            <w:r w:rsidRPr="00DD49B6">
              <w:t>Nav</w:t>
            </w:r>
          </w:p>
        </w:tc>
      </w:tr>
    </w:tbl>
    <w:p w:rsidR="004055F0" w:rsidRDefault="004055F0">
      <w:pPr>
        <w:rPr>
          <w:sz w:val="28"/>
          <w:szCs w:val="28"/>
        </w:rPr>
      </w:pPr>
    </w:p>
    <w:p w:rsidR="000618F0" w:rsidRPr="008F0308" w:rsidRDefault="000618F0">
      <w:r w:rsidRPr="008F0308">
        <w:tab/>
        <w:t>Anotācijas II, III sadaļa – projekts š</w:t>
      </w:r>
      <w:r w:rsidR="00A56BCE">
        <w:t>īs</w:t>
      </w:r>
      <w:r w:rsidRPr="008F0308">
        <w:t xml:space="preserve"> jom</w:t>
      </w:r>
      <w:r w:rsidR="00A56BCE">
        <w:t>as</w:t>
      </w:r>
      <w:r w:rsidRPr="008F0308">
        <w:t xml:space="preserve"> neskar. </w:t>
      </w:r>
    </w:p>
    <w:p w:rsidR="00745883" w:rsidRPr="00347004" w:rsidRDefault="0082213B" w:rsidP="00745883">
      <w:pPr>
        <w:tabs>
          <w:tab w:val="left" w:pos="6804"/>
        </w:tabs>
        <w:rPr>
          <w:i/>
          <w:color w:val="000000"/>
          <w:sz w:val="28"/>
          <w:szCs w:val="28"/>
        </w:rPr>
      </w:pPr>
      <w:r w:rsidRPr="00745883">
        <w:rPr>
          <w:i/>
          <w:color w:val="000000"/>
          <w:sz w:val="28"/>
          <w:szCs w:val="28"/>
        </w:rPr>
        <w:t xml:space="preserve">          </w:t>
      </w:r>
    </w:p>
    <w:p w:rsidR="00745883" w:rsidRPr="003A53D7" w:rsidRDefault="00282951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>V</w:t>
      </w:r>
      <w:r w:rsidR="00745883" w:rsidRPr="003A53D7">
        <w:rPr>
          <w:color w:val="000000"/>
        </w:rPr>
        <w:t xml:space="preserve">ides aizsardzības un </w:t>
      </w:r>
    </w:p>
    <w:p w:rsidR="00BA240F" w:rsidRPr="003A53D7" w:rsidRDefault="00745883" w:rsidP="00BA240F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>reģionālās attīstības ministr</w:t>
      </w:r>
      <w:r w:rsidR="00BA240F" w:rsidRPr="003A53D7">
        <w:rPr>
          <w:color w:val="000000"/>
        </w:rPr>
        <w:t>s</w:t>
      </w:r>
      <w:r w:rsidR="00BA240F" w:rsidRPr="003A53D7">
        <w:rPr>
          <w:color w:val="000000"/>
        </w:rPr>
        <w:tab/>
      </w:r>
      <w:r w:rsidR="00B908BB" w:rsidRPr="003A53D7">
        <w:t>K.Gerhards</w:t>
      </w:r>
    </w:p>
    <w:p w:rsidR="00745883" w:rsidRPr="003A53D7" w:rsidRDefault="00745883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 xml:space="preserve">                         </w:t>
      </w:r>
      <w:r w:rsidR="00A2601F" w:rsidRPr="003A53D7">
        <w:rPr>
          <w:color w:val="000000"/>
        </w:rPr>
        <w:t xml:space="preserve">                 </w:t>
      </w:r>
      <w:r w:rsidRPr="003A53D7">
        <w:rPr>
          <w:color w:val="000000"/>
        </w:rPr>
        <w:tab/>
      </w:r>
      <w:r w:rsidRPr="003A53D7">
        <w:rPr>
          <w:color w:val="000000"/>
        </w:rPr>
        <w:tab/>
      </w:r>
    </w:p>
    <w:p w:rsidR="00745883" w:rsidRPr="003A53D7" w:rsidRDefault="00745883" w:rsidP="00745883">
      <w:pPr>
        <w:tabs>
          <w:tab w:val="left" w:pos="6804"/>
        </w:tabs>
        <w:rPr>
          <w:color w:val="000000"/>
        </w:rPr>
      </w:pPr>
      <w:r w:rsidRPr="003A53D7">
        <w:rPr>
          <w:color w:val="000000"/>
        </w:rPr>
        <w:t xml:space="preserve">Vīza: </w:t>
      </w:r>
    </w:p>
    <w:p w:rsidR="00347004" w:rsidRDefault="00347004" w:rsidP="00745883">
      <w:pPr>
        <w:tabs>
          <w:tab w:val="left" w:pos="6804"/>
        </w:tabs>
        <w:rPr>
          <w:color w:val="000000"/>
        </w:rPr>
      </w:pPr>
      <w:r>
        <w:rPr>
          <w:color w:val="000000"/>
        </w:rPr>
        <w:t>valsts sekretāra p.i.</w:t>
      </w:r>
    </w:p>
    <w:p w:rsidR="00347004" w:rsidRDefault="00347004" w:rsidP="00745883">
      <w:pPr>
        <w:tabs>
          <w:tab w:val="left" w:pos="6804"/>
        </w:tabs>
        <w:rPr>
          <w:color w:val="000000"/>
        </w:rPr>
      </w:pPr>
      <w:r>
        <w:rPr>
          <w:color w:val="000000"/>
        </w:rPr>
        <w:t xml:space="preserve">valsts sekretāra vietniece </w:t>
      </w:r>
    </w:p>
    <w:p w:rsidR="00745883" w:rsidRPr="003A53D7" w:rsidRDefault="00347004" w:rsidP="00745883">
      <w:pPr>
        <w:tabs>
          <w:tab w:val="left" w:pos="6804"/>
        </w:tabs>
        <w:rPr>
          <w:color w:val="000000"/>
        </w:rPr>
      </w:pPr>
      <w:r>
        <w:rPr>
          <w:color w:val="000000"/>
        </w:rPr>
        <w:t>administratīvajos jautājumos</w:t>
      </w:r>
      <w:bookmarkStart w:id="7" w:name="_GoBack"/>
      <w:bookmarkEnd w:id="7"/>
      <w:r w:rsidR="00BA240F" w:rsidRPr="003A53D7">
        <w:rPr>
          <w:color w:val="000000"/>
        </w:rPr>
        <w:tab/>
        <w:t xml:space="preserve"> </w:t>
      </w:r>
      <w:r>
        <w:rPr>
          <w:color w:val="000000"/>
        </w:rPr>
        <w:t>E.Turka</w:t>
      </w:r>
    </w:p>
    <w:p w:rsidR="00745883" w:rsidRPr="003A53D7" w:rsidRDefault="00745883" w:rsidP="00745883">
      <w:pPr>
        <w:tabs>
          <w:tab w:val="left" w:pos="6804"/>
        </w:tabs>
        <w:rPr>
          <w:color w:val="000000"/>
        </w:rPr>
      </w:pPr>
    </w:p>
    <w:p w:rsidR="00A2601F" w:rsidRDefault="00A2601F" w:rsidP="00745883">
      <w:pPr>
        <w:tabs>
          <w:tab w:val="left" w:pos="6804"/>
        </w:tabs>
        <w:rPr>
          <w:color w:val="000000"/>
          <w:sz w:val="28"/>
          <w:szCs w:val="28"/>
        </w:rPr>
      </w:pPr>
    </w:p>
    <w:p w:rsidR="00745883" w:rsidRPr="004E4EAF" w:rsidRDefault="0037282E" w:rsidP="00745883">
      <w:pPr>
        <w:tabs>
          <w:tab w:val="left" w:pos="680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30</w:t>
      </w:r>
      <w:r w:rsidR="008A5FD1" w:rsidRPr="004E4EAF">
        <w:rPr>
          <w:color w:val="000000"/>
          <w:sz w:val="20"/>
          <w:szCs w:val="20"/>
        </w:rPr>
        <w:t>.</w:t>
      </w:r>
      <w:r w:rsidR="009F1154" w:rsidRPr="004E4EAF">
        <w:rPr>
          <w:color w:val="000000"/>
          <w:sz w:val="20"/>
          <w:szCs w:val="20"/>
        </w:rPr>
        <w:t>1</w:t>
      </w:r>
      <w:r w:rsidR="00195F67" w:rsidRPr="004E4EAF">
        <w:rPr>
          <w:color w:val="000000"/>
          <w:sz w:val="20"/>
          <w:szCs w:val="20"/>
        </w:rPr>
        <w:t>1</w:t>
      </w:r>
      <w:r w:rsidR="008A5FD1" w:rsidRPr="004E4EAF">
        <w:rPr>
          <w:color w:val="000000"/>
          <w:sz w:val="20"/>
          <w:szCs w:val="20"/>
        </w:rPr>
        <w:t>.2015</w:t>
      </w:r>
      <w:r w:rsidR="00745883" w:rsidRPr="004E4EAF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14</w:t>
      </w:r>
      <w:r w:rsidR="00745883" w:rsidRPr="004E4EAF">
        <w:rPr>
          <w:color w:val="000000"/>
          <w:sz w:val="20"/>
          <w:szCs w:val="20"/>
        </w:rPr>
        <w:t>:</w:t>
      </w:r>
      <w:r>
        <w:rPr>
          <w:color w:val="000000"/>
          <w:sz w:val="20"/>
          <w:szCs w:val="20"/>
        </w:rPr>
        <w:t>29</w:t>
      </w:r>
    </w:p>
    <w:p w:rsidR="00A05673" w:rsidRDefault="00430B0F" w:rsidP="00745883">
      <w:pPr>
        <w:tabs>
          <w:tab w:val="left" w:pos="6804"/>
        </w:tabs>
        <w:rPr>
          <w:color w:val="000000"/>
          <w:sz w:val="20"/>
          <w:szCs w:val="20"/>
        </w:rPr>
      </w:pPr>
      <w:r w:rsidRPr="004E4EAF">
        <w:rPr>
          <w:color w:val="000000"/>
          <w:sz w:val="20"/>
          <w:szCs w:val="20"/>
        </w:rPr>
        <w:t>1083</w:t>
      </w:r>
    </w:p>
    <w:p w:rsidR="00745883" w:rsidRPr="00AD52C5" w:rsidRDefault="002870A6" w:rsidP="00745883">
      <w:pPr>
        <w:tabs>
          <w:tab w:val="left" w:pos="680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</w:t>
      </w:r>
      <w:r w:rsidR="007D6C7E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Teibe</w:t>
      </w:r>
    </w:p>
    <w:p w:rsidR="002C0FE8" w:rsidRPr="00A85CDC" w:rsidRDefault="00745883" w:rsidP="006D65C6">
      <w:pPr>
        <w:tabs>
          <w:tab w:val="left" w:pos="6804"/>
        </w:tabs>
        <w:rPr>
          <w:sz w:val="22"/>
          <w:szCs w:val="22"/>
        </w:rPr>
      </w:pPr>
      <w:r w:rsidRPr="00AD52C5">
        <w:rPr>
          <w:color w:val="000000"/>
          <w:sz w:val="20"/>
          <w:szCs w:val="20"/>
        </w:rPr>
        <w:t>67026</w:t>
      </w:r>
      <w:r w:rsidR="002870A6">
        <w:rPr>
          <w:color w:val="000000"/>
          <w:sz w:val="20"/>
          <w:szCs w:val="20"/>
        </w:rPr>
        <w:t>574</w:t>
      </w:r>
      <w:r w:rsidRPr="00AD52C5">
        <w:rPr>
          <w:color w:val="000000"/>
          <w:sz w:val="20"/>
          <w:szCs w:val="20"/>
        </w:rPr>
        <w:t xml:space="preserve">, </w:t>
      </w:r>
      <w:r w:rsidR="002870A6">
        <w:rPr>
          <w:color w:val="000000"/>
          <w:sz w:val="20"/>
          <w:szCs w:val="20"/>
        </w:rPr>
        <w:t>Iveta.Teibe@varam.gov.lv</w:t>
      </w:r>
      <w:r w:rsidR="0097298E">
        <w:rPr>
          <w:color w:val="000000"/>
          <w:sz w:val="20"/>
          <w:szCs w:val="20"/>
        </w:rPr>
        <w:t xml:space="preserve">  </w:t>
      </w:r>
    </w:p>
    <w:sectPr w:rsidR="002C0FE8" w:rsidRPr="00A85CDC" w:rsidSect="00AA021E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B71" w:rsidRDefault="00600B71">
      <w:r>
        <w:separator/>
      </w:r>
    </w:p>
  </w:endnote>
  <w:endnote w:type="continuationSeparator" w:id="0">
    <w:p w:rsidR="00600B71" w:rsidRDefault="0060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179" w:rsidRPr="00F26179" w:rsidRDefault="00F26179" w:rsidP="00F26179">
    <w:pPr>
      <w:jc w:val="both"/>
      <w:rPr>
        <w:bCs/>
        <w:sz w:val="20"/>
        <w:szCs w:val="20"/>
      </w:rPr>
    </w:pPr>
    <w:r w:rsidRPr="00F26179">
      <w:rPr>
        <w:sz w:val="20"/>
        <w:szCs w:val="20"/>
      </w:rPr>
      <w:t>V</w:t>
    </w:r>
    <w:r w:rsidR="003A53D7">
      <w:rPr>
        <w:sz w:val="20"/>
        <w:szCs w:val="20"/>
      </w:rPr>
      <w:t>ARAMAnot_</w:t>
    </w:r>
    <w:r w:rsidR="0037282E">
      <w:rPr>
        <w:sz w:val="20"/>
        <w:szCs w:val="20"/>
      </w:rPr>
      <w:t>3</w:t>
    </w:r>
    <w:r w:rsidR="0028147C">
      <w:rPr>
        <w:sz w:val="20"/>
        <w:szCs w:val="20"/>
      </w:rPr>
      <w:t>01</w:t>
    </w:r>
    <w:r w:rsidR="004176FA">
      <w:rPr>
        <w:sz w:val="20"/>
        <w:szCs w:val="20"/>
      </w:rPr>
      <w:t>1</w:t>
    </w:r>
    <w:r w:rsidRPr="00F26179">
      <w:rPr>
        <w:sz w:val="20"/>
        <w:szCs w:val="20"/>
      </w:rPr>
      <w:t xml:space="preserve">15_groz42pazeme; Tiesību akta projekta sākotnējās ietekmes novērtējuma ziņojums (anotācija) par noteikumu projektu </w:t>
    </w:r>
    <w:r>
      <w:rPr>
        <w:sz w:val="20"/>
        <w:szCs w:val="20"/>
      </w:rPr>
      <w:t>„</w:t>
    </w:r>
    <w:r w:rsidRPr="00F26179">
      <w:rPr>
        <w:sz w:val="20"/>
        <w:szCs w:val="20"/>
      </w:rPr>
      <w:t>Grozījumi Ministru kabineta 2009.gada 13.janvāra noteikumos Nr. 42 „</w:t>
    </w:r>
    <w:r w:rsidRPr="00F26179">
      <w:rPr>
        <w:bCs/>
        <w:sz w:val="20"/>
        <w:szCs w:val="20"/>
      </w:rPr>
      <w:t>Noteikumi par pazemes ūdens resursu apzināšanas kārtību un kvalitātes kritērijiem””</w:t>
    </w:r>
  </w:p>
  <w:p w:rsidR="0043318F" w:rsidRPr="00867C49" w:rsidRDefault="0043318F" w:rsidP="001474DC">
    <w:pPr>
      <w:pStyle w:val="Footer"/>
      <w:jc w:val="both"/>
      <w:rPr>
        <w:sz w:val="20"/>
        <w:szCs w:val="20"/>
      </w:rPr>
    </w:pPr>
    <w:r w:rsidRPr="00867C49">
      <w:rPr>
        <w:bCs/>
        <w:sz w:val="20"/>
        <w:szCs w:val="20"/>
      </w:rPr>
      <w:t xml:space="preserve"> </w:t>
    </w:r>
  </w:p>
  <w:p w:rsidR="0043318F" w:rsidRPr="001474DC" w:rsidRDefault="0043318F" w:rsidP="001474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179" w:rsidRPr="00F26179" w:rsidRDefault="0043318F" w:rsidP="00F26179">
    <w:pPr>
      <w:jc w:val="both"/>
      <w:rPr>
        <w:bCs/>
        <w:sz w:val="20"/>
        <w:szCs w:val="20"/>
      </w:rPr>
    </w:pPr>
    <w:r w:rsidRPr="00F26179">
      <w:rPr>
        <w:sz w:val="20"/>
        <w:szCs w:val="20"/>
      </w:rPr>
      <w:t>V</w:t>
    </w:r>
    <w:r w:rsidR="00E201E4" w:rsidRPr="00F26179">
      <w:rPr>
        <w:sz w:val="20"/>
        <w:szCs w:val="20"/>
      </w:rPr>
      <w:t>ARAMAnot_</w:t>
    </w:r>
    <w:r w:rsidR="0037282E">
      <w:rPr>
        <w:sz w:val="20"/>
        <w:szCs w:val="20"/>
      </w:rPr>
      <w:t>30</w:t>
    </w:r>
    <w:r w:rsidR="004176FA">
      <w:rPr>
        <w:sz w:val="20"/>
        <w:szCs w:val="20"/>
      </w:rPr>
      <w:t>1</w:t>
    </w:r>
    <w:r w:rsidR="0028147C">
      <w:rPr>
        <w:sz w:val="20"/>
        <w:szCs w:val="20"/>
      </w:rPr>
      <w:t>1</w:t>
    </w:r>
    <w:r w:rsidR="00E501C3" w:rsidRPr="00F26179">
      <w:rPr>
        <w:sz w:val="20"/>
        <w:szCs w:val="20"/>
      </w:rPr>
      <w:t>15</w:t>
    </w:r>
    <w:r w:rsidRPr="00F26179">
      <w:rPr>
        <w:sz w:val="20"/>
        <w:szCs w:val="20"/>
      </w:rPr>
      <w:t>_</w:t>
    </w:r>
    <w:r w:rsidR="00F26179" w:rsidRPr="00F26179">
      <w:rPr>
        <w:sz w:val="20"/>
        <w:szCs w:val="20"/>
      </w:rPr>
      <w:t>groz42pazeme</w:t>
    </w:r>
    <w:r w:rsidRPr="00F26179">
      <w:rPr>
        <w:sz w:val="20"/>
        <w:szCs w:val="20"/>
      </w:rPr>
      <w:t xml:space="preserve">; Tiesību akta projekta sākotnējās ietekmes novērtējuma ziņojums (anotācija) par noteikumu projektu </w:t>
    </w:r>
    <w:r w:rsidR="00F26179">
      <w:rPr>
        <w:sz w:val="20"/>
        <w:szCs w:val="20"/>
      </w:rPr>
      <w:t>„</w:t>
    </w:r>
    <w:r w:rsidR="00F26179" w:rsidRPr="00F26179">
      <w:rPr>
        <w:sz w:val="20"/>
        <w:szCs w:val="20"/>
      </w:rPr>
      <w:t>Grozījumi Ministru kabineta 2009.gada 13.janvāra noteikumos Nr. 42 „</w:t>
    </w:r>
    <w:r w:rsidR="00F26179" w:rsidRPr="00F26179">
      <w:rPr>
        <w:bCs/>
        <w:sz w:val="20"/>
        <w:szCs w:val="20"/>
      </w:rPr>
      <w:t>Noteikumi par pazemes ūdens resursu apzināšanas kārtību un kvalitātes kritērijiem””</w:t>
    </w:r>
  </w:p>
  <w:p w:rsidR="0043318F" w:rsidRPr="00BC3283" w:rsidRDefault="0043318F" w:rsidP="00867C49">
    <w:pPr>
      <w:pStyle w:val="Footer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B71" w:rsidRDefault="00600B71">
      <w:r>
        <w:separator/>
      </w:r>
    </w:p>
  </w:footnote>
  <w:footnote w:type="continuationSeparator" w:id="0">
    <w:p w:rsidR="00600B71" w:rsidRDefault="00600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18F" w:rsidRDefault="0041033B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31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318F" w:rsidRDefault="004331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18F" w:rsidRDefault="0041033B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318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083D">
      <w:rPr>
        <w:rStyle w:val="PageNumber"/>
        <w:noProof/>
      </w:rPr>
      <w:t>6</w:t>
    </w:r>
    <w:r>
      <w:rPr>
        <w:rStyle w:val="PageNumber"/>
      </w:rPr>
      <w:fldChar w:fldCharType="end"/>
    </w:r>
  </w:p>
  <w:p w:rsidR="0043318F" w:rsidRDefault="004331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3FD6"/>
    <w:multiLevelType w:val="hybridMultilevel"/>
    <w:tmpl w:val="0AF6CFB8"/>
    <w:lvl w:ilvl="0" w:tplc="042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7600A2"/>
    <w:multiLevelType w:val="hybridMultilevel"/>
    <w:tmpl w:val="E90CF91A"/>
    <w:lvl w:ilvl="0" w:tplc="0426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15812487"/>
    <w:multiLevelType w:val="hybridMultilevel"/>
    <w:tmpl w:val="C56680C6"/>
    <w:lvl w:ilvl="0" w:tplc="0426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5" w15:restartNumberingAfterBreak="0">
    <w:nsid w:val="16057918"/>
    <w:multiLevelType w:val="hybridMultilevel"/>
    <w:tmpl w:val="DA80EE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42C3E55"/>
    <w:multiLevelType w:val="hybridMultilevel"/>
    <w:tmpl w:val="51AEEF02"/>
    <w:lvl w:ilvl="0" w:tplc="D090E4CA">
      <w:start w:val="1"/>
      <w:numFmt w:val="lowerLetter"/>
      <w:lvlText w:val="%1)"/>
      <w:lvlJc w:val="left"/>
      <w:pPr>
        <w:ind w:left="41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 w15:restartNumberingAfterBreak="0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40E60128"/>
    <w:multiLevelType w:val="hybridMultilevel"/>
    <w:tmpl w:val="2B26AFBC"/>
    <w:lvl w:ilvl="0" w:tplc="9DE620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C7C51"/>
    <w:multiLevelType w:val="hybridMultilevel"/>
    <w:tmpl w:val="1BE20B78"/>
    <w:lvl w:ilvl="0" w:tplc="0426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1" w15:restartNumberingAfterBreak="0">
    <w:nsid w:val="4A0C77B6"/>
    <w:multiLevelType w:val="hybridMultilevel"/>
    <w:tmpl w:val="AD621B98"/>
    <w:lvl w:ilvl="0" w:tplc="0426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6B35997"/>
    <w:multiLevelType w:val="hybridMultilevel"/>
    <w:tmpl w:val="72C42CFA"/>
    <w:lvl w:ilvl="0" w:tplc="0426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 w15:restartNumberingAfterBreak="0">
    <w:nsid w:val="593F0853"/>
    <w:multiLevelType w:val="hybridMultilevel"/>
    <w:tmpl w:val="31EA447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14076"/>
    <w:multiLevelType w:val="hybridMultilevel"/>
    <w:tmpl w:val="4A76FEB2"/>
    <w:lvl w:ilvl="0" w:tplc="0426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 w15:restartNumberingAfterBreak="0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0" w15:restartNumberingAfterBreak="0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A408B"/>
    <w:multiLevelType w:val="hybridMultilevel"/>
    <w:tmpl w:val="8EE205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3" w15:restartNumberingAfterBreak="0">
    <w:nsid w:val="7AF734B5"/>
    <w:multiLevelType w:val="hybridMultilevel"/>
    <w:tmpl w:val="DA80EE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5"/>
  </w:num>
  <w:num w:numId="5">
    <w:abstractNumId w:val="7"/>
  </w:num>
  <w:num w:numId="6">
    <w:abstractNumId w:val="12"/>
  </w:num>
  <w:num w:numId="7">
    <w:abstractNumId w:val="18"/>
  </w:num>
  <w:num w:numId="8">
    <w:abstractNumId w:val="23"/>
  </w:num>
  <w:num w:numId="9">
    <w:abstractNumId w:val="10"/>
  </w:num>
  <w:num w:numId="10">
    <w:abstractNumId w:val="30"/>
  </w:num>
  <w:num w:numId="11">
    <w:abstractNumId w:val="11"/>
  </w:num>
  <w:num w:numId="12">
    <w:abstractNumId w:val="20"/>
  </w:num>
  <w:num w:numId="13">
    <w:abstractNumId w:val="3"/>
  </w:num>
  <w:num w:numId="14">
    <w:abstractNumId w:val="14"/>
  </w:num>
  <w:num w:numId="15">
    <w:abstractNumId w:val="24"/>
  </w:num>
  <w:num w:numId="16">
    <w:abstractNumId w:val="22"/>
  </w:num>
  <w:num w:numId="17">
    <w:abstractNumId w:val="0"/>
  </w:num>
  <w:num w:numId="18">
    <w:abstractNumId w:val="29"/>
  </w:num>
  <w:num w:numId="19">
    <w:abstractNumId w:val="32"/>
  </w:num>
  <w:num w:numId="20">
    <w:abstractNumId w:val="25"/>
  </w:num>
  <w:num w:numId="21">
    <w:abstractNumId w:val="19"/>
  </w:num>
  <w:num w:numId="22">
    <w:abstractNumId w:val="13"/>
  </w:num>
  <w:num w:numId="23">
    <w:abstractNumId w:val="2"/>
  </w:num>
  <w:num w:numId="24">
    <w:abstractNumId w:val="1"/>
  </w:num>
  <w:num w:numId="25">
    <w:abstractNumId w:val="31"/>
  </w:num>
  <w:num w:numId="26">
    <w:abstractNumId w:val="27"/>
  </w:num>
  <w:num w:numId="27">
    <w:abstractNumId w:val="28"/>
  </w:num>
  <w:num w:numId="28">
    <w:abstractNumId w:val="4"/>
  </w:num>
  <w:num w:numId="29">
    <w:abstractNumId w:val="17"/>
  </w:num>
  <w:num w:numId="30">
    <w:abstractNumId w:val="26"/>
  </w:num>
  <w:num w:numId="31">
    <w:abstractNumId w:val="21"/>
  </w:num>
  <w:num w:numId="32">
    <w:abstractNumId w:val="33"/>
  </w:num>
  <w:num w:numId="33">
    <w:abstractNumId w:val="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6"/>
  <w:embedSystemFonts/>
  <w:hideSpellingErrors/>
  <w:hideGrammaticalErrors/>
  <w:activeWritingStyle w:appName="MSWord" w:lang="lv-LV" w:vendorID="7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45"/>
    <w:rsid w:val="000003A5"/>
    <w:rsid w:val="00000440"/>
    <w:rsid w:val="00000A23"/>
    <w:rsid w:val="00000AE7"/>
    <w:rsid w:val="0000104B"/>
    <w:rsid w:val="00002ED1"/>
    <w:rsid w:val="00003293"/>
    <w:rsid w:val="00003677"/>
    <w:rsid w:val="00003838"/>
    <w:rsid w:val="00005285"/>
    <w:rsid w:val="00005DFA"/>
    <w:rsid w:val="00005F38"/>
    <w:rsid w:val="00006EA8"/>
    <w:rsid w:val="000075A2"/>
    <w:rsid w:val="0001038D"/>
    <w:rsid w:val="000105F8"/>
    <w:rsid w:val="00011558"/>
    <w:rsid w:val="00011FC2"/>
    <w:rsid w:val="000137FD"/>
    <w:rsid w:val="00014A39"/>
    <w:rsid w:val="00014EFF"/>
    <w:rsid w:val="00015BE4"/>
    <w:rsid w:val="00015EF9"/>
    <w:rsid w:val="0001649B"/>
    <w:rsid w:val="00016FEA"/>
    <w:rsid w:val="000171E0"/>
    <w:rsid w:val="00017C6B"/>
    <w:rsid w:val="00020845"/>
    <w:rsid w:val="00021A55"/>
    <w:rsid w:val="00022253"/>
    <w:rsid w:val="000231C4"/>
    <w:rsid w:val="0002387A"/>
    <w:rsid w:val="00023887"/>
    <w:rsid w:val="00023C98"/>
    <w:rsid w:val="000240BA"/>
    <w:rsid w:val="000267FA"/>
    <w:rsid w:val="00027AE6"/>
    <w:rsid w:val="00030818"/>
    <w:rsid w:val="000333FC"/>
    <w:rsid w:val="00034141"/>
    <w:rsid w:val="0003431E"/>
    <w:rsid w:val="00035450"/>
    <w:rsid w:val="00035EDF"/>
    <w:rsid w:val="00040CB0"/>
    <w:rsid w:val="000473CC"/>
    <w:rsid w:val="00047620"/>
    <w:rsid w:val="00047F28"/>
    <w:rsid w:val="00050917"/>
    <w:rsid w:val="000543E3"/>
    <w:rsid w:val="00055A2E"/>
    <w:rsid w:val="000579F1"/>
    <w:rsid w:val="00057A45"/>
    <w:rsid w:val="00060BC0"/>
    <w:rsid w:val="000618F0"/>
    <w:rsid w:val="00061EF7"/>
    <w:rsid w:val="0006259D"/>
    <w:rsid w:val="00062D16"/>
    <w:rsid w:val="00064D51"/>
    <w:rsid w:val="000663C1"/>
    <w:rsid w:val="00066E75"/>
    <w:rsid w:val="000700FE"/>
    <w:rsid w:val="0007185F"/>
    <w:rsid w:val="000766E3"/>
    <w:rsid w:val="000769BD"/>
    <w:rsid w:val="00076EF5"/>
    <w:rsid w:val="0008041D"/>
    <w:rsid w:val="00081BF2"/>
    <w:rsid w:val="000821FE"/>
    <w:rsid w:val="000823E8"/>
    <w:rsid w:val="000831F6"/>
    <w:rsid w:val="00083DC7"/>
    <w:rsid w:val="000857C2"/>
    <w:rsid w:val="00087C64"/>
    <w:rsid w:val="000906F9"/>
    <w:rsid w:val="00091895"/>
    <w:rsid w:val="00091A6A"/>
    <w:rsid w:val="00092DF5"/>
    <w:rsid w:val="0009339C"/>
    <w:rsid w:val="000943E6"/>
    <w:rsid w:val="000947C0"/>
    <w:rsid w:val="00094944"/>
    <w:rsid w:val="00095FEE"/>
    <w:rsid w:val="00096762"/>
    <w:rsid w:val="00096FC7"/>
    <w:rsid w:val="00097499"/>
    <w:rsid w:val="000A00B4"/>
    <w:rsid w:val="000A0F85"/>
    <w:rsid w:val="000A2217"/>
    <w:rsid w:val="000A48C5"/>
    <w:rsid w:val="000A6E2F"/>
    <w:rsid w:val="000A6FA4"/>
    <w:rsid w:val="000B0A3B"/>
    <w:rsid w:val="000B2E5D"/>
    <w:rsid w:val="000B2F97"/>
    <w:rsid w:val="000B664E"/>
    <w:rsid w:val="000B68AE"/>
    <w:rsid w:val="000B6E35"/>
    <w:rsid w:val="000C0AD7"/>
    <w:rsid w:val="000C0D48"/>
    <w:rsid w:val="000C23E8"/>
    <w:rsid w:val="000C3CA9"/>
    <w:rsid w:val="000C4438"/>
    <w:rsid w:val="000C4626"/>
    <w:rsid w:val="000C4B35"/>
    <w:rsid w:val="000C59B1"/>
    <w:rsid w:val="000C6415"/>
    <w:rsid w:val="000C7AE9"/>
    <w:rsid w:val="000D0155"/>
    <w:rsid w:val="000D0652"/>
    <w:rsid w:val="000D20BD"/>
    <w:rsid w:val="000D5011"/>
    <w:rsid w:val="000D6357"/>
    <w:rsid w:val="000E393C"/>
    <w:rsid w:val="000E52AF"/>
    <w:rsid w:val="000E581B"/>
    <w:rsid w:val="000E64C6"/>
    <w:rsid w:val="000E675B"/>
    <w:rsid w:val="000F050C"/>
    <w:rsid w:val="000F0A50"/>
    <w:rsid w:val="000F1068"/>
    <w:rsid w:val="000F129E"/>
    <w:rsid w:val="000F1E99"/>
    <w:rsid w:val="000F2CFA"/>
    <w:rsid w:val="000F338A"/>
    <w:rsid w:val="000F386A"/>
    <w:rsid w:val="000F585A"/>
    <w:rsid w:val="000F5ADD"/>
    <w:rsid w:val="000F5C65"/>
    <w:rsid w:val="000F5C69"/>
    <w:rsid w:val="000F5DFB"/>
    <w:rsid w:val="000F6083"/>
    <w:rsid w:val="000F77FE"/>
    <w:rsid w:val="00102BD7"/>
    <w:rsid w:val="00106273"/>
    <w:rsid w:val="00106A76"/>
    <w:rsid w:val="00106CD6"/>
    <w:rsid w:val="00107CE4"/>
    <w:rsid w:val="001116A8"/>
    <w:rsid w:val="00112F0C"/>
    <w:rsid w:val="001134EF"/>
    <w:rsid w:val="00114E39"/>
    <w:rsid w:val="00115DE1"/>
    <w:rsid w:val="00117E8F"/>
    <w:rsid w:val="001205E6"/>
    <w:rsid w:val="001213F1"/>
    <w:rsid w:val="00122EC4"/>
    <w:rsid w:val="00123BFA"/>
    <w:rsid w:val="00124882"/>
    <w:rsid w:val="001256C9"/>
    <w:rsid w:val="00125F63"/>
    <w:rsid w:val="00126108"/>
    <w:rsid w:val="00126359"/>
    <w:rsid w:val="00127E66"/>
    <w:rsid w:val="001308AE"/>
    <w:rsid w:val="00131036"/>
    <w:rsid w:val="0013207A"/>
    <w:rsid w:val="0013322B"/>
    <w:rsid w:val="001351F7"/>
    <w:rsid w:val="00135360"/>
    <w:rsid w:val="00135B04"/>
    <w:rsid w:val="00135B78"/>
    <w:rsid w:val="00140E02"/>
    <w:rsid w:val="00141AD3"/>
    <w:rsid w:val="001420F4"/>
    <w:rsid w:val="00142409"/>
    <w:rsid w:val="001433C9"/>
    <w:rsid w:val="00144206"/>
    <w:rsid w:val="001459C7"/>
    <w:rsid w:val="00146156"/>
    <w:rsid w:val="001464B3"/>
    <w:rsid w:val="00146EE7"/>
    <w:rsid w:val="001474DC"/>
    <w:rsid w:val="00147B63"/>
    <w:rsid w:val="001529F6"/>
    <w:rsid w:val="00153AB2"/>
    <w:rsid w:val="00154AD6"/>
    <w:rsid w:val="0015629B"/>
    <w:rsid w:val="0015656B"/>
    <w:rsid w:val="00161055"/>
    <w:rsid w:val="001619F0"/>
    <w:rsid w:val="00162726"/>
    <w:rsid w:val="001635E5"/>
    <w:rsid w:val="0016377E"/>
    <w:rsid w:val="00166B9E"/>
    <w:rsid w:val="00167A1E"/>
    <w:rsid w:val="00171EBB"/>
    <w:rsid w:val="0017371E"/>
    <w:rsid w:val="001738DF"/>
    <w:rsid w:val="00176455"/>
    <w:rsid w:val="00176719"/>
    <w:rsid w:val="001767D1"/>
    <w:rsid w:val="00177B2B"/>
    <w:rsid w:val="0018329C"/>
    <w:rsid w:val="00185DA6"/>
    <w:rsid w:val="00186E44"/>
    <w:rsid w:val="00193584"/>
    <w:rsid w:val="00195F67"/>
    <w:rsid w:val="00196092"/>
    <w:rsid w:val="00196280"/>
    <w:rsid w:val="001966C0"/>
    <w:rsid w:val="001974CE"/>
    <w:rsid w:val="001A159F"/>
    <w:rsid w:val="001A29E9"/>
    <w:rsid w:val="001A495C"/>
    <w:rsid w:val="001A5F59"/>
    <w:rsid w:val="001A677D"/>
    <w:rsid w:val="001B0AF6"/>
    <w:rsid w:val="001B1945"/>
    <w:rsid w:val="001B249C"/>
    <w:rsid w:val="001B25AF"/>
    <w:rsid w:val="001B3712"/>
    <w:rsid w:val="001B4C27"/>
    <w:rsid w:val="001B64B3"/>
    <w:rsid w:val="001C1363"/>
    <w:rsid w:val="001C2FFE"/>
    <w:rsid w:val="001C3131"/>
    <w:rsid w:val="001C3946"/>
    <w:rsid w:val="001C52EE"/>
    <w:rsid w:val="001C5849"/>
    <w:rsid w:val="001D0707"/>
    <w:rsid w:val="001D11D4"/>
    <w:rsid w:val="001D1494"/>
    <w:rsid w:val="001D1664"/>
    <w:rsid w:val="001D16AD"/>
    <w:rsid w:val="001D399A"/>
    <w:rsid w:val="001D77BE"/>
    <w:rsid w:val="001E0BA9"/>
    <w:rsid w:val="001E2237"/>
    <w:rsid w:val="001F0CF7"/>
    <w:rsid w:val="001F194B"/>
    <w:rsid w:val="001F30CC"/>
    <w:rsid w:val="001F523F"/>
    <w:rsid w:val="001F554E"/>
    <w:rsid w:val="001F56B9"/>
    <w:rsid w:val="00201278"/>
    <w:rsid w:val="0020155E"/>
    <w:rsid w:val="002019CB"/>
    <w:rsid w:val="002023DD"/>
    <w:rsid w:val="002031A2"/>
    <w:rsid w:val="00204C30"/>
    <w:rsid w:val="00204E76"/>
    <w:rsid w:val="002078DB"/>
    <w:rsid w:val="002120B6"/>
    <w:rsid w:val="00214299"/>
    <w:rsid w:val="00214C14"/>
    <w:rsid w:val="00216999"/>
    <w:rsid w:val="00217A5F"/>
    <w:rsid w:val="00220D7E"/>
    <w:rsid w:val="00221ADE"/>
    <w:rsid w:val="0022214D"/>
    <w:rsid w:val="002222E8"/>
    <w:rsid w:val="00222714"/>
    <w:rsid w:val="00223169"/>
    <w:rsid w:val="0022346E"/>
    <w:rsid w:val="00223B41"/>
    <w:rsid w:val="00225E9A"/>
    <w:rsid w:val="0022621B"/>
    <w:rsid w:val="002262EF"/>
    <w:rsid w:val="002267D6"/>
    <w:rsid w:val="0022680F"/>
    <w:rsid w:val="00227056"/>
    <w:rsid w:val="00227C74"/>
    <w:rsid w:val="00227ED2"/>
    <w:rsid w:val="00233263"/>
    <w:rsid w:val="0023355E"/>
    <w:rsid w:val="0023464A"/>
    <w:rsid w:val="0023604C"/>
    <w:rsid w:val="002372B8"/>
    <w:rsid w:val="0024033C"/>
    <w:rsid w:val="0024151D"/>
    <w:rsid w:val="00242C5B"/>
    <w:rsid w:val="002434D6"/>
    <w:rsid w:val="00246BC0"/>
    <w:rsid w:val="00246C24"/>
    <w:rsid w:val="00247189"/>
    <w:rsid w:val="00247ADA"/>
    <w:rsid w:val="00247D3A"/>
    <w:rsid w:val="00250912"/>
    <w:rsid w:val="00251507"/>
    <w:rsid w:val="002521DC"/>
    <w:rsid w:val="00253722"/>
    <w:rsid w:val="00253B7F"/>
    <w:rsid w:val="002543F7"/>
    <w:rsid w:val="00255B7E"/>
    <w:rsid w:val="002572C6"/>
    <w:rsid w:val="00257806"/>
    <w:rsid w:val="002603DE"/>
    <w:rsid w:val="002622D3"/>
    <w:rsid w:val="00262D20"/>
    <w:rsid w:val="00263625"/>
    <w:rsid w:val="00264888"/>
    <w:rsid w:val="00265C31"/>
    <w:rsid w:val="00265F05"/>
    <w:rsid w:val="00267734"/>
    <w:rsid w:val="00267822"/>
    <w:rsid w:val="002706F5"/>
    <w:rsid w:val="00274871"/>
    <w:rsid w:val="0028147C"/>
    <w:rsid w:val="002817C8"/>
    <w:rsid w:val="002822AF"/>
    <w:rsid w:val="00282951"/>
    <w:rsid w:val="00282C82"/>
    <w:rsid w:val="00282FA6"/>
    <w:rsid w:val="002832A3"/>
    <w:rsid w:val="00284A74"/>
    <w:rsid w:val="00285EFB"/>
    <w:rsid w:val="0028632C"/>
    <w:rsid w:val="002870A6"/>
    <w:rsid w:val="00287276"/>
    <w:rsid w:val="0028743D"/>
    <w:rsid w:val="002878B7"/>
    <w:rsid w:val="00287B3F"/>
    <w:rsid w:val="00287BEF"/>
    <w:rsid w:val="002919FA"/>
    <w:rsid w:val="002935F0"/>
    <w:rsid w:val="00295590"/>
    <w:rsid w:val="00296260"/>
    <w:rsid w:val="00296B9D"/>
    <w:rsid w:val="002A0643"/>
    <w:rsid w:val="002A179C"/>
    <w:rsid w:val="002A3159"/>
    <w:rsid w:val="002A3CA8"/>
    <w:rsid w:val="002A3F94"/>
    <w:rsid w:val="002A4CF3"/>
    <w:rsid w:val="002B0A39"/>
    <w:rsid w:val="002B1874"/>
    <w:rsid w:val="002B1955"/>
    <w:rsid w:val="002B3F8F"/>
    <w:rsid w:val="002B5960"/>
    <w:rsid w:val="002B6326"/>
    <w:rsid w:val="002B6A4D"/>
    <w:rsid w:val="002B7408"/>
    <w:rsid w:val="002B7B9C"/>
    <w:rsid w:val="002C0048"/>
    <w:rsid w:val="002C0FE8"/>
    <w:rsid w:val="002C24C2"/>
    <w:rsid w:val="002C2C45"/>
    <w:rsid w:val="002C31CD"/>
    <w:rsid w:val="002C3C06"/>
    <w:rsid w:val="002C458D"/>
    <w:rsid w:val="002C6C0C"/>
    <w:rsid w:val="002C789E"/>
    <w:rsid w:val="002C7B76"/>
    <w:rsid w:val="002D07A7"/>
    <w:rsid w:val="002D200B"/>
    <w:rsid w:val="002D2599"/>
    <w:rsid w:val="002D2AA9"/>
    <w:rsid w:val="002D45F6"/>
    <w:rsid w:val="002D567B"/>
    <w:rsid w:val="002D5AE7"/>
    <w:rsid w:val="002D7F76"/>
    <w:rsid w:val="002E0B0C"/>
    <w:rsid w:val="002E1947"/>
    <w:rsid w:val="002E21E2"/>
    <w:rsid w:val="002E2318"/>
    <w:rsid w:val="002E29C3"/>
    <w:rsid w:val="002E2EF1"/>
    <w:rsid w:val="002E3742"/>
    <w:rsid w:val="002E5D99"/>
    <w:rsid w:val="002E758E"/>
    <w:rsid w:val="002E75B7"/>
    <w:rsid w:val="002E7BB3"/>
    <w:rsid w:val="002E7C61"/>
    <w:rsid w:val="002F38A2"/>
    <w:rsid w:val="002F522D"/>
    <w:rsid w:val="002F608C"/>
    <w:rsid w:val="002F6FE9"/>
    <w:rsid w:val="00301648"/>
    <w:rsid w:val="00302142"/>
    <w:rsid w:val="00302404"/>
    <w:rsid w:val="003028D9"/>
    <w:rsid w:val="003041C9"/>
    <w:rsid w:val="0030720F"/>
    <w:rsid w:val="00307668"/>
    <w:rsid w:val="0031056D"/>
    <w:rsid w:val="00310936"/>
    <w:rsid w:val="00310E53"/>
    <w:rsid w:val="003119A3"/>
    <w:rsid w:val="003154CF"/>
    <w:rsid w:val="00316933"/>
    <w:rsid w:val="003175C6"/>
    <w:rsid w:val="003202F7"/>
    <w:rsid w:val="003204D2"/>
    <w:rsid w:val="00320742"/>
    <w:rsid w:val="00320C64"/>
    <w:rsid w:val="003214CE"/>
    <w:rsid w:val="0032159E"/>
    <w:rsid w:val="00322989"/>
    <w:rsid w:val="003237A5"/>
    <w:rsid w:val="00324D24"/>
    <w:rsid w:val="00326FAB"/>
    <w:rsid w:val="00327EBC"/>
    <w:rsid w:val="0033002D"/>
    <w:rsid w:val="00330DEE"/>
    <w:rsid w:val="00330E8C"/>
    <w:rsid w:val="0033121E"/>
    <w:rsid w:val="00331314"/>
    <w:rsid w:val="0033181F"/>
    <w:rsid w:val="00333C26"/>
    <w:rsid w:val="0033404F"/>
    <w:rsid w:val="00334568"/>
    <w:rsid w:val="00334820"/>
    <w:rsid w:val="003360E9"/>
    <w:rsid w:val="0033636A"/>
    <w:rsid w:val="003366B8"/>
    <w:rsid w:val="00337A24"/>
    <w:rsid w:val="003405AF"/>
    <w:rsid w:val="00340727"/>
    <w:rsid w:val="00340C5B"/>
    <w:rsid w:val="00342DB7"/>
    <w:rsid w:val="00343453"/>
    <w:rsid w:val="00343492"/>
    <w:rsid w:val="003439CC"/>
    <w:rsid w:val="0034481C"/>
    <w:rsid w:val="003449FB"/>
    <w:rsid w:val="00344F1A"/>
    <w:rsid w:val="00346DAF"/>
    <w:rsid w:val="00347004"/>
    <w:rsid w:val="003472FC"/>
    <w:rsid w:val="00350EEF"/>
    <w:rsid w:val="00351EF6"/>
    <w:rsid w:val="00352100"/>
    <w:rsid w:val="00352520"/>
    <w:rsid w:val="00352CB6"/>
    <w:rsid w:val="00353CE2"/>
    <w:rsid w:val="00354310"/>
    <w:rsid w:val="00354BCA"/>
    <w:rsid w:val="00355B62"/>
    <w:rsid w:val="00356369"/>
    <w:rsid w:val="0035690D"/>
    <w:rsid w:val="00361B3E"/>
    <w:rsid w:val="00362858"/>
    <w:rsid w:val="00362B79"/>
    <w:rsid w:val="003630A9"/>
    <w:rsid w:val="00363195"/>
    <w:rsid w:val="00365EF3"/>
    <w:rsid w:val="00366C7F"/>
    <w:rsid w:val="0037102C"/>
    <w:rsid w:val="00371EAD"/>
    <w:rsid w:val="00371EBA"/>
    <w:rsid w:val="00372694"/>
    <w:rsid w:val="0037282E"/>
    <w:rsid w:val="0037305E"/>
    <w:rsid w:val="0037343F"/>
    <w:rsid w:val="00373E17"/>
    <w:rsid w:val="00373E80"/>
    <w:rsid w:val="003747BF"/>
    <w:rsid w:val="00377C24"/>
    <w:rsid w:val="00380C1F"/>
    <w:rsid w:val="0038299E"/>
    <w:rsid w:val="00387636"/>
    <w:rsid w:val="00391A41"/>
    <w:rsid w:val="00391DDE"/>
    <w:rsid w:val="003929C9"/>
    <w:rsid w:val="00393424"/>
    <w:rsid w:val="0039373A"/>
    <w:rsid w:val="0039473C"/>
    <w:rsid w:val="00396E6F"/>
    <w:rsid w:val="003A0287"/>
    <w:rsid w:val="003A1092"/>
    <w:rsid w:val="003A22EC"/>
    <w:rsid w:val="003A3846"/>
    <w:rsid w:val="003A4552"/>
    <w:rsid w:val="003A53D7"/>
    <w:rsid w:val="003A551C"/>
    <w:rsid w:val="003A750F"/>
    <w:rsid w:val="003B05B5"/>
    <w:rsid w:val="003B5EA1"/>
    <w:rsid w:val="003B7353"/>
    <w:rsid w:val="003C04A9"/>
    <w:rsid w:val="003C26F7"/>
    <w:rsid w:val="003C2F80"/>
    <w:rsid w:val="003C307D"/>
    <w:rsid w:val="003C4B5D"/>
    <w:rsid w:val="003C70B4"/>
    <w:rsid w:val="003C7919"/>
    <w:rsid w:val="003D06D8"/>
    <w:rsid w:val="003D6B5E"/>
    <w:rsid w:val="003D7338"/>
    <w:rsid w:val="003E0241"/>
    <w:rsid w:val="003E0313"/>
    <w:rsid w:val="003E21B0"/>
    <w:rsid w:val="003E2896"/>
    <w:rsid w:val="003E2A4C"/>
    <w:rsid w:val="003E2DA5"/>
    <w:rsid w:val="003E370C"/>
    <w:rsid w:val="003E3BD1"/>
    <w:rsid w:val="003E461F"/>
    <w:rsid w:val="003E643B"/>
    <w:rsid w:val="003E6486"/>
    <w:rsid w:val="003E657B"/>
    <w:rsid w:val="003E6F00"/>
    <w:rsid w:val="003E7159"/>
    <w:rsid w:val="003E79DE"/>
    <w:rsid w:val="003F3652"/>
    <w:rsid w:val="003F46D8"/>
    <w:rsid w:val="003F779B"/>
    <w:rsid w:val="004021DF"/>
    <w:rsid w:val="00402ED5"/>
    <w:rsid w:val="0040409E"/>
    <w:rsid w:val="00404AD2"/>
    <w:rsid w:val="00404BB8"/>
    <w:rsid w:val="004055F0"/>
    <w:rsid w:val="00405873"/>
    <w:rsid w:val="00405968"/>
    <w:rsid w:val="00405D1B"/>
    <w:rsid w:val="004063A0"/>
    <w:rsid w:val="00406AAB"/>
    <w:rsid w:val="00407053"/>
    <w:rsid w:val="00407591"/>
    <w:rsid w:val="00407824"/>
    <w:rsid w:val="0041033B"/>
    <w:rsid w:val="0041131D"/>
    <w:rsid w:val="00411ECA"/>
    <w:rsid w:val="0041222E"/>
    <w:rsid w:val="00412C62"/>
    <w:rsid w:val="00415C56"/>
    <w:rsid w:val="00416238"/>
    <w:rsid w:val="00417088"/>
    <w:rsid w:val="004176FA"/>
    <w:rsid w:val="0042005A"/>
    <w:rsid w:val="0042006E"/>
    <w:rsid w:val="00420ECD"/>
    <w:rsid w:val="00421411"/>
    <w:rsid w:val="004223C5"/>
    <w:rsid w:val="004230B8"/>
    <w:rsid w:val="004238C0"/>
    <w:rsid w:val="00423B3F"/>
    <w:rsid w:val="004249A6"/>
    <w:rsid w:val="00424B13"/>
    <w:rsid w:val="00424EAA"/>
    <w:rsid w:val="004255A6"/>
    <w:rsid w:val="00426858"/>
    <w:rsid w:val="00430011"/>
    <w:rsid w:val="004304AA"/>
    <w:rsid w:val="00430B0F"/>
    <w:rsid w:val="00430C70"/>
    <w:rsid w:val="00431381"/>
    <w:rsid w:val="00431666"/>
    <w:rsid w:val="004318DB"/>
    <w:rsid w:val="00432E7A"/>
    <w:rsid w:val="0043318F"/>
    <w:rsid w:val="0043489F"/>
    <w:rsid w:val="00435FE6"/>
    <w:rsid w:val="0043606D"/>
    <w:rsid w:val="00436368"/>
    <w:rsid w:val="004374F3"/>
    <w:rsid w:val="004415FB"/>
    <w:rsid w:val="00443205"/>
    <w:rsid w:val="0044472C"/>
    <w:rsid w:val="00444AFF"/>
    <w:rsid w:val="00444CE9"/>
    <w:rsid w:val="004455EB"/>
    <w:rsid w:val="004459AE"/>
    <w:rsid w:val="00450C98"/>
    <w:rsid w:val="00450D32"/>
    <w:rsid w:val="0045347C"/>
    <w:rsid w:val="00453B00"/>
    <w:rsid w:val="0045427B"/>
    <w:rsid w:val="00454C3B"/>
    <w:rsid w:val="0045534E"/>
    <w:rsid w:val="004600CF"/>
    <w:rsid w:val="00461019"/>
    <w:rsid w:val="00461C4C"/>
    <w:rsid w:val="00462288"/>
    <w:rsid w:val="00462961"/>
    <w:rsid w:val="00462DBD"/>
    <w:rsid w:val="00466247"/>
    <w:rsid w:val="00466AC2"/>
    <w:rsid w:val="00467F17"/>
    <w:rsid w:val="00474D1C"/>
    <w:rsid w:val="0047652E"/>
    <w:rsid w:val="00480626"/>
    <w:rsid w:val="00482B5D"/>
    <w:rsid w:val="00483C9C"/>
    <w:rsid w:val="00484623"/>
    <w:rsid w:val="00484AAF"/>
    <w:rsid w:val="004850EA"/>
    <w:rsid w:val="00486CD5"/>
    <w:rsid w:val="00491120"/>
    <w:rsid w:val="00492287"/>
    <w:rsid w:val="00492CD3"/>
    <w:rsid w:val="00492FF8"/>
    <w:rsid w:val="00493DBB"/>
    <w:rsid w:val="00494107"/>
    <w:rsid w:val="004943F3"/>
    <w:rsid w:val="00495A5D"/>
    <w:rsid w:val="004974AB"/>
    <w:rsid w:val="004A00FE"/>
    <w:rsid w:val="004A0B1A"/>
    <w:rsid w:val="004A0B26"/>
    <w:rsid w:val="004A0BBC"/>
    <w:rsid w:val="004A290E"/>
    <w:rsid w:val="004A2B85"/>
    <w:rsid w:val="004A4144"/>
    <w:rsid w:val="004A46A4"/>
    <w:rsid w:val="004A5FAA"/>
    <w:rsid w:val="004A6206"/>
    <w:rsid w:val="004A6C82"/>
    <w:rsid w:val="004A75FC"/>
    <w:rsid w:val="004B05B5"/>
    <w:rsid w:val="004B2630"/>
    <w:rsid w:val="004B2918"/>
    <w:rsid w:val="004B515D"/>
    <w:rsid w:val="004B58F0"/>
    <w:rsid w:val="004B646C"/>
    <w:rsid w:val="004C13ED"/>
    <w:rsid w:val="004C141D"/>
    <w:rsid w:val="004C1DD9"/>
    <w:rsid w:val="004C1E99"/>
    <w:rsid w:val="004C2FFB"/>
    <w:rsid w:val="004C4E0E"/>
    <w:rsid w:val="004C69B4"/>
    <w:rsid w:val="004C7131"/>
    <w:rsid w:val="004D0540"/>
    <w:rsid w:val="004D1B63"/>
    <w:rsid w:val="004D3190"/>
    <w:rsid w:val="004D3906"/>
    <w:rsid w:val="004D3925"/>
    <w:rsid w:val="004E1DAB"/>
    <w:rsid w:val="004E2CC9"/>
    <w:rsid w:val="004E43D9"/>
    <w:rsid w:val="004E4EAF"/>
    <w:rsid w:val="004E6D36"/>
    <w:rsid w:val="004F20D0"/>
    <w:rsid w:val="004F2D4D"/>
    <w:rsid w:val="004F34C2"/>
    <w:rsid w:val="004F3CF1"/>
    <w:rsid w:val="004F4C83"/>
    <w:rsid w:val="004F5A60"/>
    <w:rsid w:val="004F7CFD"/>
    <w:rsid w:val="00504C11"/>
    <w:rsid w:val="005051CD"/>
    <w:rsid w:val="00513312"/>
    <w:rsid w:val="00514FE7"/>
    <w:rsid w:val="005177D9"/>
    <w:rsid w:val="005201D2"/>
    <w:rsid w:val="00521208"/>
    <w:rsid w:val="00521B2E"/>
    <w:rsid w:val="0052320E"/>
    <w:rsid w:val="00523325"/>
    <w:rsid w:val="005236E8"/>
    <w:rsid w:val="00523EAC"/>
    <w:rsid w:val="00524FAB"/>
    <w:rsid w:val="005256A8"/>
    <w:rsid w:val="00527E44"/>
    <w:rsid w:val="00530E55"/>
    <w:rsid w:val="00532EA1"/>
    <w:rsid w:val="005333D0"/>
    <w:rsid w:val="00534946"/>
    <w:rsid w:val="005417C1"/>
    <w:rsid w:val="005417D0"/>
    <w:rsid w:val="00542D94"/>
    <w:rsid w:val="00544ADC"/>
    <w:rsid w:val="005454DA"/>
    <w:rsid w:val="0054562D"/>
    <w:rsid w:val="0054723B"/>
    <w:rsid w:val="005525F5"/>
    <w:rsid w:val="00552652"/>
    <w:rsid w:val="005539AA"/>
    <w:rsid w:val="00553E6B"/>
    <w:rsid w:val="00555427"/>
    <w:rsid w:val="00560D19"/>
    <w:rsid w:val="0056126C"/>
    <w:rsid w:val="005621A7"/>
    <w:rsid w:val="005635FF"/>
    <w:rsid w:val="00564EDB"/>
    <w:rsid w:val="00570D6C"/>
    <w:rsid w:val="0057236E"/>
    <w:rsid w:val="0057459A"/>
    <w:rsid w:val="00575F7A"/>
    <w:rsid w:val="00576A03"/>
    <w:rsid w:val="00577C91"/>
    <w:rsid w:val="005819A8"/>
    <w:rsid w:val="00583266"/>
    <w:rsid w:val="0058438D"/>
    <w:rsid w:val="005844C6"/>
    <w:rsid w:val="005869FB"/>
    <w:rsid w:val="00586AA1"/>
    <w:rsid w:val="00590D51"/>
    <w:rsid w:val="00591BD4"/>
    <w:rsid w:val="0059658B"/>
    <w:rsid w:val="005A15CD"/>
    <w:rsid w:val="005A16C1"/>
    <w:rsid w:val="005A1B75"/>
    <w:rsid w:val="005A4BD8"/>
    <w:rsid w:val="005A4F43"/>
    <w:rsid w:val="005A52AD"/>
    <w:rsid w:val="005A69A2"/>
    <w:rsid w:val="005B038B"/>
    <w:rsid w:val="005B16C5"/>
    <w:rsid w:val="005B19A3"/>
    <w:rsid w:val="005B2D34"/>
    <w:rsid w:val="005B3146"/>
    <w:rsid w:val="005B443E"/>
    <w:rsid w:val="005B74F2"/>
    <w:rsid w:val="005C0A79"/>
    <w:rsid w:val="005C1B7D"/>
    <w:rsid w:val="005C2ECF"/>
    <w:rsid w:val="005C309F"/>
    <w:rsid w:val="005C3255"/>
    <w:rsid w:val="005C3EFA"/>
    <w:rsid w:val="005C434A"/>
    <w:rsid w:val="005C62ED"/>
    <w:rsid w:val="005C7E65"/>
    <w:rsid w:val="005D02CD"/>
    <w:rsid w:val="005D1A9D"/>
    <w:rsid w:val="005D1E98"/>
    <w:rsid w:val="005D2F2A"/>
    <w:rsid w:val="005D3635"/>
    <w:rsid w:val="005D3FDA"/>
    <w:rsid w:val="005D4779"/>
    <w:rsid w:val="005D4ED5"/>
    <w:rsid w:val="005D57DF"/>
    <w:rsid w:val="005E0A23"/>
    <w:rsid w:val="005E0A9B"/>
    <w:rsid w:val="005E6FA1"/>
    <w:rsid w:val="005F0DA8"/>
    <w:rsid w:val="005F2DC1"/>
    <w:rsid w:val="005F43A3"/>
    <w:rsid w:val="005F4F2C"/>
    <w:rsid w:val="005F5E9E"/>
    <w:rsid w:val="005F65A7"/>
    <w:rsid w:val="0060040F"/>
    <w:rsid w:val="00600B71"/>
    <w:rsid w:val="00601212"/>
    <w:rsid w:val="00601BE1"/>
    <w:rsid w:val="0060210E"/>
    <w:rsid w:val="00603309"/>
    <w:rsid w:val="00603EDD"/>
    <w:rsid w:val="00606CAB"/>
    <w:rsid w:val="00607F6E"/>
    <w:rsid w:val="006103B7"/>
    <w:rsid w:val="00610A65"/>
    <w:rsid w:val="00610A84"/>
    <w:rsid w:val="00611960"/>
    <w:rsid w:val="00612199"/>
    <w:rsid w:val="0061247D"/>
    <w:rsid w:val="00612EA9"/>
    <w:rsid w:val="00616AFD"/>
    <w:rsid w:val="00617064"/>
    <w:rsid w:val="00617251"/>
    <w:rsid w:val="00620703"/>
    <w:rsid w:val="00620ED1"/>
    <w:rsid w:val="00622403"/>
    <w:rsid w:val="006227FB"/>
    <w:rsid w:val="00622D8D"/>
    <w:rsid w:val="0062350B"/>
    <w:rsid w:val="0062411F"/>
    <w:rsid w:val="00625533"/>
    <w:rsid w:val="00625862"/>
    <w:rsid w:val="00626B4C"/>
    <w:rsid w:val="0062716A"/>
    <w:rsid w:val="00630ACF"/>
    <w:rsid w:val="00630CDE"/>
    <w:rsid w:val="006317C3"/>
    <w:rsid w:val="00632194"/>
    <w:rsid w:val="006328E1"/>
    <w:rsid w:val="006330A8"/>
    <w:rsid w:val="00635C36"/>
    <w:rsid w:val="0063613B"/>
    <w:rsid w:val="00641CD3"/>
    <w:rsid w:val="00641F25"/>
    <w:rsid w:val="0064238B"/>
    <w:rsid w:val="0064345D"/>
    <w:rsid w:val="006445FB"/>
    <w:rsid w:val="00644C7A"/>
    <w:rsid w:val="00646B88"/>
    <w:rsid w:val="00646FDF"/>
    <w:rsid w:val="00647610"/>
    <w:rsid w:val="00647F04"/>
    <w:rsid w:val="006521B2"/>
    <w:rsid w:val="00652745"/>
    <w:rsid w:val="006527D2"/>
    <w:rsid w:val="0065378F"/>
    <w:rsid w:val="006539F5"/>
    <w:rsid w:val="00653A79"/>
    <w:rsid w:val="00654B4D"/>
    <w:rsid w:val="00657209"/>
    <w:rsid w:val="006613DE"/>
    <w:rsid w:val="0066159E"/>
    <w:rsid w:val="00662C14"/>
    <w:rsid w:val="006630AE"/>
    <w:rsid w:val="00664D0E"/>
    <w:rsid w:val="006679CF"/>
    <w:rsid w:val="00670433"/>
    <w:rsid w:val="00671D41"/>
    <w:rsid w:val="00672703"/>
    <w:rsid w:val="006734E7"/>
    <w:rsid w:val="006736D4"/>
    <w:rsid w:val="00673859"/>
    <w:rsid w:val="006749D5"/>
    <w:rsid w:val="0067509B"/>
    <w:rsid w:val="0067714B"/>
    <w:rsid w:val="006773BB"/>
    <w:rsid w:val="00680A5B"/>
    <w:rsid w:val="006825E0"/>
    <w:rsid w:val="006836F3"/>
    <w:rsid w:val="00683AA1"/>
    <w:rsid w:val="006848E7"/>
    <w:rsid w:val="006855B8"/>
    <w:rsid w:val="0068560F"/>
    <w:rsid w:val="00685D9A"/>
    <w:rsid w:val="006863FF"/>
    <w:rsid w:val="00687872"/>
    <w:rsid w:val="0068789D"/>
    <w:rsid w:val="00687A01"/>
    <w:rsid w:val="00687CE5"/>
    <w:rsid w:val="00687DB4"/>
    <w:rsid w:val="00687F75"/>
    <w:rsid w:val="00690DE6"/>
    <w:rsid w:val="00691E87"/>
    <w:rsid w:val="0069251A"/>
    <w:rsid w:val="00692819"/>
    <w:rsid w:val="006942E3"/>
    <w:rsid w:val="006949A9"/>
    <w:rsid w:val="00694E51"/>
    <w:rsid w:val="00694FF3"/>
    <w:rsid w:val="00695396"/>
    <w:rsid w:val="006968D5"/>
    <w:rsid w:val="0069748A"/>
    <w:rsid w:val="0069791F"/>
    <w:rsid w:val="006A20B8"/>
    <w:rsid w:val="006A2DB8"/>
    <w:rsid w:val="006A2EEC"/>
    <w:rsid w:val="006A4961"/>
    <w:rsid w:val="006A6964"/>
    <w:rsid w:val="006B0FFD"/>
    <w:rsid w:val="006B60E8"/>
    <w:rsid w:val="006C0F84"/>
    <w:rsid w:val="006C0FEE"/>
    <w:rsid w:val="006C173A"/>
    <w:rsid w:val="006C2222"/>
    <w:rsid w:val="006C5847"/>
    <w:rsid w:val="006C5A2D"/>
    <w:rsid w:val="006C63EC"/>
    <w:rsid w:val="006D1793"/>
    <w:rsid w:val="006D17CE"/>
    <w:rsid w:val="006D3AB1"/>
    <w:rsid w:val="006D53CE"/>
    <w:rsid w:val="006D6281"/>
    <w:rsid w:val="006D65C6"/>
    <w:rsid w:val="006E0702"/>
    <w:rsid w:val="006E0829"/>
    <w:rsid w:val="006E2B18"/>
    <w:rsid w:val="006E39BF"/>
    <w:rsid w:val="006E4CF4"/>
    <w:rsid w:val="006E5610"/>
    <w:rsid w:val="006E58D6"/>
    <w:rsid w:val="006E6E7A"/>
    <w:rsid w:val="006E7258"/>
    <w:rsid w:val="006E7B49"/>
    <w:rsid w:val="006E7F06"/>
    <w:rsid w:val="006F0020"/>
    <w:rsid w:val="006F0279"/>
    <w:rsid w:val="006F05CC"/>
    <w:rsid w:val="006F07AC"/>
    <w:rsid w:val="006F3FC1"/>
    <w:rsid w:val="006F78E5"/>
    <w:rsid w:val="00705FFB"/>
    <w:rsid w:val="00711147"/>
    <w:rsid w:val="0071190F"/>
    <w:rsid w:val="007128C4"/>
    <w:rsid w:val="00713776"/>
    <w:rsid w:val="007142AD"/>
    <w:rsid w:val="00714A19"/>
    <w:rsid w:val="00715E63"/>
    <w:rsid w:val="0072125D"/>
    <w:rsid w:val="00721952"/>
    <w:rsid w:val="00721FF3"/>
    <w:rsid w:val="00722D0E"/>
    <w:rsid w:val="00724A61"/>
    <w:rsid w:val="00724A8F"/>
    <w:rsid w:val="0072634A"/>
    <w:rsid w:val="0072659F"/>
    <w:rsid w:val="00727644"/>
    <w:rsid w:val="007279CA"/>
    <w:rsid w:val="00727CB7"/>
    <w:rsid w:val="00727D15"/>
    <w:rsid w:val="007313F9"/>
    <w:rsid w:val="007316FD"/>
    <w:rsid w:val="00735DB9"/>
    <w:rsid w:val="007373FB"/>
    <w:rsid w:val="007376A3"/>
    <w:rsid w:val="00737761"/>
    <w:rsid w:val="0074071B"/>
    <w:rsid w:val="00740ED2"/>
    <w:rsid w:val="007417E2"/>
    <w:rsid w:val="007419E1"/>
    <w:rsid w:val="00741FC8"/>
    <w:rsid w:val="00744AC4"/>
    <w:rsid w:val="00745883"/>
    <w:rsid w:val="00746D3D"/>
    <w:rsid w:val="00750127"/>
    <w:rsid w:val="00752B1D"/>
    <w:rsid w:val="0075305E"/>
    <w:rsid w:val="007536D3"/>
    <w:rsid w:val="00753D9D"/>
    <w:rsid w:val="00754B27"/>
    <w:rsid w:val="00754F05"/>
    <w:rsid w:val="00755B46"/>
    <w:rsid w:val="0075695E"/>
    <w:rsid w:val="0075732E"/>
    <w:rsid w:val="00757D2D"/>
    <w:rsid w:val="007601AB"/>
    <w:rsid w:val="00760CBF"/>
    <w:rsid w:val="00763D29"/>
    <w:rsid w:val="007653D7"/>
    <w:rsid w:val="007654F4"/>
    <w:rsid w:val="0076553B"/>
    <w:rsid w:val="00770147"/>
    <w:rsid w:val="00770255"/>
    <w:rsid w:val="00771779"/>
    <w:rsid w:val="00772278"/>
    <w:rsid w:val="00772F56"/>
    <w:rsid w:val="00774F97"/>
    <w:rsid w:val="00776264"/>
    <w:rsid w:val="00781E88"/>
    <w:rsid w:val="00783474"/>
    <w:rsid w:val="00784919"/>
    <w:rsid w:val="00784972"/>
    <w:rsid w:val="00784C05"/>
    <w:rsid w:val="00785AB3"/>
    <w:rsid w:val="00786576"/>
    <w:rsid w:val="007909E8"/>
    <w:rsid w:val="007929F2"/>
    <w:rsid w:val="00792DAA"/>
    <w:rsid w:val="007944CE"/>
    <w:rsid w:val="00795C78"/>
    <w:rsid w:val="0079601D"/>
    <w:rsid w:val="0079706A"/>
    <w:rsid w:val="007A066B"/>
    <w:rsid w:val="007A12B0"/>
    <w:rsid w:val="007A295B"/>
    <w:rsid w:val="007A2A37"/>
    <w:rsid w:val="007A2A64"/>
    <w:rsid w:val="007A447C"/>
    <w:rsid w:val="007A473F"/>
    <w:rsid w:val="007A47D0"/>
    <w:rsid w:val="007A6D2D"/>
    <w:rsid w:val="007B25FE"/>
    <w:rsid w:val="007B28F4"/>
    <w:rsid w:val="007B2938"/>
    <w:rsid w:val="007B32DA"/>
    <w:rsid w:val="007B4601"/>
    <w:rsid w:val="007B478A"/>
    <w:rsid w:val="007B5A00"/>
    <w:rsid w:val="007B6B72"/>
    <w:rsid w:val="007B7D9D"/>
    <w:rsid w:val="007C0384"/>
    <w:rsid w:val="007C08EA"/>
    <w:rsid w:val="007C2D63"/>
    <w:rsid w:val="007C3B68"/>
    <w:rsid w:val="007C3FED"/>
    <w:rsid w:val="007C503C"/>
    <w:rsid w:val="007C53BB"/>
    <w:rsid w:val="007C5DF6"/>
    <w:rsid w:val="007C5EB0"/>
    <w:rsid w:val="007C63C0"/>
    <w:rsid w:val="007C7D30"/>
    <w:rsid w:val="007D2589"/>
    <w:rsid w:val="007D35AD"/>
    <w:rsid w:val="007D4DF4"/>
    <w:rsid w:val="007D5814"/>
    <w:rsid w:val="007D5DF6"/>
    <w:rsid w:val="007D6A73"/>
    <w:rsid w:val="007D6C7E"/>
    <w:rsid w:val="007D761A"/>
    <w:rsid w:val="007D7FD3"/>
    <w:rsid w:val="007E0B03"/>
    <w:rsid w:val="007E14C6"/>
    <w:rsid w:val="007E2D6E"/>
    <w:rsid w:val="007E4109"/>
    <w:rsid w:val="007E49FA"/>
    <w:rsid w:val="007E4E30"/>
    <w:rsid w:val="007E5E62"/>
    <w:rsid w:val="007E69C2"/>
    <w:rsid w:val="007E7C67"/>
    <w:rsid w:val="007F1688"/>
    <w:rsid w:val="007F22BA"/>
    <w:rsid w:val="007F2479"/>
    <w:rsid w:val="007F2ED7"/>
    <w:rsid w:val="007F3B73"/>
    <w:rsid w:val="007F4628"/>
    <w:rsid w:val="007F491B"/>
    <w:rsid w:val="007F61E3"/>
    <w:rsid w:val="007F722E"/>
    <w:rsid w:val="007F7480"/>
    <w:rsid w:val="0080197A"/>
    <w:rsid w:val="00802288"/>
    <w:rsid w:val="008028C3"/>
    <w:rsid w:val="00803644"/>
    <w:rsid w:val="008041D7"/>
    <w:rsid w:val="00804205"/>
    <w:rsid w:val="008044A7"/>
    <w:rsid w:val="00804C73"/>
    <w:rsid w:val="00811173"/>
    <w:rsid w:val="008113FE"/>
    <w:rsid w:val="008123E4"/>
    <w:rsid w:val="00812407"/>
    <w:rsid w:val="008134E3"/>
    <w:rsid w:val="008137CD"/>
    <w:rsid w:val="0081680D"/>
    <w:rsid w:val="00817027"/>
    <w:rsid w:val="0081705A"/>
    <w:rsid w:val="0082056D"/>
    <w:rsid w:val="0082213B"/>
    <w:rsid w:val="008229F3"/>
    <w:rsid w:val="00822F41"/>
    <w:rsid w:val="0082332A"/>
    <w:rsid w:val="0082445D"/>
    <w:rsid w:val="00824744"/>
    <w:rsid w:val="0082500A"/>
    <w:rsid w:val="00825B9C"/>
    <w:rsid w:val="00826642"/>
    <w:rsid w:val="0082736B"/>
    <w:rsid w:val="0083054E"/>
    <w:rsid w:val="00831B68"/>
    <w:rsid w:val="0083349B"/>
    <w:rsid w:val="00833DE9"/>
    <w:rsid w:val="00835514"/>
    <w:rsid w:val="00836C42"/>
    <w:rsid w:val="00840BC5"/>
    <w:rsid w:val="00842C2F"/>
    <w:rsid w:val="00843464"/>
    <w:rsid w:val="00843BCD"/>
    <w:rsid w:val="008446C0"/>
    <w:rsid w:val="00845D48"/>
    <w:rsid w:val="008461CA"/>
    <w:rsid w:val="00847315"/>
    <w:rsid w:val="00847D78"/>
    <w:rsid w:val="008539C0"/>
    <w:rsid w:val="00853F9F"/>
    <w:rsid w:val="0085479A"/>
    <w:rsid w:val="00855105"/>
    <w:rsid w:val="00856CB1"/>
    <w:rsid w:val="00857C64"/>
    <w:rsid w:val="008600E0"/>
    <w:rsid w:val="008602A3"/>
    <w:rsid w:val="0086144B"/>
    <w:rsid w:val="00861D7C"/>
    <w:rsid w:val="00861E9C"/>
    <w:rsid w:val="0086289C"/>
    <w:rsid w:val="0086372C"/>
    <w:rsid w:val="008646A3"/>
    <w:rsid w:val="00864783"/>
    <w:rsid w:val="008653C2"/>
    <w:rsid w:val="00865431"/>
    <w:rsid w:val="00866445"/>
    <w:rsid w:val="00867C49"/>
    <w:rsid w:val="00870C2D"/>
    <w:rsid w:val="0087253A"/>
    <w:rsid w:val="00872730"/>
    <w:rsid w:val="008737B6"/>
    <w:rsid w:val="00874123"/>
    <w:rsid w:val="00874477"/>
    <w:rsid w:val="0087467A"/>
    <w:rsid w:val="00874EC6"/>
    <w:rsid w:val="0087550C"/>
    <w:rsid w:val="00875CD1"/>
    <w:rsid w:val="0087745C"/>
    <w:rsid w:val="00877A79"/>
    <w:rsid w:val="008834D1"/>
    <w:rsid w:val="008835AE"/>
    <w:rsid w:val="008836D0"/>
    <w:rsid w:val="008845AB"/>
    <w:rsid w:val="00884A40"/>
    <w:rsid w:val="00884AE5"/>
    <w:rsid w:val="0088556E"/>
    <w:rsid w:val="00887398"/>
    <w:rsid w:val="00887B32"/>
    <w:rsid w:val="008906FF"/>
    <w:rsid w:val="00890D94"/>
    <w:rsid w:val="00890FA1"/>
    <w:rsid w:val="00891335"/>
    <w:rsid w:val="0089342E"/>
    <w:rsid w:val="0089372F"/>
    <w:rsid w:val="00893DF4"/>
    <w:rsid w:val="00895C45"/>
    <w:rsid w:val="008A3927"/>
    <w:rsid w:val="008A5002"/>
    <w:rsid w:val="008A556A"/>
    <w:rsid w:val="008A5FD1"/>
    <w:rsid w:val="008A64CE"/>
    <w:rsid w:val="008B149A"/>
    <w:rsid w:val="008B1E9C"/>
    <w:rsid w:val="008B2032"/>
    <w:rsid w:val="008B26BC"/>
    <w:rsid w:val="008B29AF"/>
    <w:rsid w:val="008B379E"/>
    <w:rsid w:val="008B4D46"/>
    <w:rsid w:val="008B56E6"/>
    <w:rsid w:val="008C1628"/>
    <w:rsid w:val="008C238D"/>
    <w:rsid w:val="008C31DC"/>
    <w:rsid w:val="008C3B10"/>
    <w:rsid w:val="008C523B"/>
    <w:rsid w:val="008C5E5D"/>
    <w:rsid w:val="008C7223"/>
    <w:rsid w:val="008C782C"/>
    <w:rsid w:val="008D1A25"/>
    <w:rsid w:val="008D35FC"/>
    <w:rsid w:val="008D3DCE"/>
    <w:rsid w:val="008D3DD1"/>
    <w:rsid w:val="008D4845"/>
    <w:rsid w:val="008D4D07"/>
    <w:rsid w:val="008D6066"/>
    <w:rsid w:val="008D62AE"/>
    <w:rsid w:val="008D730D"/>
    <w:rsid w:val="008D7883"/>
    <w:rsid w:val="008E3144"/>
    <w:rsid w:val="008E5FAC"/>
    <w:rsid w:val="008E6C63"/>
    <w:rsid w:val="008F0308"/>
    <w:rsid w:val="008F068B"/>
    <w:rsid w:val="008F2882"/>
    <w:rsid w:val="008F34D9"/>
    <w:rsid w:val="008F3A9C"/>
    <w:rsid w:val="008F616F"/>
    <w:rsid w:val="009005A7"/>
    <w:rsid w:val="00901FA0"/>
    <w:rsid w:val="00902655"/>
    <w:rsid w:val="00903BE3"/>
    <w:rsid w:val="0090568D"/>
    <w:rsid w:val="00905C16"/>
    <w:rsid w:val="009074DB"/>
    <w:rsid w:val="009077DF"/>
    <w:rsid w:val="00907FB7"/>
    <w:rsid w:val="0091028F"/>
    <w:rsid w:val="0091064C"/>
    <w:rsid w:val="00911740"/>
    <w:rsid w:val="00911C37"/>
    <w:rsid w:val="00911C91"/>
    <w:rsid w:val="0091273E"/>
    <w:rsid w:val="009127E7"/>
    <w:rsid w:val="00915B67"/>
    <w:rsid w:val="009168FC"/>
    <w:rsid w:val="00916D86"/>
    <w:rsid w:val="009170B8"/>
    <w:rsid w:val="00920D0B"/>
    <w:rsid w:val="009244A7"/>
    <w:rsid w:val="0093455F"/>
    <w:rsid w:val="00934B3E"/>
    <w:rsid w:val="009352C2"/>
    <w:rsid w:val="009363C3"/>
    <w:rsid w:val="00940644"/>
    <w:rsid w:val="009413AE"/>
    <w:rsid w:val="00942222"/>
    <w:rsid w:val="00942CBC"/>
    <w:rsid w:val="00943216"/>
    <w:rsid w:val="00943315"/>
    <w:rsid w:val="00943A5B"/>
    <w:rsid w:val="00944EF8"/>
    <w:rsid w:val="009534B6"/>
    <w:rsid w:val="00953AC0"/>
    <w:rsid w:val="00955A07"/>
    <w:rsid w:val="0095633F"/>
    <w:rsid w:val="00957DE7"/>
    <w:rsid w:val="00960BDA"/>
    <w:rsid w:val="009633D8"/>
    <w:rsid w:val="009635B7"/>
    <w:rsid w:val="00963AAB"/>
    <w:rsid w:val="009647B2"/>
    <w:rsid w:val="00964D08"/>
    <w:rsid w:val="0096682A"/>
    <w:rsid w:val="00970155"/>
    <w:rsid w:val="009720B1"/>
    <w:rsid w:val="0097298E"/>
    <w:rsid w:val="00972C82"/>
    <w:rsid w:val="0097370B"/>
    <w:rsid w:val="00977069"/>
    <w:rsid w:val="00977526"/>
    <w:rsid w:val="00980605"/>
    <w:rsid w:val="009807F7"/>
    <w:rsid w:val="00980E05"/>
    <w:rsid w:val="009811B9"/>
    <w:rsid w:val="00981682"/>
    <w:rsid w:val="00982600"/>
    <w:rsid w:val="0098273C"/>
    <w:rsid w:val="0098281A"/>
    <w:rsid w:val="009844F2"/>
    <w:rsid w:val="00984E0D"/>
    <w:rsid w:val="00985838"/>
    <w:rsid w:val="00985B73"/>
    <w:rsid w:val="00986A71"/>
    <w:rsid w:val="00990413"/>
    <w:rsid w:val="00990557"/>
    <w:rsid w:val="00991F47"/>
    <w:rsid w:val="00992123"/>
    <w:rsid w:val="00993514"/>
    <w:rsid w:val="00993A72"/>
    <w:rsid w:val="00993AD7"/>
    <w:rsid w:val="00994A1E"/>
    <w:rsid w:val="0099505F"/>
    <w:rsid w:val="00995C80"/>
    <w:rsid w:val="0099629F"/>
    <w:rsid w:val="00997C0C"/>
    <w:rsid w:val="009A0212"/>
    <w:rsid w:val="009A4061"/>
    <w:rsid w:val="009A42F3"/>
    <w:rsid w:val="009A43C2"/>
    <w:rsid w:val="009A626F"/>
    <w:rsid w:val="009A6EAC"/>
    <w:rsid w:val="009A74EB"/>
    <w:rsid w:val="009B011C"/>
    <w:rsid w:val="009B0FD1"/>
    <w:rsid w:val="009B1523"/>
    <w:rsid w:val="009B2249"/>
    <w:rsid w:val="009B598B"/>
    <w:rsid w:val="009C05C8"/>
    <w:rsid w:val="009C1180"/>
    <w:rsid w:val="009C1805"/>
    <w:rsid w:val="009C25AF"/>
    <w:rsid w:val="009C2DD2"/>
    <w:rsid w:val="009C3740"/>
    <w:rsid w:val="009C3FE5"/>
    <w:rsid w:val="009C56BA"/>
    <w:rsid w:val="009C5767"/>
    <w:rsid w:val="009C5B69"/>
    <w:rsid w:val="009D0A75"/>
    <w:rsid w:val="009D1315"/>
    <w:rsid w:val="009D1856"/>
    <w:rsid w:val="009D1F10"/>
    <w:rsid w:val="009D36A5"/>
    <w:rsid w:val="009D38E3"/>
    <w:rsid w:val="009D4F61"/>
    <w:rsid w:val="009D57E6"/>
    <w:rsid w:val="009D5DFE"/>
    <w:rsid w:val="009D5E48"/>
    <w:rsid w:val="009D6D24"/>
    <w:rsid w:val="009D7477"/>
    <w:rsid w:val="009E2E54"/>
    <w:rsid w:val="009E41BA"/>
    <w:rsid w:val="009E75E9"/>
    <w:rsid w:val="009F024A"/>
    <w:rsid w:val="009F1154"/>
    <w:rsid w:val="009F202B"/>
    <w:rsid w:val="009F3440"/>
    <w:rsid w:val="009F34FF"/>
    <w:rsid w:val="009F597F"/>
    <w:rsid w:val="009F703C"/>
    <w:rsid w:val="009F7AB6"/>
    <w:rsid w:val="00A01472"/>
    <w:rsid w:val="00A01CEF"/>
    <w:rsid w:val="00A038E2"/>
    <w:rsid w:val="00A05673"/>
    <w:rsid w:val="00A06749"/>
    <w:rsid w:val="00A1438E"/>
    <w:rsid w:val="00A145F0"/>
    <w:rsid w:val="00A14E6F"/>
    <w:rsid w:val="00A1521E"/>
    <w:rsid w:val="00A15267"/>
    <w:rsid w:val="00A1601B"/>
    <w:rsid w:val="00A164D2"/>
    <w:rsid w:val="00A172BF"/>
    <w:rsid w:val="00A175EE"/>
    <w:rsid w:val="00A17AB6"/>
    <w:rsid w:val="00A20426"/>
    <w:rsid w:val="00A21171"/>
    <w:rsid w:val="00A216F9"/>
    <w:rsid w:val="00A24A28"/>
    <w:rsid w:val="00A253A0"/>
    <w:rsid w:val="00A2601F"/>
    <w:rsid w:val="00A27954"/>
    <w:rsid w:val="00A279B7"/>
    <w:rsid w:val="00A30323"/>
    <w:rsid w:val="00A32B15"/>
    <w:rsid w:val="00A32F53"/>
    <w:rsid w:val="00A33C10"/>
    <w:rsid w:val="00A34456"/>
    <w:rsid w:val="00A34522"/>
    <w:rsid w:val="00A34979"/>
    <w:rsid w:val="00A34A08"/>
    <w:rsid w:val="00A35604"/>
    <w:rsid w:val="00A357F5"/>
    <w:rsid w:val="00A3669D"/>
    <w:rsid w:val="00A36A49"/>
    <w:rsid w:val="00A36B88"/>
    <w:rsid w:val="00A372D3"/>
    <w:rsid w:val="00A37CCE"/>
    <w:rsid w:val="00A37FF2"/>
    <w:rsid w:val="00A40C50"/>
    <w:rsid w:val="00A41C51"/>
    <w:rsid w:val="00A43A0C"/>
    <w:rsid w:val="00A44A09"/>
    <w:rsid w:val="00A45B3F"/>
    <w:rsid w:val="00A45DE1"/>
    <w:rsid w:val="00A50281"/>
    <w:rsid w:val="00A5095E"/>
    <w:rsid w:val="00A56BCE"/>
    <w:rsid w:val="00A57316"/>
    <w:rsid w:val="00A5747C"/>
    <w:rsid w:val="00A62817"/>
    <w:rsid w:val="00A641A4"/>
    <w:rsid w:val="00A64BF1"/>
    <w:rsid w:val="00A65475"/>
    <w:rsid w:val="00A65810"/>
    <w:rsid w:val="00A65D83"/>
    <w:rsid w:val="00A6618D"/>
    <w:rsid w:val="00A66C4C"/>
    <w:rsid w:val="00A66D6D"/>
    <w:rsid w:val="00A67842"/>
    <w:rsid w:val="00A711CD"/>
    <w:rsid w:val="00A72845"/>
    <w:rsid w:val="00A73121"/>
    <w:rsid w:val="00A7723D"/>
    <w:rsid w:val="00A779F2"/>
    <w:rsid w:val="00A82509"/>
    <w:rsid w:val="00A82671"/>
    <w:rsid w:val="00A8581E"/>
    <w:rsid w:val="00A8590E"/>
    <w:rsid w:val="00A85CDC"/>
    <w:rsid w:val="00A8642C"/>
    <w:rsid w:val="00A86D11"/>
    <w:rsid w:val="00A933CF"/>
    <w:rsid w:val="00A96183"/>
    <w:rsid w:val="00A963D4"/>
    <w:rsid w:val="00A96528"/>
    <w:rsid w:val="00A969F1"/>
    <w:rsid w:val="00A970A9"/>
    <w:rsid w:val="00A97284"/>
    <w:rsid w:val="00A972BE"/>
    <w:rsid w:val="00AA021E"/>
    <w:rsid w:val="00AA0C78"/>
    <w:rsid w:val="00AA194A"/>
    <w:rsid w:val="00AA19E7"/>
    <w:rsid w:val="00AA2179"/>
    <w:rsid w:val="00AA2B9F"/>
    <w:rsid w:val="00AA3006"/>
    <w:rsid w:val="00AA3D52"/>
    <w:rsid w:val="00AA418C"/>
    <w:rsid w:val="00AA45BE"/>
    <w:rsid w:val="00AA6419"/>
    <w:rsid w:val="00AA6926"/>
    <w:rsid w:val="00AA78CB"/>
    <w:rsid w:val="00AB00F9"/>
    <w:rsid w:val="00AB02AB"/>
    <w:rsid w:val="00AB05AA"/>
    <w:rsid w:val="00AB2BFB"/>
    <w:rsid w:val="00AB2C02"/>
    <w:rsid w:val="00AB31A3"/>
    <w:rsid w:val="00AB4D5B"/>
    <w:rsid w:val="00AB5652"/>
    <w:rsid w:val="00AB5EE6"/>
    <w:rsid w:val="00AB7205"/>
    <w:rsid w:val="00AC0809"/>
    <w:rsid w:val="00AC171D"/>
    <w:rsid w:val="00AC2BE2"/>
    <w:rsid w:val="00AC3960"/>
    <w:rsid w:val="00AC5155"/>
    <w:rsid w:val="00AC6F43"/>
    <w:rsid w:val="00AD5280"/>
    <w:rsid w:val="00AD52C5"/>
    <w:rsid w:val="00AD54FE"/>
    <w:rsid w:val="00AD657F"/>
    <w:rsid w:val="00AD70C4"/>
    <w:rsid w:val="00AD7C3D"/>
    <w:rsid w:val="00AE329C"/>
    <w:rsid w:val="00AE4B1D"/>
    <w:rsid w:val="00AF0A2D"/>
    <w:rsid w:val="00AF30A3"/>
    <w:rsid w:val="00AF3453"/>
    <w:rsid w:val="00AF35B4"/>
    <w:rsid w:val="00AF4210"/>
    <w:rsid w:val="00AF5C30"/>
    <w:rsid w:val="00B0093E"/>
    <w:rsid w:val="00B00B0B"/>
    <w:rsid w:val="00B0219F"/>
    <w:rsid w:val="00B036D3"/>
    <w:rsid w:val="00B04661"/>
    <w:rsid w:val="00B058E3"/>
    <w:rsid w:val="00B06006"/>
    <w:rsid w:val="00B076DB"/>
    <w:rsid w:val="00B10671"/>
    <w:rsid w:val="00B12645"/>
    <w:rsid w:val="00B12C65"/>
    <w:rsid w:val="00B1441D"/>
    <w:rsid w:val="00B17419"/>
    <w:rsid w:val="00B2055F"/>
    <w:rsid w:val="00B2059A"/>
    <w:rsid w:val="00B20C91"/>
    <w:rsid w:val="00B2148C"/>
    <w:rsid w:val="00B21C89"/>
    <w:rsid w:val="00B224BC"/>
    <w:rsid w:val="00B240ED"/>
    <w:rsid w:val="00B249F5"/>
    <w:rsid w:val="00B25B2F"/>
    <w:rsid w:val="00B26BE8"/>
    <w:rsid w:val="00B31C59"/>
    <w:rsid w:val="00B31E22"/>
    <w:rsid w:val="00B32D2D"/>
    <w:rsid w:val="00B357EA"/>
    <w:rsid w:val="00B36C8A"/>
    <w:rsid w:val="00B36E6B"/>
    <w:rsid w:val="00B36FDC"/>
    <w:rsid w:val="00B3719A"/>
    <w:rsid w:val="00B372A9"/>
    <w:rsid w:val="00B42F0D"/>
    <w:rsid w:val="00B436BE"/>
    <w:rsid w:val="00B44F19"/>
    <w:rsid w:val="00B4513E"/>
    <w:rsid w:val="00B4543A"/>
    <w:rsid w:val="00B479F5"/>
    <w:rsid w:val="00B50A3B"/>
    <w:rsid w:val="00B53CDD"/>
    <w:rsid w:val="00B54147"/>
    <w:rsid w:val="00B547DB"/>
    <w:rsid w:val="00B56B43"/>
    <w:rsid w:val="00B57027"/>
    <w:rsid w:val="00B5708A"/>
    <w:rsid w:val="00B606CE"/>
    <w:rsid w:val="00B628F4"/>
    <w:rsid w:val="00B631C8"/>
    <w:rsid w:val="00B63C15"/>
    <w:rsid w:val="00B664B0"/>
    <w:rsid w:val="00B665D6"/>
    <w:rsid w:val="00B67CDB"/>
    <w:rsid w:val="00B7030D"/>
    <w:rsid w:val="00B7219C"/>
    <w:rsid w:val="00B72CF9"/>
    <w:rsid w:val="00B72FE7"/>
    <w:rsid w:val="00B73122"/>
    <w:rsid w:val="00B73E6F"/>
    <w:rsid w:val="00B74A51"/>
    <w:rsid w:val="00B75002"/>
    <w:rsid w:val="00B75C93"/>
    <w:rsid w:val="00B75EC1"/>
    <w:rsid w:val="00B761E0"/>
    <w:rsid w:val="00B800A5"/>
    <w:rsid w:val="00B80E61"/>
    <w:rsid w:val="00B84917"/>
    <w:rsid w:val="00B8582B"/>
    <w:rsid w:val="00B867E3"/>
    <w:rsid w:val="00B87651"/>
    <w:rsid w:val="00B8789A"/>
    <w:rsid w:val="00B908BB"/>
    <w:rsid w:val="00B90EF9"/>
    <w:rsid w:val="00B92C96"/>
    <w:rsid w:val="00B93576"/>
    <w:rsid w:val="00B93746"/>
    <w:rsid w:val="00B9407C"/>
    <w:rsid w:val="00B940A6"/>
    <w:rsid w:val="00B9706F"/>
    <w:rsid w:val="00BA0328"/>
    <w:rsid w:val="00BA0AFF"/>
    <w:rsid w:val="00BA171B"/>
    <w:rsid w:val="00BA1D5B"/>
    <w:rsid w:val="00BA1E7C"/>
    <w:rsid w:val="00BA240F"/>
    <w:rsid w:val="00BA2940"/>
    <w:rsid w:val="00BA57BB"/>
    <w:rsid w:val="00BA7B14"/>
    <w:rsid w:val="00BB07F0"/>
    <w:rsid w:val="00BB1AE3"/>
    <w:rsid w:val="00BB252A"/>
    <w:rsid w:val="00BB2DF6"/>
    <w:rsid w:val="00BB30AD"/>
    <w:rsid w:val="00BB44FA"/>
    <w:rsid w:val="00BB4E5E"/>
    <w:rsid w:val="00BB6F3D"/>
    <w:rsid w:val="00BB7ACB"/>
    <w:rsid w:val="00BC1328"/>
    <w:rsid w:val="00BC3283"/>
    <w:rsid w:val="00BC3527"/>
    <w:rsid w:val="00BC3CDB"/>
    <w:rsid w:val="00BC51D3"/>
    <w:rsid w:val="00BC530F"/>
    <w:rsid w:val="00BC6678"/>
    <w:rsid w:val="00BC66DB"/>
    <w:rsid w:val="00BD2C51"/>
    <w:rsid w:val="00BD482C"/>
    <w:rsid w:val="00BD7EFF"/>
    <w:rsid w:val="00BE04B4"/>
    <w:rsid w:val="00BE0A96"/>
    <w:rsid w:val="00BE1501"/>
    <w:rsid w:val="00BE3677"/>
    <w:rsid w:val="00BE4BC9"/>
    <w:rsid w:val="00BE4D75"/>
    <w:rsid w:val="00BE6BCE"/>
    <w:rsid w:val="00BF0C53"/>
    <w:rsid w:val="00BF1F70"/>
    <w:rsid w:val="00BF52B0"/>
    <w:rsid w:val="00BF5E25"/>
    <w:rsid w:val="00BF6545"/>
    <w:rsid w:val="00BF65A1"/>
    <w:rsid w:val="00BF771B"/>
    <w:rsid w:val="00C024F2"/>
    <w:rsid w:val="00C02FE7"/>
    <w:rsid w:val="00C036F4"/>
    <w:rsid w:val="00C04B55"/>
    <w:rsid w:val="00C06CB4"/>
    <w:rsid w:val="00C100BB"/>
    <w:rsid w:val="00C12C6F"/>
    <w:rsid w:val="00C1307C"/>
    <w:rsid w:val="00C13423"/>
    <w:rsid w:val="00C14DCB"/>
    <w:rsid w:val="00C21AA0"/>
    <w:rsid w:val="00C21F5C"/>
    <w:rsid w:val="00C22F3D"/>
    <w:rsid w:val="00C2316A"/>
    <w:rsid w:val="00C2354E"/>
    <w:rsid w:val="00C23C8F"/>
    <w:rsid w:val="00C241A6"/>
    <w:rsid w:val="00C263C8"/>
    <w:rsid w:val="00C27917"/>
    <w:rsid w:val="00C306F0"/>
    <w:rsid w:val="00C31313"/>
    <w:rsid w:val="00C318B6"/>
    <w:rsid w:val="00C327C6"/>
    <w:rsid w:val="00C350A3"/>
    <w:rsid w:val="00C355F4"/>
    <w:rsid w:val="00C361F1"/>
    <w:rsid w:val="00C413CB"/>
    <w:rsid w:val="00C43155"/>
    <w:rsid w:val="00C44385"/>
    <w:rsid w:val="00C4647C"/>
    <w:rsid w:val="00C509EB"/>
    <w:rsid w:val="00C518F2"/>
    <w:rsid w:val="00C51CDD"/>
    <w:rsid w:val="00C5263E"/>
    <w:rsid w:val="00C527B4"/>
    <w:rsid w:val="00C527E5"/>
    <w:rsid w:val="00C53F66"/>
    <w:rsid w:val="00C54628"/>
    <w:rsid w:val="00C55A90"/>
    <w:rsid w:val="00C60F64"/>
    <w:rsid w:val="00C63AC6"/>
    <w:rsid w:val="00C659DE"/>
    <w:rsid w:val="00C66404"/>
    <w:rsid w:val="00C6644F"/>
    <w:rsid w:val="00C7025C"/>
    <w:rsid w:val="00C71FB4"/>
    <w:rsid w:val="00C73F33"/>
    <w:rsid w:val="00C762DB"/>
    <w:rsid w:val="00C807AC"/>
    <w:rsid w:val="00C809BE"/>
    <w:rsid w:val="00C80F19"/>
    <w:rsid w:val="00C81572"/>
    <w:rsid w:val="00C81781"/>
    <w:rsid w:val="00C82636"/>
    <w:rsid w:val="00C839A4"/>
    <w:rsid w:val="00C856A2"/>
    <w:rsid w:val="00C85C04"/>
    <w:rsid w:val="00C85E5D"/>
    <w:rsid w:val="00C86446"/>
    <w:rsid w:val="00C90E35"/>
    <w:rsid w:val="00C9138C"/>
    <w:rsid w:val="00C91F44"/>
    <w:rsid w:val="00C921E6"/>
    <w:rsid w:val="00C9385D"/>
    <w:rsid w:val="00C93FBA"/>
    <w:rsid w:val="00C94F96"/>
    <w:rsid w:val="00C9596E"/>
    <w:rsid w:val="00CA0A6B"/>
    <w:rsid w:val="00CA129B"/>
    <w:rsid w:val="00CA181E"/>
    <w:rsid w:val="00CA2DC3"/>
    <w:rsid w:val="00CA5B9E"/>
    <w:rsid w:val="00CA7B18"/>
    <w:rsid w:val="00CB18E9"/>
    <w:rsid w:val="00CB27A1"/>
    <w:rsid w:val="00CB5249"/>
    <w:rsid w:val="00CB5738"/>
    <w:rsid w:val="00CB795E"/>
    <w:rsid w:val="00CC2A75"/>
    <w:rsid w:val="00CC44F7"/>
    <w:rsid w:val="00CC49FC"/>
    <w:rsid w:val="00CC4ED4"/>
    <w:rsid w:val="00CC5B73"/>
    <w:rsid w:val="00CC5F70"/>
    <w:rsid w:val="00CD070F"/>
    <w:rsid w:val="00CD3817"/>
    <w:rsid w:val="00CD4742"/>
    <w:rsid w:val="00CD6194"/>
    <w:rsid w:val="00CD6705"/>
    <w:rsid w:val="00CE0D5B"/>
    <w:rsid w:val="00CE0ED1"/>
    <w:rsid w:val="00CE1CFF"/>
    <w:rsid w:val="00CE3E2A"/>
    <w:rsid w:val="00CE4100"/>
    <w:rsid w:val="00CE4B2A"/>
    <w:rsid w:val="00CE67A8"/>
    <w:rsid w:val="00CE695E"/>
    <w:rsid w:val="00CE6AD3"/>
    <w:rsid w:val="00CE788D"/>
    <w:rsid w:val="00CE7A88"/>
    <w:rsid w:val="00CE7AF6"/>
    <w:rsid w:val="00CF4F87"/>
    <w:rsid w:val="00CF4FCD"/>
    <w:rsid w:val="00CF7B7A"/>
    <w:rsid w:val="00D01CC8"/>
    <w:rsid w:val="00D029C2"/>
    <w:rsid w:val="00D0312E"/>
    <w:rsid w:val="00D03AE8"/>
    <w:rsid w:val="00D05502"/>
    <w:rsid w:val="00D06C0B"/>
    <w:rsid w:val="00D1073B"/>
    <w:rsid w:val="00D125BD"/>
    <w:rsid w:val="00D12C32"/>
    <w:rsid w:val="00D1505F"/>
    <w:rsid w:val="00D21FE8"/>
    <w:rsid w:val="00D220D7"/>
    <w:rsid w:val="00D22BD1"/>
    <w:rsid w:val="00D23862"/>
    <w:rsid w:val="00D24351"/>
    <w:rsid w:val="00D255EC"/>
    <w:rsid w:val="00D2612C"/>
    <w:rsid w:val="00D31706"/>
    <w:rsid w:val="00D32015"/>
    <w:rsid w:val="00D32C78"/>
    <w:rsid w:val="00D33B7E"/>
    <w:rsid w:val="00D34D1A"/>
    <w:rsid w:val="00D35607"/>
    <w:rsid w:val="00D35C03"/>
    <w:rsid w:val="00D3625C"/>
    <w:rsid w:val="00D376AC"/>
    <w:rsid w:val="00D37C65"/>
    <w:rsid w:val="00D432F1"/>
    <w:rsid w:val="00D44A44"/>
    <w:rsid w:val="00D4564D"/>
    <w:rsid w:val="00D45AB8"/>
    <w:rsid w:val="00D4760A"/>
    <w:rsid w:val="00D50B30"/>
    <w:rsid w:val="00D51D93"/>
    <w:rsid w:val="00D5219F"/>
    <w:rsid w:val="00D55FB6"/>
    <w:rsid w:val="00D56E14"/>
    <w:rsid w:val="00D63CBB"/>
    <w:rsid w:val="00D646D2"/>
    <w:rsid w:val="00D64F10"/>
    <w:rsid w:val="00D65B59"/>
    <w:rsid w:val="00D6625D"/>
    <w:rsid w:val="00D6671F"/>
    <w:rsid w:val="00D66945"/>
    <w:rsid w:val="00D67FB2"/>
    <w:rsid w:val="00D70E11"/>
    <w:rsid w:val="00D70E51"/>
    <w:rsid w:val="00D72A1C"/>
    <w:rsid w:val="00D7316B"/>
    <w:rsid w:val="00D7406D"/>
    <w:rsid w:val="00D752F5"/>
    <w:rsid w:val="00D7628C"/>
    <w:rsid w:val="00D763A9"/>
    <w:rsid w:val="00D76584"/>
    <w:rsid w:val="00D767AF"/>
    <w:rsid w:val="00D77148"/>
    <w:rsid w:val="00D806EC"/>
    <w:rsid w:val="00D8151B"/>
    <w:rsid w:val="00D8282B"/>
    <w:rsid w:val="00D84B39"/>
    <w:rsid w:val="00D87D3E"/>
    <w:rsid w:val="00D96391"/>
    <w:rsid w:val="00DA2BFE"/>
    <w:rsid w:val="00DA56BF"/>
    <w:rsid w:val="00DA7824"/>
    <w:rsid w:val="00DA7B19"/>
    <w:rsid w:val="00DB024B"/>
    <w:rsid w:val="00DB053A"/>
    <w:rsid w:val="00DB082D"/>
    <w:rsid w:val="00DB0929"/>
    <w:rsid w:val="00DB23F4"/>
    <w:rsid w:val="00DB48F2"/>
    <w:rsid w:val="00DB6086"/>
    <w:rsid w:val="00DB7D80"/>
    <w:rsid w:val="00DC0123"/>
    <w:rsid w:val="00DC118E"/>
    <w:rsid w:val="00DC1F0F"/>
    <w:rsid w:val="00DC2800"/>
    <w:rsid w:val="00DC291C"/>
    <w:rsid w:val="00DC2EA1"/>
    <w:rsid w:val="00DC47A0"/>
    <w:rsid w:val="00DC5462"/>
    <w:rsid w:val="00DC6C46"/>
    <w:rsid w:val="00DD0F99"/>
    <w:rsid w:val="00DD0FE4"/>
    <w:rsid w:val="00DD3174"/>
    <w:rsid w:val="00DD32B2"/>
    <w:rsid w:val="00DD3D7B"/>
    <w:rsid w:val="00DD4BA8"/>
    <w:rsid w:val="00DD4E99"/>
    <w:rsid w:val="00DD4FE7"/>
    <w:rsid w:val="00DD5156"/>
    <w:rsid w:val="00DD776D"/>
    <w:rsid w:val="00DE4D9B"/>
    <w:rsid w:val="00DE4EF6"/>
    <w:rsid w:val="00DE715D"/>
    <w:rsid w:val="00DE7C44"/>
    <w:rsid w:val="00DF0EBA"/>
    <w:rsid w:val="00DF12A7"/>
    <w:rsid w:val="00DF2585"/>
    <w:rsid w:val="00DF2791"/>
    <w:rsid w:val="00DF295A"/>
    <w:rsid w:val="00DF2A59"/>
    <w:rsid w:val="00DF2EE1"/>
    <w:rsid w:val="00DF36D8"/>
    <w:rsid w:val="00DF3B2D"/>
    <w:rsid w:val="00DF60D0"/>
    <w:rsid w:val="00DF6293"/>
    <w:rsid w:val="00DF647D"/>
    <w:rsid w:val="00DF6E8A"/>
    <w:rsid w:val="00DF74FC"/>
    <w:rsid w:val="00E004AE"/>
    <w:rsid w:val="00E009CC"/>
    <w:rsid w:val="00E00BBE"/>
    <w:rsid w:val="00E01583"/>
    <w:rsid w:val="00E0183D"/>
    <w:rsid w:val="00E01A67"/>
    <w:rsid w:val="00E02A8D"/>
    <w:rsid w:val="00E05486"/>
    <w:rsid w:val="00E1025C"/>
    <w:rsid w:val="00E107A6"/>
    <w:rsid w:val="00E10D67"/>
    <w:rsid w:val="00E11397"/>
    <w:rsid w:val="00E11576"/>
    <w:rsid w:val="00E116E9"/>
    <w:rsid w:val="00E1197A"/>
    <w:rsid w:val="00E1243F"/>
    <w:rsid w:val="00E12A5E"/>
    <w:rsid w:val="00E14872"/>
    <w:rsid w:val="00E14A44"/>
    <w:rsid w:val="00E14FDA"/>
    <w:rsid w:val="00E15F15"/>
    <w:rsid w:val="00E15F1C"/>
    <w:rsid w:val="00E16F89"/>
    <w:rsid w:val="00E17772"/>
    <w:rsid w:val="00E201E4"/>
    <w:rsid w:val="00E208C4"/>
    <w:rsid w:val="00E20981"/>
    <w:rsid w:val="00E217D0"/>
    <w:rsid w:val="00E218DD"/>
    <w:rsid w:val="00E21EEC"/>
    <w:rsid w:val="00E22618"/>
    <w:rsid w:val="00E23A51"/>
    <w:rsid w:val="00E23ADA"/>
    <w:rsid w:val="00E2496B"/>
    <w:rsid w:val="00E253E5"/>
    <w:rsid w:val="00E26736"/>
    <w:rsid w:val="00E2683C"/>
    <w:rsid w:val="00E27906"/>
    <w:rsid w:val="00E30E3F"/>
    <w:rsid w:val="00E317F2"/>
    <w:rsid w:val="00E32113"/>
    <w:rsid w:val="00E32313"/>
    <w:rsid w:val="00E3270F"/>
    <w:rsid w:val="00E3359B"/>
    <w:rsid w:val="00E337D5"/>
    <w:rsid w:val="00E342F6"/>
    <w:rsid w:val="00E350E4"/>
    <w:rsid w:val="00E35FFA"/>
    <w:rsid w:val="00E36CCD"/>
    <w:rsid w:val="00E37CE3"/>
    <w:rsid w:val="00E449E1"/>
    <w:rsid w:val="00E44CD2"/>
    <w:rsid w:val="00E4530A"/>
    <w:rsid w:val="00E454E7"/>
    <w:rsid w:val="00E4790E"/>
    <w:rsid w:val="00E501C3"/>
    <w:rsid w:val="00E50DF3"/>
    <w:rsid w:val="00E50F12"/>
    <w:rsid w:val="00E54BC1"/>
    <w:rsid w:val="00E61E55"/>
    <w:rsid w:val="00E62028"/>
    <w:rsid w:val="00E63B6A"/>
    <w:rsid w:val="00E6597E"/>
    <w:rsid w:val="00E66418"/>
    <w:rsid w:val="00E70CA3"/>
    <w:rsid w:val="00E711A2"/>
    <w:rsid w:val="00E777AA"/>
    <w:rsid w:val="00E77FBF"/>
    <w:rsid w:val="00E81804"/>
    <w:rsid w:val="00E81CFF"/>
    <w:rsid w:val="00E83170"/>
    <w:rsid w:val="00E832CD"/>
    <w:rsid w:val="00E855F7"/>
    <w:rsid w:val="00E86937"/>
    <w:rsid w:val="00E91FE6"/>
    <w:rsid w:val="00E95C3B"/>
    <w:rsid w:val="00E960D6"/>
    <w:rsid w:val="00E96954"/>
    <w:rsid w:val="00E96DCA"/>
    <w:rsid w:val="00E96E8C"/>
    <w:rsid w:val="00E9747C"/>
    <w:rsid w:val="00EA1227"/>
    <w:rsid w:val="00EA1AC0"/>
    <w:rsid w:val="00EA5AB7"/>
    <w:rsid w:val="00EA6467"/>
    <w:rsid w:val="00EA6B96"/>
    <w:rsid w:val="00EA6F8D"/>
    <w:rsid w:val="00EA7120"/>
    <w:rsid w:val="00EB184D"/>
    <w:rsid w:val="00EB1945"/>
    <w:rsid w:val="00EB33D6"/>
    <w:rsid w:val="00EB50D5"/>
    <w:rsid w:val="00EB7008"/>
    <w:rsid w:val="00EB7156"/>
    <w:rsid w:val="00EC2217"/>
    <w:rsid w:val="00EC4701"/>
    <w:rsid w:val="00EC4A79"/>
    <w:rsid w:val="00EC5196"/>
    <w:rsid w:val="00EC5649"/>
    <w:rsid w:val="00EC60FA"/>
    <w:rsid w:val="00ED186C"/>
    <w:rsid w:val="00ED2067"/>
    <w:rsid w:val="00ED47C6"/>
    <w:rsid w:val="00ED4CAF"/>
    <w:rsid w:val="00ED53C4"/>
    <w:rsid w:val="00EE2537"/>
    <w:rsid w:val="00EE2F24"/>
    <w:rsid w:val="00EE5822"/>
    <w:rsid w:val="00EE5BCE"/>
    <w:rsid w:val="00EE66FE"/>
    <w:rsid w:val="00EE788C"/>
    <w:rsid w:val="00EF1C21"/>
    <w:rsid w:val="00EF24D9"/>
    <w:rsid w:val="00EF287C"/>
    <w:rsid w:val="00EF40F4"/>
    <w:rsid w:val="00EF42D0"/>
    <w:rsid w:val="00EF6BB4"/>
    <w:rsid w:val="00F01D9C"/>
    <w:rsid w:val="00F053C6"/>
    <w:rsid w:val="00F0635F"/>
    <w:rsid w:val="00F109F4"/>
    <w:rsid w:val="00F11945"/>
    <w:rsid w:val="00F125D3"/>
    <w:rsid w:val="00F14E54"/>
    <w:rsid w:val="00F1725E"/>
    <w:rsid w:val="00F17D86"/>
    <w:rsid w:val="00F202F0"/>
    <w:rsid w:val="00F241D3"/>
    <w:rsid w:val="00F248BE"/>
    <w:rsid w:val="00F24C95"/>
    <w:rsid w:val="00F25136"/>
    <w:rsid w:val="00F26179"/>
    <w:rsid w:val="00F26C66"/>
    <w:rsid w:val="00F26C8F"/>
    <w:rsid w:val="00F26CD9"/>
    <w:rsid w:val="00F27761"/>
    <w:rsid w:val="00F30488"/>
    <w:rsid w:val="00F31223"/>
    <w:rsid w:val="00F313C4"/>
    <w:rsid w:val="00F31874"/>
    <w:rsid w:val="00F31F7E"/>
    <w:rsid w:val="00F32522"/>
    <w:rsid w:val="00F32591"/>
    <w:rsid w:val="00F34954"/>
    <w:rsid w:val="00F34E0C"/>
    <w:rsid w:val="00F3590D"/>
    <w:rsid w:val="00F369B5"/>
    <w:rsid w:val="00F41A48"/>
    <w:rsid w:val="00F41B55"/>
    <w:rsid w:val="00F42F35"/>
    <w:rsid w:val="00F52223"/>
    <w:rsid w:val="00F52F11"/>
    <w:rsid w:val="00F53AAA"/>
    <w:rsid w:val="00F5498A"/>
    <w:rsid w:val="00F550D1"/>
    <w:rsid w:val="00F55522"/>
    <w:rsid w:val="00F5612E"/>
    <w:rsid w:val="00F56608"/>
    <w:rsid w:val="00F570BE"/>
    <w:rsid w:val="00F572A3"/>
    <w:rsid w:val="00F57B67"/>
    <w:rsid w:val="00F61A58"/>
    <w:rsid w:val="00F62712"/>
    <w:rsid w:val="00F62EBA"/>
    <w:rsid w:val="00F639D7"/>
    <w:rsid w:val="00F65FD1"/>
    <w:rsid w:val="00F67A72"/>
    <w:rsid w:val="00F72EB8"/>
    <w:rsid w:val="00F73042"/>
    <w:rsid w:val="00F73F7E"/>
    <w:rsid w:val="00F75FC1"/>
    <w:rsid w:val="00F76D6C"/>
    <w:rsid w:val="00F8189C"/>
    <w:rsid w:val="00F824F3"/>
    <w:rsid w:val="00F8285A"/>
    <w:rsid w:val="00F85A6D"/>
    <w:rsid w:val="00F864E8"/>
    <w:rsid w:val="00F876D9"/>
    <w:rsid w:val="00F90A92"/>
    <w:rsid w:val="00F90E2B"/>
    <w:rsid w:val="00F925D3"/>
    <w:rsid w:val="00F928E9"/>
    <w:rsid w:val="00F94623"/>
    <w:rsid w:val="00F970AD"/>
    <w:rsid w:val="00FA0BB1"/>
    <w:rsid w:val="00FA6045"/>
    <w:rsid w:val="00FB06E0"/>
    <w:rsid w:val="00FB083D"/>
    <w:rsid w:val="00FB3D69"/>
    <w:rsid w:val="00FB6109"/>
    <w:rsid w:val="00FC0F1A"/>
    <w:rsid w:val="00FC1F7B"/>
    <w:rsid w:val="00FC2A18"/>
    <w:rsid w:val="00FC2A1C"/>
    <w:rsid w:val="00FC3CEF"/>
    <w:rsid w:val="00FC49C8"/>
    <w:rsid w:val="00FC4DCD"/>
    <w:rsid w:val="00FC50EF"/>
    <w:rsid w:val="00FC54B9"/>
    <w:rsid w:val="00FD1220"/>
    <w:rsid w:val="00FD1DB6"/>
    <w:rsid w:val="00FD1E39"/>
    <w:rsid w:val="00FD2099"/>
    <w:rsid w:val="00FD2233"/>
    <w:rsid w:val="00FD4A56"/>
    <w:rsid w:val="00FD62CD"/>
    <w:rsid w:val="00FE14D3"/>
    <w:rsid w:val="00FE20C3"/>
    <w:rsid w:val="00FE3B6D"/>
    <w:rsid w:val="00FE4F4E"/>
    <w:rsid w:val="00FE5198"/>
    <w:rsid w:val="00FE6368"/>
    <w:rsid w:val="00FE63AE"/>
    <w:rsid w:val="00FE7564"/>
    <w:rsid w:val="00FF0A13"/>
    <w:rsid w:val="00FF3B69"/>
    <w:rsid w:val="00FF4F67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schemas-tilde-lv/tildestengine" w:name="veidnes"/>
  <w:shapeDefaults>
    <o:shapedefaults v:ext="edit" spidmax="8193"/>
    <o:shapelayout v:ext="edit">
      <o:idmap v:ext="edit" data="1"/>
    </o:shapelayout>
  </w:shapeDefaults>
  <w:decimalSymbol w:val=","/>
  <w:listSeparator w:val=";"/>
  <w15:docId w15:val="{5C4CD07B-5736-4E3A-940F-FE7BBC92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6CD5"/>
    <w:rPr>
      <w:b/>
      <w:bCs/>
      <w:lang w:val="x-none" w:eastAsia="x-none"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rsid w:val="00957DE7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ommentSubjectChar">
    <w:name w:val="Comment Subject Char"/>
    <w:link w:val="CommentSubject"/>
    <w:uiPriority w:val="99"/>
    <w:semiHidden/>
    <w:rsid w:val="00407824"/>
    <w:rPr>
      <w:b/>
      <w:bCs/>
    </w:rPr>
  </w:style>
  <w:style w:type="paragraph" w:customStyle="1" w:styleId="RakstzCharCharRakstzCharCharRakstz">
    <w:name w:val="Rakstz. Char Char Rakstz. Char Char Rakstz."/>
    <w:basedOn w:val="Normal"/>
    <w:rsid w:val="00BC328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1">
    <w:name w:val="st1"/>
    <w:rsid w:val="00BF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3878">
                          <w:marLeft w:val="0"/>
                          <w:marRight w:val="0"/>
                          <w:marTop w:val="27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77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743847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OJ:L:2008:348:0084:01:LV: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aram.gov.lv/lat/likumdosana/normativo_aktu_projekt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BE485-6F1D-42E2-B587-676463E9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1089</Words>
  <Characters>7958</Characters>
  <Application>Microsoft Office Word</Application>
  <DocSecurity>0</DocSecurity>
  <Lines>337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projekta sākotnējās ietekmes novērtējuma ziņojums (anotācija) par noteikumu projektu „Grozījumi Ministru kabineta 2009.gada 13.janvāra noteikumos Nr. 42 „Noteikumi par pazemes ūdens resursu apzināšanas kārtību un kvalitātes kritērijiem””</vt:lpstr>
    </vt:vector>
  </TitlesOfParts>
  <Company>Satiksmes ministrija, Valsts dzelzceļa tehniskā inspekcija</Company>
  <LinksUpToDate>false</LinksUpToDate>
  <CharactersWithSpaces>9026</CharactersWithSpaces>
  <SharedDoc>false</SharedDoc>
  <HLinks>
    <vt:vector size="90" baseType="variant">
      <vt:variant>
        <vt:i4>589876</vt:i4>
      </vt:variant>
      <vt:variant>
        <vt:i4>42</vt:i4>
      </vt:variant>
      <vt:variant>
        <vt:i4>0</vt:i4>
      </vt:variant>
      <vt:variant>
        <vt:i4>5</vt:i4>
      </vt:variant>
      <vt:variant>
        <vt:lpwstr>mailto:Ruta.Rimsa@varam.gov.lv</vt:lpwstr>
      </vt:variant>
      <vt:variant>
        <vt:lpwstr/>
      </vt:variant>
      <vt:variant>
        <vt:i4>5963798</vt:i4>
      </vt:variant>
      <vt:variant>
        <vt:i4>39</vt:i4>
      </vt:variant>
      <vt:variant>
        <vt:i4>0</vt:i4>
      </vt:variant>
      <vt:variant>
        <vt:i4>5</vt:i4>
      </vt:variant>
      <vt:variant>
        <vt:lpwstr>http://www.varam.gov.lv/lat/likumdosana/normativo_aktu_projekti</vt:lpwstr>
      </vt:variant>
      <vt:variant>
        <vt:lpwstr/>
      </vt:variant>
      <vt:variant>
        <vt:i4>7274550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33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1835100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1835100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3342462</vt:i4>
      </vt:variant>
      <vt:variant>
        <vt:i4>24</vt:i4>
      </vt:variant>
      <vt:variant>
        <vt:i4>0</vt:i4>
      </vt:variant>
      <vt:variant>
        <vt:i4>5</vt:i4>
      </vt:variant>
      <vt:variant>
        <vt:lpwstr>http://eur-lex.europa.eu/LexUriServ/LexUriServ.do?uri=CELEX:31990L0415:LV:HTML</vt:lpwstr>
      </vt:variant>
      <vt:variant>
        <vt:lpwstr/>
      </vt:variant>
      <vt:variant>
        <vt:i4>3604595</vt:i4>
      </vt:variant>
      <vt:variant>
        <vt:i4>21</vt:i4>
      </vt:variant>
      <vt:variant>
        <vt:i4>0</vt:i4>
      </vt:variant>
      <vt:variant>
        <vt:i4>5</vt:i4>
      </vt:variant>
      <vt:variant>
        <vt:lpwstr>http://eur-lex.europa.eu/LexUriServ/LexUriServ.do?uri=CELEX:31988L0347:LV:HTML</vt:lpwstr>
      </vt:variant>
      <vt:variant>
        <vt:lpwstr/>
      </vt:variant>
      <vt:variant>
        <vt:i4>3539063</vt:i4>
      </vt:variant>
      <vt:variant>
        <vt:i4>18</vt:i4>
      </vt:variant>
      <vt:variant>
        <vt:i4>0</vt:i4>
      </vt:variant>
      <vt:variant>
        <vt:i4>5</vt:i4>
      </vt:variant>
      <vt:variant>
        <vt:lpwstr>http://eur-lex.europa.eu/LexUriServ/LexUriServ.do?uri=CELEX:31991L0692:LV:HTML</vt:lpwstr>
      </vt:variant>
      <vt:variant>
        <vt:lpwstr/>
      </vt:variant>
      <vt:variant>
        <vt:i4>3211377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http://eur-lex.europa.eu/LexUriServ/LexUriServ.do?uri=CELEX:31986L0280:LV:HTML</vt:lpwstr>
      </vt:variant>
      <vt:variant>
        <vt:lpwstr/>
      </vt:variant>
      <vt:variant>
        <vt:i4>3997808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http://eur-lex.europa.eu/LexUriServ/LexUriServ.do?uri=CELEX:31979L0869:LV:HTML</vt:lpwstr>
      </vt:variant>
      <vt:variant>
        <vt:lpwstr/>
      </vt:variant>
      <vt:variant>
        <vt:i4>1835100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7274550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projekta sākotnējās ietekmes novērtējuma ziņojums (anotācija) par noteikumu projektu „Grozījumi Ministru kabineta 2009.gada 13.janvāra noteikumos Nr. 42 „Noteikumi par pazemes ūdens resursu apzināšanas kārtību un kvalitātes kritērijiem””</dc:title>
  <dc:subject>Noteikumu projekta anotācija</dc:subject>
  <dc:creator>Iveta Teibe</dc:creator>
  <dc:description>67026574, Iveta.Teibe@varam.gov.lv</dc:description>
  <cp:lastModifiedBy>Kaspars Cirsis</cp:lastModifiedBy>
  <cp:revision>6</cp:revision>
  <cp:lastPrinted>2014-03-20T10:46:00Z</cp:lastPrinted>
  <dcterms:created xsi:type="dcterms:W3CDTF">2015-11-30T12:28:00Z</dcterms:created>
  <dcterms:modified xsi:type="dcterms:W3CDTF">2015-12-18T09:51:00Z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