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2B3EFB" w14:textId="2B195CAC" w:rsidR="00093832" w:rsidRPr="00D248E6" w:rsidRDefault="004826DF" w:rsidP="00537C8E">
      <w:pPr>
        <w:ind w:firstLine="680"/>
        <w:jc w:val="center"/>
        <w:rPr>
          <w:b/>
          <w:sz w:val="28"/>
          <w:szCs w:val="28"/>
        </w:rPr>
      </w:pPr>
      <w:r w:rsidRPr="00D248E6">
        <w:rPr>
          <w:b/>
          <w:bCs/>
          <w:color w:val="000000"/>
          <w:sz w:val="28"/>
          <w:szCs w:val="28"/>
        </w:rPr>
        <w:t>Ministru kabineta noteikumu projekta</w:t>
      </w:r>
      <w:r w:rsidR="00BA7182" w:rsidRPr="00D248E6">
        <w:rPr>
          <w:b/>
          <w:bCs/>
          <w:color w:val="000000"/>
          <w:sz w:val="28"/>
          <w:szCs w:val="28"/>
        </w:rPr>
        <w:t xml:space="preserve"> </w:t>
      </w:r>
      <w:r w:rsidR="005A7DE2" w:rsidRPr="00D248E6">
        <w:rPr>
          <w:b/>
          <w:bCs/>
          <w:color w:val="000000"/>
          <w:sz w:val="28"/>
          <w:szCs w:val="28"/>
        </w:rPr>
        <w:t>„</w:t>
      </w:r>
      <w:r w:rsidR="0047576F" w:rsidRPr="00D248E6">
        <w:rPr>
          <w:b/>
          <w:bCs/>
          <w:color w:val="000000"/>
          <w:sz w:val="28"/>
          <w:szCs w:val="28"/>
        </w:rPr>
        <w:t xml:space="preserve">Dabas </w:t>
      </w:r>
      <w:r w:rsidR="00C867E8" w:rsidRPr="00D248E6">
        <w:rPr>
          <w:b/>
          <w:bCs/>
          <w:color w:val="000000"/>
          <w:sz w:val="28"/>
          <w:szCs w:val="28"/>
        </w:rPr>
        <w:t xml:space="preserve">lieguma </w:t>
      </w:r>
      <w:r w:rsidR="005A7DE2" w:rsidRPr="00D248E6">
        <w:rPr>
          <w:b/>
          <w:bCs/>
          <w:color w:val="000000"/>
          <w:sz w:val="28"/>
          <w:szCs w:val="28"/>
        </w:rPr>
        <w:t>„</w:t>
      </w:r>
      <w:r w:rsidR="008D7D4E">
        <w:rPr>
          <w:b/>
          <w:bCs/>
          <w:color w:val="000000"/>
          <w:sz w:val="28"/>
          <w:szCs w:val="28"/>
        </w:rPr>
        <w:t>Vecdaugava</w:t>
      </w:r>
      <w:r w:rsidR="001362D3" w:rsidRPr="00D248E6">
        <w:rPr>
          <w:b/>
          <w:bCs/>
          <w:color w:val="000000"/>
          <w:sz w:val="28"/>
          <w:szCs w:val="28"/>
        </w:rPr>
        <w:t>”</w:t>
      </w:r>
      <w:r w:rsidR="00E805D3" w:rsidRPr="00D248E6">
        <w:rPr>
          <w:b/>
          <w:bCs/>
          <w:color w:val="000000"/>
          <w:sz w:val="28"/>
          <w:szCs w:val="28"/>
        </w:rPr>
        <w:t xml:space="preserve"> </w:t>
      </w:r>
      <w:r w:rsidR="0047576F" w:rsidRPr="00D248E6">
        <w:rPr>
          <w:b/>
          <w:sz w:val="28"/>
          <w:szCs w:val="28"/>
        </w:rPr>
        <w:t xml:space="preserve">individuālie aizsardzības un izmantošanas noteikumi” sākotnējās ietekmes novērtējuma </w:t>
      </w:r>
      <w:smartTag w:uri="schemas-tilde-lv/tildestengine" w:element="veidnes">
        <w:smartTagPr>
          <w:attr w:name="id" w:val="-1"/>
          <w:attr w:name="baseform" w:val="ziņojums"/>
          <w:attr w:name="text" w:val="ziņojums"/>
        </w:smartTagPr>
        <w:r w:rsidR="0047576F" w:rsidRPr="00D248E6">
          <w:rPr>
            <w:b/>
            <w:sz w:val="28"/>
            <w:szCs w:val="28"/>
          </w:rPr>
          <w:t>ziņojums</w:t>
        </w:r>
      </w:smartTag>
      <w:r w:rsidR="0047576F" w:rsidRPr="00D248E6">
        <w:rPr>
          <w:b/>
          <w:sz w:val="28"/>
          <w:szCs w:val="28"/>
        </w:rPr>
        <w:t xml:space="preserve"> (anotācija)</w:t>
      </w:r>
    </w:p>
    <w:p w14:paraId="3E1BF2C2" w14:textId="77777777" w:rsidR="00537C8E" w:rsidRPr="00C74C95" w:rsidRDefault="00537C8E" w:rsidP="00537C8E">
      <w:pPr>
        <w:ind w:firstLine="680"/>
        <w:jc w:val="center"/>
      </w:pPr>
    </w:p>
    <w:tbl>
      <w:tblPr>
        <w:tblpPr w:leftFromText="180" w:rightFromText="180" w:vertAnchor="text" w:horzAnchor="margin" w:tblpXSpec="center" w:tblpY="149"/>
        <w:tblW w:w="52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433"/>
        <w:gridCol w:w="2993"/>
        <w:gridCol w:w="6118"/>
      </w:tblGrid>
      <w:tr w:rsidR="00093832" w:rsidRPr="00C74C95" w14:paraId="2566F991" w14:textId="77777777" w:rsidTr="002804AE">
        <w:trPr>
          <w:trHeight w:val="419"/>
        </w:trPr>
        <w:tc>
          <w:tcPr>
            <w:tcW w:w="5000" w:type="pct"/>
            <w:gridSpan w:val="3"/>
            <w:vAlign w:val="center"/>
          </w:tcPr>
          <w:p w14:paraId="513CD292" w14:textId="77777777" w:rsidR="00093832" w:rsidRPr="00C74C95" w:rsidRDefault="00093832" w:rsidP="00CB2254">
            <w:pPr>
              <w:pStyle w:val="naisnod"/>
              <w:spacing w:before="0" w:after="0"/>
              <w:ind w:left="57" w:right="57"/>
            </w:pPr>
            <w:r w:rsidRPr="00C74C95">
              <w:t>I.</w:t>
            </w:r>
            <w:r w:rsidR="00CB0F69" w:rsidRPr="00C74C95">
              <w:t> </w:t>
            </w:r>
            <w:r w:rsidRPr="00C74C95">
              <w:t>Tiesību akta projekta izstrādes nepieciešamība</w:t>
            </w:r>
          </w:p>
        </w:tc>
      </w:tr>
      <w:tr w:rsidR="00093832" w:rsidRPr="00C74C95" w14:paraId="49199B4D" w14:textId="77777777" w:rsidTr="002804AE">
        <w:trPr>
          <w:trHeight w:val="415"/>
        </w:trPr>
        <w:tc>
          <w:tcPr>
            <w:tcW w:w="227" w:type="pct"/>
          </w:tcPr>
          <w:p w14:paraId="7A80F0EF" w14:textId="77777777" w:rsidR="00093832" w:rsidRPr="00C74C95" w:rsidRDefault="00093832" w:rsidP="00CB2254">
            <w:pPr>
              <w:pStyle w:val="naiskr"/>
              <w:spacing w:before="0" w:after="0"/>
              <w:ind w:left="57" w:right="57"/>
              <w:jc w:val="center"/>
            </w:pPr>
            <w:r w:rsidRPr="00C74C95">
              <w:t>1.</w:t>
            </w:r>
          </w:p>
        </w:tc>
        <w:tc>
          <w:tcPr>
            <w:tcW w:w="1568" w:type="pct"/>
          </w:tcPr>
          <w:p w14:paraId="3FA8090B" w14:textId="77777777" w:rsidR="00093832" w:rsidRPr="00C662DB" w:rsidRDefault="00093832" w:rsidP="00CB2254">
            <w:pPr>
              <w:pStyle w:val="naiskr"/>
              <w:spacing w:before="0" w:after="0"/>
              <w:ind w:left="57" w:right="57"/>
              <w:rPr>
                <w:color w:val="000000" w:themeColor="text1"/>
              </w:rPr>
            </w:pPr>
            <w:r w:rsidRPr="00C662DB">
              <w:rPr>
                <w:color w:val="000000" w:themeColor="text1"/>
              </w:rPr>
              <w:t>Pamatojums</w:t>
            </w:r>
          </w:p>
        </w:tc>
        <w:tc>
          <w:tcPr>
            <w:tcW w:w="3205" w:type="pct"/>
          </w:tcPr>
          <w:p w14:paraId="2C6FCD87" w14:textId="77777777" w:rsidR="00093832" w:rsidRPr="00C662DB" w:rsidRDefault="002804AE" w:rsidP="00C91E6F">
            <w:pPr>
              <w:pStyle w:val="naislab"/>
              <w:spacing w:before="0" w:after="0"/>
              <w:ind w:left="57" w:right="57"/>
              <w:jc w:val="both"/>
              <w:rPr>
                <w:color w:val="000000" w:themeColor="text1"/>
              </w:rPr>
            </w:pPr>
            <w:r w:rsidRPr="00C662DB">
              <w:rPr>
                <w:color w:val="000000" w:themeColor="text1"/>
              </w:rPr>
              <w:t xml:space="preserve">Likuma </w:t>
            </w:r>
            <w:r w:rsidR="00D81D66" w:rsidRPr="00C662DB">
              <w:rPr>
                <w:color w:val="000000" w:themeColor="text1"/>
              </w:rPr>
              <w:t>„</w:t>
            </w:r>
            <w:r w:rsidRPr="00C662DB">
              <w:rPr>
                <w:color w:val="000000" w:themeColor="text1"/>
              </w:rPr>
              <w:t>Par īpaši aizsargājamām dabas teritorijām</w:t>
            </w:r>
            <w:r w:rsidR="003C75A0" w:rsidRPr="00C662DB">
              <w:rPr>
                <w:color w:val="000000" w:themeColor="text1"/>
              </w:rPr>
              <w:t>”</w:t>
            </w:r>
            <w:r w:rsidRPr="00C662DB">
              <w:rPr>
                <w:color w:val="000000" w:themeColor="text1"/>
              </w:rPr>
              <w:t xml:space="preserve"> </w:t>
            </w:r>
            <w:r w:rsidR="0049552B" w:rsidRPr="00C662DB">
              <w:rPr>
                <w:color w:val="000000" w:themeColor="text1"/>
              </w:rPr>
              <w:t>13. </w:t>
            </w:r>
            <w:r w:rsidRPr="00C662DB">
              <w:rPr>
                <w:color w:val="000000" w:themeColor="text1"/>
              </w:rPr>
              <w:t>panta otrā daļa, 14.</w:t>
            </w:r>
            <w:r w:rsidR="00D81D66" w:rsidRPr="00C662DB">
              <w:rPr>
                <w:color w:val="000000" w:themeColor="text1"/>
              </w:rPr>
              <w:t> </w:t>
            </w:r>
            <w:r w:rsidRPr="00C662DB">
              <w:rPr>
                <w:color w:val="000000" w:themeColor="text1"/>
              </w:rPr>
              <w:t>panta otrā daļa un 17.</w:t>
            </w:r>
            <w:r w:rsidR="00D81D66" w:rsidRPr="00C662DB">
              <w:rPr>
                <w:color w:val="000000" w:themeColor="text1"/>
              </w:rPr>
              <w:t> </w:t>
            </w:r>
            <w:r w:rsidRPr="00C662DB">
              <w:rPr>
                <w:color w:val="000000" w:themeColor="text1"/>
              </w:rPr>
              <w:t>panta otrā daļa.</w:t>
            </w:r>
          </w:p>
          <w:p w14:paraId="3F7A1237" w14:textId="0704EC1C" w:rsidR="00945C56" w:rsidRPr="00C662DB" w:rsidRDefault="00945C56" w:rsidP="008D7D4E">
            <w:pPr>
              <w:pStyle w:val="naislab"/>
              <w:spacing w:before="0" w:after="0"/>
              <w:ind w:right="57"/>
              <w:jc w:val="both"/>
              <w:rPr>
                <w:color w:val="000000" w:themeColor="text1"/>
                <w:shd w:val="clear" w:color="auto" w:fill="FFFFFF"/>
              </w:rPr>
            </w:pPr>
          </w:p>
        </w:tc>
      </w:tr>
      <w:tr w:rsidR="00093832" w:rsidRPr="00C74C95" w14:paraId="4B205CD3" w14:textId="77777777" w:rsidTr="002804AE">
        <w:trPr>
          <w:trHeight w:val="472"/>
        </w:trPr>
        <w:tc>
          <w:tcPr>
            <w:tcW w:w="227" w:type="pct"/>
          </w:tcPr>
          <w:p w14:paraId="7667B236" w14:textId="77777777" w:rsidR="00093832" w:rsidRPr="00C74C95" w:rsidRDefault="00093832" w:rsidP="00CB2254">
            <w:pPr>
              <w:pStyle w:val="naiskr"/>
              <w:spacing w:before="0" w:after="0"/>
              <w:ind w:left="57" w:right="57"/>
              <w:jc w:val="center"/>
            </w:pPr>
            <w:r w:rsidRPr="00C74C95">
              <w:t>2.</w:t>
            </w:r>
          </w:p>
        </w:tc>
        <w:tc>
          <w:tcPr>
            <w:tcW w:w="1568" w:type="pct"/>
          </w:tcPr>
          <w:p w14:paraId="032CA846" w14:textId="77777777" w:rsidR="00093832" w:rsidRPr="00C74C95" w:rsidRDefault="00093832" w:rsidP="007A63CF">
            <w:pPr>
              <w:pStyle w:val="naiskr"/>
              <w:tabs>
                <w:tab w:val="left" w:pos="170"/>
              </w:tabs>
              <w:spacing w:before="0" w:after="0"/>
              <w:ind w:left="57" w:right="57"/>
            </w:pPr>
            <w:r w:rsidRPr="00C74C95">
              <w:t>Pašreizējā situācija un problēmas, kuru risināšanai tiesību akta projekts izstrādāts, tiesiskā regulējuma mērķis un būtība</w:t>
            </w:r>
          </w:p>
        </w:tc>
        <w:tc>
          <w:tcPr>
            <w:tcW w:w="3205" w:type="pct"/>
          </w:tcPr>
          <w:p w14:paraId="63403336" w14:textId="63184F44" w:rsidR="00F43C65" w:rsidRDefault="0011751A" w:rsidP="008D7D4E">
            <w:pPr>
              <w:pStyle w:val="Heading3"/>
              <w:shd w:val="clear" w:color="auto" w:fill="FFFFFF"/>
              <w:spacing w:after="240"/>
              <w:ind w:left="57" w:right="57"/>
              <w:jc w:val="both"/>
              <w:rPr>
                <w:b w:val="0"/>
                <w:sz w:val="24"/>
                <w:szCs w:val="24"/>
              </w:rPr>
            </w:pPr>
            <w:r w:rsidRPr="00C74C95">
              <w:rPr>
                <w:b w:val="0"/>
                <w:sz w:val="24"/>
                <w:szCs w:val="24"/>
              </w:rPr>
              <w:t>Dabas liegums „</w:t>
            </w:r>
            <w:r w:rsidR="008D7D4E">
              <w:rPr>
                <w:b w:val="0"/>
                <w:sz w:val="24"/>
                <w:szCs w:val="24"/>
              </w:rPr>
              <w:t>Vecdaugava</w:t>
            </w:r>
            <w:r w:rsidRPr="00C74C95">
              <w:rPr>
                <w:b w:val="0"/>
                <w:sz w:val="24"/>
                <w:szCs w:val="24"/>
              </w:rPr>
              <w:t>” (turpmāk – dabas liegums) atrodas</w:t>
            </w:r>
            <w:r w:rsidR="008D7D4E">
              <w:rPr>
                <w:b w:val="0"/>
                <w:sz w:val="24"/>
                <w:szCs w:val="24"/>
              </w:rPr>
              <w:t xml:space="preserve"> </w:t>
            </w:r>
            <w:r w:rsidR="008D7D4E" w:rsidRPr="008D7D4E">
              <w:rPr>
                <w:b w:val="0"/>
                <w:sz w:val="24"/>
                <w:szCs w:val="24"/>
              </w:rPr>
              <w:t>Latvijas centrālajā daļā – Rīgas pilsētas Ziemeļu</w:t>
            </w:r>
            <w:r w:rsidR="008D7D4E">
              <w:rPr>
                <w:b w:val="0"/>
                <w:sz w:val="24"/>
                <w:szCs w:val="24"/>
              </w:rPr>
              <w:t xml:space="preserve"> </w:t>
            </w:r>
            <w:r w:rsidR="008D7D4E" w:rsidRPr="008D7D4E">
              <w:rPr>
                <w:b w:val="0"/>
                <w:sz w:val="24"/>
                <w:szCs w:val="24"/>
              </w:rPr>
              <w:t xml:space="preserve">rajonā, Vecdaugavas pussalā un to ieskaujošajā </w:t>
            </w:r>
            <w:r w:rsidR="008F0199">
              <w:rPr>
                <w:b w:val="0"/>
                <w:sz w:val="24"/>
                <w:szCs w:val="24"/>
              </w:rPr>
              <w:t>Vecdaugavas ezerā</w:t>
            </w:r>
            <w:r w:rsidR="008D7D4E">
              <w:rPr>
                <w:b w:val="0"/>
                <w:sz w:val="24"/>
                <w:szCs w:val="24"/>
              </w:rPr>
              <w:t xml:space="preserve">. </w:t>
            </w:r>
            <w:r w:rsidR="000951E2" w:rsidRPr="00C74C95">
              <w:rPr>
                <w:b w:val="0"/>
                <w:sz w:val="24"/>
                <w:szCs w:val="24"/>
              </w:rPr>
              <w:t>Aizsargājamā teritorija</w:t>
            </w:r>
            <w:r w:rsidR="00771544">
              <w:rPr>
                <w:b w:val="0"/>
                <w:sz w:val="24"/>
                <w:szCs w:val="24"/>
              </w:rPr>
              <w:t xml:space="preserve"> izveidota 1984. gadā</w:t>
            </w:r>
            <w:r w:rsidR="00771544" w:rsidRPr="00C74C95">
              <w:rPr>
                <w:b w:val="0"/>
                <w:sz w:val="24"/>
                <w:szCs w:val="24"/>
              </w:rPr>
              <w:t xml:space="preserve"> </w:t>
            </w:r>
            <w:r w:rsidR="00771544">
              <w:rPr>
                <w:b w:val="0"/>
                <w:sz w:val="24"/>
                <w:szCs w:val="24"/>
              </w:rPr>
              <w:t xml:space="preserve">kā vietējas nozīmes dabas liegums; kopš 1987. gada </w:t>
            </w:r>
            <w:r w:rsidR="00264A8B">
              <w:rPr>
                <w:b w:val="0"/>
                <w:sz w:val="24"/>
                <w:szCs w:val="24"/>
              </w:rPr>
              <w:t xml:space="preserve">tai noteikts </w:t>
            </w:r>
            <w:r w:rsidR="00771544">
              <w:rPr>
                <w:b w:val="0"/>
                <w:sz w:val="24"/>
                <w:szCs w:val="24"/>
              </w:rPr>
              <w:t>valsts</w:t>
            </w:r>
            <w:r w:rsidR="006E0166">
              <w:rPr>
                <w:b w:val="0"/>
                <w:sz w:val="24"/>
                <w:szCs w:val="24"/>
              </w:rPr>
              <w:t xml:space="preserve"> nozīmes </w:t>
            </w:r>
            <w:r w:rsidR="00771544">
              <w:rPr>
                <w:b w:val="0"/>
                <w:sz w:val="24"/>
                <w:szCs w:val="24"/>
              </w:rPr>
              <w:t xml:space="preserve">lieguma statuss. </w:t>
            </w:r>
            <w:r w:rsidR="008D7D4E">
              <w:rPr>
                <w:b w:val="0"/>
                <w:sz w:val="24"/>
                <w:szCs w:val="24"/>
              </w:rPr>
              <w:t>Dabas lieguma platība i</w:t>
            </w:r>
            <w:r w:rsidR="000951E2" w:rsidRPr="00C74C95">
              <w:rPr>
                <w:b w:val="0"/>
                <w:sz w:val="24"/>
                <w:szCs w:val="24"/>
              </w:rPr>
              <w:t xml:space="preserve">r </w:t>
            </w:r>
            <w:r w:rsidR="008D7D4E">
              <w:rPr>
                <w:b w:val="0"/>
                <w:sz w:val="24"/>
                <w:szCs w:val="24"/>
              </w:rPr>
              <w:t>237 </w:t>
            </w:r>
            <w:r w:rsidR="00D81D66" w:rsidRPr="00C74C95">
              <w:rPr>
                <w:b w:val="0"/>
                <w:sz w:val="24"/>
                <w:szCs w:val="24"/>
              </w:rPr>
              <w:t>hektāri</w:t>
            </w:r>
            <w:r w:rsidR="000951E2" w:rsidRPr="00C74C95">
              <w:rPr>
                <w:b w:val="0"/>
                <w:sz w:val="24"/>
                <w:szCs w:val="24"/>
              </w:rPr>
              <w:t xml:space="preserve">. </w:t>
            </w:r>
            <w:r w:rsidR="00FE3A4B" w:rsidRPr="00C74C95">
              <w:rPr>
                <w:b w:val="0"/>
                <w:sz w:val="24"/>
                <w:szCs w:val="24"/>
              </w:rPr>
              <w:t>Teritorija iekļauta</w:t>
            </w:r>
            <w:r w:rsidR="00FE3A4B" w:rsidRPr="00C74C95">
              <w:rPr>
                <w:sz w:val="24"/>
                <w:szCs w:val="24"/>
              </w:rPr>
              <w:t xml:space="preserve"> </w:t>
            </w:r>
            <w:r w:rsidR="00FE3A4B" w:rsidRPr="00C74C95">
              <w:rPr>
                <w:b w:val="0"/>
                <w:sz w:val="24"/>
                <w:szCs w:val="24"/>
              </w:rPr>
              <w:t xml:space="preserve">Eiropas aizsargājamo </w:t>
            </w:r>
            <w:r w:rsidR="00C339CF" w:rsidRPr="00C74C95">
              <w:rPr>
                <w:b w:val="0"/>
                <w:sz w:val="24"/>
                <w:szCs w:val="24"/>
              </w:rPr>
              <w:t xml:space="preserve">dabas </w:t>
            </w:r>
            <w:r w:rsidR="00FE3A4B" w:rsidRPr="00C74C95">
              <w:rPr>
                <w:b w:val="0"/>
                <w:sz w:val="24"/>
                <w:szCs w:val="24"/>
              </w:rPr>
              <w:t xml:space="preserve">teritoriju tīklā </w:t>
            </w:r>
            <w:r w:rsidR="00C339CF" w:rsidRPr="00C74C95">
              <w:rPr>
                <w:b w:val="0"/>
                <w:i/>
                <w:sz w:val="24"/>
                <w:szCs w:val="24"/>
              </w:rPr>
              <w:t>NATURA</w:t>
            </w:r>
            <w:r w:rsidR="00FE3A4B" w:rsidRPr="00C74C95">
              <w:rPr>
                <w:b w:val="0"/>
                <w:i/>
                <w:sz w:val="24"/>
                <w:szCs w:val="24"/>
              </w:rPr>
              <w:t xml:space="preserve"> 2000</w:t>
            </w:r>
            <w:r w:rsidR="00FE3A4B" w:rsidRPr="00C74C95">
              <w:rPr>
                <w:b w:val="0"/>
                <w:sz w:val="24"/>
                <w:szCs w:val="24"/>
              </w:rPr>
              <w:t>.</w:t>
            </w:r>
          </w:p>
          <w:p w14:paraId="55EB5775" w14:textId="646E2517" w:rsidR="00A962BE" w:rsidRDefault="00A962BE" w:rsidP="00A962BE">
            <w:pPr>
              <w:pStyle w:val="Heading3"/>
              <w:shd w:val="clear" w:color="auto" w:fill="FFFFFF"/>
              <w:spacing w:before="0" w:beforeAutospacing="0" w:after="240" w:afterAutospacing="0"/>
              <w:ind w:left="57" w:right="57"/>
              <w:jc w:val="both"/>
              <w:rPr>
                <w:b w:val="0"/>
                <w:sz w:val="24"/>
                <w:szCs w:val="24"/>
              </w:rPr>
            </w:pPr>
            <w:r w:rsidRPr="00C74C95">
              <w:rPr>
                <w:b w:val="0"/>
                <w:sz w:val="24"/>
                <w:szCs w:val="24"/>
              </w:rPr>
              <w:t xml:space="preserve">Dabas liegums izveidots, lai aizsargātu </w:t>
            </w:r>
            <w:r w:rsidRPr="00A962BE">
              <w:rPr>
                <w:b w:val="0"/>
                <w:sz w:val="24"/>
                <w:szCs w:val="24"/>
              </w:rPr>
              <w:t>Latvijas un Eiropas Savienības nozīmes īpaši aizsargājamos biotopus un īpaši aizsargājamās sugas</w:t>
            </w:r>
            <w:r>
              <w:rPr>
                <w:b w:val="0"/>
                <w:sz w:val="24"/>
                <w:szCs w:val="24"/>
              </w:rPr>
              <w:t xml:space="preserve">, tostarp retu un īpaši aizsargājamu jūrmalas pļavu biotopus un </w:t>
            </w:r>
            <w:r w:rsidRPr="00A962BE">
              <w:rPr>
                <w:b w:val="0"/>
                <w:sz w:val="24"/>
                <w:szCs w:val="24"/>
              </w:rPr>
              <w:t>putnu ligzdošanas vietas</w:t>
            </w:r>
            <w:r>
              <w:rPr>
                <w:b w:val="0"/>
                <w:sz w:val="24"/>
                <w:szCs w:val="24"/>
              </w:rPr>
              <w:t>.</w:t>
            </w:r>
          </w:p>
          <w:p w14:paraId="4E0578C6" w14:textId="6F7328F5" w:rsidR="008D7D4E" w:rsidRDefault="00A962BE" w:rsidP="00A962BE">
            <w:pPr>
              <w:pStyle w:val="Heading3"/>
              <w:shd w:val="clear" w:color="auto" w:fill="FFFFFF"/>
              <w:spacing w:after="240"/>
              <w:ind w:left="57" w:right="57"/>
              <w:jc w:val="both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Dabas liegums </w:t>
            </w:r>
            <w:r w:rsidR="00771544" w:rsidRPr="00771544">
              <w:rPr>
                <w:b w:val="0"/>
                <w:sz w:val="24"/>
                <w:szCs w:val="24"/>
              </w:rPr>
              <w:t>ir lielākā</w:t>
            </w:r>
            <w:r w:rsidR="00771544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jūrmalas </w:t>
            </w:r>
            <w:proofErr w:type="spellStart"/>
            <w:r>
              <w:rPr>
                <w:b w:val="0"/>
                <w:sz w:val="24"/>
                <w:szCs w:val="24"/>
              </w:rPr>
              <w:t>armērijas</w:t>
            </w:r>
            <w:proofErr w:type="spellEnd"/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A962BE">
              <w:rPr>
                <w:b w:val="0"/>
                <w:i/>
                <w:sz w:val="24"/>
                <w:szCs w:val="24"/>
              </w:rPr>
              <w:t>Armeria</w:t>
            </w:r>
            <w:proofErr w:type="spellEnd"/>
            <w:r w:rsidRPr="00A962BE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A962BE">
              <w:rPr>
                <w:b w:val="0"/>
                <w:i/>
                <w:sz w:val="24"/>
                <w:szCs w:val="24"/>
              </w:rPr>
              <w:t>maritima</w:t>
            </w:r>
            <w:proofErr w:type="spellEnd"/>
            <w:r w:rsidR="00771544" w:rsidRPr="00771544">
              <w:rPr>
                <w:b w:val="0"/>
                <w:sz w:val="24"/>
                <w:szCs w:val="24"/>
              </w:rPr>
              <w:t xml:space="preserve"> atradne Latvijā, kā arī nozīmīga putnu ligzdošanas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771544" w:rsidRPr="00771544">
              <w:rPr>
                <w:b w:val="0"/>
                <w:sz w:val="24"/>
                <w:szCs w:val="24"/>
              </w:rPr>
              <w:t>vieta.</w:t>
            </w:r>
            <w:r w:rsidR="006E0166">
              <w:rPr>
                <w:b w:val="0"/>
                <w:sz w:val="24"/>
                <w:szCs w:val="24"/>
              </w:rPr>
              <w:t xml:space="preserve"> Teritorijā konstatēti seši </w:t>
            </w:r>
            <w:r w:rsidR="006E0166" w:rsidRPr="006E0166">
              <w:rPr>
                <w:b w:val="0"/>
                <w:sz w:val="24"/>
                <w:szCs w:val="24"/>
              </w:rPr>
              <w:t>Eiropas nozīmes aizsargājamie biotopi</w:t>
            </w:r>
            <w:r w:rsidR="006E0166">
              <w:rPr>
                <w:b w:val="0"/>
                <w:sz w:val="24"/>
                <w:szCs w:val="24"/>
              </w:rPr>
              <w:t xml:space="preserve">, tostarp prioritārie biotopi: </w:t>
            </w:r>
            <w:r w:rsidR="006E0166" w:rsidRPr="006E0166">
              <w:rPr>
                <w:b w:val="0"/>
                <w:sz w:val="24"/>
                <w:szCs w:val="24"/>
              </w:rPr>
              <w:t xml:space="preserve">1630* </w:t>
            </w:r>
            <w:r w:rsidR="006E0166" w:rsidRPr="006E0166">
              <w:rPr>
                <w:b w:val="0"/>
                <w:i/>
                <w:sz w:val="24"/>
                <w:szCs w:val="24"/>
              </w:rPr>
              <w:t>Piejūras zālāji</w:t>
            </w:r>
            <w:r w:rsidR="006E0166" w:rsidRPr="006E0166">
              <w:rPr>
                <w:b w:val="0"/>
                <w:sz w:val="24"/>
                <w:szCs w:val="24"/>
              </w:rPr>
              <w:t xml:space="preserve">, </w:t>
            </w:r>
            <w:r w:rsidR="006E0166">
              <w:rPr>
                <w:b w:val="0"/>
                <w:sz w:val="24"/>
                <w:szCs w:val="24"/>
              </w:rPr>
              <w:t xml:space="preserve">6230* </w:t>
            </w:r>
            <w:r w:rsidR="006E0166" w:rsidRPr="00F75B2C">
              <w:rPr>
                <w:b w:val="0"/>
                <w:i/>
                <w:sz w:val="24"/>
                <w:szCs w:val="24"/>
              </w:rPr>
              <w:t>Vilkakūlas zālāji</w:t>
            </w:r>
            <w:r w:rsidR="006E0166">
              <w:rPr>
                <w:b w:val="0"/>
                <w:sz w:val="24"/>
                <w:szCs w:val="24"/>
              </w:rPr>
              <w:t xml:space="preserve"> un</w:t>
            </w:r>
            <w:r w:rsidR="006E0166" w:rsidRPr="006E0166">
              <w:rPr>
                <w:b w:val="0"/>
                <w:sz w:val="24"/>
                <w:szCs w:val="24"/>
              </w:rPr>
              <w:t xml:space="preserve"> 6120* </w:t>
            </w:r>
            <w:r w:rsidR="006E0166" w:rsidRPr="006E0166">
              <w:rPr>
                <w:b w:val="0"/>
                <w:i/>
                <w:sz w:val="24"/>
                <w:szCs w:val="24"/>
              </w:rPr>
              <w:t>Smiltāju zālāji</w:t>
            </w:r>
            <w:r w:rsidR="006E0166">
              <w:rPr>
                <w:b w:val="0"/>
                <w:i/>
                <w:sz w:val="24"/>
                <w:szCs w:val="24"/>
              </w:rPr>
              <w:t>.</w:t>
            </w:r>
          </w:p>
          <w:p w14:paraId="4A92740E" w14:textId="1854C569" w:rsidR="00C30D92" w:rsidRDefault="00C30D92" w:rsidP="00C30D92">
            <w:pPr>
              <w:pStyle w:val="Heading3"/>
              <w:shd w:val="clear" w:color="auto" w:fill="FFFFFF"/>
              <w:spacing w:after="240"/>
              <w:ind w:left="57" w:right="57"/>
              <w:jc w:val="both"/>
              <w:rPr>
                <w:b w:val="0"/>
                <w:sz w:val="24"/>
                <w:szCs w:val="24"/>
              </w:rPr>
            </w:pPr>
            <w:r w:rsidRPr="00C74C95">
              <w:rPr>
                <w:b w:val="0"/>
                <w:sz w:val="24"/>
                <w:szCs w:val="24"/>
              </w:rPr>
              <w:t>Dabas lieguma „</w:t>
            </w:r>
            <w:r>
              <w:rPr>
                <w:b w:val="0"/>
                <w:sz w:val="24"/>
                <w:szCs w:val="24"/>
              </w:rPr>
              <w:t>Vecdaugava</w:t>
            </w:r>
            <w:r w:rsidRPr="00C74C95">
              <w:rPr>
                <w:b w:val="0"/>
                <w:sz w:val="24"/>
                <w:szCs w:val="24"/>
              </w:rPr>
              <w:t>” dabas aizsardzības plāns 2016.</w:t>
            </w:r>
            <w:r w:rsidR="00B21C27">
              <w:rPr>
                <w:b w:val="0"/>
                <w:sz w:val="24"/>
                <w:szCs w:val="24"/>
              </w:rPr>
              <w:t> – </w:t>
            </w:r>
            <w:r w:rsidRPr="00C74C95">
              <w:rPr>
                <w:b w:val="0"/>
                <w:sz w:val="24"/>
                <w:szCs w:val="24"/>
              </w:rPr>
              <w:t>202</w:t>
            </w:r>
            <w:r>
              <w:rPr>
                <w:b w:val="0"/>
                <w:sz w:val="24"/>
                <w:szCs w:val="24"/>
              </w:rPr>
              <w:t>6</w:t>
            </w:r>
            <w:r w:rsidRPr="00C74C95">
              <w:rPr>
                <w:b w:val="0"/>
                <w:sz w:val="24"/>
                <w:szCs w:val="24"/>
              </w:rPr>
              <w:t xml:space="preserve">. gadam apstiprināts 2016. gada </w:t>
            </w:r>
            <w:r>
              <w:rPr>
                <w:b w:val="0"/>
                <w:sz w:val="24"/>
                <w:szCs w:val="24"/>
              </w:rPr>
              <w:t>4</w:t>
            </w:r>
            <w:r w:rsidRPr="00C74C95">
              <w:rPr>
                <w:b w:val="0"/>
                <w:sz w:val="24"/>
                <w:szCs w:val="24"/>
              </w:rPr>
              <w:t>. </w:t>
            </w:r>
            <w:r>
              <w:rPr>
                <w:b w:val="0"/>
                <w:sz w:val="24"/>
                <w:szCs w:val="24"/>
              </w:rPr>
              <w:t>jūlijā</w:t>
            </w:r>
            <w:r w:rsidRPr="00C74C95">
              <w:rPr>
                <w:b w:val="0"/>
                <w:sz w:val="24"/>
                <w:szCs w:val="24"/>
              </w:rPr>
              <w:t>. Plāna izstrādes laikā veikta Latvijā un Eiropas Savienībā aizsargājamo biotopu novērtēšana</w:t>
            </w:r>
            <w:r w:rsidR="00490977">
              <w:rPr>
                <w:b w:val="0"/>
                <w:sz w:val="24"/>
                <w:szCs w:val="24"/>
              </w:rPr>
              <w:t xml:space="preserve"> (2014. </w:t>
            </w:r>
            <w:r w:rsidR="00490977" w:rsidRPr="00490977">
              <w:rPr>
                <w:b w:val="0"/>
                <w:sz w:val="24"/>
                <w:szCs w:val="24"/>
              </w:rPr>
              <w:t>un 2015.</w:t>
            </w:r>
            <w:r w:rsidR="00490977">
              <w:rPr>
                <w:b w:val="0"/>
                <w:sz w:val="24"/>
                <w:szCs w:val="24"/>
              </w:rPr>
              <w:t> </w:t>
            </w:r>
            <w:r w:rsidR="00490977" w:rsidRPr="00490977">
              <w:rPr>
                <w:b w:val="0"/>
                <w:sz w:val="24"/>
                <w:szCs w:val="24"/>
              </w:rPr>
              <w:t>gadā</w:t>
            </w:r>
            <w:r w:rsidR="00490977">
              <w:rPr>
                <w:b w:val="0"/>
                <w:sz w:val="24"/>
                <w:szCs w:val="24"/>
              </w:rPr>
              <w:t>)</w:t>
            </w:r>
            <w:r w:rsidRPr="00C74C95">
              <w:rPr>
                <w:b w:val="0"/>
                <w:sz w:val="24"/>
                <w:szCs w:val="24"/>
              </w:rPr>
              <w:t xml:space="preserve">, sniegti jaunākie novērojumi par biotopu stāvokli, aizsargājamām sugām un to aizsardzības stāvokli. </w:t>
            </w:r>
            <w:r>
              <w:rPr>
                <w:b w:val="0"/>
                <w:sz w:val="24"/>
                <w:szCs w:val="24"/>
              </w:rPr>
              <w:t xml:space="preserve">Tāpat dabas aizsardzības plānā </w:t>
            </w:r>
            <w:r w:rsidRPr="00C74C95">
              <w:rPr>
                <w:b w:val="0"/>
                <w:sz w:val="24"/>
                <w:szCs w:val="24"/>
              </w:rPr>
              <w:t>noteikti aktuālie teritorijas aizsardzības un apsaimniekošanas mērķi, kā arī aprakstīti prioritārie pasākumi, kas īstenojami dabas lieguma aizsardzībai un izmantošanai.</w:t>
            </w:r>
          </w:p>
          <w:p w14:paraId="6C68E281" w14:textId="127B5532" w:rsidR="0092692C" w:rsidRDefault="0092692C" w:rsidP="00C30D92">
            <w:pPr>
              <w:pStyle w:val="Heading3"/>
              <w:shd w:val="clear" w:color="auto" w:fill="FFFFFF"/>
              <w:spacing w:after="240"/>
              <w:ind w:left="57" w:right="57"/>
              <w:jc w:val="both"/>
              <w:rPr>
                <w:b w:val="0"/>
                <w:sz w:val="24"/>
                <w:szCs w:val="24"/>
              </w:rPr>
            </w:pPr>
            <w:r w:rsidRPr="0092692C">
              <w:rPr>
                <w:b w:val="0"/>
                <w:sz w:val="24"/>
                <w:szCs w:val="24"/>
              </w:rPr>
              <w:t>Ministru kabineta noteikumu projekts „Dabas lieguma „</w:t>
            </w:r>
            <w:r>
              <w:rPr>
                <w:b w:val="0"/>
                <w:sz w:val="24"/>
                <w:szCs w:val="24"/>
              </w:rPr>
              <w:t>Vecdaugava</w:t>
            </w:r>
            <w:r w:rsidRPr="0092692C">
              <w:rPr>
                <w:b w:val="0"/>
                <w:sz w:val="24"/>
                <w:szCs w:val="24"/>
              </w:rPr>
              <w:t xml:space="preserve">” individuālie aizsardzības un izmantošanas noteikumi” (turpmāk – noteikumu projekts) izstrādāts, lai </w:t>
            </w:r>
            <w:r w:rsidR="00005AD0">
              <w:rPr>
                <w:b w:val="0"/>
                <w:sz w:val="24"/>
                <w:szCs w:val="24"/>
              </w:rPr>
              <w:t>noteiktu</w:t>
            </w:r>
            <w:r w:rsidRPr="0092692C">
              <w:rPr>
                <w:b w:val="0"/>
                <w:sz w:val="24"/>
                <w:szCs w:val="24"/>
              </w:rPr>
              <w:t xml:space="preserve"> teritorijas aizsardzības, izmantošanas un apsaimniekošanas režīmu, </w:t>
            </w:r>
            <w:r w:rsidR="00653E63">
              <w:rPr>
                <w:b w:val="0"/>
                <w:sz w:val="24"/>
                <w:szCs w:val="24"/>
              </w:rPr>
              <w:t>pamatojoties</w:t>
            </w:r>
            <w:r w:rsidRPr="0092692C">
              <w:rPr>
                <w:b w:val="0"/>
                <w:sz w:val="24"/>
                <w:szCs w:val="24"/>
              </w:rPr>
              <w:t xml:space="preserve"> uz dabas lieguma „</w:t>
            </w:r>
            <w:r w:rsidR="00F86BD9">
              <w:rPr>
                <w:b w:val="0"/>
                <w:sz w:val="24"/>
                <w:szCs w:val="24"/>
              </w:rPr>
              <w:t>Vecdaugava</w:t>
            </w:r>
            <w:r w:rsidRPr="0092692C">
              <w:rPr>
                <w:b w:val="0"/>
                <w:sz w:val="24"/>
                <w:szCs w:val="24"/>
              </w:rPr>
              <w:t>” dabas aizsardzības plānā iekļautajiem priekšlikumiem, kā arī</w:t>
            </w:r>
            <w:r w:rsidR="00372A4A">
              <w:rPr>
                <w:b w:val="0"/>
                <w:sz w:val="24"/>
                <w:szCs w:val="24"/>
              </w:rPr>
              <w:t>,</w:t>
            </w:r>
            <w:r w:rsidRPr="0092692C">
              <w:rPr>
                <w:b w:val="0"/>
                <w:sz w:val="24"/>
                <w:szCs w:val="24"/>
              </w:rPr>
              <w:t xml:space="preserve"> ņemot vērā Ministru kabineta 2010. gada 16. marta noteikumu Nr. 264 „Īpaši aizsargājamo dabas teritoriju vispārējie aizsardzības un izmantošanas noteikumi” </w:t>
            </w:r>
            <w:r w:rsidRPr="0092692C">
              <w:rPr>
                <w:b w:val="0"/>
                <w:sz w:val="24"/>
                <w:szCs w:val="24"/>
              </w:rPr>
              <w:lastRenderedPageBreak/>
              <w:t>prasības.</w:t>
            </w:r>
          </w:p>
          <w:p w14:paraId="1AC62B23" w14:textId="54A2042B" w:rsidR="00005AD0" w:rsidRDefault="00ED7A17" w:rsidP="00ED7A17">
            <w:pPr>
              <w:pStyle w:val="Default"/>
              <w:ind w:left="57"/>
              <w:jc w:val="both"/>
              <w:rPr>
                <w:color w:val="auto"/>
              </w:rPr>
            </w:pPr>
            <w:r>
              <w:rPr>
                <w:color w:val="auto"/>
              </w:rPr>
              <w:t>Individuālo</w:t>
            </w:r>
            <w:r w:rsidRPr="00ED7A17">
              <w:rPr>
                <w:color w:val="auto"/>
              </w:rPr>
              <w:t xml:space="preserve"> aizsardzības un izmantošanas </w:t>
            </w:r>
            <w:r>
              <w:rPr>
                <w:color w:val="auto"/>
              </w:rPr>
              <w:t>n</w:t>
            </w:r>
            <w:r w:rsidR="00005AD0">
              <w:rPr>
                <w:color w:val="auto"/>
              </w:rPr>
              <w:t>oteikumu projekts nepieciešams, lai</w:t>
            </w:r>
            <w:r w:rsidR="00005AD0">
              <w:t xml:space="preserve"> </w:t>
            </w:r>
            <w:r w:rsidR="00005AD0" w:rsidRPr="00005AD0">
              <w:rPr>
                <w:color w:val="auto"/>
              </w:rPr>
              <w:t>precīzāk definēt</w:t>
            </w:r>
            <w:r w:rsidR="00427062">
              <w:rPr>
                <w:color w:val="auto"/>
              </w:rPr>
              <w:t>u</w:t>
            </w:r>
            <w:r w:rsidR="00005AD0" w:rsidRPr="00005AD0">
              <w:rPr>
                <w:color w:val="auto"/>
              </w:rPr>
              <w:t xml:space="preserve"> atļautās darbības biotopu apsaimniekošanai, piemēram, niedru pļaušanai, kā arī veicināt</w:t>
            </w:r>
            <w:r w:rsidR="00427062">
              <w:rPr>
                <w:color w:val="auto"/>
              </w:rPr>
              <w:t>u</w:t>
            </w:r>
            <w:r w:rsidR="00005AD0" w:rsidRPr="00005AD0">
              <w:rPr>
                <w:color w:val="auto"/>
              </w:rPr>
              <w:t xml:space="preserve"> citu dabas </w:t>
            </w:r>
            <w:r w:rsidR="008D7CFB">
              <w:rPr>
                <w:color w:val="auto"/>
              </w:rPr>
              <w:t xml:space="preserve">aizsardzības </w:t>
            </w:r>
            <w:r w:rsidR="00005AD0" w:rsidRPr="00005AD0">
              <w:rPr>
                <w:color w:val="auto"/>
              </w:rPr>
              <w:t xml:space="preserve">plānā </w:t>
            </w:r>
            <w:r w:rsidR="0011320D">
              <w:rPr>
                <w:color w:val="auto"/>
              </w:rPr>
              <w:t>noteikto</w:t>
            </w:r>
            <w:r w:rsidR="00005AD0" w:rsidRPr="00005AD0">
              <w:rPr>
                <w:color w:val="auto"/>
              </w:rPr>
              <w:t xml:space="preserve"> sugu un biotopu aizsardzības un apsai</w:t>
            </w:r>
            <w:r w:rsidR="00427062">
              <w:rPr>
                <w:color w:val="auto"/>
              </w:rPr>
              <w:t>mniekošanas pasākumu īstenošanu</w:t>
            </w:r>
            <w:r>
              <w:rPr>
                <w:color w:val="auto"/>
              </w:rPr>
              <w:t xml:space="preserve">. Tāpat noteikumu projekts </w:t>
            </w:r>
            <w:r w:rsidRPr="00005AD0">
              <w:rPr>
                <w:color w:val="auto"/>
              </w:rPr>
              <w:t>saskaņo dabas aizsar</w:t>
            </w:r>
            <w:r>
              <w:rPr>
                <w:color w:val="auto"/>
              </w:rPr>
              <w:t>dzības un rekreācijas intereses, kas nav iespējams spēkā esoš</w:t>
            </w:r>
            <w:r w:rsidR="009F6702">
              <w:rPr>
                <w:color w:val="auto"/>
              </w:rPr>
              <w:t>ajā</w:t>
            </w:r>
            <w:r>
              <w:rPr>
                <w:color w:val="auto"/>
              </w:rPr>
              <w:t xml:space="preserve"> regulējumā.</w:t>
            </w:r>
          </w:p>
          <w:p w14:paraId="3F71A858" w14:textId="77777777" w:rsidR="00005AD0" w:rsidRDefault="00005AD0" w:rsidP="00622285">
            <w:pPr>
              <w:pStyle w:val="Default"/>
              <w:ind w:left="57"/>
              <w:jc w:val="both"/>
              <w:rPr>
                <w:color w:val="auto"/>
              </w:rPr>
            </w:pPr>
          </w:p>
          <w:p w14:paraId="48E2E461" w14:textId="7C0DFA1D" w:rsidR="00622285" w:rsidRPr="00372A4A" w:rsidRDefault="000E0DE8" w:rsidP="00622285">
            <w:pPr>
              <w:pStyle w:val="Default"/>
              <w:ind w:left="57"/>
              <w:jc w:val="both"/>
              <w:rPr>
                <w:color w:val="auto"/>
              </w:rPr>
            </w:pPr>
            <w:r w:rsidRPr="00C74C95">
              <w:rPr>
                <w:color w:val="auto"/>
              </w:rPr>
              <w:t>Lai nodrošinātu dabas vērtību aizsardzību</w:t>
            </w:r>
            <w:r w:rsidR="00F8185F">
              <w:rPr>
                <w:color w:val="auto"/>
              </w:rPr>
              <w:t xml:space="preserve"> un teritorijas apsaimniekošanas pasākumu īstenošanu, kā arī</w:t>
            </w:r>
            <w:r w:rsidR="008A11C6">
              <w:rPr>
                <w:color w:val="auto"/>
              </w:rPr>
              <w:t xml:space="preserve"> saskaņotu teritorijas izmantošanas nosacījumus</w:t>
            </w:r>
            <w:r w:rsidR="00F8185F">
              <w:rPr>
                <w:color w:val="auto"/>
              </w:rPr>
              <w:t>,</w:t>
            </w:r>
            <w:r w:rsidR="00622285" w:rsidRPr="00C74C95">
              <w:rPr>
                <w:color w:val="auto"/>
              </w:rPr>
              <w:t xml:space="preserve"> tiek </w:t>
            </w:r>
            <w:r w:rsidR="00622285">
              <w:rPr>
                <w:color w:val="auto"/>
              </w:rPr>
              <w:t xml:space="preserve">izveidots </w:t>
            </w:r>
            <w:r w:rsidR="00A90EF2">
              <w:rPr>
                <w:color w:val="auto"/>
              </w:rPr>
              <w:t xml:space="preserve">dabas </w:t>
            </w:r>
            <w:r w:rsidR="00A90EF2" w:rsidRPr="00372A4A">
              <w:rPr>
                <w:color w:val="auto"/>
              </w:rPr>
              <w:t>lieguma funkcionālais</w:t>
            </w:r>
            <w:r w:rsidR="00622285" w:rsidRPr="00372A4A">
              <w:rPr>
                <w:color w:val="auto"/>
              </w:rPr>
              <w:t xml:space="preserve"> zon</w:t>
            </w:r>
            <w:r w:rsidR="00A90EF2" w:rsidRPr="00372A4A">
              <w:rPr>
                <w:color w:val="auto"/>
              </w:rPr>
              <w:t>ējums</w:t>
            </w:r>
            <w:r w:rsidR="00622285" w:rsidRPr="00372A4A">
              <w:rPr>
                <w:color w:val="auto"/>
              </w:rPr>
              <w:t xml:space="preserve">, nosakot </w:t>
            </w:r>
            <w:r w:rsidR="009966D6" w:rsidRPr="00372A4A">
              <w:rPr>
                <w:color w:val="auto"/>
              </w:rPr>
              <w:t xml:space="preserve">dabas lieguma teritorijā </w:t>
            </w:r>
            <w:r w:rsidR="00622285" w:rsidRPr="00372A4A">
              <w:rPr>
                <w:color w:val="auto"/>
              </w:rPr>
              <w:t>dabas lieguma zonu (</w:t>
            </w:r>
            <w:r w:rsidR="00ED68FC" w:rsidRPr="00372A4A">
              <w:rPr>
                <w:color w:val="auto"/>
              </w:rPr>
              <w:t>23</w:t>
            </w:r>
            <w:r w:rsidR="00986D6E" w:rsidRPr="00372A4A">
              <w:rPr>
                <w:color w:val="auto"/>
              </w:rPr>
              <w:t>2,5</w:t>
            </w:r>
            <w:r w:rsidR="00ED68FC" w:rsidRPr="00372A4A">
              <w:rPr>
                <w:color w:val="auto"/>
              </w:rPr>
              <w:t> ha</w:t>
            </w:r>
            <w:r w:rsidR="00A90EF2" w:rsidRPr="00372A4A">
              <w:rPr>
                <w:color w:val="auto"/>
              </w:rPr>
              <w:t>)</w:t>
            </w:r>
            <w:r w:rsidR="00622285" w:rsidRPr="00372A4A">
              <w:rPr>
                <w:color w:val="auto"/>
              </w:rPr>
              <w:t xml:space="preserve"> un neitrālo zonu</w:t>
            </w:r>
            <w:r w:rsidR="00A90EF2" w:rsidRPr="00372A4A">
              <w:rPr>
                <w:color w:val="auto"/>
              </w:rPr>
              <w:t xml:space="preserve"> (</w:t>
            </w:r>
            <w:r w:rsidR="003D76F5" w:rsidRPr="00372A4A">
              <w:rPr>
                <w:color w:val="auto"/>
              </w:rPr>
              <w:t>4,5</w:t>
            </w:r>
            <w:r w:rsidR="00CD4241" w:rsidRPr="00372A4A">
              <w:rPr>
                <w:color w:val="auto"/>
              </w:rPr>
              <w:t> </w:t>
            </w:r>
            <w:r w:rsidR="00ED68FC" w:rsidRPr="00372A4A">
              <w:rPr>
                <w:color w:val="auto"/>
              </w:rPr>
              <w:t>ha</w:t>
            </w:r>
            <w:r w:rsidR="00A90EF2" w:rsidRPr="00372A4A">
              <w:rPr>
                <w:color w:val="auto"/>
              </w:rPr>
              <w:t>)</w:t>
            </w:r>
            <w:r w:rsidR="00F8185F" w:rsidRPr="00372A4A">
              <w:rPr>
                <w:color w:val="auto"/>
              </w:rPr>
              <w:t>.</w:t>
            </w:r>
          </w:p>
          <w:p w14:paraId="5B4801CB" w14:textId="77777777" w:rsidR="00622285" w:rsidRDefault="00622285" w:rsidP="00622285">
            <w:pPr>
              <w:pStyle w:val="Default"/>
              <w:ind w:left="57"/>
              <w:jc w:val="both"/>
              <w:rPr>
                <w:color w:val="auto"/>
              </w:rPr>
            </w:pPr>
          </w:p>
          <w:p w14:paraId="1EDCDCBD" w14:textId="25AF2E50" w:rsidR="00A90EF2" w:rsidRDefault="00A90EF2" w:rsidP="00622285">
            <w:pPr>
              <w:pStyle w:val="Default"/>
              <w:ind w:left="57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Neitrālā zona veidota, </w:t>
            </w:r>
            <w:r w:rsidRPr="00A90EF2">
              <w:rPr>
                <w:color w:val="auto"/>
              </w:rPr>
              <w:t>lai nodr</w:t>
            </w:r>
            <w:r>
              <w:rPr>
                <w:color w:val="auto"/>
              </w:rPr>
              <w:t xml:space="preserve">ošinātu </w:t>
            </w:r>
            <w:r w:rsidR="009966D6">
              <w:rPr>
                <w:color w:val="auto"/>
              </w:rPr>
              <w:t xml:space="preserve">valsts aizsargājamā </w:t>
            </w:r>
            <w:r>
              <w:rPr>
                <w:color w:val="auto"/>
              </w:rPr>
              <w:t>kultūras pieminekļa Nr. </w:t>
            </w:r>
            <w:r w:rsidRPr="00A90EF2">
              <w:rPr>
                <w:color w:val="auto"/>
              </w:rPr>
              <w:t xml:space="preserve">2075 </w:t>
            </w:r>
            <w:r w:rsidRPr="00A90EF2">
              <w:rPr>
                <w:i/>
                <w:color w:val="auto"/>
              </w:rPr>
              <w:t>Daugavgrīvas klosteris</w:t>
            </w:r>
            <w:r w:rsidRPr="00A90EF2">
              <w:rPr>
                <w:color w:val="auto"/>
              </w:rPr>
              <w:t xml:space="preserve"> un tam pieguļošās teritorijas ilgtspējīgu saimniecisko izmantošanu un attīstību.</w:t>
            </w:r>
            <w:r>
              <w:rPr>
                <w:color w:val="auto"/>
              </w:rPr>
              <w:t xml:space="preserve"> </w:t>
            </w:r>
            <w:r w:rsidRPr="00A90EF2">
              <w:rPr>
                <w:color w:val="auto"/>
              </w:rPr>
              <w:t>Neitrālajā zonā būvniecība un saimnieciskā darbība pieļaujama saskaņā ar pašvaldības teritorijas plānojumu, ievērojot normatīvajos aktos noteikto kārtību un ierobežojumus.</w:t>
            </w:r>
            <w:r w:rsidR="004410A3">
              <w:rPr>
                <w:color w:val="auto"/>
              </w:rPr>
              <w:t xml:space="preserve"> </w:t>
            </w:r>
            <w:r w:rsidR="00372A4A">
              <w:rPr>
                <w:color w:val="auto"/>
              </w:rPr>
              <w:t>Ņemot vērā to, ka n</w:t>
            </w:r>
            <w:r w:rsidR="004410A3">
              <w:rPr>
                <w:color w:val="auto"/>
              </w:rPr>
              <w:t xml:space="preserve">eitrālā zona </w:t>
            </w:r>
            <w:r w:rsidR="00905B3D">
              <w:rPr>
                <w:color w:val="auto"/>
              </w:rPr>
              <w:t>veidota</w:t>
            </w:r>
            <w:r w:rsidR="00372A4A">
              <w:rPr>
                <w:color w:val="auto"/>
              </w:rPr>
              <w:t>, lai nodrošinātu valsts aizsargājamā kultūras pieminekļa Nr. </w:t>
            </w:r>
            <w:r w:rsidR="00372A4A" w:rsidRPr="00A90EF2">
              <w:rPr>
                <w:color w:val="auto"/>
              </w:rPr>
              <w:t xml:space="preserve">2075 </w:t>
            </w:r>
            <w:r w:rsidR="00372A4A" w:rsidRPr="00A90EF2">
              <w:rPr>
                <w:i/>
                <w:color w:val="auto"/>
              </w:rPr>
              <w:t>Daugavgrīvas klosteris</w:t>
            </w:r>
            <w:r w:rsidR="00372A4A">
              <w:rPr>
                <w:color w:val="auto"/>
              </w:rPr>
              <w:t xml:space="preserve"> un tam pieguļošās teritorijas ilgtspējīgu izmantošanu, neitrālā zona noteikta pa valsts kultūras pieminekļa robežām</w:t>
            </w:r>
            <w:r w:rsidR="00905B3D">
              <w:rPr>
                <w:color w:val="auto"/>
              </w:rPr>
              <w:t>.</w:t>
            </w:r>
            <w:r w:rsidR="00372A4A">
              <w:rPr>
                <w:color w:val="auto"/>
              </w:rPr>
              <w:t xml:space="preserve"> </w:t>
            </w:r>
          </w:p>
          <w:p w14:paraId="41AAD48A" w14:textId="77777777" w:rsidR="00A90EF2" w:rsidRDefault="00A90EF2" w:rsidP="00622285">
            <w:pPr>
              <w:pStyle w:val="Default"/>
              <w:ind w:left="57"/>
              <w:jc w:val="both"/>
              <w:rPr>
                <w:color w:val="auto"/>
              </w:rPr>
            </w:pPr>
          </w:p>
          <w:p w14:paraId="51A883BB" w14:textId="30BE9F70" w:rsidR="00A90EF2" w:rsidRDefault="00F8185F" w:rsidP="00622285">
            <w:pPr>
              <w:pStyle w:val="Default"/>
              <w:ind w:left="57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Dabas lieguma zona izveidota, lai </w:t>
            </w:r>
            <w:r w:rsidR="0080527E" w:rsidRPr="0080527E">
              <w:rPr>
                <w:color w:val="auto"/>
              </w:rPr>
              <w:t>nodrošinātu Eiropas Savienības nozīmes īpaši aizsargājamo biotopu</w:t>
            </w:r>
            <w:r w:rsidR="00A5548C">
              <w:rPr>
                <w:color w:val="auto"/>
              </w:rPr>
              <w:t xml:space="preserve">, tostarp </w:t>
            </w:r>
            <w:r w:rsidR="00FC160F">
              <w:rPr>
                <w:color w:val="auto"/>
              </w:rPr>
              <w:t>6450 </w:t>
            </w:r>
            <w:r w:rsidR="00474017" w:rsidRPr="00474017">
              <w:rPr>
                <w:i/>
                <w:color w:val="auto"/>
              </w:rPr>
              <w:t>P</w:t>
            </w:r>
            <w:r w:rsidR="00A5548C" w:rsidRPr="00FC160F">
              <w:rPr>
                <w:i/>
                <w:color w:val="auto"/>
              </w:rPr>
              <w:t>alieņu zālāju</w:t>
            </w:r>
            <w:r w:rsidR="00A5548C">
              <w:rPr>
                <w:color w:val="auto"/>
              </w:rPr>
              <w:t xml:space="preserve">, </w:t>
            </w:r>
            <w:r w:rsidR="0080527E" w:rsidRPr="0080527E">
              <w:rPr>
                <w:color w:val="auto"/>
              </w:rPr>
              <w:t xml:space="preserve">1630* </w:t>
            </w:r>
            <w:r w:rsidR="0080527E" w:rsidRPr="0080527E">
              <w:rPr>
                <w:i/>
                <w:color w:val="auto"/>
              </w:rPr>
              <w:t>Piejūras zālāj</w:t>
            </w:r>
            <w:r w:rsidR="00A5548C">
              <w:rPr>
                <w:i/>
                <w:color w:val="auto"/>
              </w:rPr>
              <w:t>u</w:t>
            </w:r>
            <w:r w:rsidR="0080527E" w:rsidRPr="0080527E">
              <w:rPr>
                <w:color w:val="auto"/>
              </w:rPr>
              <w:t xml:space="preserve">, 6410 </w:t>
            </w:r>
            <w:r w:rsidR="00A5548C">
              <w:rPr>
                <w:i/>
                <w:color w:val="auto"/>
              </w:rPr>
              <w:t>Mitro zālāju</w:t>
            </w:r>
            <w:r w:rsidR="0080527E" w:rsidRPr="0080527E">
              <w:rPr>
                <w:i/>
                <w:color w:val="auto"/>
              </w:rPr>
              <w:t xml:space="preserve"> periodiski izžūstošās augsnēs</w:t>
            </w:r>
            <w:r w:rsidR="0080527E" w:rsidRPr="0080527E">
              <w:rPr>
                <w:color w:val="auto"/>
              </w:rPr>
              <w:t xml:space="preserve">, 6230* </w:t>
            </w:r>
            <w:r w:rsidR="00A5548C">
              <w:rPr>
                <w:i/>
                <w:color w:val="auto"/>
              </w:rPr>
              <w:t>Vilkakūlas zālāju</w:t>
            </w:r>
            <w:r w:rsidR="0080527E" w:rsidRPr="0080527E">
              <w:rPr>
                <w:color w:val="auto"/>
              </w:rPr>
              <w:t xml:space="preserve"> </w:t>
            </w:r>
            <w:r w:rsidR="00A5548C">
              <w:rPr>
                <w:color w:val="auto"/>
              </w:rPr>
              <w:t xml:space="preserve">un </w:t>
            </w:r>
            <w:r w:rsidR="0080527E" w:rsidRPr="0080527E">
              <w:rPr>
                <w:color w:val="auto"/>
              </w:rPr>
              <w:t xml:space="preserve">6120* </w:t>
            </w:r>
            <w:r w:rsidR="0080527E" w:rsidRPr="0080527E">
              <w:rPr>
                <w:i/>
                <w:color w:val="auto"/>
              </w:rPr>
              <w:t>Smiltāju zālāj</w:t>
            </w:r>
            <w:r w:rsidR="00A5548C">
              <w:rPr>
                <w:i/>
                <w:color w:val="auto"/>
              </w:rPr>
              <w:t>u</w:t>
            </w:r>
            <w:r w:rsidR="00DB1801">
              <w:rPr>
                <w:i/>
                <w:color w:val="auto"/>
              </w:rPr>
              <w:t xml:space="preserve"> </w:t>
            </w:r>
            <w:r w:rsidR="0080527E" w:rsidRPr="0080527E">
              <w:rPr>
                <w:color w:val="auto"/>
              </w:rPr>
              <w:t>aizsardzību, kā arī īpaši aizsargājamo sugu un to dzīvotņu saglabāšanu</w:t>
            </w:r>
            <w:r w:rsidR="00C42E8E">
              <w:rPr>
                <w:color w:val="auto"/>
              </w:rPr>
              <w:t>.</w:t>
            </w:r>
          </w:p>
          <w:p w14:paraId="5B902865" w14:textId="77777777" w:rsidR="00C42E8E" w:rsidRDefault="00C42E8E" w:rsidP="00622285">
            <w:pPr>
              <w:pStyle w:val="Default"/>
              <w:ind w:left="57"/>
              <w:jc w:val="both"/>
              <w:rPr>
                <w:color w:val="auto"/>
              </w:rPr>
            </w:pPr>
          </w:p>
          <w:p w14:paraId="665A2015" w14:textId="1D0A0EF6" w:rsidR="008A11C6" w:rsidRDefault="008A11C6" w:rsidP="00622285">
            <w:pPr>
              <w:pStyle w:val="Default"/>
              <w:ind w:left="57"/>
              <w:jc w:val="both"/>
              <w:rPr>
                <w:color w:val="auto"/>
              </w:rPr>
            </w:pPr>
            <w:r w:rsidRPr="008A11C6">
              <w:rPr>
                <w:color w:val="auto"/>
              </w:rPr>
              <w:t>Lai nodrošinātu netraucētu ūdensputnu ligzdošanu, dabas lieguma zonā no 15. marta līdz 1. jūlijam noteikt</w:t>
            </w:r>
            <w:r w:rsidR="005662C3">
              <w:rPr>
                <w:color w:val="auto"/>
              </w:rPr>
              <w:t>s</w:t>
            </w:r>
            <w:r w:rsidRPr="008A11C6">
              <w:rPr>
                <w:color w:val="auto"/>
              </w:rPr>
              <w:t xml:space="preserve"> sezonas liegum</w:t>
            </w:r>
            <w:r w:rsidR="005662C3">
              <w:rPr>
                <w:color w:val="auto"/>
              </w:rPr>
              <w:t>s</w:t>
            </w:r>
            <w:r>
              <w:rPr>
                <w:color w:val="auto"/>
              </w:rPr>
              <w:t>.</w:t>
            </w:r>
          </w:p>
          <w:p w14:paraId="4E067C37" w14:textId="77777777" w:rsidR="00E057B1" w:rsidRDefault="00E057B1" w:rsidP="00622285">
            <w:pPr>
              <w:pStyle w:val="Default"/>
              <w:ind w:left="57"/>
              <w:jc w:val="both"/>
              <w:rPr>
                <w:color w:val="auto"/>
              </w:rPr>
            </w:pPr>
          </w:p>
          <w:p w14:paraId="538CB916" w14:textId="1E4A215F" w:rsidR="007F105E" w:rsidRDefault="008A11C6" w:rsidP="00C24779">
            <w:pPr>
              <w:pStyle w:val="Default"/>
              <w:ind w:left="57"/>
              <w:jc w:val="both"/>
              <w:rPr>
                <w:color w:val="auto"/>
              </w:rPr>
            </w:pPr>
            <w:r>
              <w:rPr>
                <w:color w:val="auto"/>
              </w:rPr>
              <w:t>Dabas lieguma „</w:t>
            </w:r>
            <w:r w:rsidRPr="008A11C6">
              <w:rPr>
                <w:color w:val="auto"/>
              </w:rPr>
              <w:t>Vecdaugava” apsaimniekošanas ilgtermiņa mērķis ir saglabāt tajā</w:t>
            </w:r>
            <w:r>
              <w:rPr>
                <w:color w:val="auto"/>
              </w:rPr>
              <w:t xml:space="preserve"> </w:t>
            </w:r>
            <w:r w:rsidRPr="008A11C6">
              <w:rPr>
                <w:color w:val="auto"/>
              </w:rPr>
              <w:t>esošo jūrmalas pļavu aizsardzības teritoriju un putnu ligzdošanas vietas, kā arī liegumā</w:t>
            </w:r>
            <w:r>
              <w:rPr>
                <w:color w:val="auto"/>
              </w:rPr>
              <w:t xml:space="preserve"> </w:t>
            </w:r>
            <w:r w:rsidRPr="008A11C6">
              <w:rPr>
                <w:color w:val="auto"/>
              </w:rPr>
              <w:t>esošos Latvijas un Eiropas Savienības nozīmes aizsargājamos biotopus un īpaši</w:t>
            </w:r>
            <w:r>
              <w:rPr>
                <w:color w:val="auto"/>
              </w:rPr>
              <w:t xml:space="preserve"> </w:t>
            </w:r>
            <w:r w:rsidRPr="008A11C6">
              <w:rPr>
                <w:color w:val="auto"/>
              </w:rPr>
              <w:t>aizsargājamās augu un dzīvnieku sugas</w:t>
            </w:r>
            <w:r w:rsidR="007F105E">
              <w:rPr>
                <w:color w:val="auto"/>
              </w:rPr>
              <w:t>.</w:t>
            </w:r>
          </w:p>
          <w:p w14:paraId="1CEEEF8A" w14:textId="77777777" w:rsidR="00C24779" w:rsidRDefault="00C24779" w:rsidP="00622285">
            <w:pPr>
              <w:pStyle w:val="Default"/>
              <w:ind w:left="57"/>
              <w:jc w:val="both"/>
              <w:rPr>
                <w:color w:val="auto"/>
              </w:rPr>
            </w:pPr>
          </w:p>
          <w:p w14:paraId="521A4A02" w14:textId="1D551B5F" w:rsidR="008E2016" w:rsidRDefault="008271F1" w:rsidP="00622285">
            <w:pPr>
              <w:pStyle w:val="Default"/>
              <w:ind w:left="57"/>
              <w:jc w:val="both"/>
              <w:rPr>
                <w:color w:val="auto"/>
              </w:rPr>
            </w:pPr>
            <w:r>
              <w:rPr>
                <w:color w:val="auto"/>
              </w:rPr>
              <w:t>Lai nodrošinātu pļavu un zālāju aizsardzību</w:t>
            </w:r>
            <w:r w:rsidR="00F52B1C">
              <w:rPr>
                <w:color w:val="auto"/>
              </w:rPr>
              <w:t xml:space="preserve">, </w:t>
            </w:r>
            <w:r w:rsidR="00F52B1C" w:rsidRPr="00F52B1C">
              <w:rPr>
                <w:color w:val="auto"/>
              </w:rPr>
              <w:t xml:space="preserve">noteikumu projektā iekļauts aizliegums bojāt vai iznīcināt (arī uzarot, kultivējot, ieaudzējot mežu, mēslojot ar minerālmēsliem vai šķidrajiem kūtsmēsliem) </w:t>
            </w:r>
            <w:r w:rsidR="00F52B1C" w:rsidRPr="009511CF">
              <w:rPr>
                <w:color w:val="000000" w:themeColor="text1"/>
              </w:rPr>
              <w:t xml:space="preserve">palieņu </w:t>
            </w:r>
            <w:r w:rsidR="00F52B1C" w:rsidRPr="00F52B1C">
              <w:rPr>
                <w:color w:val="auto"/>
              </w:rPr>
              <w:t xml:space="preserve">pļavas un zālājus. Lai </w:t>
            </w:r>
            <w:r w:rsidR="00F52B1C" w:rsidRPr="00F52B1C">
              <w:rPr>
                <w:color w:val="auto"/>
              </w:rPr>
              <w:lastRenderedPageBreak/>
              <w:t>veicinātu zālāju ilgtspējīgu apsaimniekošanu</w:t>
            </w:r>
            <w:r w:rsidR="00841816">
              <w:rPr>
                <w:color w:val="auto"/>
              </w:rPr>
              <w:t>,</w:t>
            </w:r>
            <w:r w:rsidR="00F52B1C" w:rsidRPr="00F52B1C">
              <w:rPr>
                <w:color w:val="auto"/>
              </w:rPr>
              <w:t xml:space="preserve"> </w:t>
            </w:r>
            <w:r w:rsidR="00F52B1C">
              <w:rPr>
                <w:color w:val="auto"/>
              </w:rPr>
              <w:t>z</w:t>
            </w:r>
            <w:r w:rsidR="00F52B1C" w:rsidRPr="00F52B1C">
              <w:rPr>
                <w:color w:val="auto"/>
              </w:rPr>
              <w:t>ālājos iespējama ganīšana</w:t>
            </w:r>
            <w:r w:rsidR="00F52B1C">
              <w:rPr>
                <w:color w:val="auto"/>
              </w:rPr>
              <w:t>.</w:t>
            </w:r>
            <w:r w:rsidR="006F0B3A">
              <w:t xml:space="preserve"> </w:t>
            </w:r>
            <w:r w:rsidR="006F0B3A" w:rsidRPr="006F0B3A">
              <w:rPr>
                <w:color w:val="auto"/>
              </w:rPr>
              <w:t>Ganīšanas intensitāte ieteicama līdz 0,5</w:t>
            </w:r>
            <w:r w:rsidR="006F0B3A">
              <w:rPr>
                <w:color w:val="auto"/>
              </w:rPr>
              <w:t> </w:t>
            </w:r>
            <w:r w:rsidR="006F0B3A" w:rsidRPr="006F0B3A">
              <w:rPr>
                <w:color w:val="auto"/>
              </w:rPr>
              <w:t>liellopu vienībām uz hektāru.</w:t>
            </w:r>
            <w:r w:rsidR="001647A3">
              <w:rPr>
                <w:color w:val="auto"/>
              </w:rPr>
              <w:t xml:space="preserve"> </w:t>
            </w:r>
            <w:r w:rsidR="00730B5B">
              <w:rPr>
                <w:color w:val="auto"/>
              </w:rPr>
              <w:t>Lai nodrošinātu dabas aizsardzības plānā plānotos biotopu apsaimniekošanas pasākumus, g</w:t>
            </w:r>
            <w:r w:rsidR="001647A3">
              <w:rPr>
                <w:color w:val="auto"/>
              </w:rPr>
              <w:t xml:space="preserve">anīšanas platības iespējams </w:t>
            </w:r>
            <w:r w:rsidR="00730B5B">
              <w:rPr>
                <w:color w:val="auto"/>
              </w:rPr>
              <w:t>mainīt</w:t>
            </w:r>
            <w:r w:rsidR="00437F44">
              <w:rPr>
                <w:color w:val="auto"/>
              </w:rPr>
              <w:t>,</w:t>
            </w:r>
            <w:r w:rsidR="001647A3">
              <w:rPr>
                <w:color w:val="auto"/>
              </w:rPr>
              <w:t xml:space="preserve"> saņemot Dabas aizsardzības pārvaldes rakstisku atļauju.</w:t>
            </w:r>
          </w:p>
          <w:p w14:paraId="1150B94A" w14:textId="77777777" w:rsidR="006D4C40" w:rsidRDefault="006D4C40" w:rsidP="00622285">
            <w:pPr>
              <w:pStyle w:val="Default"/>
              <w:ind w:left="57"/>
              <w:jc w:val="both"/>
              <w:rPr>
                <w:color w:val="auto"/>
              </w:rPr>
            </w:pPr>
          </w:p>
          <w:p w14:paraId="0C16EB9D" w14:textId="21F1494B" w:rsidR="00191725" w:rsidRDefault="006D4C40" w:rsidP="0033134B">
            <w:pPr>
              <w:pStyle w:val="Default"/>
              <w:ind w:left="57"/>
              <w:jc w:val="both"/>
              <w:rPr>
                <w:color w:val="auto"/>
              </w:rPr>
            </w:pPr>
            <w:r w:rsidRPr="006D4C40">
              <w:rPr>
                <w:color w:val="auto"/>
              </w:rPr>
              <w:t>Salīdzinot ar spēkā esošo regulējumu,</w:t>
            </w:r>
            <w:r>
              <w:rPr>
                <w:color w:val="auto"/>
              </w:rPr>
              <w:t xml:space="preserve"> noteikumu projekts </w:t>
            </w:r>
            <w:r>
              <w:t xml:space="preserve"> </w:t>
            </w:r>
            <w:r w:rsidRPr="006D4C40">
              <w:rPr>
                <w:color w:val="auto"/>
              </w:rPr>
              <w:t>precīzāk definē teritorijas apmeklētāju pārvietošanās un aktivitāšu nosacījumus</w:t>
            </w:r>
            <w:r w:rsidR="0057331B">
              <w:rPr>
                <w:color w:val="auto"/>
              </w:rPr>
              <w:t xml:space="preserve"> –</w:t>
            </w:r>
            <w:r>
              <w:rPr>
                <w:color w:val="auto"/>
              </w:rPr>
              <w:t xml:space="preserve"> noteikumu projekta 1. pielikumā ir </w:t>
            </w:r>
            <w:r w:rsidR="003F7B8D">
              <w:rPr>
                <w:color w:val="auto"/>
              </w:rPr>
              <w:t>norādīti</w:t>
            </w:r>
            <w:r>
              <w:rPr>
                <w:color w:val="auto"/>
              </w:rPr>
              <w:t xml:space="preserve"> laivu ceļi</w:t>
            </w:r>
            <w:r w:rsidR="00323003">
              <w:rPr>
                <w:color w:val="auto"/>
              </w:rPr>
              <w:t xml:space="preserve"> un laivu nolaišanas vietas</w:t>
            </w:r>
            <w:r>
              <w:rPr>
                <w:color w:val="auto"/>
              </w:rPr>
              <w:t>.</w:t>
            </w:r>
            <w:r w:rsidR="00323003">
              <w:rPr>
                <w:color w:val="auto"/>
              </w:rPr>
              <w:t xml:space="preserve"> Noteikumu projektā</w:t>
            </w:r>
            <w:r w:rsidR="00323003" w:rsidRPr="00323003">
              <w:rPr>
                <w:color w:val="auto"/>
              </w:rPr>
              <w:t xml:space="preserve"> paredzēti divu kategoriju </w:t>
            </w:r>
            <w:r w:rsidR="003F7B8D">
              <w:rPr>
                <w:color w:val="auto"/>
              </w:rPr>
              <w:t>laivu</w:t>
            </w:r>
            <w:r w:rsidR="00323003">
              <w:rPr>
                <w:color w:val="auto"/>
              </w:rPr>
              <w:t xml:space="preserve"> ceļi</w:t>
            </w:r>
            <w:r w:rsidR="002E3AB8">
              <w:rPr>
                <w:color w:val="auto"/>
              </w:rPr>
              <w:t>:</w:t>
            </w:r>
            <w:r w:rsidR="00465B1B">
              <w:rPr>
                <w:color w:val="auto"/>
              </w:rPr>
              <w:t xml:space="preserve"> galvenais – „</w:t>
            </w:r>
            <w:r w:rsidR="00323003" w:rsidRPr="00323003">
              <w:rPr>
                <w:color w:val="auto"/>
              </w:rPr>
              <w:t xml:space="preserve">A”, kurš </w:t>
            </w:r>
            <w:r w:rsidR="005422D0">
              <w:rPr>
                <w:color w:val="auto"/>
              </w:rPr>
              <w:t>noteikts</w:t>
            </w:r>
            <w:r w:rsidR="00323003" w:rsidRPr="00323003">
              <w:rPr>
                <w:color w:val="auto"/>
              </w:rPr>
              <w:t xml:space="preserve"> pa platāko ūdens joslu </w:t>
            </w:r>
            <w:r w:rsidR="00323003">
              <w:rPr>
                <w:color w:val="auto"/>
              </w:rPr>
              <w:t xml:space="preserve">Vecdaugavas </w:t>
            </w:r>
            <w:r w:rsidR="008D63EA">
              <w:rPr>
                <w:color w:val="auto"/>
              </w:rPr>
              <w:t>ezera</w:t>
            </w:r>
            <w:r w:rsidR="00323003" w:rsidRPr="00323003">
              <w:rPr>
                <w:color w:val="auto"/>
              </w:rPr>
              <w:t xml:space="preserve"> </w:t>
            </w:r>
            <w:r w:rsidR="00465B1B">
              <w:rPr>
                <w:color w:val="auto"/>
              </w:rPr>
              <w:t>rietumos</w:t>
            </w:r>
            <w:r w:rsidR="00323003" w:rsidRPr="00323003">
              <w:rPr>
                <w:color w:val="auto"/>
              </w:rPr>
              <w:t xml:space="preserve"> un paredzēts atpūtas</w:t>
            </w:r>
            <w:r w:rsidR="00323003">
              <w:rPr>
                <w:color w:val="auto"/>
              </w:rPr>
              <w:t xml:space="preserve"> </w:t>
            </w:r>
            <w:r w:rsidR="00323003" w:rsidRPr="00323003">
              <w:rPr>
                <w:color w:val="auto"/>
              </w:rPr>
              <w:t>kuģu satiksmei (izņemot ūdens mot</w:t>
            </w:r>
            <w:r w:rsidR="00465B1B">
              <w:rPr>
                <w:color w:val="auto"/>
              </w:rPr>
              <w:t>ociklus), un divi pievedceļi – „B” un „</w:t>
            </w:r>
            <w:r w:rsidR="00323003" w:rsidRPr="00323003">
              <w:rPr>
                <w:color w:val="auto"/>
              </w:rPr>
              <w:t>C”, kas paredzēti</w:t>
            </w:r>
            <w:r w:rsidR="0042745B">
              <w:rPr>
                <w:color w:val="auto"/>
              </w:rPr>
              <w:t xml:space="preserve"> braukšanai</w:t>
            </w:r>
            <w:r w:rsidR="00323003" w:rsidRPr="00323003">
              <w:rPr>
                <w:color w:val="auto"/>
              </w:rPr>
              <w:t xml:space="preserve"> ar airu laivām un motorizētiem peldlīdzekļiem, kuru motora jauda</w:t>
            </w:r>
            <w:r w:rsidR="00323003">
              <w:rPr>
                <w:color w:val="auto"/>
              </w:rPr>
              <w:t xml:space="preserve"> </w:t>
            </w:r>
            <w:r w:rsidR="00323003" w:rsidRPr="00323003">
              <w:rPr>
                <w:color w:val="auto"/>
              </w:rPr>
              <w:t>nepārsniedz 3,7</w:t>
            </w:r>
            <w:r w:rsidR="00323003">
              <w:rPr>
                <w:color w:val="auto"/>
              </w:rPr>
              <w:t> </w:t>
            </w:r>
            <w:r w:rsidR="00323003" w:rsidRPr="00323003">
              <w:rPr>
                <w:color w:val="auto"/>
              </w:rPr>
              <w:t>kW</w:t>
            </w:r>
            <w:r w:rsidR="00323003">
              <w:rPr>
                <w:color w:val="auto"/>
              </w:rPr>
              <w:t>.</w:t>
            </w:r>
            <w:r w:rsidR="00292ACE">
              <w:rPr>
                <w:color w:val="auto"/>
              </w:rPr>
              <w:t xml:space="preserve"> </w:t>
            </w:r>
            <w:r w:rsidR="00194C56">
              <w:rPr>
                <w:color w:val="auto"/>
              </w:rPr>
              <w:t xml:space="preserve">Ņemot vērā vietējo iedzīvotāju </w:t>
            </w:r>
            <w:r w:rsidR="00C84867">
              <w:rPr>
                <w:color w:val="auto"/>
              </w:rPr>
              <w:t xml:space="preserve">intereses (pēc dabas aizsardzības plāna apstiprināšanas </w:t>
            </w:r>
            <w:r w:rsidR="00E76869">
              <w:rPr>
                <w:color w:val="auto"/>
              </w:rPr>
              <w:t xml:space="preserve">Vides aizsardzības un reģionālās attīstības ministrijā (turpmāk – </w:t>
            </w:r>
            <w:r w:rsidR="00C84867">
              <w:rPr>
                <w:color w:val="auto"/>
              </w:rPr>
              <w:t>VARAM</w:t>
            </w:r>
            <w:ins w:id="0" w:author="Sergejs Puhovs" w:date="2017-06-12T11:53:00Z">
              <w:r w:rsidR="00E76869">
                <w:rPr>
                  <w:color w:val="auto"/>
                </w:rPr>
                <w:t>)</w:t>
              </w:r>
            </w:ins>
            <w:r w:rsidR="00C84867">
              <w:rPr>
                <w:color w:val="auto"/>
              </w:rPr>
              <w:t xml:space="preserve"> ir saņemti vairāki iedzīvotāju</w:t>
            </w:r>
            <w:r w:rsidR="00047E81">
              <w:rPr>
                <w:color w:val="auto"/>
              </w:rPr>
              <w:t xml:space="preserve"> un iedzīvotāju grupu</w:t>
            </w:r>
            <w:del w:id="1" w:author="Sergejs Puhovs" w:date="2017-06-12T11:53:00Z">
              <w:r w:rsidR="00C84867" w:rsidDel="00E76869">
                <w:rPr>
                  <w:color w:val="auto"/>
                </w:rPr>
                <w:delText xml:space="preserve"> </w:delText>
              </w:r>
            </w:del>
            <w:r w:rsidR="00C84867">
              <w:rPr>
                <w:color w:val="auto"/>
              </w:rPr>
              <w:t xml:space="preserve"> iesniegumi ar lūgumu atļaut </w:t>
            </w:r>
            <w:r w:rsidR="00EA5880">
              <w:rPr>
                <w:color w:val="auto"/>
              </w:rPr>
              <w:t xml:space="preserve">vietējiem iedzīvotājiem </w:t>
            </w:r>
            <w:r w:rsidR="00C84867">
              <w:rPr>
                <w:color w:val="auto"/>
              </w:rPr>
              <w:t>pārvietoties ar motorizētiem peldlīdzekļiem, kuru motora jauda p</w:t>
            </w:r>
            <w:r w:rsidR="00047E81">
              <w:rPr>
                <w:color w:val="auto"/>
              </w:rPr>
              <w:t>ārsniedz 3,7 </w:t>
            </w:r>
            <w:r w:rsidR="00C84867">
              <w:rPr>
                <w:color w:val="auto"/>
              </w:rPr>
              <w:t xml:space="preserve">kW arī pa laivu ceļu „B” un „C”), noteikumu projektā ir paredzēts izņēmums, kas pieļauj </w:t>
            </w:r>
            <w:r w:rsidR="00C84867" w:rsidRPr="00EA5880">
              <w:rPr>
                <w:color w:val="auto"/>
              </w:rPr>
              <w:t>vietējiem iedzīvotājiem</w:t>
            </w:r>
            <w:r w:rsidR="00C84867">
              <w:rPr>
                <w:color w:val="auto"/>
              </w:rPr>
              <w:t>, kuru peldlīdzekļi</w:t>
            </w:r>
            <w:r w:rsidR="00191725">
              <w:rPr>
                <w:color w:val="auto"/>
              </w:rPr>
              <w:t xml:space="preserve"> atrodas Vecdaugavas ezera </w:t>
            </w:r>
            <w:r w:rsidR="00B7791F">
              <w:rPr>
                <w:color w:val="auto"/>
              </w:rPr>
              <w:t>austrumu</w:t>
            </w:r>
            <w:r w:rsidR="00191725">
              <w:rPr>
                <w:color w:val="auto"/>
              </w:rPr>
              <w:t xml:space="preserve"> </w:t>
            </w:r>
            <w:r w:rsidR="00B7791F">
              <w:rPr>
                <w:color w:val="auto"/>
              </w:rPr>
              <w:t>krastā</w:t>
            </w:r>
            <w:r w:rsidR="00191725">
              <w:rPr>
                <w:color w:val="auto"/>
              </w:rPr>
              <w:t xml:space="preserve"> pie īpašumiem, kas robežojas ar Airu iel</w:t>
            </w:r>
            <w:r w:rsidR="00B7791F">
              <w:rPr>
                <w:color w:val="auto"/>
              </w:rPr>
              <w:t>u</w:t>
            </w:r>
            <w:r w:rsidR="00191725">
              <w:rPr>
                <w:color w:val="auto"/>
              </w:rPr>
              <w:t xml:space="preserve"> un Zvejas iel</w:t>
            </w:r>
            <w:r w:rsidR="00B7791F">
              <w:rPr>
                <w:color w:val="auto"/>
              </w:rPr>
              <w:t>u, pārvietoties</w:t>
            </w:r>
            <w:r w:rsidR="00B7791F">
              <w:t xml:space="preserve"> </w:t>
            </w:r>
            <w:r w:rsidR="00EA5880">
              <w:rPr>
                <w:color w:val="auto"/>
              </w:rPr>
              <w:t>pa 1. </w:t>
            </w:r>
            <w:r w:rsidR="00B7791F" w:rsidRPr="00B7791F">
              <w:rPr>
                <w:color w:val="auto"/>
              </w:rPr>
              <w:t>pielikumā norādīto laivu</w:t>
            </w:r>
            <w:r w:rsidR="00B7791F">
              <w:rPr>
                <w:color w:val="auto"/>
              </w:rPr>
              <w:t xml:space="preserve"> ceļu „B” un „C” no Vecdaugavas ezerā </w:t>
            </w:r>
            <w:r w:rsidR="00B7791F" w:rsidRPr="00B7791F">
              <w:rPr>
                <w:color w:val="auto"/>
              </w:rPr>
              <w:t>esošajām laivu piestātnēm pa īsāko ceļu līdz laivu ceļam „A”, nepārsniedzot ātrumu 5 km/h</w:t>
            </w:r>
            <w:r w:rsidR="00191725">
              <w:rPr>
                <w:color w:val="auto"/>
              </w:rPr>
              <w:t>.</w:t>
            </w:r>
            <w:r w:rsidR="0033134B">
              <w:rPr>
                <w:color w:val="auto"/>
              </w:rPr>
              <w:t xml:space="preserve"> I</w:t>
            </w:r>
            <w:r w:rsidR="00C256E5">
              <w:rPr>
                <w:color w:val="auto"/>
              </w:rPr>
              <w:t>zņēmums vērtējams kā samērīgs un konkrētajā situācijā salāgojams ar teritorijas dibināšanas mēr</w:t>
            </w:r>
            <w:r w:rsidR="00DA5D11">
              <w:rPr>
                <w:color w:val="auto"/>
              </w:rPr>
              <w:t>ķi</w:t>
            </w:r>
            <w:r w:rsidR="00C256E5">
              <w:rPr>
                <w:color w:val="auto"/>
              </w:rPr>
              <w:t xml:space="preserve"> un dabas aizsardzības interesēm</w:t>
            </w:r>
            <w:r w:rsidR="00DA5D11">
              <w:rPr>
                <w:color w:val="auto"/>
              </w:rPr>
              <w:t>.</w:t>
            </w:r>
          </w:p>
          <w:p w14:paraId="1AF82A71" w14:textId="60CE4499" w:rsidR="004C62E3" w:rsidRDefault="00811766" w:rsidP="00C84867">
            <w:pPr>
              <w:pStyle w:val="Default"/>
              <w:ind w:left="57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Papildus, lai nodrošinātu </w:t>
            </w:r>
            <w:r w:rsidR="000125E4">
              <w:rPr>
                <w:color w:val="auto"/>
              </w:rPr>
              <w:t xml:space="preserve">prasības aizsargājamo putnu sugu </w:t>
            </w:r>
            <w:r w:rsidR="00AE5270">
              <w:rPr>
                <w:color w:val="auto"/>
              </w:rPr>
              <w:t xml:space="preserve">sekmīgākai </w:t>
            </w:r>
            <w:r w:rsidR="000125E4">
              <w:rPr>
                <w:color w:val="auto"/>
              </w:rPr>
              <w:t xml:space="preserve">ligzdošanai, </w:t>
            </w:r>
            <w:r>
              <w:rPr>
                <w:color w:val="auto"/>
              </w:rPr>
              <w:t xml:space="preserve">tiek noteikta sezonas lieguma teritorija, kā arī aizliegts dabas liegumā </w:t>
            </w:r>
            <w:r w:rsidRPr="00811766">
              <w:rPr>
                <w:color w:val="auto"/>
              </w:rPr>
              <w:t>pieļaut suņu atrašanos brīvā dabā bez pavadas un uzpurņa</w:t>
            </w:r>
            <w:r>
              <w:rPr>
                <w:color w:val="auto"/>
              </w:rPr>
              <w:t>.</w:t>
            </w:r>
          </w:p>
          <w:p w14:paraId="3D80DF22" w14:textId="77777777" w:rsidR="004C62E3" w:rsidRDefault="004C62E3" w:rsidP="00C84867">
            <w:pPr>
              <w:pStyle w:val="Default"/>
              <w:ind w:left="57"/>
              <w:jc w:val="both"/>
              <w:rPr>
                <w:color w:val="auto"/>
              </w:rPr>
            </w:pPr>
          </w:p>
          <w:p w14:paraId="1DC62EBD" w14:textId="68E4D0E8" w:rsidR="00981097" w:rsidRDefault="00191725" w:rsidP="00C84867">
            <w:pPr>
              <w:pStyle w:val="Default"/>
              <w:ind w:left="57"/>
              <w:jc w:val="both"/>
              <w:rPr>
                <w:color w:val="auto"/>
              </w:rPr>
            </w:pPr>
            <w:r>
              <w:rPr>
                <w:color w:val="auto"/>
              </w:rPr>
              <w:t>I</w:t>
            </w:r>
            <w:r w:rsidR="00C84867">
              <w:rPr>
                <w:color w:val="auto"/>
              </w:rPr>
              <w:t xml:space="preserve">zņēmums neatteicas uz ūdens motociklu izmantošanu, kas </w:t>
            </w:r>
            <w:r w:rsidR="00981097" w:rsidRPr="00981097">
              <w:rPr>
                <w:color w:val="auto"/>
              </w:rPr>
              <w:t>Vecdaug</w:t>
            </w:r>
            <w:r w:rsidR="00AF7F06">
              <w:rPr>
                <w:color w:val="auto"/>
              </w:rPr>
              <w:t xml:space="preserve">avas ezerā </w:t>
            </w:r>
            <w:r w:rsidR="00E26F7E">
              <w:rPr>
                <w:color w:val="auto"/>
              </w:rPr>
              <w:t>nav atļau</w:t>
            </w:r>
            <w:r w:rsidR="00292ACE">
              <w:rPr>
                <w:color w:val="auto"/>
              </w:rPr>
              <w:t>ta</w:t>
            </w:r>
            <w:r w:rsidR="00E26F7E">
              <w:rPr>
                <w:color w:val="auto"/>
              </w:rPr>
              <w:t>.</w:t>
            </w:r>
            <w:r w:rsidR="00000FE2">
              <w:rPr>
                <w:color w:val="auto"/>
              </w:rPr>
              <w:t xml:space="preserve"> Tāpat nav atļauts rīkot </w:t>
            </w:r>
            <w:proofErr w:type="spellStart"/>
            <w:r w:rsidR="00000FE2">
              <w:rPr>
                <w:color w:val="auto"/>
              </w:rPr>
              <w:t>ūdensmotosporta</w:t>
            </w:r>
            <w:proofErr w:type="spellEnd"/>
            <w:r w:rsidR="00000FE2">
              <w:rPr>
                <w:color w:val="auto"/>
              </w:rPr>
              <w:t xml:space="preserve"> un ūdensslēpošanas sacensības</w:t>
            </w:r>
            <w:r w:rsidR="00B45AF3">
              <w:rPr>
                <w:color w:val="auto"/>
              </w:rPr>
              <w:t xml:space="preserve"> – </w:t>
            </w:r>
            <w:r w:rsidR="0022616F">
              <w:rPr>
                <w:color w:val="auto"/>
              </w:rPr>
              <w:t xml:space="preserve"> ierobežojums</w:t>
            </w:r>
            <w:r w:rsidR="001426D7">
              <w:rPr>
                <w:color w:val="auto"/>
              </w:rPr>
              <w:t xml:space="preserve"> šobrīd teritorijā</w:t>
            </w:r>
            <w:r w:rsidR="0022616F">
              <w:rPr>
                <w:color w:val="auto"/>
              </w:rPr>
              <w:t xml:space="preserve"> ir spēk</w:t>
            </w:r>
            <w:r w:rsidR="00F51705">
              <w:rPr>
                <w:color w:val="auto"/>
              </w:rPr>
              <w:t>ā</w:t>
            </w:r>
            <w:r w:rsidR="00B45AF3">
              <w:rPr>
                <w:color w:val="auto"/>
              </w:rPr>
              <w:t xml:space="preserve"> un nav sniegts pamatojums tā maiņai, tostarp izdalītie kuģu ceļi ir veidoti, lai nodrošinātu pārvietošanos caur dabas liegumu.</w:t>
            </w:r>
          </w:p>
          <w:p w14:paraId="0F84E52E" w14:textId="77777777" w:rsidR="00E26F7E" w:rsidRPr="006E646D" w:rsidRDefault="00E26F7E" w:rsidP="00323003">
            <w:pPr>
              <w:pStyle w:val="Default"/>
              <w:ind w:left="57"/>
              <w:jc w:val="both"/>
              <w:rPr>
                <w:color w:val="auto"/>
              </w:rPr>
            </w:pPr>
          </w:p>
          <w:p w14:paraId="510B08B6" w14:textId="2F896A02" w:rsidR="001E3E8A" w:rsidRPr="006E646D" w:rsidRDefault="00AF7F06" w:rsidP="001E3E8A">
            <w:pPr>
              <w:pStyle w:val="Default"/>
              <w:ind w:left="57"/>
              <w:jc w:val="both"/>
              <w:rPr>
                <w:color w:val="auto"/>
              </w:rPr>
            </w:pPr>
            <w:r>
              <w:rPr>
                <w:color w:val="auto"/>
              </w:rPr>
              <w:t>Tāpat n</w:t>
            </w:r>
            <w:r w:rsidR="001E3E8A" w:rsidRPr="006E646D">
              <w:rPr>
                <w:color w:val="auto"/>
              </w:rPr>
              <w:t xml:space="preserve">av atļaujama laivu piestātņu ierīkošana lieguma teritorijā, izņemot </w:t>
            </w:r>
            <w:r w:rsidR="00415D2D" w:rsidRPr="006E646D">
              <w:rPr>
                <w:color w:val="auto"/>
              </w:rPr>
              <w:t xml:space="preserve">ar Dabas aizsardzības pārvaldes rakstisku atļauju </w:t>
            </w:r>
            <w:r w:rsidR="00E477CD">
              <w:rPr>
                <w:color w:val="auto"/>
              </w:rPr>
              <w:t>noteikumu projekta 1. pielikumā</w:t>
            </w:r>
            <w:r w:rsidR="001E3E8A" w:rsidRPr="006E646D">
              <w:rPr>
                <w:color w:val="auto"/>
              </w:rPr>
              <w:t xml:space="preserve"> norādītajā vietā pie „</w:t>
            </w:r>
            <w:proofErr w:type="spellStart"/>
            <w:r w:rsidR="001E3E8A" w:rsidRPr="006E646D">
              <w:rPr>
                <w:color w:val="auto"/>
              </w:rPr>
              <w:t>Skanstnieku</w:t>
            </w:r>
            <w:proofErr w:type="spellEnd"/>
            <w:r w:rsidR="001E3E8A" w:rsidRPr="006E646D">
              <w:rPr>
                <w:color w:val="auto"/>
              </w:rPr>
              <w:t>” mājām</w:t>
            </w:r>
            <w:r w:rsidR="00262CEF" w:rsidRPr="006E646D">
              <w:rPr>
                <w:color w:val="auto"/>
              </w:rPr>
              <w:t>. Laipas laivu piesiešanai iespējams ierīkot pie īpašumiem, kas robežojas ar Airu ielu un Zvejas ielu</w:t>
            </w:r>
            <w:r w:rsidR="0083241F">
              <w:rPr>
                <w:color w:val="auto"/>
              </w:rPr>
              <w:t>,</w:t>
            </w:r>
            <w:r w:rsidR="0093646E">
              <w:rPr>
                <w:color w:val="auto"/>
              </w:rPr>
              <w:t xml:space="preserve"> vienojoties ar Dabas aizsardzības pārvaldi un</w:t>
            </w:r>
            <w:r w:rsidR="00262CEF" w:rsidRPr="006E646D">
              <w:rPr>
                <w:color w:val="auto"/>
              </w:rPr>
              <w:t xml:space="preserve"> atbilstoši Rīgas pilsētas saistošajiem normat</w:t>
            </w:r>
            <w:r w:rsidR="006E646D" w:rsidRPr="006E646D">
              <w:rPr>
                <w:color w:val="auto"/>
              </w:rPr>
              <w:t>īvajiem aktiem.</w:t>
            </w:r>
          </w:p>
          <w:p w14:paraId="2F5A1166" w14:textId="77777777" w:rsidR="001E3E8A" w:rsidRDefault="001E3E8A" w:rsidP="004F2A7B">
            <w:pPr>
              <w:pStyle w:val="Default"/>
              <w:ind w:left="57"/>
              <w:jc w:val="both"/>
              <w:rPr>
                <w:color w:val="auto"/>
              </w:rPr>
            </w:pPr>
          </w:p>
          <w:p w14:paraId="2262639D" w14:textId="4C28AB8B" w:rsidR="0060731C" w:rsidRDefault="0060731C" w:rsidP="00CD0F26">
            <w:pPr>
              <w:pStyle w:val="Default"/>
              <w:ind w:left="57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Noteikumu projekts aizliedz </w:t>
            </w:r>
            <w:r w:rsidRPr="0060731C">
              <w:rPr>
                <w:color w:val="auto"/>
              </w:rPr>
              <w:t>bojāt vai iznīcināt nied</w:t>
            </w:r>
            <w:r>
              <w:rPr>
                <w:color w:val="auto"/>
              </w:rPr>
              <w:t xml:space="preserve">rājus. Aizliegums neattiecas uz </w:t>
            </w:r>
            <w:r w:rsidRPr="0060731C">
              <w:rPr>
                <w:color w:val="auto"/>
              </w:rPr>
              <w:t>niedrāju apsaimniekošanu 1.</w:t>
            </w:r>
            <w:r w:rsidR="009F29D3">
              <w:rPr>
                <w:color w:val="auto"/>
              </w:rPr>
              <w:t> </w:t>
            </w:r>
            <w:r w:rsidRPr="0060731C">
              <w:rPr>
                <w:color w:val="auto"/>
              </w:rPr>
              <w:t>pieliku</w:t>
            </w:r>
            <w:r>
              <w:rPr>
                <w:color w:val="auto"/>
              </w:rPr>
              <w:t xml:space="preserve">mā norādītajā </w:t>
            </w:r>
            <w:r w:rsidR="00D3704C">
              <w:rPr>
                <w:color w:val="auto"/>
              </w:rPr>
              <w:t xml:space="preserve">Vecdaugavas austrumu krasta posmā, kas robežojas ar </w:t>
            </w:r>
            <w:r w:rsidR="00C05A2B">
              <w:rPr>
                <w:color w:val="auto"/>
              </w:rPr>
              <w:t xml:space="preserve">privātīpašumiem </w:t>
            </w:r>
            <w:r w:rsidR="00D3704C">
              <w:rPr>
                <w:color w:val="auto"/>
              </w:rPr>
              <w:t xml:space="preserve">Airu ielā un Zvejas ielā. </w:t>
            </w:r>
            <w:r w:rsidR="004F2A7B">
              <w:rPr>
                <w:color w:val="auto"/>
              </w:rPr>
              <w:t>Š</w:t>
            </w:r>
            <w:r>
              <w:rPr>
                <w:color w:val="auto"/>
              </w:rPr>
              <w:t xml:space="preserve">āds izņēmums nav iekļauts dabas aizsardzības plāna laikā izstrādātajos noteikumu projekta priekšlikumos, </w:t>
            </w:r>
            <w:r w:rsidR="005148B9">
              <w:rPr>
                <w:color w:val="auto"/>
              </w:rPr>
              <w:t xml:space="preserve">bet tas </w:t>
            </w:r>
            <w:r>
              <w:rPr>
                <w:color w:val="auto"/>
              </w:rPr>
              <w:t xml:space="preserve">ir </w:t>
            </w:r>
            <w:r w:rsidR="005148B9">
              <w:rPr>
                <w:color w:val="auto"/>
              </w:rPr>
              <w:t xml:space="preserve">noteikts </w:t>
            </w:r>
            <w:r>
              <w:rPr>
                <w:color w:val="auto"/>
              </w:rPr>
              <w:t>dabas</w:t>
            </w:r>
            <w:r w:rsidR="005148B9">
              <w:rPr>
                <w:color w:val="auto"/>
              </w:rPr>
              <w:t xml:space="preserve"> aizsardzības </w:t>
            </w:r>
            <w:r>
              <w:rPr>
                <w:color w:val="auto"/>
              </w:rPr>
              <w:t>pl</w:t>
            </w:r>
            <w:r w:rsidR="00341F2F">
              <w:rPr>
                <w:color w:val="auto"/>
              </w:rPr>
              <w:t>ānā kā daļa no 3.2.24. </w:t>
            </w:r>
            <w:r w:rsidR="004F2A7B">
              <w:rPr>
                <w:color w:val="auto"/>
              </w:rPr>
              <w:t>apsaimniekošanas pasākuma</w:t>
            </w:r>
            <w:r>
              <w:rPr>
                <w:color w:val="auto"/>
              </w:rPr>
              <w:t xml:space="preserve">. </w:t>
            </w:r>
            <w:r w:rsidR="004F2A7B" w:rsidRPr="004F2A7B">
              <w:rPr>
                <w:color w:val="auto"/>
              </w:rPr>
              <w:t>Ūdens ceļu</w:t>
            </w:r>
            <w:r w:rsidR="004F2A7B">
              <w:rPr>
                <w:color w:val="auto"/>
              </w:rPr>
              <w:t xml:space="preserve"> </w:t>
            </w:r>
            <w:r w:rsidR="004F2A7B" w:rsidRPr="004F2A7B">
              <w:rPr>
                <w:color w:val="auto"/>
              </w:rPr>
              <w:t>apsaimniekošanas pasākumi veicina ūdens ekoloģiskā stāvokļa augstāku</w:t>
            </w:r>
            <w:r w:rsidR="004F2A7B">
              <w:rPr>
                <w:color w:val="auto"/>
              </w:rPr>
              <w:t xml:space="preserve"> </w:t>
            </w:r>
            <w:r w:rsidR="004F2A7B" w:rsidRPr="004F2A7B">
              <w:rPr>
                <w:color w:val="auto"/>
              </w:rPr>
              <w:t xml:space="preserve">kvalitāti. </w:t>
            </w:r>
            <w:r w:rsidR="003F1A82">
              <w:rPr>
                <w:color w:val="auto"/>
              </w:rPr>
              <w:t>Ņemot vērā, ka l</w:t>
            </w:r>
            <w:r w:rsidR="004F2A7B" w:rsidRPr="004F2A7B">
              <w:rPr>
                <w:color w:val="auto"/>
              </w:rPr>
              <w:t>aivu ceļu uzturēšanā</w:t>
            </w:r>
            <w:r w:rsidR="00E71482">
              <w:rPr>
                <w:color w:val="auto"/>
              </w:rPr>
              <w:t xml:space="preserve"> galvenokārt</w:t>
            </w:r>
            <w:r w:rsidR="004F2A7B" w:rsidRPr="004F2A7B">
              <w:rPr>
                <w:color w:val="auto"/>
              </w:rPr>
              <w:t xml:space="preserve"> ir ieinteresēti Vecdaugavas piekrastes</w:t>
            </w:r>
            <w:r w:rsidR="004F2A7B">
              <w:rPr>
                <w:color w:val="auto"/>
              </w:rPr>
              <w:t xml:space="preserve"> īpašumu </w:t>
            </w:r>
            <w:r w:rsidR="004F2A7B" w:rsidRPr="004F2A7B">
              <w:rPr>
                <w:color w:val="auto"/>
              </w:rPr>
              <w:t>īpašnieki</w:t>
            </w:r>
            <w:r w:rsidR="00423B60">
              <w:rPr>
                <w:color w:val="auto"/>
              </w:rPr>
              <w:t>,</w:t>
            </w:r>
            <w:r w:rsidR="00A55815">
              <w:rPr>
                <w:color w:val="auto"/>
              </w:rPr>
              <w:t xml:space="preserve"> </w:t>
            </w:r>
            <w:r w:rsidR="002F7577">
              <w:rPr>
                <w:color w:val="auto"/>
              </w:rPr>
              <w:t xml:space="preserve">austrumu </w:t>
            </w:r>
            <w:r w:rsidR="00A55815">
              <w:rPr>
                <w:color w:val="auto"/>
              </w:rPr>
              <w:t xml:space="preserve">krastam pieguļošās teritorijas atbrīvošanai </w:t>
            </w:r>
            <w:r w:rsidR="00AA42AF">
              <w:rPr>
                <w:color w:val="auto"/>
              </w:rPr>
              <w:t xml:space="preserve">no </w:t>
            </w:r>
            <w:r w:rsidR="00A55815">
              <w:rPr>
                <w:color w:val="auto"/>
              </w:rPr>
              <w:t>niedrēm nav nepieciešama Dabas aizsardzības pārvaldes at</w:t>
            </w:r>
            <w:r w:rsidR="00E01138">
              <w:rPr>
                <w:color w:val="auto"/>
              </w:rPr>
              <w:t>ļauja.</w:t>
            </w:r>
            <w:r w:rsidR="00CD0F26">
              <w:rPr>
                <w:color w:val="auto"/>
              </w:rPr>
              <w:t xml:space="preserve"> </w:t>
            </w:r>
            <w:r w:rsidR="00CD0F26" w:rsidRPr="00CD0F26">
              <w:rPr>
                <w:color w:val="auto"/>
              </w:rPr>
              <w:t xml:space="preserve">Parasto niedru </w:t>
            </w:r>
            <w:proofErr w:type="spellStart"/>
            <w:r w:rsidR="00CD0F26" w:rsidRPr="00CD0F26">
              <w:rPr>
                <w:i/>
                <w:color w:val="auto"/>
              </w:rPr>
              <w:t>Phragmites</w:t>
            </w:r>
            <w:proofErr w:type="spellEnd"/>
            <w:r w:rsidR="00CD0F26" w:rsidRPr="00CD0F26">
              <w:rPr>
                <w:i/>
                <w:color w:val="auto"/>
              </w:rPr>
              <w:t xml:space="preserve"> </w:t>
            </w:r>
            <w:proofErr w:type="spellStart"/>
            <w:r w:rsidR="00CD0F26" w:rsidRPr="00CD0F26">
              <w:rPr>
                <w:i/>
                <w:color w:val="auto"/>
              </w:rPr>
              <w:t>australis</w:t>
            </w:r>
            <w:proofErr w:type="spellEnd"/>
            <w:r w:rsidR="00CD0F26" w:rsidRPr="00CD0F26">
              <w:rPr>
                <w:color w:val="auto"/>
              </w:rPr>
              <w:t xml:space="preserve"> pļaušan</w:t>
            </w:r>
            <w:r w:rsidR="00341F2F">
              <w:rPr>
                <w:color w:val="auto"/>
              </w:rPr>
              <w:t>a jāveic</w:t>
            </w:r>
            <w:r w:rsidR="00CD0F26" w:rsidRPr="00CD0F26">
              <w:rPr>
                <w:color w:val="auto"/>
              </w:rPr>
              <w:t xml:space="preserve"> pēc 31. augusta, lai novērstu niedrājos</w:t>
            </w:r>
            <w:r w:rsidR="00341F2F">
              <w:rPr>
                <w:color w:val="auto"/>
              </w:rPr>
              <w:t xml:space="preserve"> </w:t>
            </w:r>
            <w:r w:rsidR="00CD0F26" w:rsidRPr="00CD0F26">
              <w:rPr>
                <w:color w:val="auto"/>
              </w:rPr>
              <w:t>ligzdojošo</w:t>
            </w:r>
            <w:r w:rsidR="00341F2F">
              <w:rPr>
                <w:color w:val="auto"/>
              </w:rPr>
              <w:t xml:space="preserve"> putnu ligzdu un mazuļu bojāeju.</w:t>
            </w:r>
          </w:p>
          <w:p w14:paraId="5C80639B" w14:textId="77777777" w:rsidR="0060731C" w:rsidRDefault="0060731C" w:rsidP="0060731C">
            <w:pPr>
              <w:pStyle w:val="Default"/>
              <w:ind w:left="57"/>
              <w:jc w:val="both"/>
              <w:rPr>
                <w:color w:val="auto"/>
              </w:rPr>
            </w:pPr>
          </w:p>
          <w:p w14:paraId="0BA4E3A7" w14:textId="6D95C0DF" w:rsidR="00031020" w:rsidRDefault="000F5C04" w:rsidP="00031020">
            <w:pPr>
              <w:pStyle w:val="Default"/>
              <w:ind w:left="57"/>
              <w:jc w:val="both"/>
              <w:rPr>
                <w:color w:val="auto"/>
              </w:rPr>
            </w:pPr>
            <w:r>
              <w:rPr>
                <w:color w:val="auto"/>
              </w:rPr>
              <w:t>Ņemot vērā teritorijas vēsturi, n</w:t>
            </w:r>
            <w:r w:rsidR="00D0388B">
              <w:rPr>
                <w:color w:val="auto"/>
              </w:rPr>
              <w:t xml:space="preserve">oteikumu projekts papildināts </w:t>
            </w:r>
            <w:r w:rsidR="00D0388B" w:rsidRPr="00D0388B">
              <w:rPr>
                <w:color w:val="auto"/>
              </w:rPr>
              <w:t>ar aizliegumu atrasties dabas lieguma teritorijā ar ierīcēm metāla priekšmetu un materiāla blīvuma noteikšanai (piemēram, metāla detektoriem) bez nekustamā īpašuma īpašnieka (valdītāja) atļaujas</w:t>
            </w:r>
            <w:r w:rsidR="00D0388B">
              <w:rPr>
                <w:color w:val="auto"/>
              </w:rPr>
              <w:t xml:space="preserve">; uz šādu risku un praksi dabas lieguma </w:t>
            </w:r>
            <w:r w:rsidR="00240AC7">
              <w:rPr>
                <w:color w:val="auto"/>
              </w:rPr>
              <w:t>teritorijā</w:t>
            </w:r>
            <w:r w:rsidR="00D0388B">
              <w:rPr>
                <w:color w:val="auto"/>
              </w:rPr>
              <w:t xml:space="preserve"> norādīts dabas aizsardzības plānā.</w:t>
            </w:r>
          </w:p>
          <w:p w14:paraId="1589E153" w14:textId="77777777" w:rsidR="00557B61" w:rsidRDefault="00557B61" w:rsidP="00031020">
            <w:pPr>
              <w:pStyle w:val="Default"/>
              <w:ind w:left="57"/>
              <w:jc w:val="both"/>
              <w:rPr>
                <w:color w:val="auto"/>
              </w:rPr>
            </w:pPr>
          </w:p>
          <w:p w14:paraId="6595E246" w14:textId="6B21028E" w:rsidR="00557B61" w:rsidRDefault="00557B61" w:rsidP="00031020">
            <w:pPr>
              <w:pStyle w:val="Default"/>
              <w:ind w:left="57"/>
              <w:jc w:val="both"/>
              <w:rPr>
                <w:color w:val="auto"/>
              </w:rPr>
            </w:pPr>
            <w:r w:rsidRPr="00557B61">
              <w:rPr>
                <w:color w:val="auto"/>
              </w:rPr>
              <w:t xml:space="preserve">Ja tiek veikta jebkura būvniecība, </w:t>
            </w:r>
            <w:r>
              <w:rPr>
                <w:color w:val="auto"/>
              </w:rPr>
              <w:t xml:space="preserve">Rīgas </w:t>
            </w:r>
            <w:r w:rsidRPr="00557B61">
              <w:rPr>
                <w:color w:val="auto"/>
              </w:rPr>
              <w:t>pašvaldībai ir tiesības saistošajos noteikumos noteikt papildu prasības, lai saglabātu esošās ainavas raksturu un vērtību.</w:t>
            </w:r>
          </w:p>
          <w:p w14:paraId="4E2B2D37" w14:textId="77777777" w:rsidR="00031020" w:rsidRDefault="00031020" w:rsidP="00031020">
            <w:pPr>
              <w:pStyle w:val="Default"/>
              <w:ind w:left="57"/>
              <w:jc w:val="both"/>
              <w:rPr>
                <w:color w:val="auto"/>
              </w:rPr>
            </w:pPr>
          </w:p>
          <w:p w14:paraId="7FC5321C" w14:textId="0C74DAB2" w:rsidR="00904B26" w:rsidRPr="00463F74" w:rsidRDefault="00DF01A2" w:rsidP="00463F74">
            <w:pPr>
              <w:pStyle w:val="Default"/>
              <w:ind w:left="57"/>
              <w:jc w:val="both"/>
              <w:rPr>
                <w:color w:val="auto"/>
              </w:rPr>
            </w:pPr>
            <w:r>
              <w:t xml:space="preserve">Ņemot vērā, ka </w:t>
            </w:r>
            <w:r w:rsidR="00A44272">
              <w:t xml:space="preserve">uz dabas lieguma </w:t>
            </w:r>
            <w:r>
              <w:t>teritorij</w:t>
            </w:r>
            <w:r w:rsidR="00A44272">
              <w:t>u</w:t>
            </w:r>
            <w:r>
              <w:t xml:space="preserve"> vairs </w:t>
            </w:r>
            <w:r w:rsidR="00A44272">
              <w:t>nevarēs attiecināt</w:t>
            </w:r>
            <w:r w:rsidR="001D4972">
              <w:t xml:space="preserve"> </w:t>
            </w:r>
            <w:r w:rsidRPr="00DF01A2">
              <w:t>Ministru kabineta 2010.</w:t>
            </w:r>
            <w:r w:rsidR="00A44272">
              <w:t> </w:t>
            </w:r>
            <w:r w:rsidRPr="00DF01A2">
              <w:t>gada 16.</w:t>
            </w:r>
            <w:r w:rsidR="00A44272">
              <w:t> </w:t>
            </w:r>
            <w:r w:rsidRPr="00DF01A2">
              <w:t>marta noteikumu Nr.</w:t>
            </w:r>
            <w:r w:rsidR="00A44272">
              <w:t> </w:t>
            </w:r>
            <w:r w:rsidRPr="00DF01A2">
              <w:t>264 „Īpaši aizsargājamo dabas teritoriju vispārējie aizsardz</w:t>
            </w:r>
            <w:r>
              <w:t>ības un izmantošanas noteikumi”</w:t>
            </w:r>
            <w:r w:rsidR="00A44272">
              <w:t xml:space="preserve"> prasības</w:t>
            </w:r>
            <w:r>
              <w:t>, noteikumu projekt</w:t>
            </w:r>
            <w:r w:rsidR="00A44272">
              <w:t xml:space="preserve">s izstrādāts saskaņā ar </w:t>
            </w:r>
            <w:r>
              <w:t>l</w:t>
            </w:r>
            <w:r w:rsidRPr="00DF01A2">
              <w:t>ikuma „Par īpaši aizsargājamām d</w:t>
            </w:r>
            <w:r>
              <w:t>abas teritorijām” 13.</w:t>
            </w:r>
            <w:r w:rsidR="00A44272">
              <w:t> </w:t>
            </w:r>
            <w:r>
              <w:t>panta otr</w:t>
            </w:r>
            <w:r w:rsidR="00A44272">
              <w:t>ajā</w:t>
            </w:r>
            <w:r>
              <w:t xml:space="preserve"> daļ</w:t>
            </w:r>
            <w:r w:rsidR="00A44272">
              <w:t xml:space="preserve">ā ietverto deleģējumu, nosakot </w:t>
            </w:r>
            <w:r>
              <w:t>parametr</w:t>
            </w:r>
            <w:r w:rsidR="00A44272">
              <w:t>us,</w:t>
            </w:r>
            <w:r>
              <w:t xml:space="preserve"> pēc kuriem dabas liegumā nosaka aizsargājamos kokus.</w:t>
            </w:r>
            <w:r w:rsidR="00031020">
              <w:t xml:space="preserve"> Potenciālie aizsargājamie koki dabas lieguma teritorijā nav apzināti</w:t>
            </w:r>
            <w:r w:rsidR="00C63AB5">
              <w:t>.</w:t>
            </w:r>
          </w:p>
        </w:tc>
      </w:tr>
      <w:tr w:rsidR="00093832" w:rsidRPr="00C74C95" w14:paraId="61FBB57D" w14:textId="77777777" w:rsidTr="002804AE">
        <w:trPr>
          <w:trHeight w:val="476"/>
        </w:trPr>
        <w:tc>
          <w:tcPr>
            <w:tcW w:w="227" w:type="pct"/>
          </w:tcPr>
          <w:p w14:paraId="3395DFD9" w14:textId="7DE0D3E6" w:rsidR="00093832" w:rsidRPr="00C74C95" w:rsidRDefault="00093832" w:rsidP="00CB2254">
            <w:pPr>
              <w:pStyle w:val="naiskr"/>
              <w:spacing w:before="0" w:after="0"/>
              <w:ind w:left="57" w:right="57"/>
              <w:jc w:val="center"/>
            </w:pPr>
            <w:r w:rsidRPr="00C74C95">
              <w:lastRenderedPageBreak/>
              <w:t>3.</w:t>
            </w:r>
          </w:p>
        </w:tc>
        <w:tc>
          <w:tcPr>
            <w:tcW w:w="1568" w:type="pct"/>
          </w:tcPr>
          <w:p w14:paraId="17B94F77" w14:textId="77777777" w:rsidR="00093832" w:rsidRPr="00C74C95" w:rsidRDefault="00093832" w:rsidP="00CB2254">
            <w:pPr>
              <w:pStyle w:val="naiskr"/>
              <w:spacing w:before="0" w:after="0"/>
              <w:ind w:left="57" w:right="57"/>
            </w:pPr>
            <w:r w:rsidRPr="00C74C95">
              <w:t>Projekta izstrādē iesaistītās institūcijas</w:t>
            </w:r>
          </w:p>
        </w:tc>
        <w:tc>
          <w:tcPr>
            <w:tcW w:w="3205" w:type="pct"/>
          </w:tcPr>
          <w:p w14:paraId="3B2A5495" w14:textId="77777777" w:rsidR="00093832" w:rsidRPr="00C74C95" w:rsidRDefault="00CA26DC" w:rsidP="007D2713">
            <w:pPr>
              <w:ind w:left="57" w:right="57"/>
              <w:jc w:val="both"/>
              <w:rPr>
                <w:b/>
              </w:rPr>
            </w:pPr>
            <w:r>
              <w:t>VARAM</w:t>
            </w:r>
            <w:r w:rsidR="000023C4" w:rsidRPr="00C74C95">
              <w:t>,</w:t>
            </w:r>
            <w:r w:rsidR="00A0095F" w:rsidRPr="00C74C95">
              <w:t xml:space="preserve"> </w:t>
            </w:r>
            <w:r w:rsidR="00093832" w:rsidRPr="00C74C95">
              <w:t>Dabas aizsardzības pārvalde</w:t>
            </w:r>
            <w:r w:rsidR="007D2713" w:rsidRPr="00C74C95">
              <w:t>.</w:t>
            </w:r>
          </w:p>
        </w:tc>
      </w:tr>
      <w:tr w:rsidR="00093832" w:rsidRPr="00C74C95" w14:paraId="15F2EC96" w14:textId="77777777" w:rsidTr="002804AE">
        <w:tc>
          <w:tcPr>
            <w:tcW w:w="227" w:type="pct"/>
          </w:tcPr>
          <w:p w14:paraId="106E62B1" w14:textId="77777777" w:rsidR="00093832" w:rsidRPr="00C74C95" w:rsidRDefault="00093832" w:rsidP="00CB2254">
            <w:pPr>
              <w:pStyle w:val="naiskr"/>
              <w:spacing w:before="0" w:after="0"/>
              <w:ind w:left="57" w:right="57"/>
              <w:jc w:val="center"/>
            </w:pPr>
            <w:r w:rsidRPr="00C74C95">
              <w:t>4.</w:t>
            </w:r>
          </w:p>
        </w:tc>
        <w:tc>
          <w:tcPr>
            <w:tcW w:w="1568" w:type="pct"/>
          </w:tcPr>
          <w:p w14:paraId="75CCD173" w14:textId="77777777" w:rsidR="00093832" w:rsidRPr="00C74C95" w:rsidRDefault="00093832" w:rsidP="00CB2254">
            <w:pPr>
              <w:pStyle w:val="naiskr"/>
              <w:spacing w:before="0" w:after="0"/>
              <w:ind w:left="57" w:right="57"/>
            </w:pPr>
            <w:r w:rsidRPr="00C74C95">
              <w:t>Cita informācija</w:t>
            </w:r>
          </w:p>
        </w:tc>
        <w:tc>
          <w:tcPr>
            <w:tcW w:w="3205" w:type="pct"/>
          </w:tcPr>
          <w:p w14:paraId="4D8C2EF9" w14:textId="77777777" w:rsidR="00E564A7" w:rsidRPr="00C74C95" w:rsidRDefault="00C35554" w:rsidP="00C91E6F">
            <w:pPr>
              <w:ind w:left="57" w:right="57"/>
              <w:jc w:val="both"/>
            </w:pPr>
            <w:r w:rsidRPr="00C74C95">
              <w:t>Nav</w:t>
            </w:r>
          </w:p>
        </w:tc>
      </w:tr>
    </w:tbl>
    <w:p w14:paraId="236B0013" w14:textId="77777777" w:rsidR="00537C8E" w:rsidRPr="00C74C95" w:rsidRDefault="00537C8E" w:rsidP="00093832">
      <w:pPr>
        <w:rPr>
          <w:color w:val="4F81BD"/>
        </w:rPr>
      </w:pPr>
    </w:p>
    <w:p w14:paraId="5AEE9A9D" w14:textId="77777777" w:rsidR="00537C8E" w:rsidRPr="00C74C95" w:rsidRDefault="00537C8E" w:rsidP="00093832">
      <w:pPr>
        <w:rPr>
          <w:color w:val="4F81BD"/>
        </w:rPr>
      </w:pPr>
    </w:p>
    <w:tbl>
      <w:tblPr>
        <w:tblpPr w:leftFromText="180" w:rightFromText="180" w:vertAnchor="text" w:horzAnchor="margin" w:tblpXSpec="center" w:tblpY="119"/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1"/>
        <w:gridCol w:w="2976"/>
        <w:gridCol w:w="6096"/>
      </w:tblGrid>
      <w:tr w:rsidR="00093832" w:rsidRPr="00C74C95" w14:paraId="2D184806" w14:textId="77777777" w:rsidTr="00CB2254">
        <w:trPr>
          <w:trHeight w:val="556"/>
        </w:trPr>
        <w:tc>
          <w:tcPr>
            <w:tcW w:w="9503" w:type="dxa"/>
            <w:gridSpan w:val="3"/>
            <w:vAlign w:val="center"/>
          </w:tcPr>
          <w:p w14:paraId="0EAE5E57" w14:textId="77777777" w:rsidR="00093832" w:rsidRPr="00C74C95" w:rsidRDefault="00093832" w:rsidP="00CB2254">
            <w:pPr>
              <w:pStyle w:val="naisnod"/>
              <w:spacing w:before="0" w:after="0"/>
              <w:ind w:left="57" w:right="57"/>
            </w:pPr>
            <w:r w:rsidRPr="00C74C95">
              <w:t>II.</w:t>
            </w:r>
            <w:r w:rsidR="00CB0F69" w:rsidRPr="00C74C95">
              <w:t> </w:t>
            </w:r>
            <w:r w:rsidRPr="00C74C95">
              <w:t>Tiesību akta projekta ietekme uz sabiedrību, tautsaimniecības attīstību</w:t>
            </w:r>
          </w:p>
          <w:p w14:paraId="5265F942" w14:textId="77777777" w:rsidR="00093832" w:rsidRPr="00C74C95" w:rsidRDefault="00093832" w:rsidP="00CB2254">
            <w:pPr>
              <w:pStyle w:val="naisnod"/>
              <w:spacing w:before="0" w:after="0"/>
              <w:ind w:left="57" w:right="57"/>
              <w:rPr>
                <w:b w:val="0"/>
                <w:color w:val="4F81BD"/>
              </w:rPr>
            </w:pPr>
            <w:r w:rsidRPr="00C74C95">
              <w:t>un administratīvo slogu</w:t>
            </w:r>
          </w:p>
        </w:tc>
      </w:tr>
      <w:tr w:rsidR="00093832" w:rsidRPr="00C74C95" w14:paraId="062E8A19" w14:textId="77777777" w:rsidTr="00CB2254">
        <w:trPr>
          <w:trHeight w:val="467"/>
        </w:trPr>
        <w:tc>
          <w:tcPr>
            <w:tcW w:w="431" w:type="dxa"/>
          </w:tcPr>
          <w:p w14:paraId="178FC900" w14:textId="77777777" w:rsidR="00093832" w:rsidRPr="00C74C95" w:rsidRDefault="00093832" w:rsidP="00CB2254">
            <w:pPr>
              <w:pStyle w:val="naiskr"/>
              <w:spacing w:before="0" w:after="0"/>
              <w:ind w:left="57" w:right="57"/>
              <w:jc w:val="both"/>
            </w:pPr>
            <w:r w:rsidRPr="00C74C95">
              <w:t>1.</w:t>
            </w:r>
          </w:p>
        </w:tc>
        <w:tc>
          <w:tcPr>
            <w:tcW w:w="2976" w:type="dxa"/>
          </w:tcPr>
          <w:p w14:paraId="021ECF09" w14:textId="77777777" w:rsidR="00093832" w:rsidRPr="00C74C95" w:rsidRDefault="00093832" w:rsidP="00CB2254">
            <w:pPr>
              <w:pStyle w:val="naiskr"/>
              <w:spacing w:before="0" w:after="0"/>
              <w:ind w:left="57" w:right="57"/>
            </w:pPr>
            <w:r w:rsidRPr="00C74C95">
              <w:t xml:space="preserve">Sabiedrības </w:t>
            </w:r>
            <w:proofErr w:type="spellStart"/>
            <w:r w:rsidRPr="00C74C95">
              <w:t>mērķgrupas</w:t>
            </w:r>
            <w:proofErr w:type="spellEnd"/>
            <w:r w:rsidRPr="00C74C95">
              <w:t>, kuras tiesiskais regulējums ietekmē vai varētu ietekmēt</w:t>
            </w:r>
          </w:p>
        </w:tc>
        <w:tc>
          <w:tcPr>
            <w:tcW w:w="6096" w:type="dxa"/>
          </w:tcPr>
          <w:p w14:paraId="72F92B10" w14:textId="305D154C" w:rsidR="00093832" w:rsidRPr="00C74C95" w:rsidRDefault="001E03BE" w:rsidP="00E057B1">
            <w:pPr>
              <w:shd w:val="clear" w:color="auto" w:fill="FFFFFF"/>
              <w:ind w:left="57" w:right="57"/>
              <w:jc w:val="both"/>
            </w:pPr>
            <w:bookmarkStart w:id="2" w:name="p21"/>
            <w:bookmarkEnd w:id="2"/>
            <w:r w:rsidRPr="00C74C95">
              <w:t>Z</w:t>
            </w:r>
            <w:r w:rsidR="00346524" w:rsidRPr="00C74C95">
              <w:t xml:space="preserve">emes īpašnieki, </w:t>
            </w:r>
            <w:r w:rsidR="00E057B1">
              <w:t xml:space="preserve">teritorijas </w:t>
            </w:r>
            <w:r w:rsidR="00E057B1" w:rsidRPr="00DF688F">
              <w:t xml:space="preserve">apmeklētāji, </w:t>
            </w:r>
            <w:r w:rsidR="001914EF" w:rsidRPr="00DF688F">
              <w:t xml:space="preserve">makšķernieki, </w:t>
            </w:r>
            <w:r w:rsidR="00E057B1" w:rsidRPr="00DF688F">
              <w:t xml:space="preserve">Rīgas </w:t>
            </w:r>
            <w:r w:rsidR="00E057B1">
              <w:t>pašvaldība</w:t>
            </w:r>
            <w:r w:rsidR="004F3075">
              <w:t xml:space="preserve">, sabiedrība </w:t>
            </w:r>
            <w:r w:rsidR="004F3075" w:rsidRPr="001914EF">
              <w:t>kopumā</w:t>
            </w:r>
            <w:r w:rsidR="0014394C" w:rsidRPr="001914EF">
              <w:t>.</w:t>
            </w:r>
          </w:p>
          <w:p w14:paraId="5BF5F7C1" w14:textId="77777777" w:rsidR="008D097C" w:rsidRPr="00C74C95" w:rsidRDefault="008D097C" w:rsidP="008734F1">
            <w:pPr>
              <w:pStyle w:val="Heading3"/>
              <w:shd w:val="clear" w:color="auto" w:fill="FFFFFF"/>
              <w:spacing w:before="0" w:beforeAutospacing="0" w:after="0" w:afterAutospacing="0"/>
              <w:ind w:left="57" w:right="57"/>
              <w:jc w:val="both"/>
              <w:rPr>
                <w:b w:val="0"/>
                <w:color w:val="4F81BD"/>
                <w:sz w:val="24"/>
                <w:szCs w:val="24"/>
              </w:rPr>
            </w:pPr>
          </w:p>
        </w:tc>
      </w:tr>
      <w:tr w:rsidR="00093832" w:rsidRPr="00C74C95" w14:paraId="035464EC" w14:textId="77777777" w:rsidTr="00CB2254">
        <w:trPr>
          <w:trHeight w:val="523"/>
        </w:trPr>
        <w:tc>
          <w:tcPr>
            <w:tcW w:w="431" w:type="dxa"/>
          </w:tcPr>
          <w:p w14:paraId="42749289" w14:textId="77777777" w:rsidR="00093832" w:rsidRPr="00C74C95" w:rsidRDefault="00093832" w:rsidP="00CB2254">
            <w:pPr>
              <w:pStyle w:val="naiskr"/>
              <w:spacing w:before="0" w:after="0"/>
              <w:ind w:left="57" w:right="57"/>
              <w:jc w:val="both"/>
            </w:pPr>
            <w:r w:rsidRPr="00C74C95">
              <w:t>2.</w:t>
            </w:r>
          </w:p>
        </w:tc>
        <w:tc>
          <w:tcPr>
            <w:tcW w:w="2976" w:type="dxa"/>
          </w:tcPr>
          <w:p w14:paraId="0D26671E" w14:textId="77777777" w:rsidR="00093832" w:rsidRPr="00C74C95" w:rsidRDefault="00093832" w:rsidP="00CB2254">
            <w:pPr>
              <w:pStyle w:val="naiskr"/>
              <w:spacing w:before="0" w:after="0"/>
              <w:ind w:left="57" w:right="57"/>
            </w:pPr>
            <w:r w:rsidRPr="00C74C95">
              <w:t xml:space="preserve">Tiesiskā regulējuma ietekme uz tautsaimniecību un </w:t>
            </w:r>
            <w:r w:rsidRPr="00C74C95">
              <w:lastRenderedPageBreak/>
              <w:t>administratīvo slogu</w:t>
            </w:r>
          </w:p>
        </w:tc>
        <w:tc>
          <w:tcPr>
            <w:tcW w:w="6096" w:type="dxa"/>
          </w:tcPr>
          <w:p w14:paraId="154E991B" w14:textId="77777777" w:rsidR="00093832" w:rsidRPr="00C74C95" w:rsidRDefault="00F00740" w:rsidP="008734F1">
            <w:pPr>
              <w:shd w:val="clear" w:color="auto" w:fill="FFFFFF"/>
              <w:ind w:left="57" w:right="57"/>
              <w:jc w:val="both"/>
            </w:pPr>
            <w:r w:rsidRPr="00C74C95">
              <w:lastRenderedPageBreak/>
              <w:t>Projekts šo jomu neskar.</w:t>
            </w:r>
          </w:p>
        </w:tc>
      </w:tr>
      <w:tr w:rsidR="00093832" w:rsidRPr="00C74C95" w14:paraId="0EA3B983" w14:textId="77777777" w:rsidTr="00CB2254">
        <w:trPr>
          <w:trHeight w:val="523"/>
        </w:trPr>
        <w:tc>
          <w:tcPr>
            <w:tcW w:w="431" w:type="dxa"/>
          </w:tcPr>
          <w:p w14:paraId="57B0697B" w14:textId="77777777" w:rsidR="00093832" w:rsidRPr="00C74C95" w:rsidRDefault="00093832" w:rsidP="00CB2254">
            <w:pPr>
              <w:pStyle w:val="naiskr"/>
              <w:spacing w:before="0" w:after="0"/>
              <w:ind w:left="57" w:right="57"/>
              <w:jc w:val="both"/>
            </w:pPr>
            <w:r w:rsidRPr="00C74C95">
              <w:lastRenderedPageBreak/>
              <w:t>3.</w:t>
            </w:r>
          </w:p>
        </w:tc>
        <w:tc>
          <w:tcPr>
            <w:tcW w:w="2976" w:type="dxa"/>
          </w:tcPr>
          <w:p w14:paraId="25CB72EC" w14:textId="77777777" w:rsidR="00093832" w:rsidRPr="00C74C95" w:rsidRDefault="00093832" w:rsidP="00CB2254">
            <w:pPr>
              <w:pStyle w:val="naiskr"/>
              <w:spacing w:before="0" w:after="0"/>
              <w:ind w:left="57" w:right="57"/>
            </w:pPr>
            <w:r w:rsidRPr="00C74C95">
              <w:t>Administratīvo izmaksu monetārs novērtējums</w:t>
            </w:r>
          </w:p>
        </w:tc>
        <w:tc>
          <w:tcPr>
            <w:tcW w:w="6096" w:type="dxa"/>
          </w:tcPr>
          <w:p w14:paraId="09048D0C" w14:textId="77777777" w:rsidR="00093832" w:rsidRPr="00C74C95" w:rsidRDefault="00093832" w:rsidP="008734F1">
            <w:pPr>
              <w:shd w:val="clear" w:color="auto" w:fill="FFFFFF"/>
              <w:ind w:left="57" w:right="57"/>
              <w:jc w:val="both"/>
            </w:pPr>
            <w:r w:rsidRPr="00C74C95">
              <w:t>Projekts šo jomu neskar.</w:t>
            </w:r>
          </w:p>
        </w:tc>
      </w:tr>
      <w:tr w:rsidR="00093832" w:rsidRPr="00C74C95" w14:paraId="29B79548" w14:textId="77777777" w:rsidTr="00CB2254">
        <w:trPr>
          <w:trHeight w:val="357"/>
        </w:trPr>
        <w:tc>
          <w:tcPr>
            <w:tcW w:w="431" w:type="dxa"/>
          </w:tcPr>
          <w:p w14:paraId="3A109A40" w14:textId="77777777" w:rsidR="00093832" w:rsidRPr="00C74C95" w:rsidRDefault="00093832" w:rsidP="00CB2254">
            <w:pPr>
              <w:pStyle w:val="naiskr"/>
              <w:spacing w:before="0" w:after="0"/>
              <w:ind w:left="57" w:right="57"/>
              <w:jc w:val="both"/>
            </w:pPr>
            <w:r w:rsidRPr="00C74C95">
              <w:t>4.</w:t>
            </w:r>
          </w:p>
        </w:tc>
        <w:tc>
          <w:tcPr>
            <w:tcW w:w="2976" w:type="dxa"/>
          </w:tcPr>
          <w:p w14:paraId="29FA63EA" w14:textId="77777777" w:rsidR="00093832" w:rsidRPr="00C74C95" w:rsidRDefault="00093832" w:rsidP="00CB2254">
            <w:pPr>
              <w:pStyle w:val="naiskr"/>
              <w:spacing w:before="0" w:after="0"/>
              <w:ind w:left="57" w:right="57"/>
            </w:pPr>
            <w:r w:rsidRPr="00C74C95">
              <w:t>Cita informācija</w:t>
            </w:r>
          </w:p>
        </w:tc>
        <w:tc>
          <w:tcPr>
            <w:tcW w:w="6096" w:type="dxa"/>
          </w:tcPr>
          <w:p w14:paraId="306A0995" w14:textId="6BAB48A6" w:rsidR="00EF3E58" w:rsidRDefault="00EF3E58" w:rsidP="00EF3E58">
            <w:pPr>
              <w:shd w:val="clear" w:color="auto" w:fill="FFFFFF"/>
              <w:spacing w:after="240"/>
              <w:ind w:left="57" w:right="57"/>
              <w:jc w:val="both"/>
            </w:pPr>
            <w:r w:rsidRPr="00C74C95">
              <w:t xml:space="preserve">No kopējās dabas lieguma teritorijas </w:t>
            </w:r>
            <w:r>
              <w:t>5</w:t>
            </w:r>
            <w:r w:rsidRPr="00C74C95">
              <w:t xml:space="preserve">5 % </w:t>
            </w:r>
            <w:r>
              <w:t>ir ūdens teritorija, 45 % sauszemes teritorija. Saskaņā ar Zemes pārvaldības likuma 15. pantu dabas lieguma akvat</w:t>
            </w:r>
            <w:r w:rsidR="009E79CE">
              <w:t>orijas daļa ir VARAM valdījumā.</w:t>
            </w:r>
          </w:p>
          <w:p w14:paraId="2544F64F" w14:textId="49B88D10" w:rsidR="004408F2" w:rsidRDefault="00EF3E58" w:rsidP="004408F2">
            <w:pPr>
              <w:shd w:val="clear" w:color="auto" w:fill="FFFFFF"/>
              <w:spacing w:after="240"/>
              <w:ind w:left="57" w:right="57"/>
              <w:jc w:val="both"/>
            </w:pPr>
            <w:r>
              <w:t>Dabas lieguma teritorijā atrodas 26 fizisku personu īpašumā, valdījumā vai lietojumā esošas zemes vienības. Juridiskas personas īpašumā lieguma teritorijā ir viena zemes vienība.</w:t>
            </w:r>
            <w:r w:rsidR="009E79CE">
              <w:t xml:space="preserve"> </w:t>
            </w:r>
            <w:r w:rsidR="00776522">
              <w:t>Dabas liegumā ietilpst viena privātīpašumā esoša zemes vienība, kurā, atbilstoši lietošanas veid</w:t>
            </w:r>
            <w:r w:rsidR="009F5996">
              <w:t>am</w:t>
            </w:r>
            <w:r w:rsidR="00776522">
              <w:t xml:space="preserve">, ir gan sauszemes teritorija, gan </w:t>
            </w:r>
            <w:r w:rsidR="004408F2">
              <w:t>akvatorijas daļa.</w:t>
            </w:r>
          </w:p>
          <w:p w14:paraId="44C3E1BB" w14:textId="4B551D0E" w:rsidR="00093832" w:rsidRPr="00C74C95" w:rsidRDefault="00E20C9E" w:rsidP="009C43FC">
            <w:pPr>
              <w:shd w:val="clear" w:color="auto" w:fill="FFFFFF"/>
              <w:spacing w:after="240"/>
              <w:ind w:left="57" w:right="57"/>
              <w:jc w:val="both"/>
            </w:pPr>
            <w:r>
              <w:t>Likuma</w:t>
            </w:r>
            <w:r w:rsidR="00637170" w:rsidRPr="00C74C95">
              <w:t xml:space="preserve"> „Par kompensāciju par saimnieciskās darbības ierobežojumiem aizsargājamās teritorijās” </w:t>
            </w:r>
            <w:r w:rsidR="00A46C83">
              <w:t>2. panta otrajā daļ</w:t>
            </w:r>
            <w:r>
              <w:t>ā</w:t>
            </w:r>
            <w:r w:rsidR="00A46C83">
              <w:t xml:space="preserve"> noteikt</w:t>
            </w:r>
            <w:r>
              <w:t>s, ka i</w:t>
            </w:r>
            <w:r w:rsidR="00A46C83" w:rsidRPr="00A46C83">
              <w:t>kgadēju atbalsta maksājumu par saimnieciskās darbības ierobežojumiem Eiropas nozīmes aizsargājamās dabas teritorijās (</w:t>
            </w:r>
            <w:r w:rsidR="00A46C83" w:rsidRPr="008C51B8">
              <w:rPr>
                <w:i/>
              </w:rPr>
              <w:t>N</w:t>
            </w:r>
            <w:r w:rsidR="008C51B8">
              <w:rPr>
                <w:i/>
              </w:rPr>
              <w:t>ATURA</w:t>
            </w:r>
            <w:r w:rsidR="00A46C83" w:rsidRPr="008C51B8">
              <w:rPr>
                <w:i/>
              </w:rPr>
              <w:t xml:space="preserve"> 2000</w:t>
            </w:r>
            <w:r w:rsidR="00A46C83" w:rsidRPr="00A46C83">
              <w:t>) izmaksā normatīvajos aktos par lauku attīstības atbalsta piešķiršanu noteiktajā kārtībā no attiecīgo Eiropas Savienības fondu līdzekļiem</w:t>
            </w:r>
            <w:r w:rsidR="008C51B8">
              <w:t>.</w:t>
            </w:r>
          </w:p>
        </w:tc>
      </w:tr>
    </w:tbl>
    <w:p w14:paraId="02E6B68A" w14:textId="7EA42719" w:rsidR="00537C8E" w:rsidRPr="00C74C95" w:rsidRDefault="00537C8E" w:rsidP="00093832">
      <w:pPr>
        <w:rPr>
          <w:color w:val="4F81BD"/>
        </w:rPr>
      </w:pPr>
    </w:p>
    <w:p w14:paraId="638DD5F6" w14:textId="77777777" w:rsidR="00D95F4B" w:rsidRPr="00C74C95" w:rsidRDefault="00D95F4B" w:rsidP="00093832">
      <w:pPr>
        <w:rPr>
          <w:color w:val="4F81BD"/>
        </w:rPr>
      </w:pPr>
    </w:p>
    <w:tbl>
      <w:tblPr>
        <w:tblW w:w="9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6"/>
        <w:gridCol w:w="3012"/>
        <w:gridCol w:w="6036"/>
      </w:tblGrid>
      <w:tr w:rsidR="00093832" w:rsidRPr="00C74C95" w14:paraId="2AC5C597" w14:textId="77777777" w:rsidTr="00CB2254">
        <w:trPr>
          <w:trHeight w:val="421"/>
          <w:jc w:val="center"/>
        </w:trPr>
        <w:tc>
          <w:tcPr>
            <w:tcW w:w="9524" w:type="dxa"/>
            <w:gridSpan w:val="3"/>
            <w:vAlign w:val="center"/>
          </w:tcPr>
          <w:p w14:paraId="53562492" w14:textId="77777777" w:rsidR="00093832" w:rsidRPr="00C74C95" w:rsidRDefault="00093832" w:rsidP="00CB2254">
            <w:pPr>
              <w:pStyle w:val="naisnod"/>
              <w:spacing w:before="0" w:after="0"/>
              <w:ind w:left="57" w:right="57"/>
            </w:pPr>
            <w:r w:rsidRPr="00C74C95">
              <w:t>VI.</w:t>
            </w:r>
            <w:r w:rsidR="00CB0F69" w:rsidRPr="00C74C95">
              <w:t> </w:t>
            </w:r>
            <w:r w:rsidRPr="00C74C95">
              <w:t>Sabiedrības līdzdalība un komunikācijas aktivitātes</w:t>
            </w:r>
          </w:p>
        </w:tc>
      </w:tr>
      <w:tr w:rsidR="00093832" w:rsidRPr="00C74C95" w14:paraId="11DAEFD9" w14:textId="77777777" w:rsidTr="00F93B1C">
        <w:trPr>
          <w:trHeight w:val="553"/>
          <w:jc w:val="center"/>
        </w:trPr>
        <w:tc>
          <w:tcPr>
            <w:tcW w:w="476" w:type="dxa"/>
          </w:tcPr>
          <w:p w14:paraId="0039EF73" w14:textId="77777777" w:rsidR="00093832" w:rsidRPr="00C74C95" w:rsidRDefault="00093832" w:rsidP="005509F2">
            <w:pPr>
              <w:spacing w:after="240"/>
              <w:ind w:left="57" w:right="57"/>
              <w:jc w:val="both"/>
              <w:rPr>
                <w:bCs/>
              </w:rPr>
            </w:pPr>
            <w:r w:rsidRPr="00C74C95">
              <w:rPr>
                <w:bCs/>
              </w:rPr>
              <w:t>1.</w:t>
            </w:r>
          </w:p>
        </w:tc>
        <w:tc>
          <w:tcPr>
            <w:tcW w:w="3012" w:type="dxa"/>
          </w:tcPr>
          <w:p w14:paraId="49A3CE17" w14:textId="77777777" w:rsidR="00093832" w:rsidRPr="00C74C95" w:rsidRDefault="00093832" w:rsidP="005509F2">
            <w:pPr>
              <w:tabs>
                <w:tab w:val="left" w:pos="170"/>
              </w:tabs>
              <w:spacing w:after="240"/>
              <w:ind w:left="57" w:right="57"/>
            </w:pPr>
            <w:r w:rsidRPr="00C74C95">
              <w:t>Plānotās sabiedrības līdzdalības un komunikācijas aktivitātes saistībā ar projektu</w:t>
            </w:r>
          </w:p>
        </w:tc>
        <w:tc>
          <w:tcPr>
            <w:tcW w:w="6036" w:type="dxa"/>
          </w:tcPr>
          <w:p w14:paraId="2C2634DB" w14:textId="77777777" w:rsidR="00CD00B5" w:rsidRPr="00C74C95" w:rsidRDefault="00CD00B5" w:rsidP="00795698">
            <w:pPr>
              <w:pStyle w:val="naisf"/>
              <w:spacing w:before="0" w:after="240"/>
              <w:ind w:left="57" w:right="57" w:firstLine="0"/>
            </w:pPr>
            <w:bookmarkStart w:id="3" w:name="p61"/>
            <w:bookmarkEnd w:id="3"/>
            <w:r w:rsidRPr="00C74C95">
              <w:t>Saskaņā ar Ministru kabineta 2009.</w:t>
            </w:r>
            <w:r w:rsidR="005243DA" w:rsidRPr="00C74C95">
              <w:t> </w:t>
            </w:r>
            <w:r w:rsidRPr="00C74C95">
              <w:t>gada 25.</w:t>
            </w:r>
            <w:r w:rsidR="005243DA" w:rsidRPr="00C74C95">
              <w:t> </w:t>
            </w:r>
            <w:r w:rsidRPr="00C74C95">
              <w:t>augusta noteikumu Nr.</w:t>
            </w:r>
            <w:r w:rsidR="005243DA" w:rsidRPr="00C74C95">
              <w:t> </w:t>
            </w:r>
            <w:r w:rsidRPr="00C74C95">
              <w:t>970 „Sabiedrības līdzdalības kārtība attīstības plānošanas procesā” 7.4.</w:t>
            </w:r>
            <w:r w:rsidRPr="00C74C95">
              <w:rPr>
                <w:vertAlign w:val="superscript"/>
              </w:rPr>
              <w:t>1</w:t>
            </w:r>
            <w:r w:rsidR="00A52BCA" w:rsidRPr="00C74C95">
              <w:t> </w:t>
            </w:r>
            <w:r w:rsidRPr="00C74C95">
              <w:t>apakš</w:t>
            </w:r>
            <w:r w:rsidR="001D4397" w:rsidRPr="00C74C95">
              <w:t xml:space="preserve">punktu sabiedrības pārstāvji </w:t>
            </w:r>
            <w:r w:rsidR="003B02C6">
              <w:t>tika</w:t>
            </w:r>
            <w:r w:rsidR="001D4397" w:rsidRPr="00C74C95">
              <w:t xml:space="preserve"> </w:t>
            </w:r>
            <w:r w:rsidRPr="00C74C95">
              <w:t>aicināti līdzdarboties, rakstiski sniedzot viedokli par noteikumu projektu tā izstrādes stadijā.</w:t>
            </w:r>
          </w:p>
          <w:p w14:paraId="50C67805" w14:textId="684A0E66" w:rsidR="00795698" w:rsidRPr="00C74C95" w:rsidRDefault="00170A8E" w:rsidP="00795698">
            <w:pPr>
              <w:pStyle w:val="naisf"/>
              <w:spacing w:before="0" w:after="240"/>
              <w:ind w:left="57" w:right="57" w:firstLine="0"/>
            </w:pPr>
            <w:r w:rsidRPr="00C74C95">
              <w:t xml:space="preserve">Sabiedrības pārstāvji </w:t>
            </w:r>
            <w:r w:rsidR="008736A8">
              <w:t>tiek</w:t>
            </w:r>
            <w:r w:rsidRPr="00C74C95">
              <w:t xml:space="preserve"> informēti par iespēju līdzdarboties, publicējot paziņojumu par līdzdalības procesu </w:t>
            </w:r>
            <w:r w:rsidR="00817DC4">
              <w:t>VARAM</w:t>
            </w:r>
            <w:r w:rsidR="0072603D" w:rsidRPr="00C74C95">
              <w:t xml:space="preserve"> tīmekļ</w:t>
            </w:r>
            <w:r w:rsidRPr="00C74C95">
              <w:t xml:space="preserve">vietnē </w:t>
            </w:r>
            <w:hyperlink r:id="rId9" w:history="1">
              <w:r w:rsidR="0049142A" w:rsidRPr="00C74C95">
                <w:rPr>
                  <w:rStyle w:val="Hyperlink"/>
                </w:rPr>
                <w:t>www.varam.gov.lv</w:t>
              </w:r>
            </w:hyperlink>
            <w:r w:rsidRPr="00C74C95">
              <w:t>.</w:t>
            </w:r>
            <w:r w:rsidR="00795698" w:rsidRPr="00C74C95">
              <w:t xml:space="preserve"> </w:t>
            </w:r>
          </w:p>
          <w:p w14:paraId="68F73613" w14:textId="145B7175" w:rsidR="006C430C" w:rsidRPr="00C74C95" w:rsidRDefault="00140943" w:rsidP="00795698">
            <w:pPr>
              <w:pStyle w:val="naisf"/>
              <w:spacing w:before="0" w:after="240"/>
              <w:ind w:left="57" w:right="57" w:firstLine="0"/>
            </w:pPr>
            <w:r w:rsidRPr="00C74C95">
              <w:t>Noteikumu projekts</w:t>
            </w:r>
            <w:r w:rsidR="003B60C9" w:rsidRPr="00C74C95">
              <w:t xml:space="preserve"> un anotācija</w:t>
            </w:r>
            <w:r w:rsidR="00093832" w:rsidRPr="00C74C95">
              <w:t xml:space="preserve"> </w:t>
            </w:r>
            <w:r w:rsidR="003B5000" w:rsidRPr="00C74C95">
              <w:t>201</w:t>
            </w:r>
            <w:r w:rsidR="00232B16">
              <w:t>7</w:t>
            </w:r>
            <w:r w:rsidR="003B5000" w:rsidRPr="00C74C95">
              <w:t>.</w:t>
            </w:r>
            <w:r w:rsidR="006C430C" w:rsidRPr="00C74C95">
              <w:t> </w:t>
            </w:r>
            <w:r w:rsidR="005509F2" w:rsidRPr="00B42655">
              <w:t xml:space="preserve">gada </w:t>
            </w:r>
            <w:r w:rsidR="00B42655" w:rsidRPr="00B42655">
              <w:t>27. jūnijā</w:t>
            </w:r>
            <w:r w:rsidR="00093832" w:rsidRPr="00B42655">
              <w:t xml:space="preserve"> </w:t>
            </w:r>
            <w:r w:rsidR="005243DA" w:rsidRPr="00C74C95">
              <w:t>publicēta</w:t>
            </w:r>
            <w:r w:rsidR="00A27F4F" w:rsidRPr="00C74C95">
              <w:t xml:space="preserve"> </w:t>
            </w:r>
            <w:r w:rsidR="00817DC4">
              <w:t xml:space="preserve">VARAM </w:t>
            </w:r>
            <w:r w:rsidR="00A27F4F" w:rsidRPr="00C74C95">
              <w:t>tīmekļ</w:t>
            </w:r>
            <w:r w:rsidR="00093832" w:rsidRPr="00C74C95">
              <w:t>vietnē</w:t>
            </w:r>
            <w:r w:rsidR="00196CF3" w:rsidRPr="00C74C95">
              <w:t xml:space="preserve"> </w:t>
            </w:r>
            <w:hyperlink r:id="rId10" w:history="1">
              <w:r w:rsidR="0049142A" w:rsidRPr="00C74C95">
                <w:rPr>
                  <w:rStyle w:val="Hyperlink"/>
                </w:rPr>
                <w:t>www.varam.gov.lv</w:t>
              </w:r>
            </w:hyperlink>
            <w:r w:rsidR="00196CF3" w:rsidRPr="00C74C95">
              <w:t>.</w:t>
            </w:r>
            <w:r w:rsidR="0039289B" w:rsidRPr="00C74C95">
              <w:t xml:space="preserve"> </w:t>
            </w:r>
          </w:p>
          <w:p w14:paraId="7E25F953" w14:textId="467B13F8" w:rsidR="00ED36B9" w:rsidRPr="00C74C95" w:rsidRDefault="00ED36B9" w:rsidP="008736A8">
            <w:pPr>
              <w:pStyle w:val="naisf"/>
              <w:spacing w:before="0" w:after="240"/>
              <w:ind w:left="57" w:right="57" w:firstLine="0"/>
            </w:pPr>
            <w:bookmarkStart w:id="4" w:name="_GoBack"/>
            <w:bookmarkEnd w:id="4"/>
            <w:r w:rsidRPr="00ED36B9">
              <w:t>Saskaņā ar likuma „Par īpaši aizsargājamām dabas teritorijām” 13.</w:t>
            </w:r>
            <w:r w:rsidR="00A44272">
              <w:t> </w:t>
            </w:r>
            <w:r w:rsidRPr="00ED36B9">
              <w:t xml:space="preserve">panta ceturto daļu, zemes īpašnieki </w:t>
            </w:r>
            <w:r w:rsidR="008736A8">
              <w:t>tiek</w:t>
            </w:r>
            <w:r w:rsidRPr="00ED36B9">
              <w:t xml:space="preserve"> </w:t>
            </w:r>
            <w:r w:rsidRPr="00B42655">
              <w:t xml:space="preserve">informēti, nosūtot katram informatīvu vēstuli, kā arī, publicējot oficiālu paziņojumu </w:t>
            </w:r>
            <w:r w:rsidR="00EC7C45" w:rsidRPr="00B42655">
              <w:rPr>
                <w:lang w:eastAsia="zh-CN"/>
              </w:rPr>
              <w:t xml:space="preserve">oficiālajā izdevumā </w:t>
            </w:r>
            <w:r w:rsidR="007B31EE" w:rsidRPr="00B42655">
              <w:t>„</w:t>
            </w:r>
            <w:r w:rsidRPr="00B42655">
              <w:t>Latvijas Vēstnesis” (oficiālās publikācijas Nr.:</w:t>
            </w:r>
            <w:r w:rsidR="0087545F" w:rsidRPr="00B42655">
              <w:t> </w:t>
            </w:r>
            <w:proofErr w:type="spellStart"/>
            <w:r w:rsidR="00232B16" w:rsidRPr="00B42655">
              <w:t>xxx</w:t>
            </w:r>
            <w:proofErr w:type="spellEnd"/>
            <w:r w:rsidRPr="00B42655">
              <w:t>).</w:t>
            </w:r>
          </w:p>
        </w:tc>
      </w:tr>
      <w:tr w:rsidR="00093832" w:rsidRPr="00C74C95" w14:paraId="4A7342DA" w14:textId="77777777" w:rsidTr="00F93B1C">
        <w:trPr>
          <w:trHeight w:val="339"/>
          <w:jc w:val="center"/>
        </w:trPr>
        <w:tc>
          <w:tcPr>
            <w:tcW w:w="476" w:type="dxa"/>
          </w:tcPr>
          <w:p w14:paraId="173013B4" w14:textId="77777777" w:rsidR="00093832" w:rsidRPr="00C74C95" w:rsidRDefault="00093832" w:rsidP="005509F2">
            <w:pPr>
              <w:spacing w:after="240"/>
              <w:ind w:left="57" w:right="57"/>
              <w:jc w:val="both"/>
              <w:rPr>
                <w:bCs/>
              </w:rPr>
            </w:pPr>
            <w:r w:rsidRPr="00C74C95">
              <w:rPr>
                <w:bCs/>
              </w:rPr>
              <w:t>2.</w:t>
            </w:r>
          </w:p>
        </w:tc>
        <w:tc>
          <w:tcPr>
            <w:tcW w:w="3012" w:type="dxa"/>
          </w:tcPr>
          <w:p w14:paraId="2A7098E3" w14:textId="77777777" w:rsidR="00093832" w:rsidRPr="00C74C95" w:rsidRDefault="00093832" w:rsidP="005509F2">
            <w:pPr>
              <w:spacing w:after="240"/>
              <w:ind w:left="57" w:right="57"/>
            </w:pPr>
            <w:r w:rsidRPr="00C74C95">
              <w:t>Sabiedrības līdzdalība projekta izstrādē</w:t>
            </w:r>
          </w:p>
        </w:tc>
        <w:tc>
          <w:tcPr>
            <w:tcW w:w="6036" w:type="dxa"/>
          </w:tcPr>
          <w:p w14:paraId="3CA614A8" w14:textId="32198C85" w:rsidR="007F5C23" w:rsidRPr="00C74C95" w:rsidRDefault="0099595F" w:rsidP="0099595F">
            <w:pPr>
              <w:pStyle w:val="naisf"/>
              <w:spacing w:before="0" w:after="240"/>
              <w:ind w:left="57" w:right="57" w:firstLine="0"/>
            </w:pPr>
            <w:bookmarkStart w:id="5" w:name="p62"/>
            <w:bookmarkEnd w:id="5"/>
            <w:r>
              <w:t>Rīgas</w:t>
            </w:r>
            <w:r w:rsidR="005A716A" w:rsidRPr="00C74C95">
              <w:t xml:space="preserve"> </w:t>
            </w:r>
            <w:r w:rsidR="00D077F0">
              <w:t xml:space="preserve">pilsētas </w:t>
            </w:r>
            <w:r w:rsidR="005A716A" w:rsidRPr="00C74C95">
              <w:t>p</w:t>
            </w:r>
            <w:r w:rsidR="00955983" w:rsidRPr="00C74C95">
              <w:t xml:space="preserve">ašvaldība un zemes īpašnieku </w:t>
            </w:r>
            <w:r w:rsidR="00955983" w:rsidRPr="00950D80">
              <w:t xml:space="preserve">informēšana </w:t>
            </w:r>
            <w:r w:rsidR="006D44E8">
              <w:t xml:space="preserve">tiks </w:t>
            </w:r>
            <w:r w:rsidR="00955983" w:rsidRPr="00950D80">
              <w:t xml:space="preserve">veikta atbilstoši likuma „Par īpaši aizsargājamām dabas teritorijām” </w:t>
            </w:r>
            <w:r w:rsidR="00E66C36" w:rsidRPr="00950D80">
              <w:t>12.</w:t>
            </w:r>
            <w:r w:rsidR="00A106A4">
              <w:t> </w:t>
            </w:r>
            <w:r w:rsidR="00E66C36" w:rsidRPr="00950D80">
              <w:t xml:space="preserve">panta </w:t>
            </w:r>
            <w:r w:rsidR="00103E7C" w:rsidRPr="00950D80">
              <w:t>ceturtās</w:t>
            </w:r>
            <w:r w:rsidR="00E66C36" w:rsidRPr="00950D80">
              <w:t xml:space="preserve"> daļas  un </w:t>
            </w:r>
            <w:r w:rsidR="00955983" w:rsidRPr="00950D80">
              <w:t>13.</w:t>
            </w:r>
            <w:r w:rsidR="00293686" w:rsidRPr="00950D80">
              <w:t> </w:t>
            </w:r>
            <w:r w:rsidR="00955983" w:rsidRPr="00950D80">
              <w:t>panta ceturtās daļas prasībām.</w:t>
            </w:r>
          </w:p>
        </w:tc>
      </w:tr>
      <w:tr w:rsidR="00093832" w:rsidRPr="00C74C95" w14:paraId="347785A2" w14:textId="77777777" w:rsidTr="00F93B1C">
        <w:trPr>
          <w:trHeight w:val="476"/>
          <w:jc w:val="center"/>
        </w:trPr>
        <w:tc>
          <w:tcPr>
            <w:tcW w:w="476" w:type="dxa"/>
          </w:tcPr>
          <w:p w14:paraId="42D88C86" w14:textId="77777777" w:rsidR="00093832" w:rsidRPr="00C74C95" w:rsidRDefault="00093832" w:rsidP="005509F2">
            <w:pPr>
              <w:spacing w:after="240"/>
              <w:ind w:left="57" w:right="57"/>
              <w:jc w:val="both"/>
              <w:rPr>
                <w:bCs/>
              </w:rPr>
            </w:pPr>
            <w:r w:rsidRPr="00C74C95">
              <w:rPr>
                <w:bCs/>
              </w:rPr>
              <w:lastRenderedPageBreak/>
              <w:t>3.</w:t>
            </w:r>
          </w:p>
        </w:tc>
        <w:tc>
          <w:tcPr>
            <w:tcW w:w="3012" w:type="dxa"/>
          </w:tcPr>
          <w:p w14:paraId="0893B6AB" w14:textId="77777777" w:rsidR="00093832" w:rsidRPr="00C74C95" w:rsidRDefault="00093832" w:rsidP="005509F2">
            <w:pPr>
              <w:spacing w:after="240"/>
              <w:ind w:left="57" w:right="57"/>
            </w:pPr>
            <w:r w:rsidRPr="00C74C95">
              <w:t>Sabiedrības līdzdalības rezultāti</w:t>
            </w:r>
          </w:p>
        </w:tc>
        <w:tc>
          <w:tcPr>
            <w:tcW w:w="6036" w:type="dxa"/>
          </w:tcPr>
          <w:p w14:paraId="50F079A5" w14:textId="6AC3E592" w:rsidR="003702BD" w:rsidRPr="00C74C95" w:rsidRDefault="00D077F0" w:rsidP="00A351E6">
            <w:pPr>
              <w:pStyle w:val="naisf"/>
              <w:spacing w:before="0" w:after="240"/>
              <w:ind w:left="57" w:right="57" w:firstLine="0"/>
            </w:pPr>
            <w:r>
              <w:t>Sadaļa tiks papildināta.</w:t>
            </w:r>
          </w:p>
        </w:tc>
      </w:tr>
      <w:tr w:rsidR="00093832" w:rsidRPr="00C74C95" w14:paraId="34901C7B" w14:textId="77777777" w:rsidTr="00F93B1C">
        <w:trPr>
          <w:trHeight w:val="476"/>
          <w:jc w:val="center"/>
        </w:trPr>
        <w:tc>
          <w:tcPr>
            <w:tcW w:w="476" w:type="dxa"/>
          </w:tcPr>
          <w:p w14:paraId="684E77C2" w14:textId="77777777" w:rsidR="00093832" w:rsidRPr="00C74C95" w:rsidRDefault="00093832" w:rsidP="005509F2">
            <w:pPr>
              <w:spacing w:after="240"/>
              <w:ind w:left="57" w:right="57"/>
              <w:jc w:val="both"/>
              <w:rPr>
                <w:bCs/>
              </w:rPr>
            </w:pPr>
            <w:r w:rsidRPr="00C74C95">
              <w:rPr>
                <w:bCs/>
              </w:rPr>
              <w:t>4.</w:t>
            </w:r>
          </w:p>
        </w:tc>
        <w:tc>
          <w:tcPr>
            <w:tcW w:w="3012" w:type="dxa"/>
          </w:tcPr>
          <w:p w14:paraId="25553A80" w14:textId="77777777" w:rsidR="00093832" w:rsidRPr="00C74C95" w:rsidRDefault="00093832" w:rsidP="005509F2">
            <w:pPr>
              <w:spacing w:after="240"/>
              <w:ind w:left="57" w:right="57"/>
            </w:pPr>
            <w:r w:rsidRPr="00C74C95">
              <w:t>Cita informācija</w:t>
            </w:r>
          </w:p>
        </w:tc>
        <w:tc>
          <w:tcPr>
            <w:tcW w:w="6036" w:type="dxa"/>
          </w:tcPr>
          <w:p w14:paraId="51B1FEFD" w14:textId="77777777" w:rsidR="00093832" w:rsidRPr="00C74C95" w:rsidRDefault="00093832" w:rsidP="008734F1">
            <w:pPr>
              <w:spacing w:after="240"/>
              <w:ind w:left="57" w:right="57"/>
              <w:jc w:val="both"/>
            </w:pPr>
            <w:r w:rsidRPr="00C74C95">
              <w:t>Nav</w:t>
            </w:r>
          </w:p>
        </w:tc>
      </w:tr>
    </w:tbl>
    <w:p w14:paraId="17A17C18" w14:textId="77777777" w:rsidR="00537C8E" w:rsidRPr="00C74C95" w:rsidRDefault="00537C8E" w:rsidP="00093832">
      <w:pPr>
        <w:rPr>
          <w:color w:val="4F81BD"/>
        </w:rPr>
      </w:pPr>
    </w:p>
    <w:p w14:paraId="29225D4B" w14:textId="77777777" w:rsidR="00537C8E" w:rsidRPr="00C74C95" w:rsidRDefault="00537C8E" w:rsidP="00093832">
      <w:pPr>
        <w:rPr>
          <w:color w:val="4F81BD"/>
        </w:rPr>
      </w:pPr>
    </w:p>
    <w:tbl>
      <w:tblPr>
        <w:tblW w:w="95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37"/>
        <w:gridCol w:w="3048"/>
        <w:gridCol w:w="6033"/>
      </w:tblGrid>
      <w:tr w:rsidR="00093832" w:rsidRPr="00C74C95" w14:paraId="0EEAD6B3" w14:textId="77777777" w:rsidTr="00CB2254">
        <w:trPr>
          <w:trHeight w:val="381"/>
          <w:jc w:val="center"/>
        </w:trPr>
        <w:tc>
          <w:tcPr>
            <w:tcW w:w="9518" w:type="dxa"/>
            <w:gridSpan w:val="3"/>
            <w:vAlign w:val="center"/>
          </w:tcPr>
          <w:p w14:paraId="2661BF0B" w14:textId="77777777" w:rsidR="00093832" w:rsidRPr="00C74C95" w:rsidRDefault="00093832" w:rsidP="00CB2254">
            <w:pPr>
              <w:pStyle w:val="naisnod"/>
              <w:spacing w:before="0" w:after="0"/>
              <w:ind w:left="57" w:right="57"/>
            </w:pPr>
            <w:r w:rsidRPr="00C74C95">
              <w:t>VII.</w:t>
            </w:r>
            <w:r w:rsidR="005A7DE2" w:rsidRPr="00C74C95">
              <w:t> </w:t>
            </w:r>
            <w:r w:rsidRPr="00C74C95">
              <w:t>Tiesību akta projekta izpildes nodrošināšana un tās ietekme uz institūcijām</w:t>
            </w:r>
          </w:p>
        </w:tc>
      </w:tr>
      <w:tr w:rsidR="00093832" w:rsidRPr="00C74C95" w14:paraId="73534FA1" w14:textId="77777777" w:rsidTr="00F93B1C">
        <w:trPr>
          <w:trHeight w:val="427"/>
          <w:jc w:val="center"/>
        </w:trPr>
        <w:tc>
          <w:tcPr>
            <w:tcW w:w="437" w:type="dxa"/>
          </w:tcPr>
          <w:p w14:paraId="623B525D" w14:textId="77777777" w:rsidR="00093832" w:rsidRPr="00C74C95" w:rsidRDefault="00093832" w:rsidP="00CB2254">
            <w:pPr>
              <w:pStyle w:val="naisnod"/>
              <w:spacing w:before="0" w:after="0"/>
              <w:ind w:left="57" w:right="57"/>
              <w:jc w:val="both"/>
              <w:rPr>
                <w:b w:val="0"/>
              </w:rPr>
            </w:pPr>
            <w:r w:rsidRPr="00C74C95">
              <w:rPr>
                <w:b w:val="0"/>
              </w:rPr>
              <w:t>1.</w:t>
            </w:r>
          </w:p>
        </w:tc>
        <w:tc>
          <w:tcPr>
            <w:tcW w:w="3048" w:type="dxa"/>
          </w:tcPr>
          <w:p w14:paraId="18D3A29D" w14:textId="77777777" w:rsidR="00093832" w:rsidRPr="00C74C95" w:rsidRDefault="00093832" w:rsidP="00A31DF9">
            <w:pPr>
              <w:pStyle w:val="naisf"/>
              <w:spacing w:before="0" w:after="0"/>
              <w:ind w:left="57" w:right="57" w:firstLine="0"/>
            </w:pPr>
            <w:r w:rsidRPr="00C74C95">
              <w:t>Projekta izpildē iesaistītās institūcijas</w:t>
            </w:r>
          </w:p>
        </w:tc>
        <w:tc>
          <w:tcPr>
            <w:tcW w:w="6033" w:type="dxa"/>
          </w:tcPr>
          <w:p w14:paraId="0A1218EF" w14:textId="77777777" w:rsidR="00093832" w:rsidRPr="00C74C95" w:rsidRDefault="00D71103" w:rsidP="008734F1">
            <w:pPr>
              <w:shd w:val="clear" w:color="auto" w:fill="FFFFFF"/>
              <w:ind w:left="57" w:right="57"/>
              <w:jc w:val="both"/>
            </w:pPr>
            <w:bookmarkStart w:id="6" w:name="p66"/>
            <w:bookmarkStart w:id="7" w:name="p67"/>
            <w:bookmarkStart w:id="8" w:name="p68"/>
            <w:bookmarkStart w:id="9" w:name="p69"/>
            <w:bookmarkEnd w:id="6"/>
            <w:bookmarkEnd w:id="7"/>
            <w:bookmarkEnd w:id="8"/>
            <w:bookmarkEnd w:id="9"/>
            <w:r>
              <w:t>VARAM</w:t>
            </w:r>
            <w:r w:rsidR="00093832" w:rsidRPr="00C74C95">
              <w:t>, Dabas aizsardzības pārvalde.</w:t>
            </w:r>
          </w:p>
        </w:tc>
      </w:tr>
      <w:tr w:rsidR="00093832" w:rsidRPr="00C74C95" w14:paraId="2744C94A" w14:textId="77777777" w:rsidTr="00F93B1C">
        <w:trPr>
          <w:trHeight w:val="463"/>
          <w:jc w:val="center"/>
        </w:trPr>
        <w:tc>
          <w:tcPr>
            <w:tcW w:w="437" w:type="dxa"/>
          </w:tcPr>
          <w:p w14:paraId="5E22C647" w14:textId="77777777" w:rsidR="00093832" w:rsidRPr="00C74C95" w:rsidRDefault="00093832" w:rsidP="00CB2254">
            <w:pPr>
              <w:pStyle w:val="naisnod"/>
              <w:spacing w:before="0" w:after="0"/>
              <w:ind w:left="57" w:right="57"/>
              <w:jc w:val="both"/>
              <w:rPr>
                <w:b w:val="0"/>
              </w:rPr>
            </w:pPr>
            <w:r w:rsidRPr="00C74C95">
              <w:rPr>
                <w:b w:val="0"/>
              </w:rPr>
              <w:t>2.</w:t>
            </w:r>
          </w:p>
        </w:tc>
        <w:tc>
          <w:tcPr>
            <w:tcW w:w="3048" w:type="dxa"/>
          </w:tcPr>
          <w:p w14:paraId="771D761E" w14:textId="77777777" w:rsidR="00093832" w:rsidRPr="00C74C95" w:rsidRDefault="00093832" w:rsidP="00A31DF9">
            <w:pPr>
              <w:pStyle w:val="naisf"/>
              <w:spacing w:before="0" w:after="0"/>
              <w:ind w:left="57" w:right="57" w:firstLine="0"/>
            </w:pPr>
            <w:r w:rsidRPr="00C74C95">
              <w:t>Projekta izpildes ietekme uz pār</w:t>
            </w:r>
            <w:r w:rsidRPr="00C74C95">
              <w:softHyphen/>
              <w:t>valdes funkcijām un institucionālo struktūru.</w:t>
            </w:r>
          </w:p>
          <w:p w14:paraId="4049656B" w14:textId="77777777" w:rsidR="00093832" w:rsidRPr="00C74C95" w:rsidRDefault="00093832" w:rsidP="008A137B">
            <w:pPr>
              <w:pStyle w:val="naisf"/>
              <w:spacing w:before="0" w:after="0"/>
              <w:ind w:left="57" w:right="57" w:firstLine="0"/>
              <w:jc w:val="left"/>
            </w:pPr>
            <w:r w:rsidRPr="00C74C95">
              <w:t>Jaunu institūciju izveide, esošu institūciju likvidācija vai reorga</w:t>
            </w:r>
            <w:r w:rsidRPr="00C74C95">
              <w:softHyphen/>
              <w:t xml:space="preserve">nizācija, to ietekme uz </w:t>
            </w:r>
            <w:r w:rsidR="00A31DF9" w:rsidRPr="00C74C95">
              <w:t xml:space="preserve">institūcijas </w:t>
            </w:r>
            <w:r w:rsidRPr="00C74C95">
              <w:t>cilvēkresursiem</w:t>
            </w:r>
          </w:p>
        </w:tc>
        <w:tc>
          <w:tcPr>
            <w:tcW w:w="6033" w:type="dxa"/>
          </w:tcPr>
          <w:p w14:paraId="5AC491E9" w14:textId="77777777" w:rsidR="00093832" w:rsidRPr="00C74C95" w:rsidRDefault="00093832" w:rsidP="008734F1">
            <w:pPr>
              <w:pStyle w:val="naisnod"/>
              <w:spacing w:before="0" w:after="0"/>
              <w:ind w:left="57" w:right="57"/>
              <w:jc w:val="both"/>
              <w:rPr>
                <w:b w:val="0"/>
              </w:rPr>
            </w:pPr>
            <w:r w:rsidRPr="00C74C95">
              <w:rPr>
                <w:b w:val="0"/>
              </w:rPr>
              <w:t>Noteikumu projekts neietekmē iesaistīto institūciju funkcijas un uzdevumus.</w:t>
            </w:r>
          </w:p>
          <w:p w14:paraId="421E81E5" w14:textId="77777777" w:rsidR="0035446D" w:rsidRPr="00C74C95" w:rsidRDefault="0035446D" w:rsidP="008734F1">
            <w:pPr>
              <w:pStyle w:val="naisnod"/>
              <w:spacing w:before="0" w:after="0"/>
              <w:ind w:left="57" w:right="57"/>
              <w:jc w:val="both"/>
              <w:rPr>
                <w:b w:val="0"/>
              </w:rPr>
            </w:pPr>
          </w:p>
          <w:p w14:paraId="2769F766" w14:textId="77777777" w:rsidR="00093832" w:rsidRPr="00C74C95" w:rsidRDefault="008D097C" w:rsidP="00A66BE4">
            <w:pPr>
              <w:shd w:val="clear" w:color="auto" w:fill="FFFFFF"/>
              <w:ind w:left="57" w:right="57"/>
              <w:jc w:val="both"/>
            </w:pPr>
            <w:r w:rsidRPr="00C74C95">
              <w:t>Jaunas institūcijas nav jāveido. Esošās institūcijas nav jāreorganizē.</w:t>
            </w:r>
          </w:p>
        </w:tc>
      </w:tr>
      <w:tr w:rsidR="00093832" w:rsidRPr="00C74C95" w14:paraId="6D2D3F2E" w14:textId="77777777" w:rsidTr="00F93B1C">
        <w:trPr>
          <w:trHeight w:val="402"/>
          <w:jc w:val="center"/>
        </w:trPr>
        <w:tc>
          <w:tcPr>
            <w:tcW w:w="437" w:type="dxa"/>
          </w:tcPr>
          <w:p w14:paraId="14EAEF6E" w14:textId="77777777" w:rsidR="00093832" w:rsidRPr="00C74C95" w:rsidRDefault="00093832" w:rsidP="00CB2254">
            <w:pPr>
              <w:pStyle w:val="naisnod"/>
              <w:spacing w:before="0" w:after="0"/>
              <w:ind w:left="57" w:right="57"/>
              <w:jc w:val="both"/>
              <w:rPr>
                <w:b w:val="0"/>
              </w:rPr>
            </w:pPr>
            <w:r w:rsidRPr="00C74C95">
              <w:rPr>
                <w:b w:val="0"/>
              </w:rPr>
              <w:t>3.</w:t>
            </w:r>
          </w:p>
        </w:tc>
        <w:tc>
          <w:tcPr>
            <w:tcW w:w="3048" w:type="dxa"/>
          </w:tcPr>
          <w:p w14:paraId="13F016BF" w14:textId="77777777" w:rsidR="00093832" w:rsidRPr="00C74C95" w:rsidRDefault="008169C1" w:rsidP="008169C1">
            <w:pPr>
              <w:pStyle w:val="naisf"/>
              <w:spacing w:before="0" w:after="0"/>
              <w:ind w:right="57" w:firstLine="0"/>
            </w:pPr>
            <w:r w:rsidRPr="00C74C95">
              <w:t xml:space="preserve"> </w:t>
            </w:r>
            <w:r w:rsidR="00093832" w:rsidRPr="00C74C95">
              <w:t>Cita informācija</w:t>
            </w:r>
          </w:p>
        </w:tc>
        <w:tc>
          <w:tcPr>
            <w:tcW w:w="6033" w:type="dxa"/>
          </w:tcPr>
          <w:p w14:paraId="7CA5514F" w14:textId="77777777" w:rsidR="00093832" w:rsidRPr="00C74C95" w:rsidRDefault="00093832" w:rsidP="008734F1">
            <w:pPr>
              <w:ind w:left="57" w:right="57"/>
              <w:jc w:val="both"/>
            </w:pPr>
            <w:r w:rsidRPr="00C74C95">
              <w:t>Nav</w:t>
            </w:r>
          </w:p>
        </w:tc>
      </w:tr>
    </w:tbl>
    <w:p w14:paraId="7BDDAEBC" w14:textId="77777777" w:rsidR="00D73D75" w:rsidRPr="007D08E0" w:rsidRDefault="00D73D75" w:rsidP="0047576F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</w:p>
    <w:p w14:paraId="02855936" w14:textId="77777777" w:rsidR="00C35554" w:rsidRPr="009C43FC" w:rsidRDefault="00C35554" w:rsidP="00A668B7">
      <w:pPr>
        <w:pStyle w:val="naisf"/>
        <w:tabs>
          <w:tab w:val="left" w:pos="6804"/>
        </w:tabs>
        <w:spacing w:before="0" w:after="0"/>
        <w:ind w:firstLine="567"/>
        <w:jc w:val="left"/>
        <w:rPr>
          <w:sz w:val="28"/>
          <w:szCs w:val="28"/>
        </w:rPr>
      </w:pPr>
      <w:r w:rsidRPr="009C43FC">
        <w:rPr>
          <w:sz w:val="28"/>
          <w:szCs w:val="28"/>
        </w:rPr>
        <w:t>Anotācijas III, IV, V sadaļa – projekts š</w:t>
      </w:r>
      <w:r w:rsidR="00A44E22" w:rsidRPr="009C43FC">
        <w:rPr>
          <w:sz w:val="28"/>
          <w:szCs w:val="28"/>
        </w:rPr>
        <w:t>īs</w:t>
      </w:r>
      <w:r w:rsidRPr="009C43FC">
        <w:rPr>
          <w:sz w:val="28"/>
          <w:szCs w:val="28"/>
        </w:rPr>
        <w:t xml:space="preserve"> jom</w:t>
      </w:r>
      <w:r w:rsidR="00A44E22" w:rsidRPr="009C43FC">
        <w:rPr>
          <w:sz w:val="28"/>
          <w:szCs w:val="28"/>
        </w:rPr>
        <w:t>as</w:t>
      </w:r>
      <w:r w:rsidRPr="009C43FC">
        <w:rPr>
          <w:sz w:val="28"/>
          <w:szCs w:val="28"/>
        </w:rPr>
        <w:t xml:space="preserve"> neskar.</w:t>
      </w:r>
    </w:p>
    <w:p w14:paraId="50BC2A48" w14:textId="77777777" w:rsidR="00537C8E" w:rsidRPr="009C43FC" w:rsidRDefault="00537C8E" w:rsidP="00A668B7">
      <w:pPr>
        <w:pStyle w:val="naisf"/>
        <w:tabs>
          <w:tab w:val="left" w:pos="6804"/>
        </w:tabs>
        <w:spacing w:before="0" w:after="0"/>
        <w:ind w:firstLine="567"/>
        <w:rPr>
          <w:sz w:val="28"/>
          <w:szCs w:val="28"/>
        </w:rPr>
      </w:pPr>
    </w:p>
    <w:p w14:paraId="1C8BCFDA" w14:textId="77777777" w:rsidR="007538BF" w:rsidRPr="009C43FC" w:rsidRDefault="00D73D75" w:rsidP="00A668B7">
      <w:pPr>
        <w:pStyle w:val="naisf"/>
        <w:tabs>
          <w:tab w:val="left" w:pos="6804"/>
        </w:tabs>
        <w:spacing w:before="0" w:after="0"/>
        <w:ind w:firstLine="567"/>
        <w:rPr>
          <w:sz w:val="28"/>
          <w:szCs w:val="28"/>
        </w:rPr>
      </w:pPr>
      <w:r w:rsidRPr="009C43FC">
        <w:rPr>
          <w:sz w:val="28"/>
          <w:szCs w:val="28"/>
        </w:rPr>
        <w:t>V</w:t>
      </w:r>
      <w:r w:rsidR="0047576F" w:rsidRPr="009C43FC">
        <w:rPr>
          <w:sz w:val="28"/>
          <w:szCs w:val="28"/>
        </w:rPr>
        <w:t xml:space="preserve">ides aizsardzības un reģionālās </w:t>
      </w:r>
    </w:p>
    <w:p w14:paraId="3AB1AFF1" w14:textId="75BE4738" w:rsidR="007538BF" w:rsidRPr="009C43FC" w:rsidRDefault="0047576F" w:rsidP="00A668B7">
      <w:pPr>
        <w:pStyle w:val="naisf"/>
        <w:tabs>
          <w:tab w:val="left" w:pos="6804"/>
        </w:tabs>
        <w:spacing w:before="0" w:after="0"/>
        <w:ind w:firstLine="567"/>
        <w:rPr>
          <w:sz w:val="28"/>
          <w:szCs w:val="28"/>
        </w:rPr>
      </w:pPr>
      <w:r w:rsidRPr="009C43FC">
        <w:rPr>
          <w:sz w:val="28"/>
          <w:szCs w:val="28"/>
        </w:rPr>
        <w:t>attīstības ministrs</w:t>
      </w:r>
      <w:r w:rsidR="00D248E6" w:rsidRPr="009C43FC">
        <w:rPr>
          <w:sz w:val="28"/>
          <w:szCs w:val="28"/>
        </w:rPr>
        <w:t xml:space="preserve">   </w:t>
      </w:r>
      <w:r w:rsidR="007538BF" w:rsidRPr="009C43FC">
        <w:rPr>
          <w:sz w:val="28"/>
          <w:szCs w:val="28"/>
        </w:rPr>
        <w:t xml:space="preserve">                                           </w:t>
      </w:r>
      <w:r w:rsidR="00A15066" w:rsidRPr="009C43FC">
        <w:rPr>
          <w:sz w:val="28"/>
          <w:szCs w:val="28"/>
        </w:rPr>
        <w:t xml:space="preserve">         </w:t>
      </w:r>
      <w:r w:rsidR="00EB1C21" w:rsidRPr="009C43FC">
        <w:rPr>
          <w:sz w:val="28"/>
          <w:szCs w:val="28"/>
        </w:rPr>
        <w:tab/>
      </w:r>
      <w:r w:rsidR="007538BF" w:rsidRPr="009C43FC">
        <w:rPr>
          <w:sz w:val="28"/>
          <w:szCs w:val="28"/>
        </w:rPr>
        <w:t>K</w:t>
      </w:r>
      <w:r w:rsidR="00A106A4" w:rsidRPr="009C43FC">
        <w:rPr>
          <w:sz w:val="28"/>
          <w:szCs w:val="28"/>
        </w:rPr>
        <w:t xml:space="preserve">aspars </w:t>
      </w:r>
      <w:r w:rsidR="007538BF" w:rsidRPr="009C43FC">
        <w:rPr>
          <w:sz w:val="28"/>
          <w:szCs w:val="28"/>
        </w:rPr>
        <w:t>Gerhards</w:t>
      </w:r>
    </w:p>
    <w:p w14:paraId="4DB790E8" w14:textId="77777777" w:rsidR="008035B4" w:rsidRPr="009C43FC" w:rsidRDefault="008035B4" w:rsidP="00A668B7">
      <w:pPr>
        <w:pStyle w:val="naisf"/>
        <w:tabs>
          <w:tab w:val="left" w:pos="6804"/>
        </w:tabs>
        <w:spacing w:before="0" w:after="0"/>
        <w:ind w:firstLine="567"/>
        <w:rPr>
          <w:sz w:val="28"/>
          <w:szCs w:val="28"/>
        </w:rPr>
      </w:pPr>
    </w:p>
    <w:p w14:paraId="163F04C0" w14:textId="73C97F4A" w:rsidR="00537C8E" w:rsidRPr="009C43FC" w:rsidRDefault="00537C8E" w:rsidP="0047576F">
      <w:pPr>
        <w:pStyle w:val="NormalWeb"/>
        <w:spacing w:before="0" w:beforeAutospacing="0" w:after="0" w:afterAutospacing="0"/>
        <w:rPr>
          <w:sz w:val="28"/>
          <w:szCs w:val="28"/>
        </w:rPr>
      </w:pPr>
    </w:p>
    <w:p w14:paraId="0F1FEA18" w14:textId="77777777" w:rsidR="009C43FC" w:rsidRDefault="005E6B14" w:rsidP="00A668B7">
      <w:pPr>
        <w:pStyle w:val="naisf"/>
        <w:tabs>
          <w:tab w:val="left" w:pos="6804"/>
        </w:tabs>
        <w:spacing w:before="0" w:after="0"/>
        <w:ind w:firstLine="567"/>
        <w:rPr>
          <w:sz w:val="28"/>
          <w:szCs w:val="28"/>
        </w:rPr>
      </w:pPr>
      <w:r w:rsidRPr="009C43FC">
        <w:rPr>
          <w:sz w:val="28"/>
          <w:szCs w:val="28"/>
        </w:rPr>
        <w:t xml:space="preserve">Vides aizsardzības un reģionālās </w:t>
      </w:r>
    </w:p>
    <w:p w14:paraId="0AA605E1" w14:textId="566449FF" w:rsidR="00243824" w:rsidRPr="009C43FC" w:rsidRDefault="005E6B14" w:rsidP="00A668B7">
      <w:pPr>
        <w:pStyle w:val="naisf"/>
        <w:tabs>
          <w:tab w:val="left" w:pos="6804"/>
        </w:tabs>
        <w:spacing w:before="0" w:after="0"/>
        <w:ind w:firstLine="567"/>
        <w:rPr>
          <w:sz w:val="28"/>
          <w:szCs w:val="28"/>
        </w:rPr>
      </w:pPr>
      <w:r w:rsidRPr="009C43FC">
        <w:rPr>
          <w:sz w:val="28"/>
          <w:szCs w:val="28"/>
        </w:rPr>
        <w:t xml:space="preserve">attīstības ministrijas                                                                              </w:t>
      </w:r>
    </w:p>
    <w:p w14:paraId="1E3C5132" w14:textId="62D8F471" w:rsidR="00056BBE" w:rsidRPr="009C43FC" w:rsidRDefault="0047576F" w:rsidP="00A668B7">
      <w:pPr>
        <w:pStyle w:val="ListParagraph"/>
        <w:tabs>
          <w:tab w:val="left" w:pos="64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C43FC">
        <w:rPr>
          <w:rFonts w:ascii="Times New Roman" w:hAnsi="Times New Roman"/>
          <w:bCs/>
          <w:sz w:val="28"/>
          <w:szCs w:val="28"/>
        </w:rPr>
        <w:t>valsts sekretā</w:t>
      </w:r>
      <w:r w:rsidR="002E6C6A" w:rsidRPr="009C43FC">
        <w:rPr>
          <w:rFonts w:ascii="Times New Roman" w:hAnsi="Times New Roman"/>
          <w:bCs/>
          <w:sz w:val="28"/>
          <w:szCs w:val="28"/>
        </w:rPr>
        <w:t xml:space="preserve">rs </w:t>
      </w:r>
      <w:r w:rsidR="002E6C6A" w:rsidRPr="009C43FC">
        <w:rPr>
          <w:rFonts w:ascii="Times New Roman" w:hAnsi="Times New Roman"/>
          <w:bCs/>
          <w:sz w:val="28"/>
          <w:szCs w:val="28"/>
        </w:rPr>
        <w:tab/>
      </w:r>
      <w:r w:rsidR="00D43B0D" w:rsidRPr="009C43FC">
        <w:rPr>
          <w:rFonts w:ascii="Times New Roman" w:hAnsi="Times New Roman"/>
          <w:bCs/>
          <w:sz w:val="28"/>
          <w:szCs w:val="28"/>
        </w:rPr>
        <w:t xml:space="preserve">   </w:t>
      </w:r>
      <w:r w:rsidR="00EB1C21" w:rsidRPr="009C43FC">
        <w:rPr>
          <w:rFonts w:ascii="Times New Roman" w:hAnsi="Times New Roman"/>
          <w:bCs/>
          <w:sz w:val="28"/>
          <w:szCs w:val="28"/>
        </w:rPr>
        <w:t xml:space="preserve">  </w:t>
      </w:r>
      <w:r w:rsidR="00CD777D" w:rsidRPr="009C43FC">
        <w:rPr>
          <w:rFonts w:ascii="Times New Roman" w:hAnsi="Times New Roman"/>
          <w:bCs/>
          <w:sz w:val="28"/>
          <w:szCs w:val="28"/>
        </w:rPr>
        <w:t>R</w:t>
      </w:r>
      <w:r w:rsidR="00A106A4" w:rsidRPr="009C43FC">
        <w:rPr>
          <w:rFonts w:ascii="Times New Roman" w:hAnsi="Times New Roman"/>
          <w:bCs/>
          <w:sz w:val="28"/>
          <w:szCs w:val="28"/>
        </w:rPr>
        <w:t xml:space="preserve">inalds </w:t>
      </w:r>
      <w:proofErr w:type="spellStart"/>
      <w:r w:rsidR="002334BF" w:rsidRPr="009C43FC">
        <w:rPr>
          <w:rFonts w:ascii="Times New Roman" w:hAnsi="Times New Roman"/>
          <w:bCs/>
          <w:sz w:val="28"/>
          <w:szCs w:val="28"/>
        </w:rPr>
        <w:t>Muciņš</w:t>
      </w:r>
      <w:proofErr w:type="spellEnd"/>
    </w:p>
    <w:p w14:paraId="0B03B772" w14:textId="77777777" w:rsidR="00537C8E" w:rsidRPr="009C43FC" w:rsidRDefault="00537C8E" w:rsidP="0047576F">
      <w:pPr>
        <w:pStyle w:val="NormalWeb"/>
        <w:spacing w:before="0" w:beforeAutospacing="0" w:after="0" w:afterAutospacing="0"/>
        <w:rPr>
          <w:sz w:val="28"/>
          <w:szCs w:val="28"/>
        </w:rPr>
      </w:pPr>
    </w:p>
    <w:p w14:paraId="4D321973" w14:textId="77777777" w:rsidR="00D43B0D" w:rsidRPr="009C43FC" w:rsidRDefault="00D43B0D" w:rsidP="0047576F">
      <w:pPr>
        <w:pStyle w:val="NormalWeb"/>
        <w:spacing w:before="0" w:beforeAutospacing="0" w:after="0" w:afterAutospacing="0"/>
        <w:rPr>
          <w:sz w:val="28"/>
          <w:szCs w:val="28"/>
        </w:rPr>
      </w:pPr>
    </w:p>
    <w:p w14:paraId="1119ED8D" w14:textId="77777777" w:rsidR="009C43FC" w:rsidRPr="009C43FC" w:rsidRDefault="009C43FC" w:rsidP="0047576F">
      <w:pPr>
        <w:pStyle w:val="NormalWeb"/>
        <w:spacing w:before="0" w:beforeAutospacing="0" w:after="0" w:afterAutospacing="0"/>
        <w:rPr>
          <w:sz w:val="28"/>
          <w:szCs w:val="28"/>
        </w:rPr>
      </w:pPr>
    </w:p>
    <w:p w14:paraId="160727EC" w14:textId="77777777" w:rsidR="00F1459D" w:rsidRPr="009C43FC" w:rsidRDefault="002334BF" w:rsidP="0047576F">
      <w:pPr>
        <w:pStyle w:val="NormalWeb"/>
        <w:spacing w:before="0" w:beforeAutospacing="0" w:after="0" w:afterAutospacing="0"/>
      </w:pPr>
      <w:r w:rsidRPr="009C43FC">
        <w:t>Treija</w:t>
      </w:r>
      <w:r w:rsidR="00F1459D" w:rsidRPr="009C43FC">
        <w:t xml:space="preserve"> </w:t>
      </w:r>
      <w:r w:rsidRPr="009C43FC">
        <w:t>66016789</w:t>
      </w:r>
    </w:p>
    <w:p w14:paraId="2B9345BA" w14:textId="77777777" w:rsidR="00C867E8" w:rsidRPr="009C43FC" w:rsidRDefault="00CE414D" w:rsidP="0047576F">
      <w:pPr>
        <w:pStyle w:val="NormalWeb"/>
        <w:spacing w:before="0" w:beforeAutospacing="0" w:after="0" w:afterAutospacing="0"/>
      </w:pPr>
      <w:hyperlink r:id="rId11" w:history="1">
        <w:r w:rsidR="002334BF" w:rsidRPr="009C43FC">
          <w:rPr>
            <w:rStyle w:val="Hyperlink"/>
          </w:rPr>
          <w:t>darta.treija@varam.gov.lv</w:t>
        </w:r>
      </w:hyperlink>
    </w:p>
    <w:sectPr w:rsidR="00C867E8" w:rsidRPr="009C43FC" w:rsidSect="009B1784">
      <w:headerReference w:type="even" r:id="rId12"/>
      <w:headerReference w:type="default" r:id="rId13"/>
      <w:footerReference w:type="default" r:id="rId14"/>
      <w:footerReference w:type="first" r:id="rId15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C9F5BB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E235D7" w14:textId="77777777" w:rsidR="00A03229" w:rsidRDefault="00A03229">
      <w:r>
        <w:separator/>
      </w:r>
    </w:p>
  </w:endnote>
  <w:endnote w:type="continuationSeparator" w:id="0">
    <w:p w14:paraId="711D19B1" w14:textId="77777777" w:rsidR="00A03229" w:rsidRDefault="00A03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3E5B90" w14:textId="75ECB6F4" w:rsidR="004639EC" w:rsidRPr="004639EC" w:rsidRDefault="000428AD" w:rsidP="004639EC">
    <w:pPr>
      <w:jc w:val="both"/>
      <w:rPr>
        <w:sz w:val="20"/>
        <w:szCs w:val="20"/>
      </w:rPr>
    </w:pPr>
    <w:r w:rsidRPr="004639EC">
      <w:rPr>
        <w:sz w:val="20"/>
        <w:szCs w:val="20"/>
      </w:rPr>
      <w:t>VARAM</w:t>
    </w:r>
    <w:r>
      <w:rPr>
        <w:sz w:val="20"/>
        <w:szCs w:val="20"/>
      </w:rPr>
      <w:t>a</w:t>
    </w:r>
    <w:r w:rsidRPr="004639EC">
      <w:rPr>
        <w:sz w:val="20"/>
        <w:szCs w:val="20"/>
      </w:rPr>
      <w:t>not_</w:t>
    </w:r>
    <w:r w:rsidR="006459C3">
      <w:rPr>
        <w:sz w:val="20"/>
        <w:szCs w:val="20"/>
      </w:rPr>
      <w:t>27</w:t>
    </w:r>
    <w:r w:rsidR="00367138">
      <w:rPr>
        <w:sz w:val="20"/>
        <w:szCs w:val="20"/>
      </w:rPr>
      <w:t>06</w:t>
    </w:r>
    <w:r w:rsidR="00513091">
      <w:rPr>
        <w:sz w:val="20"/>
        <w:szCs w:val="20"/>
      </w:rPr>
      <w:t>17</w:t>
    </w:r>
    <w:r w:rsidR="00514F90" w:rsidRPr="004639EC">
      <w:rPr>
        <w:sz w:val="20"/>
        <w:szCs w:val="20"/>
      </w:rPr>
      <w:t>_</w:t>
    </w:r>
    <w:r w:rsidR="00E153EB">
      <w:rPr>
        <w:sz w:val="20"/>
        <w:szCs w:val="20"/>
      </w:rPr>
      <w:t>Vecdaugava</w:t>
    </w:r>
  </w:p>
  <w:p w14:paraId="5C4B90B5" w14:textId="77777777" w:rsidR="00537C8E" w:rsidRPr="003C449B" w:rsidRDefault="00537C8E" w:rsidP="009B1784">
    <w:pPr>
      <w:pStyle w:val="Foo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6290F6" w14:textId="2876347D" w:rsidR="00537C8E" w:rsidRPr="004639EC" w:rsidRDefault="00537C8E" w:rsidP="00AC3BB1">
    <w:pPr>
      <w:jc w:val="both"/>
      <w:rPr>
        <w:sz w:val="20"/>
        <w:szCs w:val="20"/>
      </w:rPr>
    </w:pPr>
    <w:r w:rsidRPr="004639EC">
      <w:rPr>
        <w:sz w:val="20"/>
        <w:szCs w:val="20"/>
      </w:rPr>
      <w:t>VARAM</w:t>
    </w:r>
    <w:r w:rsidR="000428AD">
      <w:rPr>
        <w:sz w:val="20"/>
        <w:szCs w:val="20"/>
      </w:rPr>
      <w:t>a</w:t>
    </w:r>
    <w:r w:rsidRPr="004639EC">
      <w:rPr>
        <w:sz w:val="20"/>
        <w:szCs w:val="20"/>
      </w:rPr>
      <w:t>not_</w:t>
    </w:r>
    <w:r w:rsidR="006459C3">
      <w:rPr>
        <w:sz w:val="20"/>
        <w:szCs w:val="20"/>
      </w:rPr>
      <w:t>27</w:t>
    </w:r>
    <w:r w:rsidR="00367138">
      <w:rPr>
        <w:sz w:val="20"/>
        <w:szCs w:val="20"/>
      </w:rPr>
      <w:t>06</w:t>
    </w:r>
    <w:r w:rsidR="000428AD">
      <w:rPr>
        <w:sz w:val="20"/>
        <w:szCs w:val="20"/>
      </w:rPr>
      <w:t>17</w:t>
    </w:r>
    <w:r w:rsidRPr="004639EC">
      <w:rPr>
        <w:sz w:val="20"/>
        <w:szCs w:val="20"/>
      </w:rPr>
      <w:t>_</w:t>
    </w:r>
    <w:r w:rsidR="00E153EB">
      <w:rPr>
        <w:sz w:val="20"/>
        <w:szCs w:val="20"/>
      </w:rPr>
      <w:t>Vecdaugava</w:t>
    </w:r>
  </w:p>
  <w:p w14:paraId="755FEA48" w14:textId="77777777" w:rsidR="00537C8E" w:rsidRPr="00AC3BB1" w:rsidRDefault="00537C8E" w:rsidP="00AC3B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7FC9C1" w14:textId="77777777" w:rsidR="00A03229" w:rsidRDefault="00A03229">
      <w:r>
        <w:separator/>
      </w:r>
    </w:p>
  </w:footnote>
  <w:footnote w:type="continuationSeparator" w:id="0">
    <w:p w14:paraId="3E861FA9" w14:textId="77777777" w:rsidR="00A03229" w:rsidRDefault="00A032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15E5EC" w14:textId="77777777" w:rsidR="00537C8E" w:rsidRDefault="00827BA3" w:rsidP="009B178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37C8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12277B6" w14:textId="77777777" w:rsidR="00537C8E" w:rsidRDefault="00537C8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4C9D14" w14:textId="77777777" w:rsidR="00537C8E" w:rsidRDefault="00827BA3" w:rsidP="009B178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37C8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E414D">
      <w:rPr>
        <w:rStyle w:val="PageNumber"/>
        <w:noProof/>
      </w:rPr>
      <w:t>6</w:t>
    </w:r>
    <w:r>
      <w:rPr>
        <w:rStyle w:val="PageNumber"/>
      </w:rPr>
      <w:fldChar w:fldCharType="end"/>
    </w:r>
  </w:p>
  <w:p w14:paraId="1B32D153" w14:textId="77777777" w:rsidR="00537C8E" w:rsidRPr="00BE0B3D" w:rsidRDefault="00537C8E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D153A"/>
    <w:multiLevelType w:val="hybridMultilevel"/>
    <w:tmpl w:val="14463D42"/>
    <w:lvl w:ilvl="0" w:tplc="C046E100">
      <w:start w:val="1"/>
      <w:numFmt w:val="bullet"/>
      <w:lvlText w:val="­"/>
      <w:lvlJc w:val="left"/>
      <w:pPr>
        <w:tabs>
          <w:tab w:val="num" w:pos="1085"/>
        </w:tabs>
        <w:ind w:left="1085" w:hanging="338"/>
      </w:pPr>
      <w:rPr>
        <w:rFonts w:ascii="Courier New" w:hAnsi="Courier New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28E931BF"/>
    <w:multiLevelType w:val="hybridMultilevel"/>
    <w:tmpl w:val="67AA6042"/>
    <w:lvl w:ilvl="0" w:tplc="C046E100">
      <w:start w:val="1"/>
      <w:numFmt w:val="bullet"/>
      <w:lvlText w:val="­"/>
      <w:lvlJc w:val="left"/>
      <w:pPr>
        <w:tabs>
          <w:tab w:val="num" w:pos="1085"/>
        </w:tabs>
        <w:ind w:left="1085" w:hanging="338"/>
      </w:pPr>
      <w:rPr>
        <w:rFonts w:ascii="Courier New" w:hAnsi="Courier New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40C919C9"/>
    <w:multiLevelType w:val="hybridMultilevel"/>
    <w:tmpl w:val="DBCE2030"/>
    <w:lvl w:ilvl="0" w:tplc="C046E100">
      <w:start w:val="1"/>
      <w:numFmt w:val="bullet"/>
      <w:lvlText w:val="­"/>
      <w:lvlJc w:val="left"/>
      <w:pPr>
        <w:tabs>
          <w:tab w:val="num" w:pos="905"/>
        </w:tabs>
        <w:ind w:left="905" w:hanging="338"/>
      </w:pPr>
      <w:rPr>
        <w:rFonts w:ascii="Courier New" w:hAnsi="Courier New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625"/>
        </w:tabs>
        <w:ind w:left="162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345"/>
        </w:tabs>
        <w:ind w:left="234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065"/>
        </w:tabs>
        <w:ind w:left="306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785"/>
        </w:tabs>
        <w:ind w:left="378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505"/>
        </w:tabs>
        <w:ind w:left="450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225"/>
        </w:tabs>
        <w:ind w:left="522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945"/>
        </w:tabs>
        <w:ind w:left="594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665"/>
        </w:tabs>
        <w:ind w:left="6665" w:hanging="360"/>
      </w:pPr>
      <w:rPr>
        <w:rFonts w:ascii="Wingdings" w:hAnsi="Wingdings" w:hint="default"/>
      </w:rPr>
    </w:lvl>
  </w:abstractNum>
  <w:abstractNum w:abstractNumId="3">
    <w:nsid w:val="4BC51C35"/>
    <w:multiLevelType w:val="hybridMultilevel"/>
    <w:tmpl w:val="16A2B430"/>
    <w:lvl w:ilvl="0" w:tplc="C046E100">
      <w:start w:val="1"/>
      <w:numFmt w:val="bullet"/>
      <w:lvlText w:val="­"/>
      <w:lvlJc w:val="left"/>
      <w:pPr>
        <w:tabs>
          <w:tab w:val="num" w:pos="1085"/>
        </w:tabs>
        <w:ind w:left="1085" w:hanging="338"/>
      </w:pPr>
      <w:rPr>
        <w:rFonts w:ascii="Courier New" w:hAnsi="Courier New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ergejs Puhovs">
    <w15:presenceInfo w15:providerId="AD" w15:userId="S-1-5-21-1177238915-1417001333-839522115-128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76F"/>
    <w:rsid w:val="00000FE2"/>
    <w:rsid w:val="000023C4"/>
    <w:rsid w:val="00005AD0"/>
    <w:rsid w:val="00007093"/>
    <w:rsid w:val="000125E4"/>
    <w:rsid w:val="00013B90"/>
    <w:rsid w:val="00016FD6"/>
    <w:rsid w:val="000249CC"/>
    <w:rsid w:val="0002559E"/>
    <w:rsid w:val="000273CE"/>
    <w:rsid w:val="000276D7"/>
    <w:rsid w:val="00031020"/>
    <w:rsid w:val="0003291B"/>
    <w:rsid w:val="00032E97"/>
    <w:rsid w:val="00033177"/>
    <w:rsid w:val="000339B4"/>
    <w:rsid w:val="0004160F"/>
    <w:rsid w:val="000428AD"/>
    <w:rsid w:val="000435AF"/>
    <w:rsid w:val="0004400A"/>
    <w:rsid w:val="0004514F"/>
    <w:rsid w:val="00047B97"/>
    <w:rsid w:val="00047E81"/>
    <w:rsid w:val="00053472"/>
    <w:rsid w:val="000555C1"/>
    <w:rsid w:val="00056423"/>
    <w:rsid w:val="00056BBE"/>
    <w:rsid w:val="00057279"/>
    <w:rsid w:val="00060A51"/>
    <w:rsid w:val="0006166A"/>
    <w:rsid w:val="0006305E"/>
    <w:rsid w:val="00065A46"/>
    <w:rsid w:val="00065DF3"/>
    <w:rsid w:val="00066BA2"/>
    <w:rsid w:val="0007202D"/>
    <w:rsid w:val="0007357A"/>
    <w:rsid w:val="00073E22"/>
    <w:rsid w:val="00073FAB"/>
    <w:rsid w:val="00074129"/>
    <w:rsid w:val="0007544C"/>
    <w:rsid w:val="00077C54"/>
    <w:rsid w:val="00081C96"/>
    <w:rsid w:val="00081DCB"/>
    <w:rsid w:val="000851A3"/>
    <w:rsid w:val="000852AF"/>
    <w:rsid w:val="00086530"/>
    <w:rsid w:val="00086E62"/>
    <w:rsid w:val="000924D4"/>
    <w:rsid w:val="00092CF1"/>
    <w:rsid w:val="00093832"/>
    <w:rsid w:val="000951E2"/>
    <w:rsid w:val="00095BEA"/>
    <w:rsid w:val="000A68C7"/>
    <w:rsid w:val="000A7366"/>
    <w:rsid w:val="000B0049"/>
    <w:rsid w:val="000B0557"/>
    <w:rsid w:val="000B40C3"/>
    <w:rsid w:val="000B5F88"/>
    <w:rsid w:val="000B722A"/>
    <w:rsid w:val="000C008C"/>
    <w:rsid w:val="000C3F04"/>
    <w:rsid w:val="000C4848"/>
    <w:rsid w:val="000C4F45"/>
    <w:rsid w:val="000D053D"/>
    <w:rsid w:val="000D05E0"/>
    <w:rsid w:val="000D19C0"/>
    <w:rsid w:val="000D494B"/>
    <w:rsid w:val="000D5E95"/>
    <w:rsid w:val="000D71B1"/>
    <w:rsid w:val="000D7517"/>
    <w:rsid w:val="000E0DE8"/>
    <w:rsid w:val="000E1516"/>
    <w:rsid w:val="000E195B"/>
    <w:rsid w:val="000E1EE8"/>
    <w:rsid w:val="000E4293"/>
    <w:rsid w:val="000E5BF7"/>
    <w:rsid w:val="000E6FE8"/>
    <w:rsid w:val="000F0C62"/>
    <w:rsid w:val="000F1738"/>
    <w:rsid w:val="000F2B8C"/>
    <w:rsid w:val="000F3EB5"/>
    <w:rsid w:val="000F5302"/>
    <w:rsid w:val="000F5C04"/>
    <w:rsid w:val="000F755C"/>
    <w:rsid w:val="00101974"/>
    <w:rsid w:val="00102CD1"/>
    <w:rsid w:val="00103E7C"/>
    <w:rsid w:val="00104C69"/>
    <w:rsid w:val="00106AE5"/>
    <w:rsid w:val="00106AF5"/>
    <w:rsid w:val="001118F8"/>
    <w:rsid w:val="0011320D"/>
    <w:rsid w:val="0011751A"/>
    <w:rsid w:val="0012300C"/>
    <w:rsid w:val="00125B18"/>
    <w:rsid w:val="001277ED"/>
    <w:rsid w:val="0013155E"/>
    <w:rsid w:val="00132A2B"/>
    <w:rsid w:val="001348A6"/>
    <w:rsid w:val="0013534C"/>
    <w:rsid w:val="001355D1"/>
    <w:rsid w:val="001362D3"/>
    <w:rsid w:val="00137A9E"/>
    <w:rsid w:val="00140489"/>
    <w:rsid w:val="00140943"/>
    <w:rsid w:val="001426D7"/>
    <w:rsid w:val="00142C2F"/>
    <w:rsid w:val="00142D62"/>
    <w:rsid w:val="0014394C"/>
    <w:rsid w:val="00143B0E"/>
    <w:rsid w:val="00143E67"/>
    <w:rsid w:val="00144027"/>
    <w:rsid w:val="001449F0"/>
    <w:rsid w:val="00145A69"/>
    <w:rsid w:val="00150A48"/>
    <w:rsid w:val="001512AD"/>
    <w:rsid w:val="001513DE"/>
    <w:rsid w:val="00152922"/>
    <w:rsid w:val="00154CDA"/>
    <w:rsid w:val="00154D64"/>
    <w:rsid w:val="00155860"/>
    <w:rsid w:val="00160154"/>
    <w:rsid w:val="00164439"/>
    <w:rsid w:val="00164549"/>
    <w:rsid w:val="001647A3"/>
    <w:rsid w:val="00164C5C"/>
    <w:rsid w:val="0016650A"/>
    <w:rsid w:val="00166E1D"/>
    <w:rsid w:val="001677BF"/>
    <w:rsid w:val="00170A8E"/>
    <w:rsid w:val="00172882"/>
    <w:rsid w:val="00172F26"/>
    <w:rsid w:val="00175BE6"/>
    <w:rsid w:val="00175D9C"/>
    <w:rsid w:val="0017710C"/>
    <w:rsid w:val="0018362A"/>
    <w:rsid w:val="00185C30"/>
    <w:rsid w:val="001867A8"/>
    <w:rsid w:val="00187433"/>
    <w:rsid w:val="001878BD"/>
    <w:rsid w:val="00190D14"/>
    <w:rsid w:val="001914EF"/>
    <w:rsid w:val="00191725"/>
    <w:rsid w:val="00194854"/>
    <w:rsid w:val="00194C56"/>
    <w:rsid w:val="00196CF3"/>
    <w:rsid w:val="001970A5"/>
    <w:rsid w:val="001A0BF3"/>
    <w:rsid w:val="001A2222"/>
    <w:rsid w:val="001A2E0C"/>
    <w:rsid w:val="001A357E"/>
    <w:rsid w:val="001A4958"/>
    <w:rsid w:val="001A56AC"/>
    <w:rsid w:val="001A7634"/>
    <w:rsid w:val="001B1066"/>
    <w:rsid w:val="001B213F"/>
    <w:rsid w:val="001B3185"/>
    <w:rsid w:val="001B59FE"/>
    <w:rsid w:val="001B5F4A"/>
    <w:rsid w:val="001B7F52"/>
    <w:rsid w:val="001C210B"/>
    <w:rsid w:val="001C2C54"/>
    <w:rsid w:val="001C3568"/>
    <w:rsid w:val="001C3EAA"/>
    <w:rsid w:val="001C536F"/>
    <w:rsid w:val="001D0423"/>
    <w:rsid w:val="001D4397"/>
    <w:rsid w:val="001D4972"/>
    <w:rsid w:val="001D4D9F"/>
    <w:rsid w:val="001D5B17"/>
    <w:rsid w:val="001D5C92"/>
    <w:rsid w:val="001D5DC8"/>
    <w:rsid w:val="001E03BE"/>
    <w:rsid w:val="001E08AB"/>
    <w:rsid w:val="001E338E"/>
    <w:rsid w:val="001E3E8A"/>
    <w:rsid w:val="001E44AD"/>
    <w:rsid w:val="001E469C"/>
    <w:rsid w:val="001E54F9"/>
    <w:rsid w:val="001E5CAF"/>
    <w:rsid w:val="001F2235"/>
    <w:rsid w:val="001F2740"/>
    <w:rsid w:val="001F743F"/>
    <w:rsid w:val="00204FAE"/>
    <w:rsid w:val="00205248"/>
    <w:rsid w:val="00210293"/>
    <w:rsid w:val="00212E9D"/>
    <w:rsid w:val="002133E7"/>
    <w:rsid w:val="002143EB"/>
    <w:rsid w:val="002146F0"/>
    <w:rsid w:val="00215F19"/>
    <w:rsid w:val="0021704C"/>
    <w:rsid w:val="00223D19"/>
    <w:rsid w:val="0022482A"/>
    <w:rsid w:val="00224C69"/>
    <w:rsid w:val="002252FF"/>
    <w:rsid w:val="0022616F"/>
    <w:rsid w:val="00231DE4"/>
    <w:rsid w:val="00232B16"/>
    <w:rsid w:val="00232C86"/>
    <w:rsid w:val="002334BF"/>
    <w:rsid w:val="00233C6F"/>
    <w:rsid w:val="0023447E"/>
    <w:rsid w:val="00240AC7"/>
    <w:rsid w:val="00242A2C"/>
    <w:rsid w:val="00243824"/>
    <w:rsid w:val="00250134"/>
    <w:rsid w:val="00250696"/>
    <w:rsid w:val="00252DE2"/>
    <w:rsid w:val="0025426B"/>
    <w:rsid w:val="002559A0"/>
    <w:rsid w:val="0025683F"/>
    <w:rsid w:val="00261059"/>
    <w:rsid w:val="00261799"/>
    <w:rsid w:val="002627E4"/>
    <w:rsid w:val="00262CEF"/>
    <w:rsid w:val="0026351C"/>
    <w:rsid w:val="00263CAC"/>
    <w:rsid w:val="00264A8B"/>
    <w:rsid w:val="0026572F"/>
    <w:rsid w:val="0026652B"/>
    <w:rsid w:val="002674B3"/>
    <w:rsid w:val="00267DDD"/>
    <w:rsid w:val="00267E05"/>
    <w:rsid w:val="002701A9"/>
    <w:rsid w:val="0027049E"/>
    <w:rsid w:val="00277F83"/>
    <w:rsid w:val="002804AE"/>
    <w:rsid w:val="00283C9F"/>
    <w:rsid w:val="00286BE2"/>
    <w:rsid w:val="00287F8A"/>
    <w:rsid w:val="00292ACE"/>
    <w:rsid w:val="00293686"/>
    <w:rsid w:val="002968CA"/>
    <w:rsid w:val="002A0650"/>
    <w:rsid w:val="002A0E30"/>
    <w:rsid w:val="002A680B"/>
    <w:rsid w:val="002B30A3"/>
    <w:rsid w:val="002B7A6A"/>
    <w:rsid w:val="002C04D8"/>
    <w:rsid w:val="002C10D7"/>
    <w:rsid w:val="002C7BB8"/>
    <w:rsid w:val="002D2EC8"/>
    <w:rsid w:val="002D47AA"/>
    <w:rsid w:val="002D5679"/>
    <w:rsid w:val="002D6BD2"/>
    <w:rsid w:val="002E0A30"/>
    <w:rsid w:val="002E3AB8"/>
    <w:rsid w:val="002E4854"/>
    <w:rsid w:val="002E5822"/>
    <w:rsid w:val="002E5924"/>
    <w:rsid w:val="002E669C"/>
    <w:rsid w:val="002E6C6A"/>
    <w:rsid w:val="002F1067"/>
    <w:rsid w:val="002F2307"/>
    <w:rsid w:val="002F3F58"/>
    <w:rsid w:val="002F7577"/>
    <w:rsid w:val="00301BE0"/>
    <w:rsid w:val="003034AE"/>
    <w:rsid w:val="0030471D"/>
    <w:rsid w:val="00305205"/>
    <w:rsid w:val="00305500"/>
    <w:rsid w:val="0030728A"/>
    <w:rsid w:val="003074C6"/>
    <w:rsid w:val="00307777"/>
    <w:rsid w:val="00307BB0"/>
    <w:rsid w:val="00310528"/>
    <w:rsid w:val="003115E8"/>
    <w:rsid w:val="00313B1B"/>
    <w:rsid w:val="0031474E"/>
    <w:rsid w:val="003205CA"/>
    <w:rsid w:val="003207DA"/>
    <w:rsid w:val="00321A1F"/>
    <w:rsid w:val="00323003"/>
    <w:rsid w:val="003241FD"/>
    <w:rsid w:val="003246E9"/>
    <w:rsid w:val="0032733A"/>
    <w:rsid w:val="00327F32"/>
    <w:rsid w:val="0033028B"/>
    <w:rsid w:val="0033039C"/>
    <w:rsid w:val="0033134B"/>
    <w:rsid w:val="0033424E"/>
    <w:rsid w:val="00336884"/>
    <w:rsid w:val="00341F2F"/>
    <w:rsid w:val="00342BC7"/>
    <w:rsid w:val="00343397"/>
    <w:rsid w:val="00346524"/>
    <w:rsid w:val="003469E8"/>
    <w:rsid w:val="00350105"/>
    <w:rsid w:val="00351173"/>
    <w:rsid w:val="003517D5"/>
    <w:rsid w:val="00351FCE"/>
    <w:rsid w:val="00352508"/>
    <w:rsid w:val="0035446D"/>
    <w:rsid w:val="00354DC6"/>
    <w:rsid w:val="003647B1"/>
    <w:rsid w:val="00367138"/>
    <w:rsid w:val="003702BD"/>
    <w:rsid w:val="00372A4A"/>
    <w:rsid w:val="003735CC"/>
    <w:rsid w:val="003739F5"/>
    <w:rsid w:val="00376A26"/>
    <w:rsid w:val="003822E6"/>
    <w:rsid w:val="0038783B"/>
    <w:rsid w:val="003906F6"/>
    <w:rsid w:val="00391258"/>
    <w:rsid w:val="00391A22"/>
    <w:rsid w:val="0039289B"/>
    <w:rsid w:val="003936AE"/>
    <w:rsid w:val="00395FA1"/>
    <w:rsid w:val="003A2088"/>
    <w:rsid w:val="003A4325"/>
    <w:rsid w:val="003A7A92"/>
    <w:rsid w:val="003B02C6"/>
    <w:rsid w:val="003B0CED"/>
    <w:rsid w:val="003B10B8"/>
    <w:rsid w:val="003B195E"/>
    <w:rsid w:val="003B2D03"/>
    <w:rsid w:val="003B2E04"/>
    <w:rsid w:val="003B324F"/>
    <w:rsid w:val="003B3C13"/>
    <w:rsid w:val="003B49EF"/>
    <w:rsid w:val="003B5000"/>
    <w:rsid w:val="003B60C9"/>
    <w:rsid w:val="003B76CD"/>
    <w:rsid w:val="003B7830"/>
    <w:rsid w:val="003C03DA"/>
    <w:rsid w:val="003C09DC"/>
    <w:rsid w:val="003C0B4A"/>
    <w:rsid w:val="003C1C90"/>
    <w:rsid w:val="003C56CF"/>
    <w:rsid w:val="003C5D9F"/>
    <w:rsid w:val="003C5EE4"/>
    <w:rsid w:val="003C6390"/>
    <w:rsid w:val="003C720E"/>
    <w:rsid w:val="003C75A0"/>
    <w:rsid w:val="003C7C92"/>
    <w:rsid w:val="003D1222"/>
    <w:rsid w:val="003D2CB4"/>
    <w:rsid w:val="003D3000"/>
    <w:rsid w:val="003D5BBD"/>
    <w:rsid w:val="003D76F5"/>
    <w:rsid w:val="003E1520"/>
    <w:rsid w:val="003E2028"/>
    <w:rsid w:val="003E2563"/>
    <w:rsid w:val="003E2F67"/>
    <w:rsid w:val="003F1A82"/>
    <w:rsid w:val="003F265F"/>
    <w:rsid w:val="003F3D10"/>
    <w:rsid w:val="003F48B7"/>
    <w:rsid w:val="003F4BA0"/>
    <w:rsid w:val="003F5757"/>
    <w:rsid w:val="003F67BF"/>
    <w:rsid w:val="003F7381"/>
    <w:rsid w:val="003F74C8"/>
    <w:rsid w:val="003F7B8D"/>
    <w:rsid w:val="004049DE"/>
    <w:rsid w:val="004069A1"/>
    <w:rsid w:val="0041153A"/>
    <w:rsid w:val="00412E00"/>
    <w:rsid w:val="00414351"/>
    <w:rsid w:val="0041535A"/>
    <w:rsid w:val="00415D2D"/>
    <w:rsid w:val="00422473"/>
    <w:rsid w:val="00422B37"/>
    <w:rsid w:val="00423B60"/>
    <w:rsid w:val="0042479C"/>
    <w:rsid w:val="00425504"/>
    <w:rsid w:val="00425C56"/>
    <w:rsid w:val="00427062"/>
    <w:rsid w:val="0042745B"/>
    <w:rsid w:val="00427A2D"/>
    <w:rsid w:val="00431044"/>
    <w:rsid w:val="00431A70"/>
    <w:rsid w:val="004325C9"/>
    <w:rsid w:val="0043378F"/>
    <w:rsid w:val="00434439"/>
    <w:rsid w:val="00437F44"/>
    <w:rsid w:val="004408F2"/>
    <w:rsid w:val="004410A3"/>
    <w:rsid w:val="00441E13"/>
    <w:rsid w:val="00443FFA"/>
    <w:rsid w:val="00444ED7"/>
    <w:rsid w:val="00452B9F"/>
    <w:rsid w:val="00454C0A"/>
    <w:rsid w:val="004618F6"/>
    <w:rsid w:val="004618FF"/>
    <w:rsid w:val="00461E21"/>
    <w:rsid w:val="004628EF"/>
    <w:rsid w:val="00463547"/>
    <w:rsid w:val="004639EC"/>
    <w:rsid w:val="00463F74"/>
    <w:rsid w:val="00464294"/>
    <w:rsid w:val="00465B1B"/>
    <w:rsid w:val="00466604"/>
    <w:rsid w:val="004730C1"/>
    <w:rsid w:val="00474017"/>
    <w:rsid w:val="00474C57"/>
    <w:rsid w:val="0047576F"/>
    <w:rsid w:val="004826DF"/>
    <w:rsid w:val="00482C89"/>
    <w:rsid w:val="00484278"/>
    <w:rsid w:val="00487BC1"/>
    <w:rsid w:val="00490977"/>
    <w:rsid w:val="0049142A"/>
    <w:rsid w:val="0049146B"/>
    <w:rsid w:val="004948D5"/>
    <w:rsid w:val="0049552B"/>
    <w:rsid w:val="004A0208"/>
    <w:rsid w:val="004A2D07"/>
    <w:rsid w:val="004A3415"/>
    <w:rsid w:val="004A4EF3"/>
    <w:rsid w:val="004A5C8A"/>
    <w:rsid w:val="004B08D7"/>
    <w:rsid w:val="004B1856"/>
    <w:rsid w:val="004B1BE2"/>
    <w:rsid w:val="004B1C42"/>
    <w:rsid w:val="004B6746"/>
    <w:rsid w:val="004B7C32"/>
    <w:rsid w:val="004C1981"/>
    <w:rsid w:val="004C2CE3"/>
    <w:rsid w:val="004C4078"/>
    <w:rsid w:val="004C62E3"/>
    <w:rsid w:val="004C777B"/>
    <w:rsid w:val="004D0E05"/>
    <w:rsid w:val="004D554F"/>
    <w:rsid w:val="004D590C"/>
    <w:rsid w:val="004D7E28"/>
    <w:rsid w:val="004E53AB"/>
    <w:rsid w:val="004E58D7"/>
    <w:rsid w:val="004F29F9"/>
    <w:rsid w:val="004F2A7B"/>
    <w:rsid w:val="004F3075"/>
    <w:rsid w:val="004F3173"/>
    <w:rsid w:val="004F4C69"/>
    <w:rsid w:val="004F6A9C"/>
    <w:rsid w:val="004F707C"/>
    <w:rsid w:val="004F7ED5"/>
    <w:rsid w:val="005005EF"/>
    <w:rsid w:val="00500941"/>
    <w:rsid w:val="00502164"/>
    <w:rsid w:val="005029EA"/>
    <w:rsid w:val="0050499E"/>
    <w:rsid w:val="00505E0B"/>
    <w:rsid w:val="00507A2E"/>
    <w:rsid w:val="00507FD6"/>
    <w:rsid w:val="005105A9"/>
    <w:rsid w:val="00511BBC"/>
    <w:rsid w:val="00513091"/>
    <w:rsid w:val="005136DB"/>
    <w:rsid w:val="00514042"/>
    <w:rsid w:val="005148B9"/>
    <w:rsid w:val="00514F90"/>
    <w:rsid w:val="00517B78"/>
    <w:rsid w:val="0052272B"/>
    <w:rsid w:val="00523687"/>
    <w:rsid w:val="00523A62"/>
    <w:rsid w:val="005243DA"/>
    <w:rsid w:val="00525250"/>
    <w:rsid w:val="00526DF3"/>
    <w:rsid w:val="00526F7D"/>
    <w:rsid w:val="00531F03"/>
    <w:rsid w:val="00532012"/>
    <w:rsid w:val="00536B39"/>
    <w:rsid w:val="00537C8E"/>
    <w:rsid w:val="0054030E"/>
    <w:rsid w:val="0054128F"/>
    <w:rsid w:val="005422D0"/>
    <w:rsid w:val="005435B4"/>
    <w:rsid w:val="00543ECF"/>
    <w:rsid w:val="00544686"/>
    <w:rsid w:val="0054488B"/>
    <w:rsid w:val="00546069"/>
    <w:rsid w:val="0054791B"/>
    <w:rsid w:val="005509F2"/>
    <w:rsid w:val="0055130D"/>
    <w:rsid w:val="0055147B"/>
    <w:rsid w:val="0055185E"/>
    <w:rsid w:val="00553BF0"/>
    <w:rsid w:val="00554923"/>
    <w:rsid w:val="00557B61"/>
    <w:rsid w:val="005654FF"/>
    <w:rsid w:val="00565DC7"/>
    <w:rsid w:val="005662C3"/>
    <w:rsid w:val="0057274D"/>
    <w:rsid w:val="0057331B"/>
    <w:rsid w:val="00574A02"/>
    <w:rsid w:val="0057583E"/>
    <w:rsid w:val="00581444"/>
    <w:rsid w:val="0058213C"/>
    <w:rsid w:val="005822EC"/>
    <w:rsid w:val="00584C8B"/>
    <w:rsid w:val="0058684D"/>
    <w:rsid w:val="00592D69"/>
    <w:rsid w:val="005942D8"/>
    <w:rsid w:val="00597662"/>
    <w:rsid w:val="00597E67"/>
    <w:rsid w:val="005A1685"/>
    <w:rsid w:val="005A195C"/>
    <w:rsid w:val="005A20A2"/>
    <w:rsid w:val="005A353D"/>
    <w:rsid w:val="005A54FE"/>
    <w:rsid w:val="005A6E15"/>
    <w:rsid w:val="005A716A"/>
    <w:rsid w:val="005A775D"/>
    <w:rsid w:val="005A7DE2"/>
    <w:rsid w:val="005B0D22"/>
    <w:rsid w:val="005B136F"/>
    <w:rsid w:val="005B24F5"/>
    <w:rsid w:val="005B5EFF"/>
    <w:rsid w:val="005B6288"/>
    <w:rsid w:val="005C156F"/>
    <w:rsid w:val="005C2084"/>
    <w:rsid w:val="005C23E0"/>
    <w:rsid w:val="005C481D"/>
    <w:rsid w:val="005C6D34"/>
    <w:rsid w:val="005C712C"/>
    <w:rsid w:val="005C72F0"/>
    <w:rsid w:val="005D1561"/>
    <w:rsid w:val="005D2570"/>
    <w:rsid w:val="005D2903"/>
    <w:rsid w:val="005D37CE"/>
    <w:rsid w:val="005D5A49"/>
    <w:rsid w:val="005D69BF"/>
    <w:rsid w:val="005D6E2E"/>
    <w:rsid w:val="005E2DAE"/>
    <w:rsid w:val="005E6B14"/>
    <w:rsid w:val="005E75F5"/>
    <w:rsid w:val="005F5685"/>
    <w:rsid w:val="005F7C56"/>
    <w:rsid w:val="006013A0"/>
    <w:rsid w:val="00601561"/>
    <w:rsid w:val="00601A35"/>
    <w:rsid w:val="00607196"/>
    <w:rsid w:val="0060731C"/>
    <w:rsid w:val="00610975"/>
    <w:rsid w:val="00612B17"/>
    <w:rsid w:val="00615645"/>
    <w:rsid w:val="0061594E"/>
    <w:rsid w:val="00615D1F"/>
    <w:rsid w:val="00617091"/>
    <w:rsid w:val="0061717C"/>
    <w:rsid w:val="00617EE0"/>
    <w:rsid w:val="006205A4"/>
    <w:rsid w:val="00620F94"/>
    <w:rsid w:val="00622285"/>
    <w:rsid w:val="0062273B"/>
    <w:rsid w:val="006233C2"/>
    <w:rsid w:val="00623A7B"/>
    <w:rsid w:val="00625B70"/>
    <w:rsid w:val="0062632E"/>
    <w:rsid w:val="00627F73"/>
    <w:rsid w:val="00630343"/>
    <w:rsid w:val="00630972"/>
    <w:rsid w:val="00630B0F"/>
    <w:rsid w:val="006358F4"/>
    <w:rsid w:val="00637170"/>
    <w:rsid w:val="00641CC3"/>
    <w:rsid w:val="006459C3"/>
    <w:rsid w:val="00647AB9"/>
    <w:rsid w:val="00650B5B"/>
    <w:rsid w:val="00651CD4"/>
    <w:rsid w:val="00652778"/>
    <w:rsid w:val="00652D42"/>
    <w:rsid w:val="00653E63"/>
    <w:rsid w:val="006566F9"/>
    <w:rsid w:val="00657840"/>
    <w:rsid w:val="00660AAC"/>
    <w:rsid w:val="00662281"/>
    <w:rsid w:val="00663BAA"/>
    <w:rsid w:val="006641D8"/>
    <w:rsid w:val="00665E1E"/>
    <w:rsid w:val="00666144"/>
    <w:rsid w:val="006662B1"/>
    <w:rsid w:val="00670075"/>
    <w:rsid w:val="00670F5A"/>
    <w:rsid w:val="00672364"/>
    <w:rsid w:val="00672846"/>
    <w:rsid w:val="00673883"/>
    <w:rsid w:val="006749D9"/>
    <w:rsid w:val="00676686"/>
    <w:rsid w:val="006767E0"/>
    <w:rsid w:val="00677D4B"/>
    <w:rsid w:val="0068055A"/>
    <w:rsid w:val="00681122"/>
    <w:rsid w:val="006828E6"/>
    <w:rsid w:val="00686A27"/>
    <w:rsid w:val="00686D41"/>
    <w:rsid w:val="00692BB4"/>
    <w:rsid w:val="00695312"/>
    <w:rsid w:val="00697B96"/>
    <w:rsid w:val="00697FBD"/>
    <w:rsid w:val="006A1C27"/>
    <w:rsid w:val="006A4198"/>
    <w:rsid w:val="006B021E"/>
    <w:rsid w:val="006B45AE"/>
    <w:rsid w:val="006B4CC8"/>
    <w:rsid w:val="006B5C20"/>
    <w:rsid w:val="006B64C6"/>
    <w:rsid w:val="006B75AD"/>
    <w:rsid w:val="006C09D8"/>
    <w:rsid w:val="006C0EA6"/>
    <w:rsid w:val="006C430C"/>
    <w:rsid w:val="006C4784"/>
    <w:rsid w:val="006C5970"/>
    <w:rsid w:val="006C5C75"/>
    <w:rsid w:val="006C5EF2"/>
    <w:rsid w:val="006C7603"/>
    <w:rsid w:val="006D002A"/>
    <w:rsid w:val="006D03E6"/>
    <w:rsid w:val="006D0F88"/>
    <w:rsid w:val="006D1760"/>
    <w:rsid w:val="006D1CBE"/>
    <w:rsid w:val="006D3078"/>
    <w:rsid w:val="006D4120"/>
    <w:rsid w:val="006D44E8"/>
    <w:rsid w:val="006D4C40"/>
    <w:rsid w:val="006E0166"/>
    <w:rsid w:val="006E0BF1"/>
    <w:rsid w:val="006E1916"/>
    <w:rsid w:val="006E445E"/>
    <w:rsid w:val="006E50CC"/>
    <w:rsid w:val="006E646D"/>
    <w:rsid w:val="006E6720"/>
    <w:rsid w:val="006E734B"/>
    <w:rsid w:val="006F0B3A"/>
    <w:rsid w:val="006F1833"/>
    <w:rsid w:val="006F2862"/>
    <w:rsid w:val="006F3E5C"/>
    <w:rsid w:val="006F4340"/>
    <w:rsid w:val="006F4A39"/>
    <w:rsid w:val="006F715A"/>
    <w:rsid w:val="0070140D"/>
    <w:rsid w:val="007018BD"/>
    <w:rsid w:val="00705577"/>
    <w:rsid w:val="0070662C"/>
    <w:rsid w:val="00713F9A"/>
    <w:rsid w:val="00715ACF"/>
    <w:rsid w:val="00716E08"/>
    <w:rsid w:val="00723025"/>
    <w:rsid w:val="0072420A"/>
    <w:rsid w:val="007244A2"/>
    <w:rsid w:val="00725B16"/>
    <w:rsid w:val="0072603D"/>
    <w:rsid w:val="007302E1"/>
    <w:rsid w:val="00730B5B"/>
    <w:rsid w:val="00732106"/>
    <w:rsid w:val="00732B17"/>
    <w:rsid w:val="00732EA4"/>
    <w:rsid w:val="00735DDF"/>
    <w:rsid w:val="00735EA6"/>
    <w:rsid w:val="00741362"/>
    <w:rsid w:val="007428AE"/>
    <w:rsid w:val="0074423E"/>
    <w:rsid w:val="0074472C"/>
    <w:rsid w:val="0074500E"/>
    <w:rsid w:val="00745E16"/>
    <w:rsid w:val="007462A0"/>
    <w:rsid w:val="00747BE0"/>
    <w:rsid w:val="00752989"/>
    <w:rsid w:val="00752C02"/>
    <w:rsid w:val="007538BF"/>
    <w:rsid w:val="00754155"/>
    <w:rsid w:val="00755852"/>
    <w:rsid w:val="00755D63"/>
    <w:rsid w:val="00760068"/>
    <w:rsid w:val="00760785"/>
    <w:rsid w:val="00762736"/>
    <w:rsid w:val="007664F4"/>
    <w:rsid w:val="00770B3E"/>
    <w:rsid w:val="00771544"/>
    <w:rsid w:val="00774359"/>
    <w:rsid w:val="00774578"/>
    <w:rsid w:val="00775A5E"/>
    <w:rsid w:val="00776522"/>
    <w:rsid w:val="00776C5F"/>
    <w:rsid w:val="00780206"/>
    <w:rsid w:val="007804E8"/>
    <w:rsid w:val="0078085A"/>
    <w:rsid w:val="007842D0"/>
    <w:rsid w:val="00785D19"/>
    <w:rsid w:val="007862E4"/>
    <w:rsid w:val="007863D5"/>
    <w:rsid w:val="007923A6"/>
    <w:rsid w:val="00795698"/>
    <w:rsid w:val="00797C0C"/>
    <w:rsid w:val="007A10A1"/>
    <w:rsid w:val="007A11F1"/>
    <w:rsid w:val="007A1403"/>
    <w:rsid w:val="007A20AE"/>
    <w:rsid w:val="007A2891"/>
    <w:rsid w:val="007A346A"/>
    <w:rsid w:val="007A44F9"/>
    <w:rsid w:val="007A623A"/>
    <w:rsid w:val="007A63CF"/>
    <w:rsid w:val="007B001C"/>
    <w:rsid w:val="007B154C"/>
    <w:rsid w:val="007B2C8B"/>
    <w:rsid w:val="007B31EE"/>
    <w:rsid w:val="007B3767"/>
    <w:rsid w:val="007B7052"/>
    <w:rsid w:val="007B7894"/>
    <w:rsid w:val="007C0689"/>
    <w:rsid w:val="007C608A"/>
    <w:rsid w:val="007C681A"/>
    <w:rsid w:val="007C73AA"/>
    <w:rsid w:val="007D0438"/>
    <w:rsid w:val="007D08E0"/>
    <w:rsid w:val="007D2713"/>
    <w:rsid w:val="007D7E1E"/>
    <w:rsid w:val="007E1041"/>
    <w:rsid w:val="007E1056"/>
    <w:rsid w:val="007E1FCE"/>
    <w:rsid w:val="007E5F13"/>
    <w:rsid w:val="007E665B"/>
    <w:rsid w:val="007E66FC"/>
    <w:rsid w:val="007F0BA5"/>
    <w:rsid w:val="007F105E"/>
    <w:rsid w:val="007F4494"/>
    <w:rsid w:val="007F4CF9"/>
    <w:rsid w:val="007F54C3"/>
    <w:rsid w:val="007F5C23"/>
    <w:rsid w:val="007F72CB"/>
    <w:rsid w:val="007F7E28"/>
    <w:rsid w:val="00802656"/>
    <w:rsid w:val="008035B4"/>
    <w:rsid w:val="00803DEB"/>
    <w:rsid w:val="0080527E"/>
    <w:rsid w:val="008069FC"/>
    <w:rsid w:val="00810E52"/>
    <w:rsid w:val="00811766"/>
    <w:rsid w:val="008124CA"/>
    <w:rsid w:val="00812A6E"/>
    <w:rsid w:val="008151AD"/>
    <w:rsid w:val="008169C1"/>
    <w:rsid w:val="00817259"/>
    <w:rsid w:val="008174B6"/>
    <w:rsid w:val="00817DC4"/>
    <w:rsid w:val="00821B70"/>
    <w:rsid w:val="00822E09"/>
    <w:rsid w:val="008241A4"/>
    <w:rsid w:val="00825657"/>
    <w:rsid w:val="00825783"/>
    <w:rsid w:val="00825C1A"/>
    <w:rsid w:val="00826260"/>
    <w:rsid w:val="00826781"/>
    <w:rsid w:val="008271F1"/>
    <w:rsid w:val="00827BA3"/>
    <w:rsid w:val="0083120C"/>
    <w:rsid w:val="0083241F"/>
    <w:rsid w:val="00833DF5"/>
    <w:rsid w:val="008360A6"/>
    <w:rsid w:val="00837766"/>
    <w:rsid w:val="00841816"/>
    <w:rsid w:val="008418A7"/>
    <w:rsid w:val="008431D5"/>
    <w:rsid w:val="00845F97"/>
    <w:rsid w:val="00847116"/>
    <w:rsid w:val="0084720A"/>
    <w:rsid w:val="00850C3A"/>
    <w:rsid w:val="00852EE2"/>
    <w:rsid w:val="00853CDB"/>
    <w:rsid w:val="00855FA1"/>
    <w:rsid w:val="00861A0A"/>
    <w:rsid w:val="00862AA7"/>
    <w:rsid w:val="0086386D"/>
    <w:rsid w:val="008638A5"/>
    <w:rsid w:val="00865B74"/>
    <w:rsid w:val="00867448"/>
    <w:rsid w:val="00870115"/>
    <w:rsid w:val="00872B33"/>
    <w:rsid w:val="008734F1"/>
    <w:rsid w:val="008736A8"/>
    <w:rsid w:val="0087545F"/>
    <w:rsid w:val="00875798"/>
    <w:rsid w:val="00875C25"/>
    <w:rsid w:val="008761DA"/>
    <w:rsid w:val="00877822"/>
    <w:rsid w:val="00877D8E"/>
    <w:rsid w:val="00880586"/>
    <w:rsid w:val="008848C1"/>
    <w:rsid w:val="0089005D"/>
    <w:rsid w:val="008911F3"/>
    <w:rsid w:val="00891AA4"/>
    <w:rsid w:val="00892070"/>
    <w:rsid w:val="00893733"/>
    <w:rsid w:val="00895607"/>
    <w:rsid w:val="0089647C"/>
    <w:rsid w:val="0089652A"/>
    <w:rsid w:val="00896B70"/>
    <w:rsid w:val="008A11C6"/>
    <w:rsid w:val="008A137B"/>
    <w:rsid w:val="008A3FC6"/>
    <w:rsid w:val="008A4B1C"/>
    <w:rsid w:val="008A6287"/>
    <w:rsid w:val="008B17D7"/>
    <w:rsid w:val="008B1FEF"/>
    <w:rsid w:val="008B206F"/>
    <w:rsid w:val="008B453A"/>
    <w:rsid w:val="008B5738"/>
    <w:rsid w:val="008B5F96"/>
    <w:rsid w:val="008B67EA"/>
    <w:rsid w:val="008C1FFE"/>
    <w:rsid w:val="008C4A42"/>
    <w:rsid w:val="008C51B8"/>
    <w:rsid w:val="008C5680"/>
    <w:rsid w:val="008C7F55"/>
    <w:rsid w:val="008D064F"/>
    <w:rsid w:val="008D06A7"/>
    <w:rsid w:val="008D097C"/>
    <w:rsid w:val="008D1046"/>
    <w:rsid w:val="008D1584"/>
    <w:rsid w:val="008D183A"/>
    <w:rsid w:val="008D3094"/>
    <w:rsid w:val="008D3186"/>
    <w:rsid w:val="008D347D"/>
    <w:rsid w:val="008D56CD"/>
    <w:rsid w:val="008D63EA"/>
    <w:rsid w:val="008D686C"/>
    <w:rsid w:val="008D7CFB"/>
    <w:rsid w:val="008D7D4E"/>
    <w:rsid w:val="008E2016"/>
    <w:rsid w:val="008E479A"/>
    <w:rsid w:val="008E5992"/>
    <w:rsid w:val="008E5BC7"/>
    <w:rsid w:val="008F0199"/>
    <w:rsid w:val="008F1838"/>
    <w:rsid w:val="008F1F0A"/>
    <w:rsid w:val="008F5B8C"/>
    <w:rsid w:val="008F6C9A"/>
    <w:rsid w:val="008F7F71"/>
    <w:rsid w:val="00900ECF"/>
    <w:rsid w:val="00903B5A"/>
    <w:rsid w:val="00904B26"/>
    <w:rsid w:val="00905B3D"/>
    <w:rsid w:val="009073F7"/>
    <w:rsid w:val="00907A1C"/>
    <w:rsid w:val="009112FD"/>
    <w:rsid w:val="00912763"/>
    <w:rsid w:val="00914907"/>
    <w:rsid w:val="00914F26"/>
    <w:rsid w:val="00915292"/>
    <w:rsid w:val="00915B20"/>
    <w:rsid w:val="00916879"/>
    <w:rsid w:val="0091747A"/>
    <w:rsid w:val="00923143"/>
    <w:rsid w:val="00924225"/>
    <w:rsid w:val="0092511B"/>
    <w:rsid w:val="0092692C"/>
    <w:rsid w:val="009345F3"/>
    <w:rsid w:val="0093646E"/>
    <w:rsid w:val="00936A65"/>
    <w:rsid w:val="00936CA5"/>
    <w:rsid w:val="00942A73"/>
    <w:rsid w:val="00945C56"/>
    <w:rsid w:val="00946820"/>
    <w:rsid w:val="009472E9"/>
    <w:rsid w:val="00947417"/>
    <w:rsid w:val="00947734"/>
    <w:rsid w:val="00947FA2"/>
    <w:rsid w:val="009503EC"/>
    <w:rsid w:val="00950D80"/>
    <w:rsid w:val="009511CF"/>
    <w:rsid w:val="00955983"/>
    <w:rsid w:val="00960C6A"/>
    <w:rsid w:val="00961FAC"/>
    <w:rsid w:val="00962687"/>
    <w:rsid w:val="00965EAA"/>
    <w:rsid w:val="009662FA"/>
    <w:rsid w:val="0097230A"/>
    <w:rsid w:val="0097245F"/>
    <w:rsid w:val="00972BE0"/>
    <w:rsid w:val="009741D4"/>
    <w:rsid w:val="00976115"/>
    <w:rsid w:val="00981097"/>
    <w:rsid w:val="00981B02"/>
    <w:rsid w:val="00982B18"/>
    <w:rsid w:val="00982C51"/>
    <w:rsid w:val="00983CD1"/>
    <w:rsid w:val="00984AD1"/>
    <w:rsid w:val="00986D6E"/>
    <w:rsid w:val="009933DB"/>
    <w:rsid w:val="0099569E"/>
    <w:rsid w:val="0099595F"/>
    <w:rsid w:val="009966D6"/>
    <w:rsid w:val="0099686E"/>
    <w:rsid w:val="009A27E9"/>
    <w:rsid w:val="009A2A8B"/>
    <w:rsid w:val="009A4E92"/>
    <w:rsid w:val="009A5F36"/>
    <w:rsid w:val="009A64D6"/>
    <w:rsid w:val="009A7583"/>
    <w:rsid w:val="009B0DE3"/>
    <w:rsid w:val="009B1784"/>
    <w:rsid w:val="009B1D38"/>
    <w:rsid w:val="009B28EA"/>
    <w:rsid w:val="009B32AB"/>
    <w:rsid w:val="009B6D4A"/>
    <w:rsid w:val="009C0B4B"/>
    <w:rsid w:val="009C31D5"/>
    <w:rsid w:val="009C43FC"/>
    <w:rsid w:val="009C50FA"/>
    <w:rsid w:val="009C5314"/>
    <w:rsid w:val="009C54A4"/>
    <w:rsid w:val="009C6EB5"/>
    <w:rsid w:val="009C7739"/>
    <w:rsid w:val="009D0113"/>
    <w:rsid w:val="009D07C7"/>
    <w:rsid w:val="009D1C0B"/>
    <w:rsid w:val="009D4184"/>
    <w:rsid w:val="009D48CE"/>
    <w:rsid w:val="009D4976"/>
    <w:rsid w:val="009D4F0E"/>
    <w:rsid w:val="009D55B6"/>
    <w:rsid w:val="009D6377"/>
    <w:rsid w:val="009D6EC2"/>
    <w:rsid w:val="009E1D8D"/>
    <w:rsid w:val="009E2C46"/>
    <w:rsid w:val="009E4CF6"/>
    <w:rsid w:val="009E5ED3"/>
    <w:rsid w:val="009E63A8"/>
    <w:rsid w:val="009E6E49"/>
    <w:rsid w:val="009E79CE"/>
    <w:rsid w:val="009E7C15"/>
    <w:rsid w:val="009F28F1"/>
    <w:rsid w:val="009F29D3"/>
    <w:rsid w:val="009F5996"/>
    <w:rsid w:val="009F5B87"/>
    <w:rsid w:val="009F6702"/>
    <w:rsid w:val="009F6F13"/>
    <w:rsid w:val="00A0095F"/>
    <w:rsid w:val="00A03229"/>
    <w:rsid w:val="00A03BAD"/>
    <w:rsid w:val="00A06120"/>
    <w:rsid w:val="00A1040F"/>
    <w:rsid w:val="00A106A4"/>
    <w:rsid w:val="00A10A84"/>
    <w:rsid w:val="00A11436"/>
    <w:rsid w:val="00A11717"/>
    <w:rsid w:val="00A128A2"/>
    <w:rsid w:val="00A14DBC"/>
    <w:rsid w:val="00A15066"/>
    <w:rsid w:val="00A17926"/>
    <w:rsid w:val="00A17C82"/>
    <w:rsid w:val="00A20FCB"/>
    <w:rsid w:val="00A219BE"/>
    <w:rsid w:val="00A231EE"/>
    <w:rsid w:val="00A265B3"/>
    <w:rsid w:val="00A26A7A"/>
    <w:rsid w:val="00A27F4F"/>
    <w:rsid w:val="00A31DF9"/>
    <w:rsid w:val="00A328E5"/>
    <w:rsid w:val="00A351E6"/>
    <w:rsid w:val="00A4234D"/>
    <w:rsid w:val="00A43651"/>
    <w:rsid w:val="00A44272"/>
    <w:rsid w:val="00A44E22"/>
    <w:rsid w:val="00A46C83"/>
    <w:rsid w:val="00A46F10"/>
    <w:rsid w:val="00A47E37"/>
    <w:rsid w:val="00A50F04"/>
    <w:rsid w:val="00A52BCA"/>
    <w:rsid w:val="00A53DBA"/>
    <w:rsid w:val="00A5548C"/>
    <w:rsid w:val="00A55815"/>
    <w:rsid w:val="00A61839"/>
    <w:rsid w:val="00A61B13"/>
    <w:rsid w:val="00A63554"/>
    <w:rsid w:val="00A637A8"/>
    <w:rsid w:val="00A640CC"/>
    <w:rsid w:val="00A66122"/>
    <w:rsid w:val="00A668B7"/>
    <w:rsid w:val="00A66BE4"/>
    <w:rsid w:val="00A66C09"/>
    <w:rsid w:val="00A66FF9"/>
    <w:rsid w:val="00A712C4"/>
    <w:rsid w:val="00A72CFD"/>
    <w:rsid w:val="00A74B1D"/>
    <w:rsid w:val="00A75B70"/>
    <w:rsid w:val="00A7623F"/>
    <w:rsid w:val="00A773E4"/>
    <w:rsid w:val="00A77DDA"/>
    <w:rsid w:val="00A85919"/>
    <w:rsid w:val="00A85B6B"/>
    <w:rsid w:val="00A86501"/>
    <w:rsid w:val="00A871C3"/>
    <w:rsid w:val="00A87DEB"/>
    <w:rsid w:val="00A90EF2"/>
    <w:rsid w:val="00A955CE"/>
    <w:rsid w:val="00A9569E"/>
    <w:rsid w:val="00A962BE"/>
    <w:rsid w:val="00AA037E"/>
    <w:rsid w:val="00AA0CCC"/>
    <w:rsid w:val="00AA1AE3"/>
    <w:rsid w:val="00AA3D65"/>
    <w:rsid w:val="00AA42AF"/>
    <w:rsid w:val="00AA62D7"/>
    <w:rsid w:val="00AA679B"/>
    <w:rsid w:val="00AA7680"/>
    <w:rsid w:val="00AB02B4"/>
    <w:rsid w:val="00AB0580"/>
    <w:rsid w:val="00AB111F"/>
    <w:rsid w:val="00AB5ACF"/>
    <w:rsid w:val="00AB72B9"/>
    <w:rsid w:val="00AC294C"/>
    <w:rsid w:val="00AC3BB1"/>
    <w:rsid w:val="00AC4111"/>
    <w:rsid w:val="00AC6312"/>
    <w:rsid w:val="00AD066C"/>
    <w:rsid w:val="00AD119F"/>
    <w:rsid w:val="00AD283F"/>
    <w:rsid w:val="00AD3FF4"/>
    <w:rsid w:val="00AD649E"/>
    <w:rsid w:val="00AD6F43"/>
    <w:rsid w:val="00AD7228"/>
    <w:rsid w:val="00AD7D1B"/>
    <w:rsid w:val="00AE0683"/>
    <w:rsid w:val="00AE0C40"/>
    <w:rsid w:val="00AE0E57"/>
    <w:rsid w:val="00AE10AF"/>
    <w:rsid w:val="00AE3027"/>
    <w:rsid w:val="00AE3A08"/>
    <w:rsid w:val="00AE3F78"/>
    <w:rsid w:val="00AE4632"/>
    <w:rsid w:val="00AE4B21"/>
    <w:rsid w:val="00AE5270"/>
    <w:rsid w:val="00AF120F"/>
    <w:rsid w:val="00AF1234"/>
    <w:rsid w:val="00AF1C8B"/>
    <w:rsid w:val="00AF36AB"/>
    <w:rsid w:val="00AF5025"/>
    <w:rsid w:val="00AF7F06"/>
    <w:rsid w:val="00B00ADD"/>
    <w:rsid w:val="00B04F2C"/>
    <w:rsid w:val="00B0614E"/>
    <w:rsid w:val="00B0627F"/>
    <w:rsid w:val="00B10ED2"/>
    <w:rsid w:val="00B148D4"/>
    <w:rsid w:val="00B14AD9"/>
    <w:rsid w:val="00B14E70"/>
    <w:rsid w:val="00B15ED0"/>
    <w:rsid w:val="00B21B88"/>
    <w:rsid w:val="00B21C27"/>
    <w:rsid w:val="00B223DD"/>
    <w:rsid w:val="00B22BE4"/>
    <w:rsid w:val="00B24F81"/>
    <w:rsid w:val="00B25E02"/>
    <w:rsid w:val="00B30EE2"/>
    <w:rsid w:val="00B31177"/>
    <w:rsid w:val="00B311E7"/>
    <w:rsid w:val="00B32CFC"/>
    <w:rsid w:val="00B33B21"/>
    <w:rsid w:val="00B344A8"/>
    <w:rsid w:val="00B364BC"/>
    <w:rsid w:val="00B36661"/>
    <w:rsid w:val="00B400C1"/>
    <w:rsid w:val="00B41858"/>
    <w:rsid w:val="00B42655"/>
    <w:rsid w:val="00B45AF3"/>
    <w:rsid w:val="00B45CDC"/>
    <w:rsid w:val="00B51C08"/>
    <w:rsid w:val="00B522E0"/>
    <w:rsid w:val="00B53259"/>
    <w:rsid w:val="00B53A4E"/>
    <w:rsid w:val="00B552D3"/>
    <w:rsid w:val="00B56B2B"/>
    <w:rsid w:val="00B5744F"/>
    <w:rsid w:val="00B57ADF"/>
    <w:rsid w:val="00B630D2"/>
    <w:rsid w:val="00B63CF7"/>
    <w:rsid w:val="00B710E0"/>
    <w:rsid w:val="00B715E4"/>
    <w:rsid w:val="00B734C2"/>
    <w:rsid w:val="00B777A3"/>
    <w:rsid w:val="00B7791F"/>
    <w:rsid w:val="00B83194"/>
    <w:rsid w:val="00B84D89"/>
    <w:rsid w:val="00B86D52"/>
    <w:rsid w:val="00B916B3"/>
    <w:rsid w:val="00B92567"/>
    <w:rsid w:val="00B9362F"/>
    <w:rsid w:val="00B93A5F"/>
    <w:rsid w:val="00B93DB7"/>
    <w:rsid w:val="00B959A4"/>
    <w:rsid w:val="00B95ADB"/>
    <w:rsid w:val="00BA1AFA"/>
    <w:rsid w:val="00BA25D1"/>
    <w:rsid w:val="00BA321B"/>
    <w:rsid w:val="00BA5FDD"/>
    <w:rsid w:val="00BA7182"/>
    <w:rsid w:val="00BB0AF1"/>
    <w:rsid w:val="00BB0D03"/>
    <w:rsid w:val="00BB187D"/>
    <w:rsid w:val="00BB1C6B"/>
    <w:rsid w:val="00BB1F1B"/>
    <w:rsid w:val="00BB29A3"/>
    <w:rsid w:val="00BB3E03"/>
    <w:rsid w:val="00BB4E69"/>
    <w:rsid w:val="00BB522A"/>
    <w:rsid w:val="00BC23B5"/>
    <w:rsid w:val="00BC3BB9"/>
    <w:rsid w:val="00BC442E"/>
    <w:rsid w:val="00BD0933"/>
    <w:rsid w:val="00BD1D7D"/>
    <w:rsid w:val="00BD1DCE"/>
    <w:rsid w:val="00BD1FC2"/>
    <w:rsid w:val="00BD43CC"/>
    <w:rsid w:val="00BD46EF"/>
    <w:rsid w:val="00BD4B43"/>
    <w:rsid w:val="00BD5695"/>
    <w:rsid w:val="00BD708F"/>
    <w:rsid w:val="00BE0B3D"/>
    <w:rsid w:val="00BE1F33"/>
    <w:rsid w:val="00BE3C74"/>
    <w:rsid w:val="00BE4883"/>
    <w:rsid w:val="00BE552C"/>
    <w:rsid w:val="00BE7854"/>
    <w:rsid w:val="00BF059C"/>
    <w:rsid w:val="00BF0C6D"/>
    <w:rsid w:val="00BF1833"/>
    <w:rsid w:val="00BF47E0"/>
    <w:rsid w:val="00BF55E2"/>
    <w:rsid w:val="00BF7869"/>
    <w:rsid w:val="00C039F6"/>
    <w:rsid w:val="00C04D0B"/>
    <w:rsid w:val="00C05A2B"/>
    <w:rsid w:val="00C07C00"/>
    <w:rsid w:val="00C15087"/>
    <w:rsid w:val="00C150EB"/>
    <w:rsid w:val="00C17DFF"/>
    <w:rsid w:val="00C22B13"/>
    <w:rsid w:val="00C240C9"/>
    <w:rsid w:val="00C245DC"/>
    <w:rsid w:val="00C24779"/>
    <w:rsid w:val="00C256E5"/>
    <w:rsid w:val="00C30120"/>
    <w:rsid w:val="00C30D92"/>
    <w:rsid w:val="00C32E43"/>
    <w:rsid w:val="00C339CF"/>
    <w:rsid w:val="00C34419"/>
    <w:rsid w:val="00C35554"/>
    <w:rsid w:val="00C4124E"/>
    <w:rsid w:val="00C41832"/>
    <w:rsid w:val="00C41ECE"/>
    <w:rsid w:val="00C42E8E"/>
    <w:rsid w:val="00C46694"/>
    <w:rsid w:val="00C471DE"/>
    <w:rsid w:val="00C50056"/>
    <w:rsid w:val="00C50611"/>
    <w:rsid w:val="00C50D96"/>
    <w:rsid w:val="00C52194"/>
    <w:rsid w:val="00C55161"/>
    <w:rsid w:val="00C57DF5"/>
    <w:rsid w:val="00C60508"/>
    <w:rsid w:val="00C61C87"/>
    <w:rsid w:val="00C63AB5"/>
    <w:rsid w:val="00C649AE"/>
    <w:rsid w:val="00C6501E"/>
    <w:rsid w:val="00C65057"/>
    <w:rsid w:val="00C65C8B"/>
    <w:rsid w:val="00C662DB"/>
    <w:rsid w:val="00C67103"/>
    <w:rsid w:val="00C7356C"/>
    <w:rsid w:val="00C74C95"/>
    <w:rsid w:val="00C7571F"/>
    <w:rsid w:val="00C83309"/>
    <w:rsid w:val="00C847AA"/>
    <w:rsid w:val="00C84867"/>
    <w:rsid w:val="00C867E8"/>
    <w:rsid w:val="00C86D67"/>
    <w:rsid w:val="00C873C8"/>
    <w:rsid w:val="00C91E6F"/>
    <w:rsid w:val="00C94AC2"/>
    <w:rsid w:val="00C94FC7"/>
    <w:rsid w:val="00C951EF"/>
    <w:rsid w:val="00C953EF"/>
    <w:rsid w:val="00C95C6A"/>
    <w:rsid w:val="00CA0F0D"/>
    <w:rsid w:val="00CA1B9C"/>
    <w:rsid w:val="00CA26DC"/>
    <w:rsid w:val="00CA446E"/>
    <w:rsid w:val="00CA4499"/>
    <w:rsid w:val="00CA6286"/>
    <w:rsid w:val="00CA657B"/>
    <w:rsid w:val="00CA68C3"/>
    <w:rsid w:val="00CB0F69"/>
    <w:rsid w:val="00CB1697"/>
    <w:rsid w:val="00CB2254"/>
    <w:rsid w:val="00CB6EF9"/>
    <w:rsid w:val="00CC0F68"/>
    <w:rsid w:val="00CC2D64"/>
    <w:rsid w:val="00CC3B40"/>
    <w:rsid w:val="00CC7389"/>
    <w:rsid w:val="00CD00B5"/>
    <w:rsid w:val="00CD0F26"/>
    <w:rsid w:val="00CD4241"/>
    <w:rsid w:val="00CD66E5"/>
    <w:rsid w:val="00CD777D"/>
    <w:rsid w:val="00CE0392"/>
    <w:rsid w:val="00CE070E"/>
    <w:rsid w:val="00CE336B"/>
    <w:rsid w:val="00CE414D"/>
    <w:rsid w:val="00CE61A3"/>
    <w:rsid w:val="00CE6A64"/>
    <w:rsid w:val="00CF1452"/>
    <w:rsid w:val="00CF2890"/>
    <w:rsid w:val="00CF3BDC"/>
    <w:rsid w:val="00CF4807"/>
    <w:rsid w:val="00CF7631"/>
    <w:rsid w:val="00CF7DB2"/>
    <w:rsid w:val="00D01F07"/>
    <w:rsid w:val="00D02910"/>
    <w:rsid w:val="00D0388B"/>
    <w:rsid w:val="00D03BEB"/>
    <w:rsid w:val="00D072FE"/>
    <w:rsid w:val="00D077F0"/>
    <w:rsid w:val="00D078CA"/>
    <w:rsid w:val="00D1072B"/>
    <w:rsid w:val="00D10D06"/>
    <w:rsid w:val="00D140FB"/>
    <w:rsid w:val="00D14B5A"/>
    <w:rsid w:val="00D21542"/>
    <w:rsid w:val="00D21DF2"/>
    <w:rsid w:val="00D232D1"/>
    <w:rsid w:val="00D23D90"/>
    <w:rsid w:val="00D248E6"/>
    <w:rsid w:val="00D24C7C"/>
    <w:rsid w:val="00D26459"/>
    <w:rsid w:val="00D27A85"/>
    <w:rsid w:val="00D27DD9"/>
    <w:rsid w:val="00D30947"/>
    <w:rsid w:val="00D3424E"/>
    <w:rsid w:val="00D3704C"/>
    <w:rsid w:val="00D429B0"/>
    <w:rsid w:val="00D42D77"/>
    <w:rsid w:val="00D43B0D"/>
    <w:rsid w:val="00D452AA"/>
    <w:rsid w:val="00D50051"/>
    <w:rsid w:val="00D512D5"/>
    <w:rsid w:val="00D5144E"/>
    <w:rsid w:val="00D530F8"/>
    <w:rsid w:val="00D543A5"/>
    <w:rsid w:val="00D54CE0"/>
    <w:rsid w:val="00D57341"/>
    <w:rsid w:val="00D6050E"/>
    <w:rsid w:val="00D6217E"/>
    <w:rsid w:val="00D63FF7"/>
    <w:rsid w:val="00D65467"/>
    <w:rsid w:val="00D67083"/>
    <w:rsid w:val="00D672FA"/>
    <w:rsid w:val="00D67520"/>
    <w:rsid w:val="00D67F17"/>
    <w:rsid w:val="00D70A05"/>
    <w:rsid w:val="00D70A60"/>
    <w:rsid w:val="00D71103"/>
    <w:rsid w:val="00D7287C"/>
    <w:rsid w:val="00D73BBB"/>
    <w:rsid w:val="00D73D75"/>
    <w:rsid w:val="00D73FAE"/>
    <w:rsid w:val="00D74699"/>
    <w:rsid w:val="00D74AB2"/>
    <w:rsid w:val="00D75B15"/>
    <w:rsid w:val="00D77E29"/>
    <w:rsid w:val="00D816DF"/>
    <w:rsid w:val="00D81D66"/>
    <w:rsid w:val="00D82891"/>
    <w:rsid w:val="00D83199"/>
    <w:rsid w:val="00D858B7"/>
    <w:rsid w:val="00D90558"/>
    <w:rsid w:val="00D90CEF"/>
    <w:rsid w:val="00D91AB4"/>
    <w:rsid w:val="00D93376"/>
    <w:rsid w:val="00D95F4B"/>
    <w:rsid w:val="00DA2A52"/>
    <w:rsid w:val="00DA5D11"/>
    <w:rsid w:val="00DA68EE"/>
    <w:rsid w:val="00DA7964"/>
    <w:rsid w:val="00DA7D82"/>
    <w:rsid w:val="00DB0D5E"/>
    <w:rsid w:val="00DB1801"/>
    <w:rsid w:val="00DB285F"/>
    <w:rsid w:val="00DB4683"/>
    <w:rsid w:val="00DB5B67"/>
    <w:rsid w:val="00DC06E0"/>
    <w:rsid w:val="00DC07CD"/>
    <w:rsid w:val="00DC12BF"/>
    <w:rsid w:val="00DC1723"/>
    <w:rsid w:val="00DC26A1"/>
    <w:rsid w:val="00DD3EFA"/>
    <w:rsid w:val="00DE2414"/>
    <w:rsid w:val="00DE46EF"/>
    <w:rsid w:val="00DE728F"/>
    <w:rsid w:val="00DF01A2"/>
    <w:rsid w:val="00DF03FB"/>
    <w:rsid w:val="00DF04DE"/>
    <w:rsid w:val="00DF054C"/>
    <w:rsid w:val="00DF1EB2"/>
    <w:rsid w:val="00DF2FB1"/>
    <w:rsid w:val="00DF4287"/>
    <w:rsid w:val="00DF5513"/>
    <w:rsid w:val="00DF688F"/>
    <w:rsid w:val="00DF77E6"/>
    <w:rsid w:val="00DF7B65"/>
    <w:rsid w:val="00E01138"/>
    <w:rsid w:val="00E011DA"/>
    <w:rsid w:val="00E01AC1"/>
    <w:rsid w:val="00E057B1"/>
    <w:rsid w:val="00E06265"/>
    <w:rsid w:val="00E07A37"/>
    <w:rsid w:val="00E11149"/>
    <w:rsid w:val="00E153EB"/>
    <w:rsid w:val="00E1544C"/>
    <w:rsid w:val="00E175C9"/>
    <w:rsid w:val="00E17D8B"/>
    <w:rsid w:val="00E20C9E"/>
    <w:rsid w:val="00E23FC4"/>
    <w:rsid w:val="00E255C9"/>
    <w:rsid w:val="00E26F7E"/>
    <w:rsid w:val="00E271B9"/>
    <w:rsid w:val="00E30BB2"/>
    <w:rsid w:val="00E30CF0"/>
    <w:rsid w:val="00E34952"/>
    <w:rsid w:val="00E367F2"/>
    <w:rsid w:val="00E375CE"/>
    <w:rsid w:val="00E44126"/>
    <w:rsid w:val="00E44815"/>
    <w:rsid w:val="00E44A47"/>
    <w:rsid w:val="00E45ED5"/>
    <w:rsid w:val="00E47296"/>
    <w:rsid w:val="00E477CD"/>
    <w:rsid w:val="00E564A7"/>
    <w:rsid w:val="00E62333"/>
    <w:rsid w:val="00E653DC"/>
    <w:rsid w:val="00E65D05"/>
    <w:rsid w:val="00E66A5C"/>
    <w:rsid w:val="00E66C36"/>
    <w:rsid w:val="00E6710E"/>
    <w:rsid w:val="00E67363"/>
    <w:rsid w:val="00E7093E"/>
    <w:rsid w:val="00E71482"/>
    <w:rsid w:val="00E7518A"/>
    <w:rsid w:val="00E76869"/>
    <w:rsid w:val="00E768C6"/>
    <w:rsid w:val="00E76BCA"/>
    <w:rsid w:val="00E778A1"/>
    <w:rsid w:val="00E805D3"/>
    <w:rsid w:val="00E81CF5"/>
    <w:rsid w:val="00E84DAA"/>
    <w:rsid w:val="00E859F6"/>
    <w:rsid w:val="00E90384"/>
    <w:rsid w:val="00E9429C"/>
    <w:rsid w:val="00EA0802"/>
    <w:rsid w:val="00EA1C36"/>
    <w:rsid w:val="00EA3B1A"/>
    <w:rsid w:val="00EA5880"/>
    <w:rsid w:val="00EA5E44"/>
    <w:rsid w:val="00EA6300"/>
    <w:rsid w:val="00EA6458"/>
    <w:rsid w:val="00EB0A12"/>
    <w:rsid w:val="00EB1C21"/>
    <w:rsid w:val="00EB1DBE"/>
    <w:rsid w:val="00EB3AA8"/>
    <w:rsid w:val="00EB5585"/>
    <w:rsid w:val="00EB779D"/>
    <w:rsid w:val="00EC19C6"/>
    <w:rsid w:val="00EC2FFC"/>
    <w:rsid w:val="00EC4297"/>
    <w:rsid w:val="00EC72B2"/>
    <w:rsid w:val="00EC7C45"/>
    <w:rsid w:val="00ED110E"/>
    <w:rsid w:val="00ED248C"/>
    <w:rsid w:val="00ED34BE"/>
    <w:rsid w:val="00ED36B9"/>
    <w:rsid w:val="00ED68FC"/>
    <w:rsid w:val="00ED7A17"/>
    <w:rsid w:val="00ED7CD1"/>
    <w:rsid w:val="00EE0022"/>
    <w:rsid w:val="00EE3EFB"/>
    <w:rsid w:val="00EE404E"/>
    <w:rsid w:val="00EE414A"/>
    <w:rsid w:val="00EF08AF"/>
    <w:rsid w:val="00EF1AB7"/>
    <w:rsid w:val="00EF208E"/>
    <w:rsid w:val="00EF2670"/>
    <w:rsid w:val="00EF2824"/>
    <w:rsid w:val="00EF3E58"/>
    <w:rsid w:val="00EF455C"/>
    <w:rsid w:val="00EF51F5"/>
    <w:rsid w:val="00EF7E54"/>
    <w:rsid w:val="00F00740"/>
    <w:rsid w:val="00F0533F"/>
    <w:rsid w:val="00F06156"/>
    <w:rsid w:val="00F1459D"/>
    <w:rsid w:val="00F15C70"/>
    <w:rsid w:val="00F17206"/>
    <w:rsid w:val="00F212B5"/>
    <w:rsid w:val="00F21C29"/>
    <w:rsid w:val="00F25613"/>
    <w:rsid w:val="00F2588B"/>
    <w:rsid w:val="00F25979"/>
    <w:rsid w:val="00F26DD5"/>
    <w:rsid w:val="00F306FB"/>
    <w:rsid w:val="00F324BC"/>
    <w:rsid w:val="00F33955"/>
    <w:rsid w:val="00F359AF"/>
    <w:rsid w:val="00F40437"/>
    <w:rsid w:val="00F42545"/>
    <w:rsid w:val="00F43771"/>
    <w:rsid w:val="00F43811"/>
    <w:rsid w:val="00F43C65"/>
    <w:rsid w:val="00F44C31"/>
    <w:rsid w:val="00F4504B"/>
    <w:rsid w:val="00F46C11"/>
    <w:rsid w:val="00F47096"/>
    <w:rsid w:val="00F47655"/>
    <w:rsid w:val="00F51705"/>
    <w:rsid w:val="00F52B1C"/>
    <w:rsid w:val="00F52CA4"/>
    <w:rsid w:val="00F53AB6"/>
    <w:rsid w:val="00F546B9"/>
    <w:rsid w:val="00F5592B"/>
    <w:rsid w:val="00F56A40"/>
    <w:rsid w:val="00F610A7"/>
    <w:rsid w:val="00F63B02"/>
    <w:rsid w:val="00F67149"/>
    <w:rsid w:val="00F75B2C"/>
    <w:rsid w:val="00F77E40"/>
    <w:rsid w:val="00F8030C"/>
    <w:rsid w:val="00F80A4B"/>
    <w:rsid w:val="00F80DA8"/>
    <w:rsid w:val="00F8185F"/>
    <w:rsid w:val="00F82676"/>
    <w:rsid w:val="00F8435C"/>
    <w:rsid w:val="00F862CC"/>
    <w:rsid w:val="00F86BD9"/>
    <w:rsid w:val="00F910C4"/>
    <w:rsid w:val="00F91E95"/>
    <w:rsid w:val="00F93B1C"/>
    <w:rsid w:val="00F94193"/>
    <w:rsid w:val="00F95264"/>
    <w:rsid w:val="00F97EFE"/>
    <w:rsid w:val="00FA2299"/>
    <w:rsid w:val="00FA3EA5"/>
    <w:rsid w:val="00FA4C69"/>
    <w:rsid w:val="00FA6555"/>
    <w:rsid w:val="00FA773C"/>
    <w:rsid w:val="00FA7C6C"/>
    <w:rsid w:val="00FB4F46"/>
    <w:rsid w:val="00FB693F"/>
    <w:rsid w:val="00FB6FD1"/>
    <w:rsid w:val="00FB7534"/>
    <w:rsid w:val="00FC1522"/>
    <w:rsid w:val="00FC160F"/>
    <w:rsid w:val="00FC25B1"/>
    <w:rsid w:val="00FC2DBE"/>
    <w:rsid w:val="00FC3092"/>
    <w:rsid w:val="00FC51E1"/>
    <w:rsid w:val="00FC553A"/>
    <w:rsid w:val="00FC6494"/>
    <w:rsid w:val="00FC71E2"/>
    <w:rsid w:val="00FC723C"/>
    <w:rsid w:val="00FD09C4"/>
    <w:rsid w:val="00FD4C2E"/>
    <w:rsid w:val="00FD627E"/>
    <w:rsid w:val="00FE25E5"/>
    <w:rsid w:val="00FE29A0"/>
    <w:rsid w:val="00FE3A4B"/>
    <w:rsid w:val="00FE460A"/>
    <w:rsid w:val="00FE53AA"/>
    <w:rsid w:val="00FE743D"/>
    <w:rsid w:val="00FF0A2A"/>
    <w:rsid w:val="00FF0AB1"/>
    <w:rsid w:val="00FF22E4"/>
    <w:rsid w:val="00FF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tilde-lv/tildestengine" w:name="veidnes"/>
  <w:shapeDefaults>
    <o:shapedefaults v:ext="edit" spidmax="6145"/>
    <o:shapelayout v:ext="edit">
      <o:idmap v:ext="edit" data="1"/>
    </o:shapelayout>
  </w:shapeDefaults>
  <w:decimalSymbol w:val=","/>
  <w:listSeparator w:val=";"/>
  <w14:docId w14:val="113EA7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381"/>
    <w:rPr>
      <w:sz w:val="24"/>
      <w:szCs w:val="24"/>
    </w:rPr>
  </w:style>
  <w:style w:type="paragraph" w:styleId="Heading3">
    <w:name w:val="heading 3"/>
    <w:basedOn w:val="Normal"/>
    <w:link w:val="Heading3Char"/>
    <w:qFormat/>
    <w:rsid w:val="0009383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7576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7576F"/>
  </w:style>
  <w:style w:type="paragraph" w:customStyle="1" w:styleId="naisf">
    <w:name w:val="naisf"/>
    <w:basedOn w:val="Normal"/>
    <w:rsid w:val="0047576F"/>
    <w:pPr>
      <w:spacing w:before="75" w:after="75"/>
      <w:ind w:firstLine="375"/>
      <w:jc w:val="both"/>
    </w:pPr>
  </w:style>
  <w:style w:type="paragraph" w:customStyle="1" w:styleId="naisnod">
    <w:name w:val="naisnod"/>
    <w:basedOn w:val="Normal"/>
    <w:rsid w:val="0047576F"/>
    <w:pPr>
      <w:spacing w:before="150" w:after="150"/>
      <w:jc w:val="center"/>
    </w:pPr>
    <w:rPr>
      <w:b/>
      <w:bCs/>
    </w:rPr>
  </w:style>
  <w:style w:type="paragraph" w:customStyle="1" w:styleId="naislab">
    <w:name w:val="naislab"/>
    <w:basedOn w:val="Normal"/>
    <w:rsid w:val="0047576F"/>
    <w:pPr>
      <w:spacing w:before="75" w:after="75"/>
      <w:jc w:val="right"/>
    </w:pPr>
  </w:style>
  <w:style w:type="paragraph" w:customStyle="1" w:styleId="naiskr">
    <w:name w:val="naiskr"/>
    <w:basedOn w:val="Normal"/>
    <w:rsid w:val="0047576F"/>
    <w:pPr>
      <w:spacing w:before="75" w:after="75"/>
    </w:pPr>
  </w:style>
  <w:style w:type="paragraph" w:styleId="FootnoteText">
    <w:name w:val="footnote text"/>
    <w:basedOn w:val="Normal"/>
    <w:semiHidden/>
    <w:rsid w:val="0047576F"/>
    <w:rPr>
      <w:sz w:val="20"/>
      <w:szCs w:val="20"/>
    </w:rPr>
  </w:style>
  <w:style w:type="paragraph" w:styleId="Footer">
    <w:name w:val="footer"/>
    <w:basedOn w:val="Normal"/>
    <w:link w:val="FooterChar"/>
    <w:rsid w:val="0047576F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semiHidden/>
    <w:rsid w:val="0047576F"/>
    <w:rPr>
      <w:sz w:val="24"/>
      <w:szCs w:val="24"/>
      <w:lang w:val="lv-LV" w:eastAsia="lv-LV" w:bidi="ar-SA"/>
    </w:rPr>
  </w:style>
  <w:style w:type="character" w:styleId="Hyperlink">
    <w:name w:val="Hyperlink"/>
    <w:rsid w:val="0047576F"/>
    <w:rPr>
      <w:color w:val="0000FF"/>
      <w:u w:val="single"/>
    </w:rPr>
  </w:style>
  <w:style w:type="paragraph" w:styleId="NormalWeb">
    <w:name w:val="Normal (Web)"/>
    <w:basedOn w:val="Normal"/>
    <w:rsid w:val="0047576F"/>
    <w:pPr>
      <w:spacing w:before="100" w:beforeAutospacing="1" w:after="100" w:afterAutospacing="1"/>
    </w:pPr>
  </w:style>
  <w:style w:type="paragraph" w:styleId="ListParagraph">
    <w:name w:val="List Paragraph"/>
    <w:basedOn w:val="Normal"/>
    <w:qFormat/>
    <w:rsid w:val="004757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arasts">
    <w:name w:val="parasts"/>
    <w:basedOn w:val="Normal"/>
    <w:link w:val="parastsChar"/>
    <w:rsid w:val="0047576F"/>
    <w:pPr>
      <w:spacing w:before="50" w:after="50"/>
      <w:jc w:val="both"/>
    </w:pPr>
    <w:rPr>
      <w:lang w:eastAsia="en-US"/>
    </w:rPr>
  </w:style>
  <w:style w:type="character" w:customStyle="1" w:styleId="parastsChar">
    <w:name w:val="parasts Char"/>
    <w:link w:val="parasts"/>
    <w:rsid w:val="0047576F"/>
    <w:rPr>
      <w:sz w:val="24"/>
      <w:szCs w:val="24"/>
      <w:lang w:val="lv-LV" w:eastAsia="en-US" w:bidi="ar-SA"/>
    </w:rPr>
  </w:style>
  <w:style w:type="paragraph" w:customStyle="1" w:styleId="tvhtmlmktable">
    <w:name w:val="tv_html mk_table"/>
    <w:basedOn w:val="Normal"/>
    <w:rsid w:val="0047576F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styleId="Strong">
    <w:name w:val="Strong"/>
    <w:qFormat/>
    <w:rsid w:val="003739F5"/>
    <w:rPr>
      <w:b/>
      <w:bCs/>
    </w:rPr>
  </w:style>
  <w:style w:type="paragraph" w:customStyle="1" w:styleId="naisc">
    <w:name w:val="naisc"/>
    <w:basedOn w:val="Normal"/>
    <w:rsid w:val="003B2E04"/>
    <w:pPr>
      <w:spacing w:before="75" w:after="75"/>
      <w:jc w:val="center"/>
    </w:pPr>
  </w:style>
  <w:style w:type="character" w:customStyle="1" w:styleId="Heading3Char">
    <w:name w:val="Heading 3 Char"/>
    <w:link w:val="Heading3"/>
    <w:locked/>
    <w:rsid w:val="00093832"/>
    <w:rPr>
      <w:b/>
      <w:bCs/>
      <w:sz w:val="27"/>
      <w:szCs w:val="27"/>
      <w:lang w:val="lv-LV" w:eastAsia="lv-LV" w:bidi="ar-SA"/>
    </w:rPr>
  </w:style>
  <w:style w:type="character" w:styleId="CommentReference">
    <w:name w:val="annotation reference"/>
    <w:semiHidden/>
    <w:rsid w:val="00945C5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45C56"/>
    <w:rPr>
      <w:sz w:val="20"/>
      <w:szCs w:val="20"/>
    </w:rPr>
  </w:style>
  <w:style w:type="paragraph" w:styleId="BalloonText">
    <w:name w:val="Balloon Text"/>
    <w:basedOn w:val="Normal"/>
    <w:semiHidden/>
    <w:rsid w:val="00945C56"/>
    <w:rPr>
      <w:rFonts w:ascii="Tahoma" w:hAnsi="Tahoma" w:cs="Tahoma"/>
      <w:sz w:val="16"/>
      <w:szCs w:val="16"/>
    </w:rPr>
  </w:style>
  <w:style w:type="character" w:customStyle="1" w:styleId="CommentTextChar">
    <w:name w:val="Comment Text Char"/>
    <w:link w:val="CommentText"/>
    <w:locked/>
    <w:rsid w:val="00E564A7"/>
    <w:rPr>
      <w:lang w:val="lv-LV" w:eastAsia="lv-LV" w:bidi="ar-SA"/>
    </w:rPr>
  </w:style>
  <w:style w:type="paragraph" w:styleId="CommentSubject">
    <w:name w:val="annotation subject"/>
    <w:basedOn w:val="CommentText"/>
    <w:next w:val="CommentText"/>
    <w:link w:val="CommentSubjectChar"/>
    <w:rsid w:val="005D1561"/>
    <w:rPr>
      <w:b/>
      <w:bCs/>
    </w:rPr>
  </w:style>
  <w:style w:type="character" w:customStyle="1" w:styleId="CommentSubjectChar">
    <w:name w:val="Comment Subject Char"/>
    <w:link w:val="CommentSubject"/>
    <w:rsid w:val="005D1561"/>
    <w:rPr>
      <w:b/>
      <w:bCs/>
      <w:lang w:val="lv-LV" w:eastAsia="lv-LV" w:bidi="ar-SA"/>
    </w:rPr>
  </w:style>
  <w:style w:type="paragraph" w:customStyle="1" w:styleId="Default">
    <w:name w:val="Default"/>
    <w:rsid w:val="007804E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381"/>
    <w:rPr>
      <w:sz w:val="24"/>
      <w:szCs w:val="24"/>
    </w:rPr>
  </w:style>
  <w:style w:type="paragraph" w:styleId="Heading3">
    <w:name w:val="heading 3"/>
    <w:basedOn w:val="Normal"/>
    <w:link w:val="Heading3Char"/>
    <w:qFormat/>
    <w:rsid w:val="0009383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7576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7576F"/>
  </w:style>
  <w:style w:type="paragraph" w:customStyle="1" w:styleId="naisf">
    <w:name w:val="naisf"/>
    <w:basedOn w:val="Normal"/>
    <w:rsid w:val="0047576F"/>
    <w:pPr>
      <w:spacing w:before="75" w:after="75"/>
      <w:ind w:firstLine="375"/>
      <w:jc w:val="both"/>
    </w:pPr>
  </w:style>
  <w:style w:type="paragraph" w:customStyle="1" w:styleId="naisnod">
    <w:name w:val="naisnod"/>
    <w:basedOn w:val="Normal"/>
    <w:rsid w:val="0047576F"/>
    <w:pPr>
      <w:spacing w:before="150" w:after="150"/>
      <w:jc w:val="center"/>
    </w:pPr>
    <w:rPr>
      <w:b/>
      <w:bCs/>
    </w:rPr>
  </w:style>
  <w:style w:type="paragraph" w:customStyle="1" w:styleId="naislab">
    <w:name w:val="naislab"/>
    <w:basedOn w:val="Normal"/>
    <w:rsid w:val="0047576F"/>
    <w:pPr>
      <w:spacing w:before="75" w:after="75"/>
      <w:jc w:val="right"/>
    </w:pPr>
  </w:style>
  <w:style w:type="paragraph" w:customStyle="1" w:styleId="naiskr">
    <w:name w:val="naiskr"/>
    <w:basedOn w:val="Normal"/>
    <w:rsid w:val="0047576F"/>
    <w:pPr>
      <w:spacing w:before="75" w:after="75"/>
    </w:pPr>
  </w:style>
  <w:style w:type="paragraph" w:styleId="FootnoteText">
    <w:name w:val="footnote text"/>
    <w:basedOn w:val="Normal"/>
    <w:semiHidden/>
    <w:rsid w:val="0047576F"/>
    <w:rPr>
      <w:sz w:val="20"/>
      <w:szCs w:val="20"/>
    </w:rPr>
  </w:style>
  <w:style w:type="paragraph" w:styleId="Footer">
    <w:name w:val="footer"/>
    <w:basedOn w:val="Normal"/>
    <w:link w:val="FooterChar"/>
    <w:rsid w:val="0047576F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semiHidden/>
    <w:rsid w:val="0047576F"/>
    <w:rPr>
      <w:sz w:val="24"/>
      <w:szCs w:val="24"/>
      <w:lang w:val="lv-LV" w:eastAsia="lv-LV" w:bidi="ar-SA"/>
    </w:rPr>
  </w:style>
  <w:style w:type="character" w:styleId="Hyperlink">
    <w:name w:val="Hyperlink"/>
    <w:rsid w:val="0047576F"/>
    <w:rPr>
      <w:color w:val="0000FF"/>
      <w:u w:val="single"/>
    </w:rPr>
  </w:style>
  <w:style w:type="paragraph" w:styleId="NormalWeb">
    <w:name w:val="Normal (Web)"/>
    <w:basedOn w:val="Normal"/>
    <w:rsid w:val="0047576F"/>
    <w:pPr>
      <w:spacing w:before="100" w:beforeAutospacing="1" w:after="100" w:afterAutospacing="1"/>
    </w:pPr>
  </w:style>
  <w:style w:type="paragraph" w:styleId="ListParagraph">
    <w:name w:val="List Paragraph"/>
    <w:basedOn w:val="Normal"/>
    <w:qFormat/>
    <w:rsid w:val="004757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arasts">
    <w:name w:val="parasts"/>
    <w:basedOn w:val="Normal"/>
    <w:link w:val="parastsChar"/>
    <w:rsid w:val="0047576F"/>
    <w:pPr>
      <w:spacing w:before="50" w:after="50"/>
      <w:jc w:val="both"/>
    </w:pPr>
    <w:rPr>
      <w:lang w:eastAsia="en-US"/>
    </w:rPr>
  </w:style>
  <w:style w:type="character" w:customStyle="1" w:styleId="parastsChar">
    <w:name w:val="parasts Char"/>
    <w:link w:val="parasts"/>
    <w:rsid w:val="0047576F"/>
    <w:rPr>
      <w:sz w:val="24"/>
      <w:szCs w:val="24"/>
      <w:lang w:val="lv-LV" w:eastAsia="en-US" w:bidi="ar-SA"/>
    </w:rPr>
  </w:style>
  <w:style w:type="paragraph" w:customStyle="1" w:styleId="tvhtmlmktable">
    <w:name w:val="tv_html mk_table"/>
    <w:basedOn w:val="Normal"/>
    <w:rsid w:val="0047576F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styleId="Strong">
    <w:name w:val="Strong"/>
    <w:qFormat/>
    <w:rsid w:val="003739F5"/>
    <w:rPr>
      <w:b/>
      <w:bCs/>
    </w:rPr>
  </w:style>
  <w:style w:type="paragraph" w:customStyle="1" w:styleId="naisc">
    <w:name w:val="naisc"/>
    <w:basedOn w:val="Normal"/>
    <w:rsid w:val="003B2E04"/>
    <w:pPr>
      <w:spacing w:before="75" w:after="75"/>
      <w:jc w:val="center"/>
    </w:pPr>
  </w:style>
  <w:style w:type="character" w:customStyle="1" w:styleId="Heading3Char">
    <w:name w:val="Heading 3 Char"/>
    <w:link w:val="Heading3"/>
    <w:locked/>
    <w:rsid w:val="00093832"/>
    <w:rPr>
      <w:b/>
      <w:bCs/>
      <w:sz w:val="27"/>
      <w:szCs w:val="27"/>
      <w:lang w:val="lv-LV" w:eastAsia="lv-LV" w:bidi="ar-SA"/>
    </w:rPr>
  </w:style>
  <w:style w:type="character" w:styleId="CommentReference">
    <w:name w:val="annotation reference"/>
    <w:semiHidden/>
    <w:rsid w:val="00945C5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45C56"/>
    <w:rPr>
      <w:sz w:val="20"/>
      <w:szCs w:val="20"/>
    </w:rPr>
  </w:style>
  <w:style w:type="paragraph" w:styleId="BalloonText">
    <w:name w:val="Balloon Text"/>
    <w:basedOn w:val="Normal"/>
    <w:semiHidden/>
    <w:rsid w:val="00945C56"/>
    <w:rPr>
      <w:rFonts w:ascii="Tahoma" w:hAnsi="Tahoma" w:cs="Tahoma"/>
      <w:sz w:val="16"/>
      <w:szCs w:val="16"/>
    </w:rPr>
  </w:style>
  <w:style w:type="character" w:customStyle="1" w:styleId="CommentTextChar">
    <w:name w:val="Comment Text Char"/>
    <w:link w:val="CommentText"/>
    <w:locked/>
    <w:rsid w:val="00E564A7"/>
    <w:rPr>
      <w:lang w:val="lv-LV" w:eastAsia="lv-LV" w:bidi="ar-SA"/>
    </w:rPr>
  </w:style>
  <w:style w:type="paragraph" w:styleId="CommentSubject">
    <w:name w:val="annotation subject"/>
    <w:basedOn w:val="CommentText"/>
    <w:next w:val="CommentText"/>
    <w:link w:val="CommentSubjectChar"/>
    <w:rsid w:val="005D1561"/>
    <w:rPr>
      <w:b/>
      <w:bCs/>
    </w:rPr>
  </w:style>
  <w:style w:type="character" w:customStyle="1" w:styleId="CommentSubjectChar">
    <w:name w:val="Comment Subject Char"/>
    <w:link w:val="CommentSubject"/>
    <w:rsid w:val="005D1561"/>
    <w:rPr>
      <w:b/>
      <w:bCs/>
      <w:lang w:val="lv-LV" w:eastAsia="lv-LV" w:bidi="ar-SA"/>
    </w:rPr>
  </w:style>
  <w:style w:type="paragraph" w:customStyle="1" w:styleId="Default">
    <w:name w:val="Default"/>
    <w:rsid w:val="007804E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2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0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0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5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09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39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06124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597423">
                              <w:marLeft w:val="0"/>
                              <w:marRight w:val="0"/>
                              <w:marTop w:val="0"/>
                              <w:marBottom w:val="56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17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arta.treija@varam.gov.lv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file:///C:\Users\martao\AppData\Local\Microsoft\Windows\Temporary%20Internet%20Files\Content.Outlook\9B2JD3UU\www.varam.gov.lv" TargetMode="Externa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yperlink" Target="file:///C:\Users\martao\AppData\Local\Microsoft\Windows\Temporary%20Internet%20Files\Content.Outlook\9B2JD3UU\www.varam.gov.lv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216CA-F58C-4BF5-AA3C-EB1C628A7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6</Pages>
  <Words>1589</Words>
  <Characters>11841</Characters>
  <Application>Microsoft Office Word</Application>
  <DocSecurity>0</DocSecurity>
  <Lines>98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Ministru kabineta noteikumu projekts “Dabas lieguma “Vecdaugava” individuālie aizsardzības un izmantošanas noteikumi”</vt:lpstr>
    </vt:vector>
  </TitlesOfParts>
  <Company>VARAM</Company>
  <LinksUpToDate>false</LinksUpToDate>
  <CharactersWithSpaces>13404</CharactersWithSpaces>
  <SharedDoc>false</SharedDoc>
  <HLinks>
    <vt:vector size="18" baseType="variant">
      <vt:variant>
        <vt:i4>3604511</vt:i4>
      </vt:variant>
      <vt:variant>
        <vt:i4>6</vt:i4>
      </vt:variant>
      <vt:variant>
        <vt:i4>0</vt:i4>
      </vt:variant>
      <vt:variant>
        <vt:i4>5</vt:i4>
      </vt:variant>
      <vt:variant>
        <vt:lpwstr>mailto:darta.treija@varam.gov.lv</vt:lpwstr>
      </vt:variant>
      <vt:variant>
        <vt:lpwstr/>
      </vt:variant>
      <vt:variant>
        <vt:i4>1048649</vt:i4>
      </vt:variant>
      <vt:variant>
        <vt:i4>3</vt:i4>
      </vt:variant>
      <vt:variant>
        <vt:i4>0</vt:i4>
      </vt:variant>
      <vt:variant>
        <vt:i4>5</vt:i4>
      </vt:variant>
      <vt:variant>
        <vt:lpwstr>http://www.varam.gov.lv/</vt:lpwstr>
      </vt:variant>
      <vt:variant>
        <vt:lpwstr/>
      </vt:variant>
      <vt:variant>
        <vt:i4>1048649</vt:i4>
      </vt:variant>
      <vt:variant>
        <vt:i4>0</vt:i4>
      </vt:variant>
      <vt:variant>
        <vt:i4>0</vt:i4>
      </vt:variant>
      <vt:variant>
        <vt:i4>5</vt:i4>
      </vt:variant>
      <vt:variant>
        <vt:lpwstr>http://www.varam.gov.lv/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projekts “Dabas lieguma “Vecdaugava” individuālie aizsardzības un izmantošanas noteikumi”</dc:title>
  <dc:subject>Anotācija</dc:subject>
  <dc:creator>Dārta Treija</dc:creator>
  <dc:description>66016789, darta.treija@varam.gov.lv</dc:description>
  <cp:lastModifiedBy>Dārta</cp:lastModifiedBy>
  <cp:revision>297</cp:revision>
  <cp:lastPrinted>2016-09-07T07:50:00Z</cp:lastPrinted>
  <dcterms:created xsi:type="dcterms:W3CDTF">2017-05-10T07:05:00Z</dcterms:created>
  <dcterms:modified xsi:type="dcterms:W3CDTF">2017-06-27T13:12:00Z</dcterms:modified>
</cp:coreProperties>
</file>